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FB5" w:rsidRDefault="001B2FB5" w:rsidP="001B2FB5">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1B2FB5" w:rsidRDefault="001B2FB5" w:rsidP="001B2FB5">
      <w:pPr>
        <w:rPr>
          <w:b/>
          <w:sz w:val="28"/>
        </w:rPr>
      </w:pPr>
    </w:p>
    <w:p w:rsidR="001B2FB5" w:rsidRDefault="001B2FB5" w:rsidP="001B2FB5">
      <w:pPr>
        <w:tabs>
          <w:tab w:val="left" w:pos="3828"/>
        </w:tabs>
        <w:spacing w:after="240"/>
        <w:rPr>
          <w:b/>
          <w:sz w:val="28"/>
        </w:rPr>
      </w:pPr>
      <w:r>
        <w:rPr>
          <w:b/>
          <w:sz w:val="28"/>
        </w:rPr>
        <w:t xml:space="preserve">Název vysoké školy: </w:t>
      </w:r>
      <w:r>
        <w:rPr>
          <w:b/>
          <w:sz w:val="28"/>
        </w:rPr>
        <w:tab/>
        <w:t>Univerzita Tomáše Bati ve Zlíně</w:t>
      </w:r>
    </w:p>
    <w:p w:rsidR="001B2FB5" w:rsidRDefault="001B2FB5" w:rsidP="001B2FB5">
      <w:pPr>
        <w:tabs>
          <w:tab w:val="left" w:pos="3828"/>
        </w:tabs>
        <w:spacing w:after="240"/>
        <w:ind w:left="3686" w:hanging="3686"/>
        <w:rPr>
          <w:b/>
          <w:sz w:val="28"/>
        </w:rPr>
      </w:pPr>
    </w:p>
    <w:p w:rsidR="001B2FB5" w:rsidRDefault="001B2FB5" w:rsidP="001B2FB5">
      <w:pPr>
        <w:tabs>
          <w:tab w:val="left" w:pos="3828"/>
        </w:tabs>
        <w:spacing w:after="240"/>
        <w:rPr>
          <w:b/>
          <w:sz w:val="28"/>
        </w:rPr>
      </w:pPr>
      <w:r>
        <w:rPr>
          <w:b/>
          <w:sz w:val="28"/>
        </w:rPr>
        <w:t xml:space="preserve">Název součásti vysoké školy: </w:t>
      </w:r>
      <w:r>
        <w:rPr>
          <w:b/>
          <w:sz w:val="28"/>
        </w:rPr>
        <w:tab/>
        <w:t>Fakulta managementu a ekonomiky</w:t>
      </w:r>
    </w:p>
    <w:p w:rsidR="001B2FB5" w:rsidRDefault="001B2FB5" w:rsidP="001B2FB5">
      <w:pPr>
        <w:tabs>
          <w:tab w:val="left" w:pos="3828"/>
        </w:tabs>
        <w:spacing w:after="240"/>
        <w:ind w:left="3544" w:hanging="3544"/>
        <w:rPr>
          <w:b/>
          <w:sz w:val="28"/>
        </w:rPr>
      </w:pPr>
    </w:p>
    <w:p w:rsidR="001B2FB5" w:rsidRDefault="001B2FB5" w:rsidP="001B2FB5">
      <w:pPr>
        <w:tabs>
          <w:tab w:val="left" w:pos="3828"/>
        </w:tabs>
        <w:spacing w:after="240"/>
        <w:rPr>
          <w:b/>
          <w:sz w:val="28"/>
        </w:rPr>
      </w:pPr>
      <w:r>
        <w:rPr>
          <w:b/>
          <w:sz w:val="28"/>
        </w:rPr>
        <w:t>Název spolupracující instituce:</w:t>
      </w:r>
    </w:p>
    <w:p w:rsidR="001B2FB5" w:rsidRDefault="001B2FB5" w:rsidP="001B2FB5">
      <w:pPr>
        <w:tabs>
          <w:tab w:val="left" w:pos="3828"/>
        </w:tabs>
        <w:spacing w:after="240"/>
        <w:rPr>
          <w:b/>
          <w:sz w:val="28"/>
        </w:rPr>
      </w:pPr>
    </w:p>
    <w:p w:rsidR="001B2FB5" w:rsidRDefault="001B2FB5" w:rsidP="001B2FB5">
      <w:pPr>
        <w:tabs>
          <w:tab w:val="left" w:pos="3828"/>
        </w:tabs>
        <w:spacing w:after="240"/>
        <w:rPr>
          <w:b/>
          <w:sz w:val="28"/>
        </w:rPr>
      </w:pPr>
      <w:r>
        <w:rPr>
          <w:b/>
          <w:sz w:val="28"/>
        </w:rPr>
        <w:t>Název studijního programu:</w:t>
      </w:r>
      <w:r>
        <w:rPr>
          <w:b/>
          <w:sz w:val="28"/>
        </w:rPr>
        <w:tab/>
      </w:r>
      <w:r w:rsidR="00F579B9">
        <w:rPr>
          <w:b/>
          <w:sz w:val="28"/>
        </w:rPr>
        <w:t>Finance a finanční technologie</w:t>
      </w:r>
    </w:p>
    <w:p w:rsidR="001B2FB5" w:rsidRDefault="001B2FB5" w:rsidP="001B2FB5">
      <w:pPr>
        <w:tabs>
          <w:tab w:val="left" w:pos="3828"/>
        </w:tabs>
        <w:spacing w:after="240"/>
        <w:rPr>
          <w:b/>
          <w:sz w:val="28"/>
        </w:rPr>
      </w:pPr>
    </w:p>
    <w:p w:rsidR="001B2FB5" w:rsidRDefault="001B2FB5" w:rsidP="001B2FB5">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rsidR="001B2FB5" w:rsidRDefault="001B2FB5" w:rsidP="001B2FB5">
      <w:pPr>
        <w:tabs>
          <w:tab w:val="left" w:pos="3828"/>
        </w:tabs>
        <w:spacing w:after="240"/>
        <w:rPr>
          <w:b/>
          <w:sz w:val="28"/>
        </w:rPr>
      </w:pPr>
    </w:p>
    <w:p w:rsidR="001B2FB5" w:rsidRDefault="001B2FB5" w:rsidP="008B7889">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rsidR="001B2FB5" w:rsidRDefault="001B2FB5" w:rsidP="001B2FB5">
      <w:pPr>
        <w:tabs>
          <w:tab w:val="left" w:pos="3828"/>
        </w:tabs>
        <w:spacing w:after="240"/>
        <w:rPr>
          <w:b/>
          <w:sz w:val="28"/>
        </w:rPr>
      </w:pPr>
    </w:p>
    <w:p w:rsidR="001B2FB5" w:rsidRDefault="001B2FB5" w:rsidP="008B7889">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FE4BCA">
        <w:rPr>
          <w:b/>
          <w:sz w:val="28"/>
        </w:rPr>
        <w:t xml:space="preserve">     </w:t>
      </w:r>
      <w:r w:rsidR="002E0433">
        <w:rPr>
          <w:b/>
          <w:sz w:val="28"/>
        </w:rPr>
        <w:t>17</w:t>
      </w:r>
      <w:r w:rsidR="00FE4BCA">
        <w:rPr>
          <w:b/>
          <w:sz w:val="28"/>
        </w:rPr>
        <w:t>. 5. 2019</w:t>
      </w:r>
      <w:r w:rsidR="00F579B9" w:rsidRPr="00F579B9">
        <w:rPr>
          <w:b/>
          <w:color w:val="FF0000"/>
          <w:sz w:val="28"/>
        </w:rPr>
        <w:t xml:space="preserve">  </w:t>
      </w:r>
      <w:r w:rsidRPr="00F579B9">
        <w:rPr>
          <w:b/>
          <w:color w:val="FF0000"/>
          <w:sz w:val="28"/>
        </w:rPr>
        <w:t xml:space="preserve"> </w:t>
      </w:r>
      <w:r w:rsidR="00AB0192" w:rsidRPr="00F579B9">
        <w:rPr>
          <w:b/>
          <w:color w:val="FF0000"/>
          <w:sz w:val="28"/>
        </w:rPr>
        <w:t xml:space="preserve"> </w:t>
      </w:r>
      <w:r w:rsidRPr="00F579B9">
        <w:rPr>
          <w:b/>
          <w:color w:val="FF0000"/>
          <w:sz w:val="28"/>
        </w:rPr>
        <w:t xml:space="preserve">   </w:t>
      </w:r>
    </w:p>
    <w:p w:rsidR="001B2FB5" w:rsidRDefault="001B2FB5" w:rsidP="001B2FB5">
      <w:pPr>
        <w:tabs>
          <w:tab w:val="left" w:pos="3828"/>
        </w:tabs>
        <w:spacing w:after="240"/>
        <w:rPr>
          <w:b/>
          <w:sz w:val="28"/>
        </w:rPr>
      </w:pPr>
    </w:p>
    <w:p w:rsidR="001B2FB5" w:rsidDel="00DC2D6D" w:rsidRDefault="001B2FB5" w:rsidP="008B7889">
      <w:pPr>
        <w:tabs>
          <w:tab w:val="left" w:pos="3828"/>
        </w:tabs>
        <w:rPr>
          <w:del w:id="0" w:author="Drahomíra Pavelková" w:date="2019-09-04T20:25:00Z"/>
          <w:b/>
          <w:sz w:val="28"/>
        </w:rPr>
      </w:pPr>
      <w:r>
        <w:rPr>
          <w:b/>
          <w:sz w:val="28"/>
        </w:rPr>
        <w:t>Odkaz na elektronickou podobu žádosti:</w:t>
      </w:r>
      <w:r w:rsidR="00C110E3">
        <w:rPr>
          <w:b/>
          <w:sz w:val="28"/>
        </w:rPr>
        <w:t xml:space="preserve"> </w:t>
      </w:r>
      <w:r w:rsidR="00521F21" w:rsidRPr="00D10E4C">
        <w:rPr>
          <w:sz w:val="28"/>
        </w:rPr>
        <w:t>ke stažení</w:t>
      </w:r>
      <w:r w:rsidR="00521F21">
        <w:rPr>
          <w:b/>
          <w:sz w:val="28"/>
        </w:rPr>
        <w:t xml:space="preserve"> </w:t>
      </w:r>
      <w:hyperlink r:id="rId8" w:history="1">
        <w:r w:rsidR="00521F21" w:rsidRPr="00521F21">
          <w:rPr>
            <w:rStyle w:val="Hypertextovodkaz"/>
            <w:b/>
            <w:sz w:val="28"/>
          </w:rPr>
          <w:t>zde</w:t>
        </w:r>
      </w:hyperlink>
    </w:p>
    <w:p w:rsidR="001B2FB5" w:rsidRDefault="001B2FB5">
      <w:pPr>
        <w:tabs>
          <w:tab w:val="left" w:pos="3828"/>
        </w:tabs>
        <w:rPr>
          <w:b/>
          <w:sz w:val="28"/>
        </w:rPr>
        <w:pPrChange w:id="1" w:author="Drahomíra Pavelková" w:date="2019-09-04T20:25:00Z">
          <w:pPr>
            <w:tabs>
              <w:tab w:val="left" w:pos="3828"/>
            </w:tabs>
            <w:spacing w:after="240"/>
          </w:pPr>
        </w:pPrChange>
      </w:pPr>
    </w:p>
    <w:p w:rsidR="001B2FB5" w:rsidRDefault="001B2FB5" w:rsidP="008B7889">
      <w:pPr>
        <w:tabs>
          <w:tab w:val="left" w:pos="3828"/>
        </w:tabs>
        <w:rPr>
          <w:b/>
          <w:sz w:val="28"/>
        </w:rPr>
      </w:pPr>
      <w:r>
        <w:rPr>
          <w:b/>
          <w:sz w:val="28"/>
        </w:rPr>
        <w:t>Odkazy na relevantní vnitřní předpisy:</w:t>
      </w:r>
    </w:p>
    <w:p w:rsidR="00F94273" w:rsidRDefault="00F94273" w:rsidP="008B7889">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00F579B9" w:rsidRPr="0021538A">
          <w:rPr>
            <w:rStyle w:val="Hypertextovodkaz"/>
            <w:sz w:val="24"/>
          </w:rPr>
          <w:t>https://www.utb.cz/univerzita/uredni-deska/vnitrni-normy-a-predpisy/vnitrni-predpisy/</w:t>
        </w:r>
      </w:hyperlink>
      <w:r w:rsidRPr="000E5C1B">
        <w:rPr>
          <w:sz w:val="24"/>
        </w:rPr>
        <w:t xml:space="preserve"> </w:t>
      </w:r>
    </w:p>
    <w:p w:rsidR="00F94273" w:rsidRDefault="00F94273" w:rsidP="00F94273">
      <w:pPr>
        <w:spacing w:after="240"/>
        <w:rPr>
          <w:sz w:val="32"/>
        </w:rPr>
      </w:pPr>
      <w:r w:rsidRPr="002B070F">
        <w:rPr>
          <w:sz w:val="24"/>
        </w:rPr>
        <w:t xml:space="preserve">Vnitřní předpisy FaME: </w:t>
      </w:r>
      <w:ins w:id="2" w:author="Michal Pilík" w:date="2019-09-10T09:59:00Z">
        <w:r w:rsidR="00912A8B" w:rsidRPr="002F35D5">
          <w:rPr>
            <w:sz w:val="24"/>
            <w:szCs w:val="24"/>
          </w:rPr>
          <w:fldChar w:fldCharType="begin"/>
        </w:r>
        <w:r w:rsidR="00912A8B" w:rsidRPr="002F35D5">
          <w:rPr>
            <w:sz w:val="24"/>
            <w:szCs w:val="24"/>
          </w:rPr>
          <w:instrText xml:space="preserve"> HYPERLINK "https://fame.utb.cz/o-fakulte/uredni-deska/vnitrni-normy-a-predpisy/" </w:instrText>
        </w:r>
        <w:r w:rsidR="00912A8B" w:rsidRPr="002F35D5">
          <w:rPr>
            <w:sz w:val="24"/>
            <w:szCs w:val="24"/>
          </w:rPr>
          <w:fldChar w:fldCharType="separate"/>
        </w:r>
        <w:r w:rsidR="00912A8B" w:rsidRPr="002F35D5">
          <w:rPr>
            <w:rStyle w:val="Hypertextovodkaz"/>
            <w:sz w:val="24"/>
            <w:szCs w:val="24"/>
          </w:rPr>
          <w:t>https://fame.utb.cz/o-fakulte/uredni-deska/vnitrni-normy-a-predpisy/</w:t>
        </w:r>
        <w:r w:rsidR="00912A8B" w:rsidRPr="002F35D5">
          <w:rPr>
            <w:sz w:val="24"/>
            <w:szCs w:val="24"/>
          </w:rPr>
          <w:fldChar w:fldCharType="end"/>
        </w:r>
      </w:ins>
      <w:del w:id="3" w:author="Michal Pilík" w:date="2019-09-10T09:59:00Z">
        <w:r w:rsidR="00912A8B" w:rsidDel="00912A8B">
          <w:fldChar w:fldCharType="begin"/>
        </w:r>
        <w:r w:rsidR="00912A8B" w:rsidDel="00912A8B">
          <w:delInstrText xml:space="preserve"> HYPERLINK "https://fame.utb.cz/o-fakulte/uredni-deska/vnitrni-normy-a-predpisy/vnitrni-predpisy/" </w:delInstrText>
        </w:r>
        <w:r w:rsidR="00912A8B" w:rsidDel="00912A8B">
          <w:fldChar w:fldCharType="separate"/>
        </w:r>
        <w:r w:rsidRPr="006B19CF" w:rsidDel="00912A8B">
          <w:rPr>
            <w:rStyle w:val="Hypertextovodkaz"/>
            <w:sz w:val="24"/>
          </w:rPr>
          <w:delText>https://fame.utb.cz/o-fakulte/uredni-deska/vnitrni-normy-a-predpisy/vnitrni-predpisy/</w:delText>
        </w:r>
        <w:r w:rsidR="00912A8B" w:rsidDel="00912A8B">
          <w:rPr>
            <w:rStyle w:val="Hypertextovodkaz"/>
            <w:sz w:val="24"/>
          </w:rPr>
          <w:fldChar w:fldCharType="end"/>
        </w:r>
      </w:del>
      <w:r>
        <w:rPr>
          <w:sz w:val="32"/>
        </w:rPr>
        <w:t xml:space="preserve"> </w:t>
      </w:r>
    </w:p>
    <w:p w:rsidR="00357A55" w:rsidRDefault="00357A55" w:rsidP="00357A55">
      <w:pPr>
        <w:rPr>
          <w:b/>
          <w:sz w:val="28"/>
        </w:rPr>
      </w:pPr>
      <w:r>
        <w:rPr>
          <w:b/>
          <w:sz w:val="28"/>
        </w:rPr>
        <w:t>Odkazy na interní stránky UTB a FaME:</w:t>
      </w:r>
    </w:p>
    <w:p w:rsidR="00C110E3" w:rsidRDefault="00C110E3" w:rsidP="00C110E3">
      <w:pPr>
        <w:tabs>
          <w:tab w:val="left" w:pos="5387"/>
        </w:tabs>
        <w:rPr>
          <w:b/>
          <w:sz w:val="24"/>
        </w:rPr>
      </w:pPr>
      <w:r>
        <w:rPr>
          <w:b/>
          <w:sz w:val="24"/>
        </w:rPr>
        <w:t>Univerzita Tomáše Bati</w:t>
      </w:r>
      <w:r>
        <w:rPr>
          <w:b/>
          <w:sz w:val="24"/>
        </w:rPr>
        <w:tab/>
        <w:t>LMS Moodle</w:t>
      </w:r>
    </w:p>
    <w:p w:rsidR="00C110E3" w:rsidRPr="00723898" w:rsidRDefault="00984BE6" w:rsidP="00C110E3">
      <w:pPr>
        <w:tabs>
          <w:tab w:val="left" w:pos="5387"/>
        </w:tabs>
        <w:rPr>
          <w:b/>
          <w:sz w:val="24"/>
        </w:rPr>
      </w:pPr>
      <w:hyperlink r:id="rId10" w:history="1">
        <w:r w:rsidR="00C110E3" w:rsidRPr="0015624F">
          <w:rPr>
            <w:rStyle w:val="Hypertextovodkaz"/>
            <w:sz w:val="24"/>
          </w:rPr>
          <w:t>https://www.utb.cz/wp-login.php</w:t>
        </w:r>
      </w:hyperlink>
      <w:r w:rsidR="00C110E3">
        <w:rPr>
          <w:sz w:val="24"/>
        </w:rPr>
        <w:t xml:space="preserve"> </w:t>
      </w:r>
      <w:r w:rsidR="00C110E3">
        <w:rPr>
          <w:sz w:val="24"/>
        </w:rPr>
        <w:tab/>
        <w:t xml:space="preserve">Login: </w:t>
      </w:r>
      <w:ins w:id="4" w:author="Michal Pilík" w:date="2019-09-10T09:59:00Z">
        <w:r w:rsidR="00912A8B">
          <w:rPr>
            <w:sz w:val="24"/>
          </w:rPr>
          <w:t>fame_</w:t>
        </w:r>
      </w:ins>
      <w:r w:rsidR="00C110E3">
        <w:rPr>
          <w:sz w:val="24"/>
        </w:rPr>
        <w:t>hodnotitel</w:t>
      </w:r>
    </w:p>
    <w:p w:rsidR="00C110E3" w:rsidRDefault="00C110E3" w:rsidP="00C110E3">
      <w:pPr>
        <w:tabs>
          <w:tab w:val="left" w:pos="5387"/>
        </w:tabs>
        <w:rPr>
          <w:b/>
          <w:sz w:val="24"/>
        </w:rPr>
      </w:pPr>
      <w:r w:rsidRPr="00723898">
        <w:rPr>
          <w:b/>
          <w:sz w:val="24"/>
        </w:rPr>
        <w:t>Fakulta managementu a ekonomiky</w:t>
      </w:r>
      <w:r>
        <w:rPr>
          <w:b/>
          <w:sz w:val="24"/>
        </w:rPr>
        <w:tab/>
      </w:r>
      <w:r w:rsidRPr="0081109A">
        <w:rPr>
          <w:sz w:val="24"/>
        </w:rPr>
        <w:t xml:space="preserve">Heslo: </w:t>
      </w:r>
      <w:r w:rsidR="00F43E59" w:rsidRPr="00F43E59">
        <w:rPr>
          <w:sz w:val="24"/>
        </w:rPr>
        <w:t>Akreditace</w:t>
      </w:r>
      <w:ins w:id="5" w:author="Michal Pilík" w:date="2019-09-10T09:59:00Z">
        <w:r w:rsidR="00912A8B">
          <w:rPr>
            <w:sz w:val="24"/>
          </w:rPr>
          <w:t>-</w:t>
        </w:r>
      </w:ins>
      <w:r w:rsidR="00F43E59" w:rsidRPr="00F43E59">
        <w:rPr>
          <w:sz w:val="24"/>
        </w:rPr>
        <w:t>Fame2018</w:t>
      </w:r>
    </w:p>
    <w:p w:rsidR="00C110E3" w:rsidRDefault="00984BE6" w:rsidP="00C110E3">
      <w:pPr>
        <w:tabs>
          <w:tab w:val="left" w:pos="5387"/>
        </w:tabs>
        <w:rPr>
          <w:sz w:val="24"/>
        </w:rPr>
      </w:pPr>
      <w:hyperlink r:id="rId11" w:history="1">
        <w:r w:rsidR="00C110E3" w:rsidRPr="0015624F">
          <w:rPr>
            <w:rStyle w:val="Hypertextovodkaz"/>
            <w:sz w:val="24"/>
          </w:rPr>
          <w:t>https://fame.utb.cz/wp-login.php</w:t>
        </w:r>
      </w:hyperlink>
      <w:r w:rsidR="00C110E3">
        <w:rPr>
          <w:sz w:val="24"/>
        </w:rPr>
        <w:t xml:space="preserve"> </w:t>
      </w:r>
    </w:p>
    <w:p w:rsidR="00C110E3" w:rsidRDefault="00C110E3" w:rsidP="00C110E3">
      <w:pPr>
        <w:tabs>
          <w:tab w:val="left" w:pos="5387"/>
        </w:tabs>
        <w:rPr>
          <w:sz w:val="24"/>
        </w:rPr>
      </w:pPr>
      <w:r>
        <w:rPr>
          <w:sz w:val="24"/>
        </w:rPr>
        <w:t>Login: akreditace@utb.cz</w:t>
      </w:r>
    </w:p>
    <w:p w:rsidR="00C110E3" w:rsidRDefault="00C110E3" w:rsidP="00C110E3">
      <w:pPr>
        <w:tabs>
          <w:tab w:val="left" w:pos="5387"/>
        </w:tabs>
        <w:spacing w:after="240"/>
        <w:rPr>
          <w:b/>
          <w:sz w:val="28"/>
        </w:rPr>
      </w:pPr>
      <w:r>
        <w:rPr>
          <w:sz w:val="24"/>
        </w:rPr>
        <w:t xml:space="preserve">Heslo: </w:t>
      </w:r>
      <w:ins w:id="6" w:author="Michal Pilík" w:date="2019-09-10T09:59:00Z">
        <w:r w:rsidR="00912A8B">
          <w:rPr>
            <w:sz w:val="24"/>
          </w:rPr>
          <w:t>akreditaceutb062018</w:t>
        </w:r>
      </w:ins>
    </w:p>
    <w:p w:rsidR="001B2FB5" w:rsidRPr="00DC2D6D" w:rsidRDefault="001B2FB5" w:rsidP="001B2FB5">
      <w:pPr>
        <w:spacing w:after="240"/>
        <w:rPr>
          <w:b/>
          <w:sz w:val="24"/>
          <w:szCs w:val="24"/>
          <w:rPrChange w:id="7" w:author="Drahomíra Pavelková" w:date="2019-09-04T20:25:00Z">
            <w:rPr>
              <w:b/>
              <w:sz w:val="28"/>
            </w:rPr>
          </w:rPrChange>
        </w:rPr>
      </w:pPr>
      <w:r w:rsidRPr="00DC2D6D">
        <w:rPr>
          <w:b/>
          <w:sz w:val="24"/>
          <w:szCs w:val="24"/>
          <w:rPrChange w:id="8" w:author="Drahomíra Pavelková" w:date="2019-09-04T20:25:00Z">
            <w:rPr>
              <w:b/>
              <w:sz w:val="28"/>
            </w:rPr>
          </w:rPrChange>
        </w:rPr>
        <w:lastRenderedPageBreak/>
        <w:t>ISCED F:</w:t>
      </w:r>
      <w:r w:rsidR="00D70041" w:rsidRPr="00DC2D6D">
        <w:rPr>
          <w:b/>
          <w:sz w:val="24"/>
          <w:szCs w:val="24"/>
          <w:rPrChange w:id="9" w:author="Drahomíra Pavelková" w:date="2019-09-04T20:25:00Z">
            <w:rPr>
              <w:b/>
              <w:sz w:val="28"/>
            </w:rPr>
          </w:rPrChange>
        </w:rPr>
        <w:t xml:space="preserve"> </w:t>
      </w:r>
      <w:r w:rsidR="00F36477" w:rsidRPr="00DC2D6D">
        <w:rPr>
          <w:b/>
          <w:sz w:val="24"/>
          <w:szCs w:val="24"/>
          <w:rPrChange w:id="10" w:author="Drahomíra Pavelková" w:date="2019-09-04T20:25:00Z">
            <w:rPr>
              <w:b/>
              <w:sz w:val="28"/>
            </w:rPr>
          </w:rPrChange>
        </w:rPr>
        <w:t>0311</w:t>
      </w:r>
      <w:ins w:id="11" w:author="Drahomíra Pavelková" w:date="2019-09-04T20:23:00Z">
        <w:r w:rsidR="00DC2D6D" w:rsidRPr="00DC2D6D">
          <w:rPr>
            <w:b/>
            <w:sz w:val="24"/>
            <w:szCs w:val="24"/>
            <w:rPrChange w:id="12" w:author="Drahomíra Pavelková" w:date="2019-09-04T20:25:00Z">
              <w:rPr>
                <w:b/>
                <w:sz w:val="28"/>
              </w:rPr>
            </w:rPrChange>
          </w:rPr>
          <w:t xml:space="preserve"> - Ekonomie</w:t>
        </w:r>
      </w:ins>
      <w:r w:rsidR="00F36477" w:rsidRPr="00DC2D6D">
        <w:rPr>
          <w:b/>
          <w:sz w:val="24"/>
          <w:szCs w:val="24"/>
          <w:rPrChange w:id="13" w:author="Drahomíra Pavelková" w:date="2019-09-04T20:25:00Z">
            <w:rPr>
              <w:b/>
              <w:sz w:val="28"/>
            </w:rPr>
          </w:rPrChange>
        </w:rPr>
        <w:t>, 0412</w:t>
      </w:r>
      <w:ins w:id="14" w:author="Drahomíra Pavelková" w:date="2019-09-04T20:23:00Z">
        <w:r w:rsidR="00DC2D6D" w:rsidRPr="00DC2D6D">
          <w:rPr>
            <w:b/>
            <w:sz w:val="24"/>
            <w:szCs w:val="24"/>
            <w:rPrChange w:id="15" w:author="Drahomíra Pavelková" w:date="2019-09-04T20:25:00Z">
              <w:rPr>
                <w:b/>
                <w:sz w:val="28"/>
              </w:rPr>
            </w:rPrChange>
          </w:rPr>
          <w:t xml:space="preserve"> – Finance, bankovnictví a pojišťovnictví</w:t>
        </w:r>
      </w:ins>
      <w:r w:rsidR="00F36477" w:rsidRPr="00DC2D6D">
        <w:rPr>
          <w:b/>
          <w:sz w:val="24"/>
          <w:szCs w:val="24"/>
          <w:rPrChange w:id="16" w:author="Drahomíra Pavelková" w:date="2019-09-04T20:25:00Z">
            <w:rPr>
              <w:b/>
              <w:sz w:val="28"/>
            </w:rPr>
          </w:rPrChange>
        </w:rPr>
        <w:t>, 061</w:t>
      </w:r>
      <w:ins w:id="17" w:author="Drahomíra Pavelková" w:date="2019-09-04T20:25:00Z">
        <w:r w:rsidR="00DC2D6D" w:rsidRPr="00DC2D6D">
          <w:rPr>
            <w:b/>
            <w:sz w:val="24"/>
            <w:szCs w:val="24"/>
            <w:rPrChange w:id="18" w:author="Drahomíra Pavelková" w:date="2019-09-04T20:25:00Z">
              <w:rPr>
                <w:b/>
                <w:sz w:val="28"/>
              </w:rPr>
            </w:rPrChange>
          </w:rPr>
          <w:t xml:space="preserve"> – Informační a komunikační technologie</w:t>
        </w:r>
      </w:ins>
    </w:p>
    <w:p w:rsidR="00EE004A" w:rsidRDefault="00EE004A">
      <w:pPr>
        <w:rPr>
          <w:ins w:id="19" w:author="Pavla Trefilová" w:date="2019-09-11T15:10:00Z"/>
        </w:rPr>
      </w:pPr>
      <w:ins w:id="20" w:author="Pavla Trefilová" w:date="2019-09-11T15:10:00Z">
        <w:r>
          <w:br w:type="page"/>
        </w:r>
      </w:ins>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B2FB5" w:rsidTr="003F6EB7">
        <w:tc>
          <w:tcPr>
            <w:tcW w:w="9285" w:type="dxa"/>
            <w:gridSpan w:val="4"/>
            <w:tcBorders>
              <w:bottom w:val="double" w:sz="4" w:space="0" w:color="auto"/>
            </w:tcBorders>
            <w:shd w:val="clear" w:color="auto" w:fill="BDD6EE"/>
          </w:tcPr>
          <w:p w:rsidR="001B2FB5" w:rsidRDefault="001B2FB5" w:rsidP="003F6EB7">
            <w:pPr>
              <w:jc w:val="both"/>
              <w:rPr>
                <w:b/>
                <w:sz w:val="28"/>
              </w:rPr>
            </w:pPr>
            <w:r>
              <w:rPr>
                <w:b/>
                <w:sz w:val="28"/>
              </w:rPr>
              <w:lastRenderedPageBreak/>
              <w:t xml:space="preserve">B-I – </w:t>
            </w:r>
            <w:r>
              <w:rPr>
                <w:b/>
                <w:sz w:val="26"/>
                <w:szCs w:val="26"/>
              </w:rPr>
              <w:t>Charakteristika studijního programu</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Název studijního programu</w:t>
            </w:r>
          </w:p>
        </w:tc>
        <w:tc>
          <w:tcPr>
            <w:tcW w:w="6117" w:type="dxa"/>
            <w:gridSpan w:val="3"/>
            <w:tcBorders>
              <w:bottom w:val="single" w:sz="2" w:space="0" w:color="auto"/>
            </w:tcBorders>
          </w:tcPr>
          <w:p w:rsidR="001B2FB5" w:rsidRPr="0051651A" w:rsidRDefault="00F579B9" w:rsidP="003F6EB7">
            <w:pPr>
              <w:rPr>
                <w:b/>
              </w:rPr>
            </w:pPr>
            <w:r>
              <w:rPr>
                <w:b/>
              </w:rPr>
              <w:t>Finance a finanční technologie</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Typ studijního programu</w:t>
            </w:r>
          </w:p>
        </w:tc>
        <w:tc>
          <w:tcPr>
            <w:tcW w:w="6117" w:type="dxa"/>
            <w:gridSpan w:val="3"/>
            <w:tcBorders>
              <w:bottom w:val="single" w:sz="2" w:space="0" w:color="auto"/>
            </w:tcBorders>
          </w:tcPr>
          <w:p w:rsidR="001B2FB5" w:rsidRDefault="001B2FB5" w:rsidP="003F6EB7">
            <w:r>
              <w:t>bakalářský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Profil studijního programu</w:t>
            </w:r>
          </w:p>
        </w:tc>
        <w:tc>
          <w:tcPr>
            <w:tcW w:w="6117" w:type="dxa"/>
            <w:gridSpan w:val="3"/>
            <w:tcBorders>
              <w:bottom w:val="single" w:sz="2" w:space="0" w:color="auto"/>
            </w:tcBorders>
          </w:tcPr>
          <w:p w:rsidR="001B2FB5" w:rsidRDefault="00D10428" w:rsidP="003F6EB7">
            <w:r w:rsidRPr="00B1317B">
              <w:rPr>
                <w:color w:val="000000" w:themeColor="text1"/>
              </w:rPr>
              <w:t>profesně zaměřený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Forma studia</w:t>
            </w:r>
          </w:p>
        </w:tc>
        <w:tc>
          <w:tcPr>
            <w:tcW w:w="6117" w:type="dxa"/>
            <w:gridSpan w:val="3"/>
            <w:tcBorders>
              <w:bottom w:val="single" w:sz="2" w:space="0" w:color="auto"/>
            </w:tcBorders>
          </w:tcPr>
          <w:p w:rsidR="001B2FB5" w:rsidRDefault="001B2FB5" w:rsidP="003F6EB7">
            <w:r>
              <w:t xml:space="preserve">prezenční – kombinovaná </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Standardní doba studia</w:t>
            </w:r>
          </w:p>
        </w:tc>
        <w:tc>
          <w:tcPr>
            <w:tcW w:w="6117" w:type="dxa"/>
            <w:gridSpan w:val="3"/>
            <w:tcBorders>
              <w:bottom w:val="single" w:sz="2" w:space="0" w:color="auto"/>
            </w:tcBorders>
          </w:tcPr>
          <w:p w:rsidR="001B2FB5" w:rsidRDefault="001B2FB5" w:rsidP="003F6EB7">
            <w:r>
              <w:t>3</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Jazyk studia</w:t>
            </w:r>
          </w:p>
        </w:tc>
        <w:tc>
          <w:tcPr>
            <w:tcW w:w="6117" w:type="dxa"/>
            <w:gridSpan w:val="3"/>
            <w:tcBorders>
              <w:bottom w:val="single" w:sz="2" w:space="0" w:color="auto"/>
            </w:tcBorders>
          </w:tcPr>
          <w:p w:rsidR="001B2FB5" w:rsidRDefault="001B2FB5" w:rsidP="003F6EB7">
            <w:r>
              <w:t>český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Udělovaný akademický titul</w:t>
            </w:r>
          </w:p>
        </w:tc>
        <w:tc>
          <w:tcPr>
            <w:tcW w:w="6117" w:type="dxa"/>
            <w:gridSpan w:val="3"/>
            <w:tcBorders>
              <w:bottom w:val="single" w:sz="2" w:space="0" w:color="auto"/>
            </w:tcBorders>
          </w:tcPr>
          <w:p w:rsidR="001B2FB5" w:rsidRDefault="001B2FB5" w:rsidP="003F6EB7">
            <w:r>
              <w:t>Bc.</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Rigorózní řízení</w:t>
            </w:r>
          </w:p>
        </w:tc>
        <w:tc>
          <w:tcPr>
            <w:tcW w:w="1543" w:type="dxa"/>
            <w:tcBorders>
              <w:bottom w:val="single" w:sz="2" w:space="0" w:color="auto"/>
            </w:tcBorders>
          </w:tcPr>
          <w:p w:rsidR="001B2FB5" w:rsidRDefault="001B2FB5" w:rsidP="003F6EB7">
            <w:r>
              <w:t>ne</w:t>
            </w:r>
          </w:p>
        </w:tc>
        <w:tc>
          <w:tcPr>
            <w:tcW w:w="2835" w:type="dxa"/>
            <w:tcBorders>
              <w:bottom w:val="single" w:sz="2" w:space="0" w:color="auto"/>
            </w:tcBorders>
            <w:shd w:val="clear" w:color="auto" w:fill="F7CAAC"/>
          </w:tcPr>
          <w:p w:rsidR="001B2FB5" w:rsidRPr="005F401C" w:rsidRDefault="001B2FB5" w:rsidP="003F6EB7">
            <w:pPr>
              <w:rPr>
                <w:b/>
                <w:bCs/>
              </w:rPr>
            </w:pPr>
            <w:r w:rsidRPr="005F401C">
              <w:rPr>
                <w:b/>
                <w:bCs/>
              </w:rPr>
              <w:t>Udělovaný akademický titul</w:t>
            </w:r>
          </w:p>
        </w:tc>
        <w:tc>
          <w:tcPr>
            <w:tcW w:w="1739" w:type="dxa"/>
            <w:tcBorders>
              <w:bottom w:val="single" w:sz="2" w:space="0" w:color="auto"/>
            </w:tcBorders>
          </w:tcPr>
          <w:p w:rsidR="001B2FB5" w:rsidRDefault="001B2FB5" w:rsidP="003F6EB7"/>
        </w:tc>
      </w:tr>
      <w:tr w:rsidR="00D10428" w:rsidTr="003F6EB7">
        <w:tc>
          <w:tcPr>
            <w:tcW w:w="3168" w:type="dxa"/>
            <w:tcBorders>
              <w:bottom w:val="single" w:sz="2" w:space="0" w:color="auto"/>
            </w:tcBorders>
            <w:shd w:val="clear" w:color="auto" w:fill="F7CAAC"/>
          </w:tcPr>
          <w:p w:rsidR="00D10428" w:rsidRDefault="00D10428" w:rsidP="00D10428">
            <w:pPr>
              <w:jc w:val="both"/>
              <w:rPr>
                <w:b/>
              </w:rPr>
            </w:pPr>
            <w:r>
              <w:rPr>
                <w:b/>
              </w:rPr>
              <w:t>Garant studijního programu</w:t>
            </w:r>
          </w:p>
        </w:tc>
        <w:tc>
          <w:tcPr>
            <w:tcW w:w="6117" w:type="dxa"/>
            <w:gridSpan w:val="3"/>
            <w:tcBorders>
              <w:bottom w:val="single" w:sz="2" w:space="0" w:color="auto"/>
            </w:tcBorders>
          </w:tcPr>
          <w:p w:rsidR="00D10428" w:rsidRPr="00B1317B" w:rsidRDefault="00D10428" w:rsidP="00D10428">
            <w:pPr>
              <w:rPr>
                <w:b/>
                <w:color w:val="000000" w:themeColor="text1"/>
              </w:rPr>
            </w:pPr>
            <w:r w:rsidRPr="00B1317B">
              <w:rPr>
                <w:b/>
                <w:color w:val="000000" w:themeColor="text1"/>
              </w:rPr>
              <w:t>doc. Ing. Adriana Knápková, Ph.D.</w:t>
            </w:r>
          </w:p>
        </w:tc>
      </w:tr>
      <w:tr w:rsidR="00D10428" w:rsidTr="00F579B9">
        <w:tc>
          <w:tcPr>
            <w:tcW w:w="3168" w:type="dxa"/>
            <w:tcBorders>
              <w:top w:val="single" w:sz="2" w:space="0" w:color="auto"/>
              <w:left w:val="single" w:sz="2" w:space="0" w:color="auto"/>
              <w:bottom w:val="single" w:sz="4" w:space="0" w:color="auto"/>
              <w:right w:val="single" w:sz="2" w:space="0" w:color="auto"/>
            </w:tcBorders>
            <w:shd w:val="clear" w:color="auto" w:fill="F7CAAC"/>
          </w:tcPr>
          <w:p w:rsidR="00D10428" w:rsidRDefault="00D10428" w:rsidP="00D10428">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4" w:space="0" w:color="auto"/>
              <w:right w:val="single" w:sz="2" w:space="0" w:color="auto"/>
            </w:tcBorders>
          </w:tcPr>
          <w:p w:rsidR="00D10428" w:rsidRDefault="00D10428" w:rsidP="00D10428">
            <w:r>
              <w:t>ne</w:t>
            </w:r>
          </w:p>
        </w:tc>
      </w:tr>
      <w:tr w:rsidR="00D10428" w:rsidTr="00F579B9">
        <w:tc>
          <w:tcPr>
            <w:tcW w:w="3168" w:type="dxa"/>
            <w:tcBorders>
              <w:top w:val="single" w:sz="4" w:space="0" w:color="auto"/>
              <w:left w:val="single" w:sz="4" w:space="0" w:color="auto"/>
              <w:bottom w:val="single" w:sz="4" w:space="0" w:color="auto"/>
              <w:right w:val="single" w:sz="4" w:space="0" w:color="auto"/>
            </w:tcBorders>
            <w:shd w:val="clear" w:color="auto" w:fill="F7CAAC"/>
          </w:tcPr>
          <w:p w:rsidR="00D10428" w:rsidRDefault="00D10428" w:rsidP="00D10428">
            <w:pPr>
              <w:jc w:val="both"/>
              <w:rPr>
                <w:b/>
              </w:rPr>
            </w:pPr>
            <w:r>
              <w:rPr>
                <w:b/>
              </w:rPr>
              <w:t xml:space="preserve">Zaměření na přípravu odborníků z oblasti bezpečnosti České republiky </w:t>
            </w:r>
          </w:p>
        </w:tc>
        <w:tc>
          <w:tcPr>
            <w:tcW w:w="6117" w:type="dxa"/>
            <w:gridSpan w:val="3"/>
            <w:tcBorders>
              <w:top w:val="single" w:sz="4" w:space="0" w:color="auto"/>
              <w:left w:val="single" w:sz="4" w:space="0" w:color="auto"/>
              <w:bottom w:val="single" w:sz="4" w:space="0" w:color="auto"/>
              <w:right w:val="single" w:sz="4" w:space="0" w:color="auto"/>
            </w:tcBorders>
          </w:tcPr>
          <w:p w:rsidR="00D10428" w:rsidRDefault="00D10428" w:rsidP="00D10428">
            <w:r>
              <w:t>ne</w:t>
            </w:r>
          </w:p>
        </w:tc>
      </w:tr>
      <w:tr w:rsidR="00D10428" w:rsidTr="00F579B9">
        <w:trPr>
          <w:trHeight w:val="438"/>
        </w:trPr>
        <w:tc>
          <w:tcPr>
            <w:tcW w:w="3168" w:type="dxa"/>
            <w:tcBorders>
              <w:top w:val="single" w:sz="4" w:space="0" w:color="auto"/>
              <w:left w:val="single" w:sz="4" w:space="0" w:color="auto"/>
              <w:bottom w:val="single" w:sz="4" w:space="0" w:color="auto"/>
              <w:right w:val="single" w:sz="4" w:space="0" w:color="auto"/>
            </w:tcBorders>
            <w:shd w:val="clear" w:color="auto" w:fill="F7CAAC"/>
          </w:tcPr>
          <w:p w:rsidR="00D10428" w:rsidRDefault="00D10428" w:rsidP="00D10428">
            <w:pPr>
              <w:jc w:val="both"/>
              <w:rPr>
                <w:b/>
              </w:rPr>
            </w:pPr>
            <w:r>
              <w:rPr>
                <w:b/>
              </w:rPr>
              <w:t>Uznávací orgán</w:t>
            </w:r>
          </w:p>
        </w:tc>
        <w:tc>
          <w:tcPr>
            <w:tcW w:w="6117" w:type="dxa"/>
            <w:gridSpan w:val="3"/>
            <w:tcBorders>
              <w:top w:val="single" w:sz="4" w:space="0" w:color="auto"/>
              <w:left w:val="single" w:sz="4" w:space="0" w:color="auto"/>
              <w:bottom w:val="single" w:sz="4" w:space="0" w:color="auto"/>
              <w:right w:val="single" w:sz="4" w:space="0" w:color="auto"/>
            </w:tcBorders>
          </w:tcPr>
          <w:p w:rsidR="00D10428" w:rsidRDefault="00D10428" w:rsidP="00D10428"/>
        </w:tc>
      </w:tr>
      <w:tr w:rsidR="00D10428" w:rsidTr="00F579B9">
        <w:tc>
          <w:tcPr>
            <w:tcW w:w="9285" w:type="dxa"/>
            <w:gridSpan w:val="4"/>
            <w:tcBorders>
              <w:top w:val="single" w:sz="4" w:space="0" w:color="auto"/>
            </w:tcBorders>
            <w:shd w:val="clear" w:color="auto" w:fill="F7CAAC"/>
          </w:tcPr>
          <w:p w:rsidR="00D10428" w:rsidRDefault="00D10428" w:rsidP="00D10428">
            <w:pPr>
              <w:jc w:val="both"/>
            </w:pPr>
            <w:r>
              <w:rPr>
                <w:b/>
              </w:rPr>
              <w:t>Oblast(i) vzdělávání a u kombinovaného studijního programu podíl jednotlivých oblastí vzdělávání v %</w:t>
            </w:r>
          </w:p>
        </w:tc>
      </w:tr>
      <w:tr w:rsidR="00D10428" w:rsidTr="004E181C">
        <w:trPr>
          <w:trHeight w:val="742"/>
        </w:trPr>
        <w:tc>
          <w:tcPr>
            <w:tcW w:w="9285" w:type="dxa"/>
            <w:gridSpan w:val="4"/>
            <w:shd w:val="clear" w:color="auto" w:fill="FFFFFF"/>
          </w:tcPr>
          <w:p w:rsidR="00D10428" w:rsidRDefault="00D10428" w:rsidP="00D10428"/>
          <w:p w:rsidR="00D10428" w:rsidRPr="00B1317B" w:rsidRDefault="00D10428" w:rsidP="00D10428">
            <w:pPr>
              <w:rPr>
                <w:color w:val="000000" w:themeColor="text1"/>
              </w:rPr>
            </w:pPr>
            <w:r w:rsidRPr="00B1317B">
              <w:rPr>
                <w:color w:val="000000" w:themeColor="text1"/>
              </w:rPr>
              <w:t xml:space="preserve">Ekonomické obory </w:t>
            </w:r>
            <w:r>
              <w:rPr>
                <w:color w:val="000000" w:themeColor="text1"/>
              </w:rPr>
              <w:t>(100 %)</w:t>
            </w:r>
          </w:p>
          <w:p w:rsidR="00D10428" w:rsidRDefault="00D10428" w:rsidP="00D10428"/>
        </w:tc>
      </w:tr>
      <w:tr w:rsidR="00D10428" w:rsidTr="003F6EB7">
        <w:trPr>
          <w:trHeight w:val="70"/>
        </w:trPr>
        <w:tc>
          <w:tcPr>
            <w:tcW w:w="9285" w:type="dxa"/>
            <w:gridSpan w:val="4"/>
            <w:shd w:val="clear" w:color="auto" w:fill="F7CAAC"/>
          </w:tcPr>
          <w:p w:rsidR="00D10428" w:rsidRDefault="00D10428" w:rsidP="00D10428">
            <w:r>
              <w:rPr>
                <w:b/>
              </w:rPr>
              <w:t>Cíle studia ve studijním programu</w:t>
            </w:r>
          </w:p>
        </w:tc>
      </w:tr>
      <w:tr w:rsidR="00D10428" w:rsidTr="003F6EB7">
        <w:trPr>
          <w:trHeight w:val="2108"/>
        </w:trPr>
        <w:tc>
          <w:tcPr>
            <w:tcW w:w="9285" w:type="dxa"/>
            <w:gridSpan w:val="4"/>
            <w:shd w:val="clear" w:color="auto" w:fill="FFFFFF"/>
          </w:tcPr>
          <w:p w:rsidR="00D10428" w:rsidRPr="001C6516" w:rsidRDefault="00D10428" w:rsidP="00D10428">
            <w:pPr>
              <w:jc w:val="both"/>
              <w:rPr>
                <w:b/>
              </w:rPr>
            </w:pPr>
            <w:r w:rsidRPr="00B1317B">
              <w:rPr>
                <w:color w:val="000000" w:themeColor="text1"/>
              </w:rPr>
              <w:t>Cílem profesně zaměřeného studijního programu Finance a finanční technologie je připravit absolventy pro jejich působení v praxi u podnikatelských subjektů a ve finančních institucích na pozicích nižšího a středního managementu, se schopností samostatného rozhodování a uplatnění systematického a tvůrčího přístupu k řešení problémů. Kromě získání oborově zaměřených znalostí a dovedností v oblasti financí, controllingu, podnikové ekonomiky, účetnictví, daní, finančních trhů, investování a finančních technologií, je cílem seznámit studenty s obecnými základy z oblasti ekonomie, práva, managementu a řízení lidských zdrojů.  Cílem studia je dále získat a umět aplikovat základní znalosti v oblasti počítačových a komunikačních systémů a programování, získat dovednosti v analýz</w:t>
            </w:r>
            <w:r>
              <w:rPr>
                <w:color w:val="000000" w:themeColor="text1"/>
              </w:rPr>
              <w:t>á</w:t>
            </w:r>
            <w:r w:rsidRPr="00B1317B">
              <w:rPr>
                <w:color w:val="000000" w:themeColor="text1"/>
              </w:rPr>
              <w:t>ch a zpracování dat a v aplikaci finančních technologií v řízení podnikatelských subjektů či finančních institucí, a rovněž aktivně využívat znalosti anglického jazyka v odborné komunikaci.</w:t>
            </w:r>
          </w:p>
        </w:tc>
      </w:tr>
      <w:tr w:rsidR="00D10428" w:rsidTr="003F6EB7">
        <w:trPr>
          <w:trHeight w:val="187"/>
        </w:trPr>
        <w:tc>
          <w:tcPr>
            <w:tcW w:w="9285" w:type="dxa"/>
            <w:gridSpan w:val="4"/>
            <w:shd w:val="clear" w:color="auto" w:fill="F7CAAC"/>
          </w:tcPr>
          <w:p w:rsidR="00D10428" w:rsidRDefault="00D10428" w:rsidP="00D10428">
            <w:pPr>
              <w:jc w:val="both"/>
            </w:pPr>
            <w:r>
              <w:rPr>
                <w:b/>
              </w:rPr>
              <w:t>Profil absolventa studijního programu</w:t>
            </w:r>
          </w:p>
        </w:tc>
      </w:tr>
      <w:tr w:rsidR="00D10428" w:rsidTr="003F6EB7">
        <w:trPr>
          <w:trHeight w:val="2694"/>
        </w:trPr>
        <w:tc>
          <w:tcPr>
            <w:tcW w:w="9285" w:type="dxa"/>
            <w:gridSpan w:val="4"/>
            <w:shd w:val="clear" w:color="auto" w:fill="FFFFFF"/>
          </w:tcPr>
          <w:p w:rsidR="00D10428" w:rsidRPr="00B1317B" w:rsidRDefault="00D10428" w:rsidP="00D10428">
            <w:pPr>
              <w:pStyle w:val="Normlnweb"/>
              <w:jc w:val="both"/>
              <w:rPr>
                <w:color w:val="000000" w:themeColor="text1"/>
              </w:rPr>
            </w:pPr>
            <w:r w:rsidRPr="00B1317B">
              <w:rPr>
                <w:b/>
                <w:color w:val="000000" w:themeColor="text1"/>
                <w:sz w:val="20"/>
                <w:szCs w:val="20"/>
              </w:rPr>
              <w:t xml:space="preserve">Profesně zaměřený studijní program Finance a finanční technologie </w:t>
            </w:r>
            <w:r w:rsidRPr="00B1317B">
              <w:rPr>
                <w:color w:val="000000" w:themeColor="text1"/>
                <w:sz w:val="20"/>
                <w:szCs w:val="20"/>
              </w:rPr>
              <w:t>vybavuje absolventa souborem základních znalostí v oblasti podnikových činností a procesů, finanční, investiční, legislativní, daňové a účetní problematiky, metod, nástrojů a technologií aplikovaných v oblasti finančního řízení podniků a</w:t>
            </w:r>
            <w:r>
              <w:rPr>
                <w:color w:val="000000" w:themeColor="text1"/>
                <w:sz w:val="20"/>
                <w:szCs w:val="20"/>
              </w:rPr>
              <w:t xml:space="preserve"> </w:t>
            </w:r>
            <w:r w:rsidRPr="00B1317B">
              <w:rPr>
                <w:color w:val="000000" w:themeColor="text1"/>
                <w:sz w:val="20"/>
                <w:szCs w:val="20"/>
              </w:rPr>
              <w:t xml:space="preserve">finančních institucí, včetně investování na finančních trzích. Absolvent je schopen využívat základní znalosti počítačových a komunikačních systémů, algoritmů a datových struktur, analýzy a zpracování dat a principů umělé inteligence k aplikaci finančních technologií v procesech řízení podnikatelských subjektů a finančních institucí. </w:t>
            </w:r>
            <w:r w:rsidRPr="00B1317B">
              <w:rPr>
                <w:color w:val="000000" w:themeColor="text1"/>
                <w:sz w:val="20"/>
                <w:szCs w:val="20"/>
                <w:shd w:val="clear" w:color="auto" w:fill="FFFFFF"/>
              </w:rPr>
              <w:t>Absolvent je schopen samostatného rozhodování, tvůrčího myšlení a jednání s lidmi.</w:t>
            </w:r>
            <w:r w:rsidRPr="00B1317B">
              <w:rPr>
                <w:color w:val="000000" w:themeColor="text1"/>
                <w:sz w:val="20"/>
                <w:szCs w:val="20"/>
              </w:rPr>
              <w:t xml:space="preserve"> Uplatní se na pozicích nižšího a středního managementu v 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w:t>
            </w:r>
          </w:p>
          <w:p w:rsidR="00D10428" w:rsidRPr="00B1317B" w:rsidRDefault="00D10428" w:rsidP="00D10428">
            <w:pPr>
              <w:jc w:val="both"/>
              <w:rPr>
                <w:color w:val="000000" w:themeColor="text1"/>
              </w:rPr>
            </w:pPr>
            <w:r w:rsidRPr="00B1317B">
              <w:rPr>
                <w:color w:val="000000" w:themeColor="text1"/>
              </w:rPr>
              <w:t>Absolvent je rovněž připraven ke studiu v magisterských studijních programech zaměřených na oblast financí, investování, daní, účetnictví a finančních technologií.</w:t>
            </w:r>
          </w:p>
          <w:p w:rsidR="00D10428" w:rsidRPr="00B1317B" w:rsidRDefault="00D10428" w:rsidP="00D10428">
            <w:pPr>
              <w:pStyle w:val="Psmenkov2"/>
              <w:numPr>
                <w:ilvl w:val="0"/>
                <w:numId w:val="0"/>
              </w:numPr>
              <w:rPr>
                <w:b/>
                <w:color w:val="000000" w:themeColor="text1"/>
              </w:rPr>
            </w:pPr>
          </w:p>
          <w:p w:rsidR="00D10428" w:rsidRPr="00B1317B" w:rsidRDefault="00D10428" w:rsidP="00D10428">
            <w:pPr>
              <w:jc w:val="both"/>
              <w:rPr>
                <w:b/>
                <w:color w:val="000000" w:themeColor="text1"/>
              </w:rPr>
            </w:pPr>
            <w:r w:rsidRPr="00B1317B">
              <w:rPr>
                <w:b/>
                <w:color w:val="000000" w:themeColor="text1"/>
              </w:rPr>
              <w:t>Odborné znalosti</w:t>
            </w:r>
          </w:p>
          <w:p w:rsidR="00D10428" w:rsidRPr="00B1317B" w:rsidRDefault="00D10428" w:rsidP="00D10428">
            <w:pPr>
              <w:jc w:val="both"/>
              <w:rPr>
                <w:color w:val="000000" w:themeColor="text1"/>
              </w:rPr>
            </w:pPr>
            <w:r w:rsidRPr="00B1317B">
              <w:rPr>
                <w:color w:val="000000" w:themeColor="text1"/>
              </w:rPr>
              <w:t>Absolvent:</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zná základní ekonomické kategorie a principy z pohledu současné mikroekonomické a makroekonomické teorie a rozumí základním souvislostem ekonomických pojmů a kategorií,</w:t>
            </w:r>
          </w:p>
          <w:p w:rsidR="00D10428" w:rsidRPr="00B1317B" w:rsidRDefault="00D10428" w:rsidP="00124FDB">
            <w:pPr>
              <w:pStyle w:val="Psmenkov2"/>
              <w:numPr>
                <w:ilvl w:val="0"/>
                <w:numId w:val="30"/>
              </w:numPr>
              <w:ind w:left="250" w:hanging="250"/>
              <w:rPr>
                <w:rFonts w:ascii="Times New Roman" w:hAnsi="Times New Roman" w:cs="Times New Roman"/>
                <w:color w:val="000000" w:themeColor="text1"/>
                <w:sz w:val="20"/>
                <w:szCs w:val="20"/>
              </w:rPr>
            </w:pPr>
            <w:r w:rsidRPr="00B1317B">
              <w:rPr>
                <w:rFonts w:ascii="Times New Roman" w:hAnsi="Times New Roman" w:cs="Times New Roman"/>
                <w:color w:val="000000" w:themeColor="text1"/>
                <w:sz w:val="20"/>
                <w:szCs w:val="20"/>
              </w:rPr>
              <w:t>má znalosti matematiky a základních matematicko-statistických metod využitelných při zpracování a analýze ekonomických dat,</w:t>
            </w:r>
          </w:p>
          <w:p w:rsidR="00D10428" w:rsidRPr="00B1317B" w:rsidRDefault="00D10428" w:rsidP="00124FDB">
            <w:pPr>
              <w:pStyle w:val="Psmenkov2"/>
              <w:numPr>
                <w:ilvl w:val="0"/>
                <w:numId w:val="30"/>
              </w:numPr>
              <w:ind w:left="250" w:hanging="250"/>
              <w:rPr>
                <w:rFonts w:ascii="Times New Roman" w:hAnsi="Times New Roman" w:cs="Times New Roman"/>
                <w:color w:val="000000" w:themeColor="text1"/>
                <w:sz w:val="20"/>
                <w:szCs w:val="20"/>
              </w:rPr>
            </w:pPr>
            <w:r w:rsidRPr="00B1317B">
              <w:rPr>
                <w:rFonts w:ascii="Times New Roman" w:hAnsi="Times New Roman" w:cs="Times New Roman"/>
                <w:color w:val="000000" w:themeColor="text1"/>
                <w:sz w:val="20"/>
                <w:szCs w:val="20"/>
              </w:rPr>
              <w:t xml:space="preserve">má základní znalosti teoretické informatiky, počítačových a komunikačních systémů, algoritmů a datových struktur, programování, analýzy a zpracování strukturovaných i nestrukturovaných dat a principů umělé inteligence, </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má přehled o legislativním rámci fungování ekonomických subjektů včetně rámce daňového,</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ovládá základní organizační, finanční a správní procesy, které probíhají při založení, činnosti a zániku organizačních jednotek,</w:t>
            </w:r>
          </w:p>
          <w:p w:rsidR="00D10428" w:rsidRPr="00B1317B" w:rsidRDefault="00D10428" w:rsidP="00124FDB">
            <w:pPr>
              <w:pStyle w:val="Odstavecseseznamem"/>
              <w:numPr>
                <w:ilvl w:val="0"/>
                <w:numId w:val="30"/>
              </w:numPr>
              <w:spacing w:line="259" w:lineRule="auto"/>
              <w:ind w:left="250" w:hanging="250"/>
              <w:jc w:val="both"/>
              <w:rPr>
                <w:color w:val="000000" w:themeColor="text1"/>
              </w:rPr>
            </w:pPr>
            <w:r w:rsidRPr="00B1317B">
              <w:rPr>
                <w:color w:val="000000" w:themeColor="text1"/>
              </w:rPr>
              <w:lastRenderedPageBreak/>
              <w:t>identifikuje významné složky okolí organizační jednotky a jejich vliv na strategii a řízení, orientuje se v systému a zásadách organizace, financování a hospodaření podnikatelských subjektů,</w:t>
            </w:r>
          </w:p>
          <w:p w:rsidR="00D10428" w:rsidRPr="00B1317B" w:rsidRDefault="00D10428" w:rsidP="00124FDB">
            <w:pPr>
              <w:pStyle w:val="Odstavecseseznamem"/>
              <w:numPr>
                <w:ilvl w:val="0"/>
                <w:numId w:val="30"/>
              </w:numPr>
              <w:spacing w:after="160" w:line="259" w:lineRule="auto"/>
              <w:ind w:left="250" w:hanging="250"/>
              <w:jc w:val="both"/>
              <w:rPr>
                <w:color w:val="000000" w:themeColor="text1"/>
              </w:rPr>
            </w:pPr>
            <w:r w:rsidRPr="00B1317B">
              <w:rPr>
                <w:color w:val="000000" w:themeColor="text1"/>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zná způsoby účetního zachycení ekonomických dat podnikatelských subjektů, včetně daňových dopadů</w:t>
            </w:r>
            <w:r w:rsidR="00AA6B0B">
              <w:rPr>
                <w:color w:val="000000" w:themeColor="text1"/>
              </w:rPr>
              <w:t>,</w:t>
            </w:r>
          </w:p>
          <w:p w:rsidR="00D10428" w:rsidRPr="00B1317B" w:rsidRDefault="00D10428" w:rsidP="00124FDB">
            <w:pPr>
              <w:pStyle w:val="Odstavecseseznamem"/>
              <w:numPr>
                <w:ilvl w:val="0"/>
                <w:numId w:val="30"/>
              </w:numPr>
              <w:spacing w:line="259" w:lineRule="auto"/>
              <w:ind w:left="250" w:hanging="250"/>
              <w:jc w:val="both"/>
              <w:rPr>
                <w:color w:val="000000" w:themeColor="text1"/>
              </w:rPr>
            </w:pPr>
            <w:r w:rsidRPr="00B1317B">
              <w:rPr>
                <w:color w:val="000000" w:themeColor="text1"/>
              </w:rPr>
              <w:t xml:space="preserve">má přehled o fungování finančních trhů, jeho nástrojích, chování a segmentech, </w:t>
            </w:r>
          </w:p>
          <w:p w:rsidR="00D10428" w:rsidRPr="00B1317B" w:rsidRDefault="00D10428" w:rsidP="00124FDB">
            <w:pPr>
              <w:pStyle w:val="Odstavecseseznamem"/>
              <w:numPr>
                <w:ilvl w:val="0"/>
                <w:numId w:val="30"/>
              </w:numPr>
              <w:spacing w:line="259" w:lineRule="auto"/>
              <w:ind w:left="250" w:hanging="250"/>
              <w:jc w:val="both"/>
              <w:rPr>
                <w:color w:val="000000" w:themeColor="text1"/>
              </w:rPr>
            </w:pPr>
            <w:r w:rsidRPr="00B1317B">
              <w:rPr>
                <w:color w:val="000000" w:themeColor="text1"/>
              </w:rPr>
              <w:t>zná principy investování a hodnocení ekonomické efektivnosti investic,</w:t>
            </w:r>
          </w:p>
          <w:p w:rsidR="00D10428" w:rsidRPr="00B1317B" w:rsidRDefault="00D10428" w:rsidP="00124FDB">
            <w:pPr>
              <w:pStyle w:val="Odstavecseseznamem"/>
              <w:numPr>
                <w:ilvl w:val="0"/>
                <w:numId w:val="30"/>
              </w:numPr>
              <w:spacing w:line="259" w:lineRule="auto"/>
              <w:ind w:left="250" w:hanging="250"/>
              <w:jc w:val="both"/>
              <w:rPr>
                <w:color w:val="000000" w:themeColor="text1"/>
              </w:rPr>
            </w:pPr>
            <w:r w:rsidRPr="00B1317B">
              <w:rPr>
                <w:color w:val="000000" w:themeColor="text1"/>
              </w:rPr>
              <w:t>orientuje se v prostředí bankovního a pojišťovacího sektoru, zná fungování, metody a nástroje centrální i komerčních bank a pojišťoven, orientuje se v řízení výkonnosti a rizik komerčních bank a pojišťoven,</w:t>
            </w:r>
          </w:p>
          <w:p w:rsidR="00D10428" w:rsidRPr="00B1317B" w:rsidRDefault="00D10428" w:rsidP="00124FDB">
            <w:pPr>
              <w:pStyle w:val="Odstavecseseznamem"/>
              <w:numPr>
                <w:ilvl w:val="0"/>
                <w:numId w:val="30"/>
              </w:numPr>
              <w:spacing w:line="259" w:lineRule="auto"/>
              <w:ind w:left="250" w:hanging="250"/>
              <w:jc w:val="both"/>
              <w:rPr>
                <w:color w:val="000000" w:themeColor="text1"/>
              </w:rPr>
            </w:pPr>
            <w:r w:rsidRPr="00B1317B">
              <w:rPr>
                <w:color w:val="000000" w:themeColor="text1"/>
              </w:rPr>
              <w:t>zná současný stav a potenciál vývoje v oblasti finančních technologiích a jejich aplikací ve finančním řízení podniků a finančních institucí,</w:t>
            </w:r>
          </w:p>
          <w:p w:rsidR="00D10428" w:rsidRPr="00B1317B" w:rsidRDefault="00D10428" w:rsidP="00124FDB">
            <w:pPr>
              <w:pStyle w:val="Odstavecseseznamem"/>
              <w:numPr>
                <w:ilvl w:val="0"/>
                <w:numId w:val="30"/>
              </w:numPr>
              <w:spacing w:line="259" w:lineRule="auto"/>
              <w:ind w:left="250" w:hanging="250"/>
              <w:jc w:val="both"/>
              <w:rPr>
                <w:color w:val="000000" w:themeColor="text1"/>
              </w:rPr>
            </w:pPr>
            <w:r w:rsidRPr="00B1317B">
              <w:rPr>
                <w:color w:val="000000" w:themeColor="text1"/>
              </w:rPr>
              <w:t>orientuje se v problematice risk managementu, kybernetické bezpečnosti a ochrany dat.</w:t>
            </w:r>
          </w:p>
          <w:p w:rsidR="00D10428" w:rsidRPr="00B1317B" w:rsidRDefault="00D10428" w:rsidP="00D10428">
            <w:pPr>
              <w:jc w:val="both"/>
              <w:rPr>
                <w:color w:val="000000" w:themeColor="text1"/>
              </w:rPr>
            </w:pPr>
          </w:p>
          <w:p w:rsidR="00D10428" w:rsidRPr="00B1317B" w:rsidRDefault="00D10428" w:rsidP="00D10428">
            <w:pPr>
              <w:jc w:val="both"/>
              <w:rPr>
                <w:b/>
                <w:color w:val="000000" w:themeColor="text1"/>
              </w:rPr>
            </w:pPr>
            <w:r w:rsidRPr="00B1317B">
              <w:rPr>
                <w:b/>
                <w:color w:val="000000" w:themeColor="text1"/>
              </w:rPr>
              <w:t>Odborné dovednosti</w:t>
            </w:r>
          </w:p>
          <w:p w:rsidR="00D10428" w:rsidRPr="00B1317B" w:rsidRDefault="00D10428" w:rsidP="00D10428">
            <w:pPr>
              <w:jc w:val="both"/>
              <w:rPr>
                <w:color w:val="000000" w:themeColor="text1"/>
              </w:rPr>
            </w:pPr>
            <w:r w:rsidRPr="00B1317B">
              <w:rPr>
                <w:color w:val="000000" w:themeColor="text1"/>
              </w:rPr>
              <w:t>Absolvent:</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zvládá porovnat pohledy standardních ekonomických modelů na klíčové ekonomické kategorie a mechanismy včetně zhodnocení jejich aplikace na aktuální hospodářsko-politické problémy,</w:t>
            </w:r>
          </w:p>
          <w:p w:rsidR="00D10428" w:rsidRPr="00B1317B" w:rsidRDefault="00D10428" w:rsidP="00124FDB">
            <w:pPr>
              <w:pStyle w:val="Odstavecseseznamem"/>
              <w:numPr>
                <w:ilvl w:val="0"/>
                <w:numId w:val="30"/>
              </w:numPr>
              <w:ind w:left="250" w:hanging="250"/>
              <w:jc w:val="both"/>
              <w:rPr>
                <w:i/>
                <w:color w:val="000000" w:themeColor="text1"/>
              </w:rPr>
            </w:pPr>
            <w:r w:rsidRPr="00B1317B">
              <w:rPr>
                <w:color w:val="000000" w:themeColor="text1"/>
              </w:rPr>
              <w:t>dokáže vysvětlit všechny významné procesy probíhající v organizačních jednotkách, jejich vzájemné vazby, dynamiku a udržitelnost,</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je schopen založit a systematicky řídit vlastní podnikatelskou jednotku na základě standardních manažerských postupů,</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je schopen sestavit investiční portfolio, umí v této souvislosti aplikovat metody hodnocení investic a samostatně rozhodnout o výběru nejlepší investiční varianty,</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 umí sestavit rozpočet,</w:t>
            </w:r>
          </w:p>
          <w:p w:rsidR="00D10428" w:rsidRPr="00B1317B" w:rsidRDefault="00D10428" w:rsidP="00124FDB">
            <w:pPr>
              <w:pStyle w:val="Odstavecseseznamem"/>
              <w:numPr>
                <w:ilvl w:val="0"/>
                <w:numId w:val="30"/>
              </w:numPr>
              <w:ind w:left="250" w:hanging="250"/>
              <w:jc w:val="both"/>
              <w:rPr>
                <w:i/>
                <w:color w:val="000000" w:themeColor="text1"/>
              </w:rPr>
            </w:pPr>
            <w:r w:rsidRPr="00B1317B">
              <w:rPr>
                <w:color w:val="000000" w:themeColor="text1"/>
              </w:rPr>
              <w:t>umí aplikovat účetní zachycení ekonomických dat ekonomických subjektů a posoudit daňové zatížení subjektů, umí využívat vybraný účetní a daňový software,</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v rámci manažerských a analytických činností umí vyhledávat, třídit a klasifikovat ekonomické a další údaje a na ně aplikovat základní metody kvantitativní a kvalitativní analýzy dat včetně interpretace výsledků,</w:t>
            </w:r>
          </w:p>
          <w:p w:rsidR="00D10428" w:rsidRPr="00B1317B" w:rsidRDefault="00D10428" w:rsidP="00124FDB">
            <w:pPr>
              <w:pStyle w:val="Odstavecseseznamem"/>
              <w:numPr>
                <w:ilvl w:val="0"/>
                <w:numId w:val="30"/>
              </w:numPr>
              <w:ind w:left="250" w:hanging="250"/>
              <w:jc w:val="both"/>
              <w:rPr>
                <w:i/>
                <w:color w:val="000000" w:themeColor="text1"/>
              </w:rPr>
            </w:pPr>
            <w:r w:rsidRPr="00B1317B">
              <w:rPr>
                <w:color w:val="000000" w:themeColor="text1"/>
              </w:rPr>
              <w:t xml:space="preserve">při řešení ekonomických a správních manažerských problémů umí využít odpovídajícím způsobem informační technologie včetně počítačového zpracování dat a elektronické prezentace výstupů jejich zpracování, </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umí využít znalosti finančních technologií k jejich aplikacím do procesu finančního řízení podnikatelských subjektů a finančních institucí,</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dovede zpracovat dílčí části návrhů projektů, buďto za účelem získání veřejné podpory či jejich realizace v podnikové sféře, a to na základě principů projektového managementu.</w:t>
            </w:r>
          </w:p>
          <w:p w:rsidR="00D10428" w:rsidRPr="00B1317B" w:rsidRDefault="00D10428" w:rsidP="00D10428">
            <w:pPr>
              <w:pStyle w:val="Odstavecseseznamem"/>
              <w:jc w:val="both"/>
              <w:rPr>
                <w:color w:val="000000" w:themeColor="text1"/>
              </w:rPr>
            </w:pPr>
          </w:p>
          <w:p w:rsidR="00D10428" w:rsidRPr="00B1317B" w:rsidRDefault="00D10428" w:rsidP="00D10428">
            <w:pPr>
              <w:jc w:val="both"/>
              <w:rPr>
                <w:b/>
                <w:color w:val="000000" w:themeColor="text1"/>
              </w:rPr>
            </w:pPr>
            <w:r w:rsidRPr="00B1317B">
              <w:rPr>
                <w:color w:val="000000" w:themeColor="text1"/>
              </w:rPr>
              <w:br w:type="page"/>
            </w:r>
            <w:r w:rsidRPr="00B1317B">
              <w:rPr>
                <w:b/>
                <w:color w:val="000000" w:themeColor="text1"/>
              </w:rPr>
              <w:t>Obecné způsobilosti</w:t>
            </w:r>
          </w:p>
          <w:p w:rsidR="00D10428" w:rsidRPr="00B1317B" w:rsidRDefault="00D10428" w:rsidP="00D10428">
            <w:pPr>
              <w:jc w:val="both"/>
              <w:rPr>
                <w:color w:val="000000" w:themeColor="text1"/>
              </w:rPr>
            </w:pPr>
            <w:r w:rsidRPr="00B1317B">
              <w:rPr>
                <w:color w:val="000000" w:themeColor="text1"/>
              </w:rPr>
              <w:t>Absolvent:</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zvládá prezentovat nabyté znalosti také v anglickém jazyce, a dokáže v tomto jazyce i komunikovat v rámci řídících a organizačních procesů,</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je schopen samostatně a odpovědně se rozhodovat a koordinovat pracovní činnosti v rámci týmové spolupráce,</w:t>
            </w:r>
          </w:p>
          <w:p w:rsidR="00D10428" w:rsidRPr="00AA6B0B" w:rsidRDefault="00D10428" w:rsidP="00AA6B0B">
            <w:pPr>
              <w:pStyle w:val="Odstavecseseznamem"/>
              <w:numPr>
                <w:ilvl w:val="0"/>
                <w:numId w:val="30"/>
              </w:numPr>
              <w:ind w:left="250" w:hanging="250"/>
              <w:jc w:val="both"/>
              <w:rPr>
                <w:color w:val="000000" w:themeColor="text1"/>
              </w:rPr>
            </w:pPr>
            <w:r w:rsidRPr="00B1317B">
              <w:rPr>
                <w:color w:val="000000" w:themeColor="text1"/>
              </w:rPr>
              <w:t>dokáže samostatně získávat další odborné znalosti dovednosti a způsobilosti včetně reflexe vlastních zkušeností, má přehled o relevantních odborných zdrojích takovýchto informací, a dovede kriticky zhodnotit jejich původ a význam.</w:t>
            </w:r>
          </w:p>
        </w:tc>
      </w:tr>
    </w:tbl>
    <w:p w:rsidR="00AA6B0B" w:rsidRDefault="00AA6B0B">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D10428" w:rsidTr="003F6EB7">
        <w:trPr>
          <w:trHeight w:val="264"/>
        </w:trPr>
        <w:tc>
          <w:tcPr>
            <w:tcW w:w="9285" w:type="dxa"/>
            <w:shd w:val="clear" w:color="auto" w:fill="F7CAAC"/>
          </w:tcPr>
          <w:p w:rsidR="00D10428" w:rsidRPr="00ED322D" w:rsidRDefault="00D10428" w:rsidP="00D10428">
            <w:r w:rsidRPr="00ED322D">
              <w:rPr>
                <w:b/>
              </w:rPr>
              <w:lastRenderedPageBreak/>
              <w:t>Pravidla a podmínky pro tvorbu studijních plánů</w:t>
            </w:r>
          </w:p>
        </w:tc>
      </w:tr>
      <w:tr w:rsidR="00D10428" w:rsidTr="00184270">
        <w:trPr>
          <w:trHeight w:val="1472"/>
        </w:trPr>
        <w:tc>
          <w:tcPr>
            <w:tcW w:w="9285" w:type="dxa"/>
            <w:shd w:val="clear" w:color="auto" w:fill="FFFFFF"/>
          </w:tcPr>
          <w:p w:rsidR="00D10428" w:rsidRPr="00B1317B" w:rsidRDefault="00D10428" w:rsidP="00D10428">
            <w:pPr>
              <w:jc w:val="both"/>
              <w:rPr>
                <w:color w:val="000000" w:themeColor="text1"/>
              </w:rPr>
            </w:pPr>
            <w:r w:rsidRPr="00B1317B">
              <w:rPr>
                <w:color w:val="000000" w:themeColor="text1"/>
              </w:rPr>
              <w:t>Bakalářský studijní program Finance a finanční technologie je profesně orientován.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Součástí studia je absolvování povinné praxe ve spolupracujících organizacích v rozsahu 12 týdnů, organizované v průběhu dvou semestrů studia. Součástí státní závěrečné zkoušky je obhajoba bakalářské práce a zkouška ze čtyř tematických okruhů.</w:t>
            </w:r>
          </w:p>
          <w:p w:rsidR="00D10428" w:rsidRDefault="00D10428" w:rsidP="00A37840">
            <w:pPr>
              <w:jc w:val="both"/>
            </w:pPr>
            <w:r w:rsidRPr="00B1317B">
              <w:rPr>
                <w:color w:val="000000" w:themeColor="text1"/>
              </w:rPr>
              <w:t xml:space="preserve">Využíván je </w:t>
            </w:r>
            <w:r w:rsidR="00A37840">
              <w:rPr>
                <w:color w:val="000000" w:themeColor="text1"/>
              </w:rPr>
              <w:t>kreditový</w:t>
            </w:r>
            <w:r w:rsidRPr="00B1317B">
              <w:rPr>
                <w:color w:val="000000" w:themeColor="text1"/>
              </w:rPr>
              <w:t xml:space="preserve"> systém ECTS. Vyučovací hodina trvá 50 minut.</w:t>
            </w:r>
          </w:p>
        </w:tc>
      </w:tr>
      <w:tr w:rsidR="00D10428" w:rsidTr="003F6EB7">
        <w:trPr>
          <w:trHeight w:val="258"/>
        </w:trPr>
        <w:tc>
          <w:tcPr>
            <w:tcW w:w="9285" w:type="dxa"/>
            <w:shd w:val="clear" w:color="auto" w:fill="F7CAAC"/>
          </w:tcPr>
          <w:p w:rsidR="00D10428" w:rsidRDefault="00D10428" w:rsidP="00D10428">
            <w:r>
              <w:rPr>
                <w:b/>
              </w:rPr>
              <w:t xml:space="preserve"> Podmínky k přijetí ke studiu</w:t>
            </w:r>
          </w:p>
        </w:tc>
      </w:tr>
      <w:tr w:rsidR="00D10428" w:rsidTr="00184270">
        <w:trPr>
          <w:trHeight w:val="1567"/>
        </w:trPr>
        <w:tc>
          <w:tcPr>
            <w:tcW w:w="9285" w:type="dxa"/>
            <w:shd w:val="clear" w:color="auto" w:fill="FFFFFF"/>
          </w:tcPr>
          <w:p w:rsidR="00D10428" w:rsidRPr="00D10428" w:rsidRDefault="00D10428" w:rsidP="00D10428">
            <w:pPr>
              <w:jc w:val="both"/>
              <w:rPr>
                <w:color w:val="000000" w:themeColor="text1"/>
              </w:rPr>
            </w:pPr>
            <w:r w:rsidRPr="00B1317B">
              <w:rPr>
                <w:color w:val="000000" w:themeColor="text1"/>
              </w:rPr>
              <w:t xml:space="preserve">Podmínky pro přijetí jsou upraveny vnitřní normou fakulty. Ke studiu mohou být přijati a zapsáni pouze uchazeči s ukončeným středoškolským vzděláním. Další podmínkou pro přijetí (první kolo) je úspěšné absolvování Národní srovnávací zkoušky (NSZ) nebo Národné porovnávacie skúšky (NPS), které organizuje společnost </w:t>
            </w:r>
            <w:hyperlink r:id="rId12" w:history="1">
              <w:r w:rsidRPr="00B1317B">
                <w:rPr>
                  <w:color w:val="000000" w:themeColor="text1"/>
                </w:rPr>
                <w:t>www.scio.cz</w:t>
              </w:r>
            </w:hyperlink>
            <w:r w:rsidRPr="00B1317B">
              <w:rPr>
                <w:color w:val="000000" w:themeColor="text1"/>
              </w:rPr>
              <w:t>, s.r.o. a jejichž účelem je ověřit předpoklady uchazeče ke studiu, zejména posoudit jeho vědomosti a schopnosti ke studiu. Jedná se o certifikované zkoušky, které zaručují regulérnost průběhu, rovnost podmínek všech zúčastněných a objektivitu vyhodnocení. Za řádný průběh zkoušek, obsah testů a jejich vyhodnocování zodpovídá výhradně SCIO.</w:t>
            </w:r>
          </w:p>
        </w:tc>
      </w:tr>
      <w:tr w:rsidR="00D10428" w:rsidTr="003F6EB7">
        <w:trPr>
          <w:trHeight w:val="268"/>
        </w:trPr>
        <w:tc>
          <w:tcPr>
            <w:tcW w:w="9285" w:type="dxa"/>
            <w:shd w:val="clear" w:color="auto" w:fill="F7CAAC"/>
          </w:tcPr>
          <w:p w:rsidR="00D10428" w:rsidRDefault="00D10428" w:rsidP="00D10428">
            <w:pPr>
              <w:rPr>
                <w:b/>
              </w:rPr>
            </w:pPr>
            <w:r>
              <w:rPr>
                <w:b/>
              </w:rPr>
              <w:t>Návaznost na další typy studijních programů</w:t>
            </w:r>
          </w:p>
        </w:tc>
      </w:tr>
      <w:tr w:rsidR="00D10428" w:rsidTr="00184270">
        <w:trPr>
          <w:trHeight w:val="518"/>
        </w:trPr>
        <w:tc>
          <w:tcPr>
            <w:tcW w:w="9285" w:type="dxa"/>
            <w:shd w:val="clear" w:color="auto" w:fill="FFFFFF"/>
          </w:tcPr>
          <w:p w:rsidR="00D10428" w:rsidRDefault="00D10428" w:rsidP="00D10428">
            <w:pPr>
              <w:jc w:val="both"/>
            </w:pPr>
            <w:r w:rsidRPr="00B1317B">
              <w:rPr>
                <w:color w:val="000000" w:themeColor="text1"/>
              </w:rPr>
              <w:t>Na bakalářský studijní program Finance a finanční technologie navazují magisterské studijní programy Finance a Ekonomika podniku a podnikání.</w:t>
            </w:r>
          </w:p>
        </w:tc>
      </w:tr>
    </w:tbl>
    <w:p w:rsidR="001B2FB5" w:rsidRDefault="001B2FB5"/>
    <w:p w:rsidR="00174EC9" w:rsidRDefault="00174EC9">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174EC9" w:rsidTr="00EA3784">
        <w:tc>
          <w:tcPr>
            <w:tcW w:w="9285" w:type="dxa"/>
            <w:gridSpan w:val="8"/>
            <w:tcBorders>
              <w:bottom w:val="double" w:sz="4" w:space="0" w:color="auto"/>
            </w:tcBorders>
            <w:shd w:val="clear" w:color="auto" w:fill="BDD6EE"/>
          </w:tcPr>
          <w:p w:rsidR="00174EC9" w:rsidRDefault="00174EC9">
            <w:pPr>
              <w:jc w:val="both"/>
              <w:rPr>
                <w:b/>
                <w:sz w:val="28"/>
              </w:rPr>
            </w:pPr>
            <w:r>
              <w:rPr>
                <w:b/>
                <w:sz w:val="28"/>
              </w:rPr>
              <w:lastRenderedPageBreak/>
              <w:t>B-IIa – Studijní plány a návrh témat prací (bakalářské a magisterské studijní programy)</w:t>
            </w:r>
          </w:p>
        </w:tc>
      </w:tr>
      <w:tr w:rsidR="00D10428" w:rsidTr="0034438B">
        <w:tc>
          <w:tcPr>
            <w:tcW w:w="2654" w:type="dxa"/>
            <w:gridSpan w:val="2"/>
            <w:shd w:val="clear" w:color="auto" w:fill="F7CAAC"/>
          </w:tcPr>
          <w:p w:rsidR="00D10428" w:rsidRDefault="00D10428" w:rsidP="00D10428">
            <w:pPr>
              <w:rPr>
                <w:b/>
                <w:sz w:val="22"/>
              </w:rPr>
            </w:pPr>
            <w:r>
              <w:rPr>
                <w:b/>
                <w:sz w:val="22"/>
              </w:rPr>
              <w:t>Označení studijního plánu</w:t>
            </w:r>
          </w:p>
        </w:tc>
        <w:tc>
          <w:tcPr>
            <w:tcW w:w="6631" w:type="dxa"/>
            <w:gridSpan w:val="6"/>
          </w:tcPr>
          <w:p w:rsidR="00D10428" w:rsidRPr="00B1317B" w:rsidRDefault="00D10428" w:rsidP="00D10428">
            <w:pPr>
              <w:rPr>
                <w:b/>
                <w:color w:val="000000" w:themeColor="text1"/>
                <w:sz w:val="22"/>
              </w:rPr>
            </w:pPr>
            <w:r w:rsidRPr="00B1317B">
              <w:rPr>
                <w:b/>
                <w:color w:val="000000" w:themeColor="text1"/>
                <w:sz w:val="22"/>
              </w:rPr>
              <w:t>Finance a finanční technologie - prezenční forma studia</w:t>
            </w:r>
          </w:p>
        </w:tc>
      </w:tr>
      <w:tr w:rsidR="00D10428" w:rsidTr="00EA3784">
        <w:tc>
          <w:tcPr>
            <w:tcW w:w="9285" w:type="dxa"/>
            <w:gridSpan w:val="8"/>
            <w:shd w:val="clear" w:color="auto" w:fill="F7CAAC"/>
          </w:tcPr>
          <w:p w:rsidR="00D10428" w:rsidRDefault="00D10428" w:rsidP="00D10428">
            <w:pPr>
              <w:jc w:val="center"/>
              <w:rPr>
                <w:b/>
                <w:sz w:val="22"/>
              </w:rPr>
            </w:pPr>
            <w:r>
              <w:rPr>
                <w:b/>
                <w:sz w:val="22"/>
              </w:rPr>
              <w:t>Povinné předměty</w:t>
            </w:r>
          </w:p>
        </w:tc>
      </w:tr>
      <w:tr w:rsidR="00D10428" w:rsidTr="0034438B">
        <w:tc>
          <w:tcPr>
            <w:tcW w:w="2370" w:type="dxa"/>
            <w:shd w:val="clear" w:color="auto" w:fill="F7CAAC"/>
          </w:tcPr>
          <w:p w:rsidR="00D10428" w:rsidRDefault="00D10428" w:rsidP="00D10428">
            <w:pPr>
              <w:jc w:val="both"/>
              <w:rPr>
                <w:b/>
              </w:rPr>
            </w:pPr>
            <w:r>
              <w:rPr>
                <w:b/>
                <w:sz w:val="22"/>
              </w:rPr>
              <w:t>Název předmětu</w:t>
            </w:r>
          </w:p>
        </w:tc>
        <w:tc>
          <w:tcPr>
            <w:tcW w:w="857" w:type="dxa"/>
            <w:gridSpan w:val="2"/>
            <w:shd w:val="clear" w:color="auto" w:fill="F7CAAC"/>
          </w:tcPr>
          <w:p w:rsidR="00D10428" w:rsidRDefault="00D10428" w:rsidP="00D10428">
            <w:pPr>
              <w:jc w:val="both"/>
              <w:rPr>
                <w:b/>
                <w:sz w:val="22"/>
              </w:rPr>
            </w:pPr>
            <w:r>
              <w:rPr>
                <w:b/>
                <w:sz w:val="22"/>
              </w:rPr>
              <w:t>Rozsah</w:t>
            </w:r>
          </w:p>
          <w:p w:rsidR="00D10428" w:rsidRDefault="00D10428" w:rsidP="00D10428">
            <w:pPr>
              <w:jc w:val="both"/>
              <w:rPr>
                <w:b/>
              </w:rPr>
            </w:pPr>
            <w:r>
              <w:rPr>
                <w:b/>
                <w:sz w:val="22"/>
              </w:rPr>
              <w:t>p-c-s</w:t>
            </w:r>
          </w:p>
        </w:tc>
        <w:tc>
          <w:tcPr>
            <w:tcW w:w="850" w:type="dxa"/>
            <w:shd w:val="clear" w:color="auto" w:fill="F7CAAC"/>
          </w:tcPr>
          <w:p w:rsidR="00D10428" w:rsidRDefault="00D10428" w:rsidP="00D10428">
            <w:pPr>
              <w:jc w:val="both"/>
              <w:rPr>
                <w:b/>
                <w:sz w:val="22"/>
              </w:rPr>
            </w:pPr>
            <w:r>
              <w:rPr>
                <w:b/>
                <w:sz w:val="22"/>
              </w:rPr>
              <w:t>způsob ověř.</w:t>
            </w:r>
          </w:p>
        </w:tc>
        <w:tc>
          <w:tcPr>
            <w:tcW w:w="709" w:type="dxa"/>
            <w:shd w:val="clear" w:color="auto" w:fill="F7CAAC"/>
          </w:tcPr>
          <w:p w:rsidR="00D10428" w:rsidRDefault="00D10428" w:rsidP="00D10428">
            <w:pPr>
              <w:jc w:val="both"/>
              <w:rPr>
                <w:b/>
                <w:sz w:val="22"/>
              </w:rPr>
            </w:pPr>
            <w:r>
              <w:rPr>
                <w:b/>
                <w:sz w:val="22"/>
              </w:rPr>
              <w:t xml:space="preserve"> počet kred.</w:t>
            </w:r>
          </w:p>
        </w:tc>
        <w:tc>
          <w:tcPr>
            <w:tcW w:w="2977" w:type="dxa"/>
            <w:shd w:val="clear" w:color="auto" w:fill="F7CAAC"/>
          </w:tcPr>
          <w:p w:rsidR="00D10428" w:rsidRDefault="00D10428" w:rsidP="00D10428">
            <w:pPr>
              <w:jc w:val="both"/>
              <w:rPr>
                <w:b/>
                <w:sz w:val="22"/>
              </w:rPr>
            </w:pPr>
            <w:r>
              <w:rPr>
                <w:b/>
                <w:sz w:val="22"/>
              </w:rPr>
              <w:t>vyučující</w:t>
            </w:r>
          </w:p>
        </w:tc>
        <w:tc>
          <w:tcPr>
            <w:tcW w:w="708" w:type="dxa"/>
            <w:shd w:val="clear" w:color="auto" w:fill="F7CAAC"/>
          </w:tcPr>
          <w:p w:rsidR="00D10428" w:rsidRDefault="00D10428" w:rsidP="00D10428">
            <w:pPr>
              <w:jc w:val="both"/>
              <w:rPr>
                <w:b/>
                <w:color w:val="FF0000"/>
                <w:sz w:val="22"/>
              </w:rPr>
            </w:pPr>
            <w:r>
              <w:rPr>
                <w:b/>
                <w:sz w:val="22"/>
              </w:rPr>
              <w:t>dop. roč./sem.</w:t>
            </w:r>
          </w:p>
        </w:tc>
        <w:tc>
          <w:tcPr>
            <w:tcW w:w="814" w:type="dxa"/>
            <w:shd w:val="clear" w:color="auto" w:fill="F7CAAC"/>
          </w:tcPr>
          <w:p w:rsidR="00D10428" w:rsidRDefault="00D10428" w:rsidP="00D10428">
            <w:pPr>
              <w:jc w:val="both"/>
              <w:rPr>
                <w:b/>
                <w:sz w:val="22"/>
              </w:rPr>
            </w:pPr>
            <w:r>
              <w:rPr>
                <w:b/>
                <w:sz w:val="22"/>
              </w:rPr>
              <w:t>profil. základ</w:t>
            </w:r>
          </w:p>
        </w:tc>
      </w:tr>
      <w:tr w:rsidR="00D10428" w:rsidTr="0034438B">
        <w:tc>
          <w:tcPr>
            <w:tcW w:w="2370" w:type="dxa"/>
          </w:tcPr>
          <w:p w:rsidR="00D10428" w:rsidRPr="00B1317B" w:rsidRDefault="00D10428" w:rsidP="00D10428">
            <w:pPr>
              <w:rPr>
                <w:color w:val="000000" w:themeColor="text1"/>
              </w:rPr>
            </w:pPr>
            <w:r w:rsidRPr="00B1317B">
              <w:rPr>
                <w:color w:val="000000" w:themeColor="text1"/>
              </w:rPr>
              <w:t>Informační technologie pro ekonomy</w:t>
            </w:r>
          </w:p>
        </w:tc>
        <w:tc>
          <w:tcPr>
            <w:tcW w:w="857" w:type="dxa"/>
            <w:gridSpan w:val="2"/>
          </w:tcPr>
          <w:p w:rsidR="00D10428" w:rsidRPr="00B1317B" w:rsidRDefault="00D10428" w:rsidP="00D10428">
            <w:pPr>
              <w:jc w:val="both"/>
              <w:rPr>
                <w:color w:val="000000" w:themeColor="text1"/>
              </w:rPr>
            </w:pPr>
            <w:r w:rsidRPr="00B1317B">
              <w:rPr>
                <w:color w:val="000000" w:themeColor="text1"/>
              </w:rPr>
              <w:t>0-26-0</w:t>
            </w:r>
          </w:p>
        </w:tc>
        <w:tc>
          <w:tcPr>
            <w:tcW w:w="850" w:type="dxa"/>
          </w:tcPr>
          <w:p w:rsidR="00D10428" w:rsidRPr="00B1317B" w:rsidRDefault="00D10428" w:rsidP="00D10428">
            <w:pPr>
              <w:jc w:val="both"/>
              <w:rPr>
                <w:color w:val="000000" w:themeColor="text1"/>
              </w:rPr>
            </w:pPr>
            <w:r w:rsidRPr="00B1317B">
              <w:rPr>
                <w:color w:val="000000" w:themeColor="text1"/>
              </w:rPr>
              <w:t>klz</w:t>
            </w:r>
          </w:p>
        </w:tc>
        <w:tc>
          <w:tcPr>
            <w:tcW w:w="709" w:type="dxa"/>
          </w:tcPr>
          <w:p w:rsidR="00D10428" w:rsidRPr="00B1317B" w:rsidRDefault="00D10428" w:rsidP="00D10428">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ins w:id="21" w:author="Pavla Trefilová" w:date="2019-09-11T15:13:00Z"/>
                <w:b/>
                <w:color w:val="000000" w:themeColor="text1"/>
              </w:rPr>
            </w:pPr>
            <w:ins w:id="22" w:author="Pavla Trefilová" w:date="2019-09-11T15:13:00Z">
              <w:r w:rsidRPr="00B1317B">
                <w:rPr>
                  <w:b/>
                  <w:color w:val="000000" w:themeColor="text1"/>
                </w:rPr>
                <w:t xml:space="preserve">doc. Ing. </w:t>
              </w:r>
              <w:r>
                <w:rPr>
                  <w:b/>
                  <w:color w:val="000000" w:themeColor="text1"/>
                </w:rPr>
                <w:t xml:space="preserve">Jiří </w:t>
              </w:r>
              <w:r w:rsidRPr="00B1317B">
                <w:rPr>
                  <w:b/>
                  <w:color w:val="000000" w:themeColor="text1"/>
                </w:rPr>
                <w:t>Vojtěšek, Ph.D</w:t>
              </w:r>
              <w:r w:rsidRPr="00B1317B">
                <w:rPr>
                  <w:color w:val="000000" w:themeColor="text1"/>
                </w:rPr>
                <w:t>.</w:t>
              </w:r>
            </w:ins>
          </w:p>
          <w:p w:rsidR="00D10428" w:rsidRPr="00B1317B" w:rsidDel="00EE004A" w:rsidRDefault="00EE004A" w:rsidP="00EE004A">
            <w:pPr>
              <w:jc w:val="both"/>
              <w:rPr>
                <w:del w:id="23" w:author="Pavla Trefilová" w:date="2019-09-11T15:13:00Z"/>
                <w:b/>
                <w:color w:val="000000" w:themeColor="text1"/>
              </w:rPr>
            </w:pPr>
            <w:ins w:id="24" w:author="Pavla Trefilová" w:date="2019-09-11T15:13:00Z">
              <w:r w:rsidRPr="00B1317B">
                <w:rPr>
                  <w:color w:val="000000" w:themeColor="text1"/>
                </w:rPr>
                <w:t xml:space="preserve">Vojtěšek </w:t>
              </w:r>
              <w:r>
                <w:rPr>
                  <w:color w:val="000000" w:themeColor="text1"/>
                </w:rPr>
                <w:t>(</w:t>
              </w:r>
              <w:r w:rsidRPr="00B1317B">
                <w:rPr>
                  <w:color w:val="000000" w:themeColor="text1"/>
                </w:rPr>
                <w:t>100%</w:t>
              </w:r>
              <w:r>
                <w:rPr>
                  <w:color w:val="000000" w:themeColor="text1"/>
                </w:rPr>
                <w:t>)</w:t>
              </w:r>
            </w:ins>
            <w:del w:id="25" w:author="Pavla Trefilová" w:date="2019-09-11T15:13:00Z">
              <w:r w:rsidR="00D10428" w:rsidRPr="00B1317B" w:rsidDel="00EE004A">
                <w:rPr>
                  <w:b/>
                  <w:color w:val="000000" w:themeColor="text1"/>
                </w:rPr>
                <w:delText>doc. Ing. Vojtěšek, Ph.D</w:delText>
              </w:r>
              <w:r w:rsidR="00D10428" w:rsidRPr="00B1317B" w:rsidDel="00EE004A">
                <w:rPr>
                  <w:color w:val="000000" w:themeColor="text1"/>
                </w:rPr>
                <w:delText>.</w:delText>
              </w:r>
            </w:del>
          </w:p>
          <w:p w:rsidR="00D10428" w:rsidRPr="00B1317B" w:rsidRDefault="00D10428" w:rsidP="00D10428">
            <w:pPr>
              <w:jc w:val="both"/>
              <w:rPr>
                <w:color w:val="000000" w:themeColor="text1"/>
              </w:rPr>
            </w:pPr>
            <w:del w:id="26" w:author="Pavla Trefilová" w:date="2019-09-11T15:13:00Z">
              <w:r w:rsidRPr="00B1317B" w:rsidDel="00EE004A">
                <w:rPr>
                  <w:color w:val="000000" w:themeColor="text1"/>
                </w:rPr>
                <w:delText>Vojtěšek 100%</w:delText>
              </w:r>
            </w:del>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D10428" w:rsidTr="0034438B">
        <w:tc>
          <w:tcPr>
            <w:tcW w:w="2370" w:type="dxa"/>
          </w:tcPr>
          <w:p w:rsidR="00D10428" w:rsidRPr="00B1317B" w:rsidRDefault="00D10428" w:rsidP="00D10428">
            <w:pPr>
              <w:rPr>
                <w:color w:val="000000" w:themeColor="text1"/>
              </w:rPr>
            </w:pPr>
            <w:r w:rsidRPr="00B1317B">
              <w:rPr>
                <w:color w:val="000000" w:themeColor="text1"/>
              </w:rPr>
              <w:t xml:space="preserve">Matematika EI     </w:t>
            </w:r>
          </w:p>
        </w:tc>
        <w:tc>
          <w:tcPr>
            <w:tcW w:w="857" w:type="dxa"/>
            <w:gridSpan w:val="2"/>
          </w:tcPr>
          <w:p w:rsidR="00D10428" w:rsidRPr="00B1317B" w:rsidRDefault="00D10428" w:rsidP="00D10428">
            <w:pPr>
              <w:jc w:val="both"/>
              <w:rPr>
                <w:color w:val="000000" w:themeColor="text1"/>
              </w:rPr>
            </w:pPr>
            <w:r w:rsidRPr="00B1317B">
              <w:rPr>
                <w:color w:val="000000" w:themeColor="text1"/>
              </w:rPr>
              <w:t>26-26-0</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5</w:t>
            </w:r>
          </w:p>
        </w:tc>
        <w:tc>
          <w:tcPr>
            <w:tcW w:w="2977" w:type="dxa"/>
          </w:tcPr>
          <w:p w:rsidR="00EE004A" w:rsidRPr="00B1317B" w:rsidRDefault="00EE004A" w:rsidP="00EE004A">
            <w:pPr>
              <w:jc w:val="both"/>
              <w:rPr>
                <w:ins w:id="27" w:author="Pavla Trefilová" w:date="2019-09-11T15:13:00Z"/>
                <w:b/>
                <w:color w:val="000000" w:themeColor="text1"/>
              </w:rPr>
            </w:pPr>
            <w:ins w:id="28" w:author="Pavla Trefilová" w:date="2019-09-11T15:13:00Z">
              <w:r w:rsidRPr="00B1317B">
                <w:rPr>
                  <w:b/>
                  <w:color w:val="000000" w:themeColor="text1"/>
                </w:rPr>
                <w:t xml:space="preserve">Mgr. </w:t>
              </w:r>
              <w:r>
                <w:rPr>
                  <w:b/>
                  <w:color w:val="000000" w:themeColor="text1"/>
                </w:rPr>
                <w:t xml:space="preserve">Lubomír </w:t>
              </w:r>
              <w:r w:rsidRPr="00B1317B">
                <w:rPr>
                  <w:b/>
                  <w:color w:val="000000" w:themeColor="text1"/>
                </w:rPr>
                <w:t>Sedláček, Ph.D.</w:t>
              </w:r>
            </w:ins>
          </w:p>
          <w:p w:rsidR="00EE004A" w:rsidRPr="00B1317B" w:rsidRDefault="00EE004A" w:rsidP="00EE004A">
            <w:pPr>
              <w:jc w:val="both"/>
              <w:rPr>
                <w:ins w:id="29" w:author="Pavla Trefilová" w:date="2019-09-11T15:13:00Z"/>
                <w:color w:val="000000" w:themeColor="text1"/>
              </w:rPr>
            </w:pPr>
            <w:ins w:id="30" w:author="Pavla Trefilová" w:date="2019-09-11T15:13:00Z">
              <w:r w:rsidRPr="00B1317B">
                <w:rPr>
                  <w:color w:val="000000" w:themeColor="text1"/>
                </w:rPr>
                <w:t xml:space="preserve">Sedláček </w:t>
              </w:r>
              <w:r>
                <w:rPr>
                  <w:color w:val="000000" w:themeColor="text1"/>
                </w:rPr>
                <w:t>(</w:t>
              </w:r>
              <w:r w:rsidRPr="00B1317B">
                <w:rPr>
                  <w:color w:val="000000" w:themeColor="text1"/>
                </w:rPr>
                <w:t>60%</w:t>
              </w:r>
              <w:r>
                <w:rPr>
                  <w:color w:val="000000" w:themeColor="text1"/>
                </w:rPr>
                <w:t>)</w:t>
              </w:r>
            </w:ins>
          </w:p>
          <w:p w:rsidR="00D10428" w:rsidRPr="00B1317B" w:rsidDel="00EE004A" w:rsidRDefault="00EE004A" w:rsidP="00EE004A">
            <w:pPr>
              <w:jc w:val="both"/>
              <w:rPr>
                <w:del w:id="31" w:author="Pavla Trefilová" w:date="2019-09-11T15:13:00Z"/>
                <w:b/>
                <w:color w:val="000000" w:themeColor="text1"/>
              </w:rPr>
            </w:pPr>
            <w:ins w:id="32" w:author="Pavla Trefilová" w:date="2019-09-11T15:13:00Z">
              <w:r w:rsidRPr="00B1317B">
                <w:rPr>
                  <w:color w:val="000000" w:themeColor="text1"/>
                </w:rPr>
                <w:t xml:space="preserve">Fialka </w:t>
              </w:r>
              <w:r>
                <w:rPr>
                  <w:color w:val="000000" w:themeColor="text1"/>
                </w:rPr>
                <w:t>(</w:t>
              </w:r>
              <w:r w:rsidRPr="00B1317B">
                <w:rPr>
                  <w:color w:val="000000" w:themeColor="text1"/>
                </w:rPr>
                <w:t>40%</w:t>
              </w:r>
              <w:r>
                <w:rPr>
                  <w:color w:val="000000" w:themeColor="text1"/>
                </w:rPr>
                <w:t>)</w:t>
              </w:r>
            </w:ins>
            <w:del w:id="33" w:author="Pavla Trefilová" w:date="2019-09-11T15:13:00Z">
              <w:r w:rsidR="00D10428" w:rsidRPr="00B1317B" w:rsidDel="00EE004A">
                <w:rPr>
                  <w:b/>
                  <w:color w:val="000000" w:themeColor="text1"/>
                </w:rPr>
                <w:delText>Mgr. Sedláček, Ph.D.</w:delText>
              </w:r>
            </w:del>
          </w:p>
          <w:p w:rsidR="00D10428" w:rsidRPr="00B1317B" w:rsidDel="00EE004A" w:rsidRDefault="00D10428" w:rsidP="00D10428">
            <w:pPr>
              <w:jc w:val="both"/>
              <w:rPr>
                <w:del w:id="34" w:author="Pavla Trefilová" w:date="2019-09-11T15:13:00Z"/>
                <w:color w:val="000000" w:themeColor="text1"/>
              </w:rPr>
            </w:pPr>
            <w:del w:id="35" w:author="Pavla Trefilová" w:date="2019-09-11T15:13:00Z">
              <w:r w:rsidRPr="00B1317B" w:rsidDel="00EE004A">
                <w:rPr>
                  <w:color w:val="000000" w:themeColor="text1"/>
                </w:rPr>
                <w:delText>Sedláček 60%</w:delText>
              </w:r>
            </w:del>
          </w:p>
          <w:p w:rsidR="00D10428" w:rsidRPr="00B1317B" w:rsidRDefault="00D10428" w:rsidP="00D10428">
            <w:pPr>
              <w:jc w:val="both"/>
              <w:rPr>
                <w:color w:val="000000" w:themeColor="text1"/>
              </w:rPr>
            </w:pPr>
            <w:del w:id="36" w:author="Pavla Trefilová" w:date="2019-09-11T15:13:00Z">
              <w:r w:rsidRPr="00B1317B" w:rsidDel="00EE004A">
                <w:rPr>
                  <w:color w:val="000000" w:themeColor="text1"/>
                </w:rPr>
                <w:delText>Fialka 40%</w:delText>
              </w:r>
            </w:del>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D10428" w:rsidTr="0034438B">
        <w:tc>
          <w:tcPr>
            <w:tcW w:w="2370" w:type="dxa"/>
          </w:tcPr>
          <w:p w:rsidR="00D10428" w:rsidRPr="00B1317B" w:rsidRDefault="00D10428" w:rsidP="00D10428">
            <w:pPr>
              <w:rPr>
                <w:color w:val="000000" w:themeColor="text1"/>
              </w:rPr>
            </w:pPr>
            <w:r w:rsidRPr="00B1317B">
              <w:rPr>
                <w:color w:val="000000" w:themeColor="text1"/>
              </w:rPr>
              <w:t>Mikroekonomie I</w:t>
            </w:r>
          </w:p>
        </w:tc>
        <w:tc>
          <w:tcPr>
            <w:tcW w:w="857" w:type="dxa"/>
            <w:gridSpan w:val="2"/>
          </w:tcPr>
          <w:p w:rsidR="00D10428" w:rsidRPr="00B1317B" w:rsidRDefault="00D10428" w:rsidP="00D10428">
            <w:pPr>
              <w:jc w:val="both"/>
              <w:rPr>
                <w:color w:val="000000" w:themeColor="text1"/>
              </w:rPr>
            </w:pPr>
            <w:r w:rsidRPr="00B1317B">
              <w:rPr>
                <w:color w:val="000000" w:themeColor="text1"/>
              </w:rPr>
              <w:t>26-0-26</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6</w:t>
            </w:r>
          </w:p>
        </w:tc>
        <w:tc>
          <w:tcPr>
            <w:tcW w:w="2977" w:type="dxa"/>
          </w:tcPr>
          <w:p w:rsidR="00EE004A" w:rsidRPr="00B1317B" w:rsidRDefault="00EE004A" w:rsidP="00EE004A">
            <w:pPr>
              <w:jc w:val="both"/>
              <w:rPr>
                <w:ins w:id="37" w:author="Pavla Trefilová" w:date="2019-09-11T15:13:00Z"/>
                <w:b/>
                <w:color w:val="000000" w:themeColor="text1"/>
              </w:rPr>
            </w:pPr>
            <w:ins w:id="38" w:author="Pavla Trefilová" w:date="2019-09-11T15:13:00Z">
              <w:r w:rsidRPr="00B1317B">
                <w:rPr>
                  <w:b/>
                  <w:color w:val="000000" w:themeColor="text1"/>
                </w:rPr>
                <w:t xml:space="preserve">Ing. </w:t>
              </w:r>
              <w:r>
                <w:rPr>
                  <w:b/>
                  <w:color w:val="000000" w:themeColor="text1"/>
                </w:rPr>
                <w:t xml:space="preserve">Kamil </w:t>
              </w:r>
              <w:r w:rsidRPr="00B1317B">
                <w:rPr>
                  <w:b/>
                  <w:color w:val="000000" w:themeColor="text1"/>
                </w:rPr>
                <w:t>Dobeš, Ph.D.</w:t>
              </w:r>
            </w:ins>
          </w:p>
          <w:p w:rsidR="00D10428" w:rsidRPr="00B1317B" w:rsidDel="00EE004A" w:rsidRDefault="00EE004A" w:rsidP="00EE004A">
            <w:pPr>
              <w:jc w:val="both"/>
              <w:rPr>
                <w:del w:id="39" w:author="Pavla Trefilová" w:date="2019-09-11T15:13:00Z"/>
                <w:b/>
                <w:color w:val="000000" w:themeColor="text1"/>
              </w:rPr>
            </w:pPr>
            <w:ins w:id="40" w:author="Pavla Trefilová" w:date="2019-09-11T15:13:00Z">
              <w:r w:rsidRPr="00B1317B">
                <w:rPr>
                  <w:color w:val="000000" w:themeColor="text1"/>
                </w:rPr>
                <w:t xml:space="preserve">Dobeš </w:t>
              </w:r>
              <w:r>
                <w:rPr>
                  <w:color w:val="000000" w:themeColor="text1"/>
                </w:rPr>
                <w:t>(</w:t>
              </w:r>
              <w:r w:rsidRPr="00B1317B">
                <w:rPr>
                  <w:color w:val="000000" w:themeColor="text1"/>
                </w:rPr>
                <w:t>100%</w:t>
              </w:r>
              <w:r>
                <w:rPr>
                  <w:color w:val="000000" w:themeColor="text1"/>
                </w:rPr>
                <w:t>)</w:t>
              </w:r>
            </w:ins>
            <w:del w:id="41" w:author="Pavla Trefilová" w:date="2019-09-11T15:13:00Z">
              <w:r w:rsidR="00D10428" w:rsidRPr="00B1317B" w:rsidDel="00EE004A">
                <w:rPr>
                  <w:b/>
                  <w:color w:val="000000" w:themeColor="text1"/>
                </w:rPr>
                <w:delText>Ing. Dobeš, Ph.D.</w:delText>
              </w:r>
            </w:del>
          </w:p>
          <w:p w:rsidR="00D10428" w:rsidRPr="00B1317B" w:rsidRDefault="00D10428" w:rsidP="00D10428">
            <w:pPr>
              <w:jc w:val="both"/>
              <w:rPr>
                <w:color w:val="000000" w:themeColor="text1"/>
              </w:rPr>
            </w:pPr>
            <w:del w:id="42" w:author="Pavla Trefilová" w:date="2019-09-11T15:13:00Z">
              <w:r w:rsidRPr="00B1317B" w:rsidDel="00EE004A">
                <w:rPr>
                  <w:color w:val="000000" w:themeColor="text1"/>
                </w:rPr>
                <w:delText>Dobeš 100%</w:delText>
              </w:r>
            </w:del>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r w:rsidRPr="00B1317B">
              <w:rPr>
                <w:color w:val="000000" w:themeColor="text1"/>
              </w:rPr>
              <w:t>ZT</w:t>
            </w:r>
          </w:p>
        </w:tc>
      </w:tr>
      <w:tr w:rsidR="00D10428" w:rsidTr="0034438B">
        <w:tc>
          <w:tcPr>
            <w:tcW w:w="2370" w:type="dxa"/>
          </w:tcPr>
          <w:p w:rsidR="00D10428" w:rsidRPr="00B1317B" w:rsidRDefault="00D10428" w:rsidP="00D10428">
            <w:pPr>
              <w:rPr>
                <w:color w:val="000000" w:themeColor="text1"/>
              </w:rPr>
            </w:pPr>
            <w:r w:rsidRPr="00B1317B">
              <w:rPr>
                <w:color w:val="000000" w:themeColor="text1"/>
              </w:rPr>
              <w:t>Management I*</w:t>
            </w:r>
          </w:p>
        </w:tc>
        <w:tc>
          <w:tcPr>
            <w:tcW w:w="857" w:type="dxa"/>
            <w:gridSpan w:val="2"/>
          </w:tcPr>
          <w:p w:rsidR="00D10428" w:rsidRPr="00B1317B" w:rsidRDefault="00D10428" w:rsidP="00D10428">
            <w:pPr>
              <w:jc w:val="both"/>
              <w:rPr>
                <w:color w:val="000000" w:themeColor="text1"/>
              </w:rPr>
            </w:pPr>
            <w:r w:rsidRPr="00B1317B">
              <w:rPr>
                <w:color w:val="000000" w:themeColor="text1"/>
              </w:rPr>
              <w:t>26-0-13</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5</w:t>
            </w:r>
          </w:p>
        </w:tc>
        <w:tc>
          <w:tcPr>
            <w:tcW w:w="2977" w:type="dxa"/>
          </w:tcPr>
          <w:p w:rsidR="00EE004A" w:rsidRPr="00B1317B" w:rsidRDefault="00EE004A" w:rsidP="00EE004A">
            <w:pPr>
              <w:jc w:val="both"/>
              <w:rPr>
                <w:ins w:id="43" w:author="Pavla Trefilová" w:date="2019-09-11T15:14:00Z"/>
                <w:b/>
                <w:color w:val="000000" w:themeColor="text1"/>
              </w:rPr>
            </w:pPr>
            <w:ins w:id="44" w:author="Pavla Trefilová" w:date="2019-09-11T15:14:00Z">
              <w:r w:rsidRPr="00B1317B">
                <w:rPr>
                  <w:b/>
                  <w:color w:val="000000" w:themeColor="text1"/>
                </w:rPr>
                <w:t xml:space="preserve">Ing. </w:t>
              </w:r>
              <w:r>
                <w:rPr>
                  <w:b/>
                  <w:color w:val="000000" w:themeColor="text1"/>
                </w:rPr>
                <w:t xml:space="preserve">Janka </w:t>
              </w:r>
              <w:r w:rsidRPr="00B1317B">
                <w:rPr>
                  <w:b/>
                  <w:color w:val="000000" w:themeColor="text1"/>
                </w:rPr>
                <w:t>Vydrová, Ph.D.</w:t>
              </w:r>
            </w:ins>
          </w:p>
          <w:p w:rsidR="00D10428" w:rsidRPr="00B1317B" w:rsidDel="00EE004A" w:rsidRDefault="00EE004A" w:rsidP="00EE004A">
            <w:pPr>
              <w:jc w:val="both"/>
              <w:rPr>
                <w:del w:id="45" w:author="Pavla Trefilová" w:date="2019-09-11T15:14:00Z"/>
                <w:b/>
                <w:color w:val="000000" w:themeColor="text1"/>
              </w:rPr>
            </w:pPr>
            <w:ins w:id="46" w:author="Pavla Trefilová" w:date="2019-09-11T15:14:00Z">
              <w:r w:rsidRPr="00B1317B">
                <w:rPr>
                  <w:color w:val="000000" w:themeColor="text1"/>
                </w:rPr>
                <w:t xml:space="preserve">Vydrová </w:t>
              </w:r>
              <w:r>
                <w:rPr>
                  <w:color w:val="000000" w:themeColor="text1"/>
                </w:rPr>
                <w:t>(</w:t>
              </w:r>
              <w:r w:rsidRPr="00B1317B">
                <w:rPr>
                  <w:color w:val="000000" w:themeColor="text1"/>
                </w:rPr>
                <w:t>100%</w:t>
              </w:r>
              <w:r>
                <w:rPr>
                  <w:color w:val="000000" w:themeColor="text1"/>
                </w:rPr>
                <w:t>)</w:t>
              </w:r>
            </w:ins>
            <w:del w:id="47" w:author="Pavla Trefilová" w:date="2019-09-11T15:14:00Z">
              <w:r w:rsidR="00D10428" w:rsidRPr="00B1317B" w:rsidDel="00EE004A">
                <w:rPr>
                  <w:b/>
                  <w:color w:val="000000" w:themeColor="text1"/>
                </w:rPr>
                <w:delText>Ing. Vydrová, Ph.D.</w:delText>
              </w:r>
            </w:del>
          </w:p>
          <w:p w:rsidR="00D10428" w:rsidRPr="00B1317B" w:rsidRDefault="00D10428" w:rsidP="00D10428">
            <w:pPr>
              <w:jc w:val="both"/>
              <w:rPr>
                <w:color w:val="000000" w:themeColor="text1"/>
              </w:rPr>
            </w:pPr>
            <w:del w:id="48" w:author="Pavla Trefilová" w:date="2019-09-11T15:14:00Z">
              <w:r w:rsidRPr="00B1317B" w:rsidDel="00EE004A">
                <w:rPr>
                  <w:color w:val="000000" w:themeColor="text1"/>
                </w:rPr>
                <w:delText>Vydrová 100%</w:delText>
              </w:r>
            </w:del>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r w:rsidRPr="00B1317B">
              <w:rPr>
                <w:color w:val="000000" w:themeColor="text1"/>
              </w:rPr>
              <w:t>ZT</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Základy programování</w:t>
            </w:r>
          </w:p>
        </w:tc>
        <w:tc>
          <w:tcPr>
            <w:tcW w:w="857" w:type="dxa"/>
            <w:gridSpan w:val="2"/>
          </w:tcPr>
          <w:p w:rsidR="00EE004A" w:rsidRPr="00B1317B" w:rsidRDefault="00EE004A" w:rsidP="00EE004A">
            <w:pPr>
              <w:jc w:val="both"/>
              <w:rPr>
                <w:color w:val="000000" w:themeColor="text1"/>
              </w:rPr>
            </w:pPr>
            <w:r w:rsidRPr="00B1317B">
              <w:rPr>
                <w:color w:val="000000" w:themeColor="text1"/>
              </w:rPr>
              <w:t>0-26-0</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Default="00EE004A" w:rsidP="00EE004A">
            <w:pPr>
              <w:jc w:val="both"/>
              <w:rPr>
                <w:ins w:id="49" w:author="Pavla Trefilová" w:date="2019-09-11T15:14:00Z"/>
                <w:b/>
                <w:color w:val="000000" w:themeColor="text1"/>
              </w:rPr>
            </w:pPr>
            <w:ins w:id="50" w:author="Pavla Trefilová" w:date="2019-09-11T15:14:00Z">
              <w:r w:rsidRPr="00B1317B">
                <w:rPr>
                  <w:b/>
                  <w:color w:val="000000" w:themeColor="text1"/>
                </w:rPr>
                <w:t xml:space="preserve">Ing. </w:t>
              </w:r>
              <w:r>
                <w:rPr>
                  <w:b/>
                  <w:color w:val="000000" w:themeColor="text1"/>
                </w:rPr>
                <w:t xml:space="preserve">Tomáš </w:t>
              </w:r>
              <w:r w:rsidRPr="00B1317B">
                <w:rPr>
                  <w:b/>
                  <w:color w:val="000000" w:themeColor="text1"/>
                </w:rPr>
                <w:t>Urbánek</w:t>
              </w:r>
            </w:ins>
          </w:p>
          <w:p w:rsidR="00EE004A" w:rsidDel="00205C0E" w:rsidRDefault="00EE004A" w:rsidP="00EE004A">
            <w:pPr>
              <w:jc w:val="both"/>
              <w:rPr>
                <w:del w:id="51" w:author="Pavla Trefilová" w:date="2019-09-11T15:14:00Z"/>
                <w:b/>
                <w:color w:val="000000" w:themeColor="text1"/>
              </w:rPr>
            </w:pPr>
            <w:ins w:id="52" w:author="Pavla Trefilová" w:date="2019-09-11T15:14:00Z">
              <w:r>
                <w:rPr>
                  <w:color w:val="000000" w:themeColor="text1"/>
                </w:rPr>
                <w:t>Urbánek (100%)</w:t>
              </w:r>
            </w:ins>
            <w:del w:id="53" w:author="Pavla Trefilová" w:date="2019-09-11T15:14:00Z">
              <w:r w:rsidRPr="00B1317B" w:rsidDel="00205C0E">
                <w:rPr>
                  <w:b/>
                  <w:color w:val="000000" w:themeColor="text1"/>
                </w:rPr>
                <w:delText>Ing. Urbánek</w:delText>
              </w:r>
            </w:del>
          </w:p>
          <w:p w:rsidR="00EE004A" w:rsidRPr="00F32CDB" w:rsidRDefault="00EE004A" w:rsidP="00EE004A">
            <w:pPr>
              <w:jc w:val="both"/>
              <w:rPr>
                <w:color w:val="000000" w:themeColor="text1"/>
              </w:rPr>
            </w:pPr>
            <w:del w:id="54" w:author="Pavla Trefilová" w:date="2019-09-11T15:14:00Z">
              <w:r w:rsidDel="00205C0E">
                <w:rPr>
                  <w:color w:val="000000" w:themeColor="text1"/>
                </w:rPr>
                <w:delText>Urbánek 100%</w:delText>
              </w:r>
            </w:del>
          </w:p>
        </w:tc>
        <w:tc>
          <w:tcPr>
            <w:tcW w:w="708" w:type="dxa"/>
          </w:tcPr>
          <w:p w:rsidR="00EE004A" w:rsidRPr="00B1317B" w:rsidRDefault="00EE004A" w:rsidP="00EE004A">
            <w:pPr>
              <w:jc w:val="both"/>
              <w:rPr>
                <w:color w:val="000000" w:themeColor="text1"/>
              </w:rPr>
            </w:pPr>
            <w:r w:rsidRPr="00B1317B">
              <w:rPr>
                <w:color w:val="000000" w:themeColor="text1"/>
              </w:rPr>
              <w:t>1/Z</w:t>
            </w:r>
          </w:p>
        </w:tc>
        <w:tc>
          <w:tcPr>
            <w:tcW w:w="814" w:type="dxa"/>
          </w:tcPr>
          <w:p w:rsidR="00EE004A" w:rsidRPr="00B1317B" w:rsidRDefault="00EE004A" w:rsidP="00EE004A">
            <w:pPr>
              <w:jc w:val="both"/>
              <w:rPr>
                <w:color w:val="000000" w:themeColor="text1"/>
              </w:rPr>
            </w:pPr>
          </w:p>
        </w:tc>
      </w:tr>
      <w:tr w:rsidR="00EE004A" w:rsidTr="0034438B">
        <w:tc>
          <w:tcPr>
            <w:tcW w:w="2370" w:type="dxa"/>
          </w:tcPr>
          <w:p w:rsidR="00EE004A" w:rsidRDefault="00EE004A" w:rsidP="00EE004A">
            <w:r>
              <w:t>Cizí jazyk 1</w:t>
            </w:r>
            <w:r>
              <w:rPr>
                <w:rStyle w:val="Znakapoznpodarou"/>
              </w:rPr>
              <w:footnoteReference w:id="1"/>
            </w:r>
          </w:p>
        </w:tc>
        <w:tc>
          <w:tcPr>
            <w:tcW w:w="857" w:type="dxa"/>
            <w:gridSpan w:val="2"/>
          </w:tcPr>
          <w:p w:rsidR="00EE004A" w:rsidRDefault="00EE004A" w:rsidP="00EE004A">
            <w:pPr>
              <w:jc w:val="both"/>
            </w:pPr>
            <w:r>
              <w:t>0-39-0</w:t>
            </w:r>
          </w:p>
        </w:tc>
        <w:tc>
          <w:tcPr>
            <w:tcW w:w="850" w:type="dxa"/>
          </w:tcPr>
          <w:p w:rsidR="00EE004A" w:rsidRDefault="00EE004A" w:rsidP="00EE004A">
            <w:pPr>
              <w:jc w:val="both"/>
            </w:pPr>
            <w:r>
              <w:t>klz</w:t>
            </w:r>
          </w:p>
        </w:tc>
        <w:tc>
          <w:tcPr>
            <w:tcW w:w="709" w:type="dxa"/>
          </w:tcPr>
          <w:p w:rsidR="00EE004A" w:rsidRDefault="00EE004A" w:rsidP="00EE004A">
            <w:pPr>
              <w:jc w:val="both"/>
            </w:pPr>
            <w:r>
              <w:t>4</w:t>
            </w:r>
          </w:p>
        </w:tc>
        <w:tc>
          <w:tcPr>
            <w:tcW w:w="2977" w:type="dxa"/>
          </w:tcPr>
          <w:p w:rsidR="00EE004A" w:rsidRPr="00E409BC" w:rsidRDefault="00EE004A" w:rsidP="00EE004A">
            <w:pPr>
              <w:jc w:val="both"/>
              <w:rPr>
                <w:ins w:id="55" w:author="Pavla Trefilová" w:date="2019-09-11T15:14:00Z"/>
                <w:b/>
              </w:rPr>
            </w:pPr>
            <w:ins w:id="56" w:author="Pavla Trefilová" w:date="2019-09-11T15:14:00Z">
              <w:r w:rsidRPr="00E409BC">
                <w:rPr>
                  <w:b/>
                </w:rPr>
                <w:t xml:space="preserve">Mgr. </w:t>
              </w:r>
              <w:r>
                <w:rPr>
                  <w:b/>
                </w:rPr>
                <w:t xml:space="preserve">Věra </w:t>
              </w:r>
              <w:r w:rsidRPr="00E409BC">
                <w:rPr>
                  <w:b/>
                </w:rPr>
                <w:t>Kozáková, Ph.D.</w:t>
              </w:r>
            </w:ins>
          </w:p>
          <w:p w:rsidR="00EE004A" w:rsidRPr="00E409BC" w:rsidDel="00EE004A" w:rsidRDefault="00EE004A" w:rsidP="00EE004A">
            <w:pPr>
              <w:jc w:val="both"/>
              <w:rPr>
                <w:del w:id="57" w:author="Pavla Trefilová" w:date="2019-09-11T15:14:00Z"/>
                <w:b/>
              </w:rPr>
            </w:pPr>
            <w:ins w:id="58" w:author="Pavla Trefilová" w:date="2019-09-11T15:14:00Z">
              <w:r>
                <w:t xml:space="preserve">Kozáková </w:t>
              </w:r>
              <w:r>
                <w:rPr>
                  <w:color w:val="000000" w:themeColor="text1"/>
                </w:rPr>
                <w:t>(</w:t>
              </w:r>
              <w:r w:rsidRPr="00B1317B">
                <w:rPr>
                  <w:color w:val="000000" w:themeColor="text1"/>
                </w:rPr>
                <w:t>100%</w:t>
              </w:r>
              <w:r>
                <w:rPr>
                  <w:color w:val="000000" w:themeColor="text1"/>
                </w:rPr>
                <w:t>)</w:t>
              </w:r>
            </w:ins>
            <w:del w:id="59" w:author="Pavla Trefilová" w:date="2019-09-11T15:14:00Z">
              <w:r w:rsidRPr="00E409BC" w:rsidDel="00EE004A">
                <w:rPr>
                  <w:b/>
                </w:rPr>
                <w:delText>Mgr. Kozáková, Ph.D.</w:delText>
              </w:r>
            </w:del>
          </w:p>
          <w:p w:rsidR="00EE004A" w:rsidDel="00EE004A" w:rsidRDefault="00EE004A" w:rsidP="00EE004A">
            <w:pPr>
              <w:jc w:val="both"/>
              <w:rPr>
                <w:del w:id="60" w:author="Pavla Trefilová" w:date="2019-09-11T15:14:00Z"/>
              </w:rPr>
            </w:pPr>
            <w:del w:id="61" w:author="Pavla Trefilová" w:date="2019-09-11T15:14:00Z">
              <w:r w:rsidDel="00EE004A">
                <w:delText>Kozáková 100%</w:delText>
              </w:r>
            </w:del>
          </w:p>
          <w:p w:rsidR="00EE004A" w:rsidRDefault="00EE004A" w:rsidP="00EE004A">
            <w:pPr>
              <w:jc w:val="both"/>
              <w:rPr>
                <w:ins w:id="62" w:author="Pavla Trefilová" w:date="2019-09-11T15:14:00Z"/>
                <w:b/>
              </w:rPr>
            </w:pPr>
          </w:p>
          <w:p w:rsidR="00EE004A" w:rsidRPr="00E409BC" w:rsidRDefault="00EE004A" w:rsidP="00EE004A">
            <w:pPr>
              <w:jc w:val="both"/>
              <w:rPr>
                <w:b/>
              </w:rPr>
            </w:pPr>
            <w:r w:rsidRPr="00E409BC">
              <w:rPr>
                <w:b/>
              </w:rPr>
              <w:t xml:space="preserve">PhDr. </w:t>
            </w:r>
            <w:ins w:id="63" w:author="Pavla Trefilová" w:date="2019-09-11T15:14:00Z">
              <w:r>
                <w:rPr>
                  <w:b/>
                </w:rPr>
                <w:t xml:space="preserve">Jana </w:t>
              </w:r>
            </w:ins>
            <w:r w:rsidRPr="00E409BC">
              <w:rPr>
                <w:b/>
              </w:rPr>
              <w:t>Semotamová</w:t>
            </w:r>
          </w:p>
          <w:p w:rsidR="00EE004A" w:rsidRPr="00004032" w:rsidRDefault="00EE004A" w:rsidP="00EE004A">
            <w:pPr>
              <w:jc w:val="both"/>
              <w:rPr>
                <w:b/>
              </w:rPr>
            </w:pPr>
            <w:r>
              <w:t xml:space="preserve">Semotamová </w:t>
            </w:r>
            <w:ins w:id="64" w:author="Pavla Trefilová" w:date="2019-09-11T15:14:00Z">
              <w:r>
                <w:t>(</w:t>
              </w:r>
            </w:ins>
            <w:r>
              <w:t>100%</w:t>
            </w:r>
            <w:ins w:id="65" w:author="Pavla Trefilová" w:date="2019-09-11T15:14:00Z">
              <w:r>
                <w:t>)</w:t>
              </w:r>
            </w:ins>
          </w:p>
        </w:tc>
        <w:tc>
          <w:tcPr>
            <w:tcW w:w="708" w:type="dxa"/>
          </w:tcPr>
          <w:p w:rsidR="00EE004A" w:rsidRDefault="00EE004A" w:rsidP="00EE004A">
            <w:pPr>
              <w:jc w:val="both"/>
            </w:pPr>
            <w:r>
              <w:t>1/Z</w:t>
            </w:r>
          </w:p>
        </w:tc>
        <w:tc>
          <w:tcPr>
            <w:tcW w:w="814" w:type="dxa"/>
          </w:tcPr>
          <w:p w:rsidR="00EE004A" w:rsidRDefault="00EE004A" w:rsidP="00EE004A">
            <w:pPr>
              <w:jc w:val="both"/>
            </w:pPr>
          </w:p>
        </w:tc>
      </w:tr>
      <w:tr w:rsidR="00EE004A" w:rsidTr="0034438B">
        <w:tc>
          <w:tcPr>
            <w:tcW w:w="2370" w:type="dxa"/>
          </w:tcPr>
          <w:p w:rsidR="00EE004A" w:rsidRPr="00B1317B" w:rsidRDefault="00EE004A" w:rsidP="00EE004A">
            <w:pPr>
              <w:rPr>
                <w:color w:val="000000" w:themeColor="text1"/>
              </w:rPr>
            </w:pPr>
            <w:r w:rsidRPr="00B1317B">
              <w:rPr>
                <w:color w:val="000000" w:themeColor="text1"/>
              </w:rPr>
              <w:t>Matematika EII</w:t>
            </w:r>
          </w:p>
          <w:p w:rsidR="00EE004A" w:rsidRPr="00B1317B" w:rsidRDefault="00EE004A" w:rsidP="00EE004A">
            <w:pPr>
              <w:rPr>
                <w:color w:val="000000" w:themeColor="text1"/>
              </w:rPr>
            </w:pPr>
          </w:p>
        </w:tc>
        <w:tc>
          <w:tcPr>
            <w:tcW w:w="857" w:type="dxa"/>
            <w:gridSpan w:val="2"/>
          </w:tcPr>
          <w:p w:rsidR="00EE004A" w:rsidRPr="00B1317B" w:rsidRDefault="00EE004A" w:rsidP="00EE004A">
            <w:pPr>
              <w:jc w:val="both"/>
              <w:rPr>
                <w:color w:val="000000" w:themeColor="text1"/>
              </w:rPr>
            </w:pPr>
            <w:r w:rsidRPr="00B1317B">
              <w:rPr>
                <w:color w:val="000000" w:themeColor="text1"/>
              </w:rPr>
              <w:t>26-26-0</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5</w:t>
            </w:r>
          </w:p>
        </w:tc>
        <w:tc>
          <w:tcPr>
            <w:tcW w:w="2977" w:type="dxa"/>
          </w:tcPr>
          <w:p w:rsidR="00EE004A" w:rsidRPr="00315CDD" w:rsidRDefault="00EE004A" w:rsidP="00EE004A">
            <w:pPr>
              <w:jc w:val="both"/>
              <w:rPr>
                <w:ins w:id="66" w:author="Pavla Trefilová" w:date="2019-09-11T15:14:00Z"/>
                <w:b/>
                <w:color w:val="000000" w:themeColor="text1"/>
              </w:rPr>
            </w:pPr>
            <w:ins w:id="67" w:author="Pavla Trefilová" w:date="2019-09-11T15:14:00Z">
              <w:r w:rsidRPr="00315CDD">
                <w:rPr>
                  <w:b/>
                  <w:color w:val="000000" w:themeColor="text1"/>
                </w:rPr>
                <w:t xml:space="preserve">RNDr. </w:t>
              </w:r>
              <w:r>
                <w:rPr>
                  <w:b/>
                  <w:color w:val="000000" w:themeColor="text1"/>
                </w:rPr>
                <w:t xml:space="preserve">Martin </w:t>
              </w:r>
              <w:r w:rsidRPr="00315CDD">
                <w:rPr>
                  <w:b/>
                  <w:color w:val="000000" w:themeColor="text1"/>
                </w:rPr>
                <w:t>Fajkus, Ph.D.</w:t>
              </w:r>
            </w:ins>
          </w:p>
          <w:p w:rsidR="00EE004A" w:rsidRPr="00315CDD" w:rsidRDefault="00EE004A" w:rsidP="00EE004A">
            <w:pPr>
              <w:jc w:val="both"/>
              <w:rPr>
                <w:ins w:id="68" w:author="Pavla Trefilová" w:date="2019-09-11T15:14:00Z"/>
                <w:color w:val="000000" w:themeColor="text1"/>
              </w:rPr>
            </w:pPr>
            <w:ins w:id="69" w:author="Pavla Trefilová" w:date="2019-09-11T15:14:00Z">
              <w:r w:rsidRPr="00315CDD">
                <w:rPr>
                  <w:color w:val="000000" w:themeColor="text1"/>
                </w:rPr>
                <w:t xml:space="preserve">Fajkus </w:t>
              </w:r>
              <w:r>
                <w:rPr>
                  <w:color w:val="000000" w:themeColor="text1"/>
                </w:rPr>
                <w:t>(</w:t>
              </w:r>
              <w:r w:rsidRPr="00B1317B">
                <w:rPr>
                  <w:color w:val="000000" w:themeColor="text1"/>
                </w:rPr>
                <w:t>60%</w:t>
              </w:r>
              <w:r>
                <w:rPr>
                  <w:color w:val="000000" w:themeColor="text1"/>
                </w:rPr>
                <w:t>)</w:t>
              </w:r>
            </w:ins>
          </w:p>
          <w:p w:rsidR="00EE004A" w:rsidRPr="00B1317B" w:rsidDel="00EE004A" w:rsidRDefault="00EE004A" w:rsidP="00EE004A">
            <w:pPr>
              <w:jc w:val="both"/>
              <w:rPr>
                <w:del w:id="70" w:author="Pavla Trefilová" w:date="2019-09-11T15:14:00Z"/>
                <w:b/>
                <w:color w:val="000000" w:themeColor="text1"/>
              </w:rPr>
            </w:pPr>
            <w:ins w:id="71" w:author="Pavla Trefilová" w:date="2019-09-11T15:14:00Z">
              <w:r w:rsidRPr="00315CDD">
                <w:rPr>
                  <w:color w:val="000000" w:themeColor="text1"/>
                </w:rPr>
                <w:t xml:space="preserve">Fialka </w:t>
              </w:r>
              <w:r>
                <w:rPr>
                  <w:color w:val="000000" w:themeColor="text1"/>
                </w:rPr>
                <w:t>(</w:t>
              </w:r>
              <w:r w:rsidRPr="00B1317B">
                <w:rPr>
                  <w:color w:val="000000" w:themeColor="text1"/>
                </w:rPr>
                <w:t>40%</w:t>
              </w:r>
              <w:r>
                <w:rPr>
                  <w:color w:val="000000" w:themeColor="text1"/>
                </w:rPr>
                <w:t>)</w:t>
              </w:r>
            </w:ins>
            <w:del w:id="72" w:author="Pavla Trefilová" w:date="2019-09-11T15:14:00Z">
              <w:r w:rsidRPr="00B1317B" w:rsidDel="00EE004A">
                <w:rPr>
                  <w:b/>
                  <w:color w:val="000000" w:themeColor="text1"/>
                </w:rPr>
                <w:delText>RNDr. Fajkus, Ph.D.</w:delText>
              </w:r>
            </w:del>
          </w:p>
          <w:p w:rsidR="00EE004A" w:rsidRPr="00B1317B" w:rsidDel="00EE004A" w:rsidRDefault="00EE004A" w:rsidP="00EE004A">
            <w:pPr>
              <w:jc w:val="both"/>
              <w:rPr>
                <w:del w:id="73" w:author="Pavla Trefilová" w:date="2019-09-11T15:14:00Z"/>
                <w:color w:val="000000" w:themeColor="text1"/>
              </w:rPr>
            </w:pPr>
            <w:del w:id="74" w:author="Pavla Trefilová" w:date="2019-09-11T15:14:00Z">
              <w:r w:rsidRPr="00B1317B" w:rsidDel="00EE004A">
                <w:rPr>
                  <w:color w:val="000000" w:themeColor="text1"/>
                </w:rPr>
                <w:delText>Fajkus 60%</w:delText>
              </w:r>
            </w:del>
          </w:p>
          <w:p w:rsidR="00EE004A" w:rsidRPr="00B1317B" w:rsidRDefault="00EE004A" w:rsidP="00EE004A">
            <w:pPr>
              <w:jc w:val="both"/>
              <w:rPr>
                <w:b/>
                <w:color w:val="000000" w:themeColor="text1"/>
              </w:rPr>
            </w:pPr>
            <w:del w:id="75" w:author="Pavla Trefilová" w:date="2019-09-11T15:14:00Z">
              <w:r w:rsidRPr="00B1317B" w:rsidDel="00EE004A">
                <w:rPr>
                  <w:color w:val="000000" w:themeColor="text1"/>
                </w:rPr>
                <w:delText>Fialka 40%</w:delText>
              </w:r>
            </w:del>
          </w:p>
        </w:tc>
        <w:tc>
          <w:tcPr>
            <w:tcW w:w="708" w:type="dxa"/>
          </w:tcPr>
          <w:p w:rsidR="00EE004A" w:rsidRPr="00B1317B" w:rsidRDefault="00EE004A" w:rsidP="00EE004A">
            <w:pPr>
              <w:jc w:val="both"/>
              <w:rPr>
                <w:color w:val="000000" w:themeColor="text1"/>
              </w:rPr>
            </w:pPr>
            <w:r w:rsidRPr="00B1317B">
              <w:rPr>
                <w:color w:val="000000" w:themeColor="text1"/>
              </w:rPr>
              <w:t>1/L</w:t>
            </w:r>
          </w:p>
        </w:tc>
        <w:tc>
          <w:tcPr>
            <w:tcW w:w="814" w:type="dxa"/>
          </w:tcPr>
          <w:p w:rsidR="00EE004A" w:rsidRPr="00B1317B" w:rsidRDefault="00EE004A" w:rsidP="00EE004A">
            <w:pPr>
              <w:jc w:val="both"/>
              <w:rPr>
                <w:color w:val="000000" w:themeColor="text1"/>
              </w:rPr>
            </w:pPr>
          </w:p>
        </w:tc>
      </w:tr>
      <w:tr w:rsidR="00EE004A" w:rsidTr="0034438B">
        <w:tc>
          <w:tcPr>
            <w:tcW w:w="2370" w:type="dxa"/>
          </w:tcPr>
          <w:p w:rsidR="00EE004A" w:rsidRPr="00B1317B" w:rsidRDefault="00EE004A" w:rsidP="00EE004A">
            <w:pPr>
              <w:rPr>
                <w:color w:val="000000" w:themeColor="text1"/>
              </w:rPr>
            </w:pPr>
            <w:r w:rsidRPr="00B1317B">
              <w:rPr>
                <w:color w:val="000000" w:themeColor="text1"/>
              </w:rPr>
              <w:t xml:space="preserve">Makroekonomie I      </w:t>
            </w:r>
          </w:p>
        </w:tc>
        <w:tc>
          <w:tcPr>
            <w:tcW w:w="857" w:type="dxa"/>
            <w:gridSpan w:val="2"/>
          </w:tcPr>
          <w:p w:rsidR="00EE004A" w:rsidRPr="00B1317B" w:rsidRDefault="00EE004A" w:rsidP="00EE004A">
            <w:pPr>
              <w:jc w:val="both"/>
              <w:rPr>
                <w:color w:val="000000" w:themeColor="text1"/>
              </w:rPr>
            </w:pPr>
            <w:r w:rsidRPr="00B1317B">
              <w:rPr>
                <w:color w:val="000000" w:themeColor="text1"/>
              </w:rPr>
              <w:t>26-0-26</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6</w:t>
            </w:r>
          </w:p>
        </w:tc>
        <w:tc>
          <w:tcPr>
            <w:tcW w:w="2977" w:type="dxa"/>
          </w:tcPr>
          <w:p w:rsidR="00EE004A" w:rsidRPr="00315CDD" w:rsidRDefault="00EE004A" w:rsidP="00EE004A">
            <w:pPr>
              <w:jc w:val="both"/>
              <w:rPr>
                <w:ins w:id="76" w:author="Pavla Trefilová" w:date="2019-09-11T15:14:00Z"/>
                <w:b/>
                <w:color w:val="000000" w:themeColor="text1"/>
              </w:rPr>
            </w:pPr>
            <w:ins w:id="77" w:author="Pavla Trefilová" w:date="2019-09-11T15:14:00Z">
              <w:r w:rsidRPr="00315CDD">
                <w:rPr>
                  <w:b/>
                  <w:color w:val="000000" w:themeColor="text1"/>
                </w:rPr>
                <w:t xml:space="preserve">doc. Ing. </w:t>
              </w:r>
              <w:r>
                <w:rPr>
                  <w:b/>
                  <w:color w:val="000000" w:themeColor="text1"/>
                </w:rPr>
                <w:t xml:space="preserve">Jena </w:t>
              </w:r>
              <w:r w:rsidRPr="00315CDD">
                <w:rPr>
                  <w:b/>
                  <w:color w:val="000000" w:themeColor="text1"/>
                </w:rPr>
                <w:t>Švarcová, Ph.D.</w:t>
              </w:r>
            </w:ins>
          </w:p>
          <w:p w:rsidR="00EE004A" w:rsidRPr="00B1317B" w:rsidDel="00EE004A" w:rsidRDefault="00EE004A" w:rsidP="00EE004A">
            <w:pPr>
              <w:jc w:val="both"/>
              <w:rPr>
                <w:del w:id="78" w:author="Pavla Trefilová" w:date="2019-09-11T15:14:00Z"/>
                <w:b/>
                <w:color w:val="000000" w:themeColor="text1"/>
              </w:rPr>
            </w:pPr>
            <w:ins w:id="79" w:author="Pavla Trefilová" w:date="2019-09-11T15:14:00Z">
              <w:r w:rsidRPr="00315CDD">
                <w:rPr>
                  <w:color w:val="000000" w:themeColor="text1"/>
                </w:rPr>
                <w:t xml:space="preserve">Švarcová </w:t>
              </w:r>
              <w:r>
                <w:rPr>
                  <w:color w:val="000000" w:themeColor="text1"/>
                </w:rPr>
                <w:t>(</w:t>
              </w:r>
              <w:r w:rsidRPr="00B1317B">
                <w:rPr>
                  <w:color w:val="000000" w:themeColor="text1"/>
                </w:rPr>
                <w:t>100%</w:t>
              </w:r>
              <w:r>
                <w:rPr>
                  <w:color w:val="000000" w:themeColor="text1"/>
                </w:rPr>
                <w:t>)</w:t>
              </w:r>
            </w:ins>
            <w:del w:id="80" w:author="Pavla Trefilová" w:date="2019-09-11T15:14:00Z">
              <w:r w:rsidRPr="00B1317B" w:rsidDel="00EE004A">
                <w:rPr>
                  <w:b/>
                  <w:color w:val="000000" w:themeColor="text1"/>
                </w:rPr>
                <w:delText>doc. Ing. Švarcová, Ph.D.</w:delText>
              </w:r>
            </w:del>
          </w:p>
          <w:p w:rsidR="00EE004A" w:rsidRPr="00B1317B" w:rsidRDefault="00EE004A" w:rsidP="00EE004A">
            <w:pPr>
              <w:jc w:val="both"/>
              <w:rPr>
                <w:b/>
                <w:color w:val="000000" w:themeColor="text1"/>
              </w:rPr>
            </w:pPr>
            <w:del w:id="81" w:author="Pavla Trefilová" w:date="2019-09-11T15:14:00Z">
              <w:r w:rsidRPr="00B1317B" w:rsidDel="00EE004A">
                <w:rPr>
                  <w:color w:val="000000" w:themeColor="text1"/>
                </w:rPr>
                <w:delText>Švarcová 100%</w:delText>
              </w:r>
            </w:del>
          </w:p>
        </w:tc>
        <w:tc>
          <w:tcPr>
            <w:tcW w:w="708" w:type="dxa"/>
          </w:tcPr>
          <w:p w:rsidR="00EE004A" w:rsidRPr="00B1317B" w:rsidRDefault="00EE004A" w:rsidP="00EE004A">
            <w:pPr>
              <w:jc w:val="both"/>
              <w:rPr>
                <w:color w:val="000000" w:themeColor="text1"/>
              </w:rPr>
            </w:pPr>
            <w:r w:rsidRPr="00B1317B">
              <w:rPr>
                <w:color w:val="000000" w:themeColor="text1"/>
              </w:rPr>
              <w:t>1/L</w:t>
            </w:r>
          </w:p>
        </w:tc>
        <w:tc>
          <w:tcPr>
            <w:tcW w:w="814" w:type="dxa"/>
          </w:tcPr>
          <w:p w:rsidR="00EE004A" w:rsidRPr="00B1317B" w:rsidRDefault="00EE004A" w:rsidP="00EE004A">
            <w:pPr>
              <w:jc w:val="both"/>
              <w:rPr>
                <w:color w:val="000000" w:themeColor="text1"/>
              </w:rPr>
            </w:pPr>
            <w:r w:rsidRPr="00B1317B">
              <w:rPr>
                <w:color w:val="000000" w:themeColor="text1"/>
              </w:rPr>
              <w:t>ZT</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Počítačové zpracování dat</w:t>
            </w:r>
          </w:p>
        </w:tc>
        <w:tc>
          <w:tcPr>
            <w:tcW w:w="857" w:type="dxa"/>
            <w:gridSpan w:val="2"/>
          </w:tcPr>
          <w:p w:rsidR="00EE004A" w:rsidRPr="00B1317B" w:rsidRDefault="00EE004A" w:rsidP="00EE004A">
            <w:pPr>
              <w:jc w:val="both"/>
              <w:rPr>
                <w:color w:val="000000" w:themeColor="text1"/>
              </w:rPr>
            </w:pPr>
            <w:r w:rsidRPr="00B1317B">
              <w:rPr>
                <w:color w:val="000000" w:themeColor="text1"/>
              </w:rPr>
              <w:t>0-26-0</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ins w:id="82" w:author="Pavla Trefilová" w:date="2019-09-11T15:14:00Z"/>
                <w:b/>
                <w:color w:val="000000" w:themeColor="text1"/>
              </w:rPr>
            </w:pPr>
            <w:ins w:id="83" w:author="Pavla Trefilová" w:date="2019-09-11T15:14:00Z">
              <w:r w:rsidRPr="00B1317B">
                <w:rPr>
                  <w:b/>
                  <w:color w:val="000000" w:themeColor="text1"/>
                </w:rPr>
                <w:t xml:space="preserve">Ing. </w:t>
              </w:r>
              <w:r>
                <w:rPr>
                  <w:b/>
                  <w:color w:val="000000" w:themeColor="text1"/>
                </w:rPr>
                <w:t xml:space="preserve">Miroslava </w:t>
              </w:r>
              <w:r w:rsidRPr="00B1317B">
                <w:rPr>
                  <w:b/>
                  <w:color w:val="000000" w:themeColor="text1"/>
                </w:rPr>
                <w:t>Dolejšová, Ph.D.</w:t>
              </w:r>
            </w:ins>
          </w:p>
          <w:p w:rsidR="00EE004A" w:rsidRPr="00B1317B" w:rsidDel="00EE004A" w:rsidRDefault="00EE004A" w:rsidP="00EE004A">
            <w:pPr>
              <w:jc w:val="both"/>
              <w:rPr>
                <w:del w:id="84" w:author="Pavla Trefilová" w:date="2019-09-11T15:14:00Z"/>
                <w:b/>
                <w:color w:val="000000" w:themeColor="text1"/>
              </w:rPr>
            </w:pPr>
            <w:ins w:id="85" w:author="Pavla Trefilová" w:date="2019-09-11T15:14:00Z">
              <w:r>
                <w:rPr>
                  <w:color w:val="000000" w:themeColor="text1"/>
                </w:rPr>
                <w:t>Dolejšová (</w:t>
              </w:r>
              <w:r w:rsidRPr="00B1317B">
                <w:rPr>
                  <w:color w:val="000000" w:themeColor="text1"/>
                </w:rPr>
                <w:t>100%</w:t>
              </w:r>
              <w:r>
                <w:rPr>
                  <w:color w:val="000000" w:themeColor="text1"/>
                </w:rPr>
                <w:t>)</w:t>
              </w:r>
            </w:ins>
            <w:del w:id="86" w:author="Pavla Trefilová" w:date="2019-09-11T15:14:00Z">
              <w:r w:rsidRPr="00B1317B" w:rsidDel="00EE004A">
                <w:rPr>
                  <w:b/>
                  <w:color w:val="000000" w:themeColor="text1"/>
                </w:rPr>
                <w:delText>Ing. Dolejšová, Ph.D.</w:delText>
              </w:r>
            </w:del>
          </w:p>
          <w:p w:rsidR="00EE004A" w:rsidRPr="00B1317B" w:rsidRDefault="00EE004A" w:rsidP="00EE004A">
            <w:pPr>
              <w:jc w:val="both"/>
              <w:rPr>
                <w:color w:val="000000" w:themeColor="text1"/>
              </w:rPr>
            </w:pPr>
            <w:del w:id="87" w:author="Pavla Trefilová" w:date="2019-09-11T15:14:00Z">
              <w:r w:rsidDel="00EE004A">
                <w:rPr>
                  <w:color w:val="000000" w:themeColor="text1"/>
                </w:rPr>
                <w:delText>Dolejšová 10</w:delText>
              </w:r>
              <w:r w:rsidRPr="00B1317B" w:rsidDel="00EE004A">
                <w:rPr>
                  <w:color w:val="000000" w:themeColor="text1"/>
                </w:rPr>
                <w:delText>0%</w:delText>
              </w:r>
            </w:del>
          </w:p>
        </w:tc>
        <w:tc>
          <w:tcPr>
            <w:tcW w:w="708" w:type="dxa"/>
          </w:tcPr>
          <w:p w:rsidR="00EE004A" w:rsidRPr="00B1317B" w:rsidRDefault="00EE004A" w:rsidP="00EE004A">
            <w:pPr>
              <w:jc w:val="both"/>
              <w:rPr>
                <w:color w:val="000000" w:themeColor="text1"/>
              </w:rPr>
            </w:pPr>
            <w:r w:rsidRPr="00B1317B">
              <w:rPr>
                <w:color w:val="000000" w:themeColor="text1"/>
              </w:rPr>
              <w:t>1/L</w:t>
            </w:r>
          </w:p>
        </w:tc>
        <w:tc>
          <w:tcPr>
            <w:tcW w:w="814" w:type="dxa"/>
          </w:tcPr>
          <w:p w:rsidR="00EE004A" w:rsidRPr="00B1317B" w:rsidRDefault="00EE004A" w:rsidP="00EE004A">
            <w:pPr>
              <w:jc w:val="both"/>
              <w:rPr>
                <w:color w:val="000000" w:themeColor="text1"/>
              </w:rPr>
            </w:pPr>
          </w:p>
        </w:tc>
      </w:tr>
      <w:tr w:rsidR="00EE004A" w:rsidTr="0034438B">
        <w:tc>
          <w:tcPr>
            <w:tcW w:w="2370" w:type="dxa"/>
          </w:tcPr>
          <w:p w:rsidR="00EE004A" w:rsidRPr="00B1317B" w:rsidRDefault="00EE004A" w:rsidP="00EE004A">
            <w:pPr>
              <w:rPr>
                <w:color w:val="000000" w:themeColor="text1"/>
              </w:rPr>
            </w:pPr>
            <w:r w:rsidRPr="00B1317B">
              <w:rPr>
                <w:color w:val="000000" w:themeColor="text1"/>
              </w:rPr>
              <w:t>Aplikovaná statistika I</w:t>
            </w:r>
          </w:p>
        </w:tc>
        <w:tc>
          <w:tcPr>
            <w:tcW w:w="857" w:type="dxa"/>
            <w:gridSpan w:val="2"/>
          </w:tcPr>
          <w:p w:rsidR="00EE004A" w:rsidRPr="00B1317B" w:rsidRDefault="00EE004A" w:rsidP="00EE004A">
            <w:pPr>
              <w:jc w:val="both"/>
              <w:rPr>
                <w:color w:val="000000" w:themeColor="text1"/>
              </w:rPr>
            </w:pPr>
            <w:r w:rsidRPr="00B1317B">
              <w:rPr>
                <w:color w:val="000000" w:themeColor="text1"/>
              </w:rPr>
              <w:t>26-26-0</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5</w:t>
            </w:r>
          </w:p>
        </w:tc>
        <w:tc>
          <w:tcPr>
            <w:tcW w:w="2977" w:type="dxa"/>
          </w:tcPr>
          <w:p w:rsidR="00EE004A" w:rsidRPr="00315CDD" w:rsidRDefault="00EE004A" w:rsidP="00EE004A">
            <w:pPr>
              <w:jc w:val="both"/>
              <w:rPr>
                <w:ins w:id="88" w:author="Pavla Trefilová" w:date="2019-09-11T15:15:00Z"/>
                <w:b/>
                <w:color w:val="000000" w:themeColor="text1"/>
              </w:rPr>
            </w:pPr>
            <w:ins w:id="89" w:author="Pavla Trefilová" w:date="2019-09-11T15:15:00Z">
              <w:r w:rsidRPr="00315CDD">
                <w:rPr>
                  <w:b/>
                  <w:color w:val="000000" w:themeColor="text1"/>
                </w:rPr>
                <w:t xml:space="preserve">Ing. </w:t>
              </w:r>
              <w:r>
                <w:rPr>
                  <w:b/>
                  <w:color w:val="000000" w:themeColor="text1"/>
                </w:rPr>
                <w:t xml:space="preserve">Martin </w:t>
              </w:r>
              <w:r w:rsidRPr="00315CDD">
                <w:rPr>
                  <w:b/>
                  <w:color w:val="000000" w:themeColor="text1"/>
                </w:rPr>
                <w:t>Kovářík, Ph.D.</w:t>
              </w:r>
            </w:ins>
          </w:p>
          <w:p w:rsidR="00EE004A" w:rsidRPr="00B1317B" w:rsidDel="008D6BEA" w:rsidRDefault="00EE004A" w:rsidP="00EE004A">
            <w:pPr>
              <w:jc w:val="both"/>
              <w:rPr>
                <w:del w:id="90" w:author="Pavla Trefilová" w:date="2019-09-11T15:15:00Z"/>
                <w:b/>
                <w:color w:val="000000" w:themeColor="text1"/>
              </w:rPr>
            </w:pPr>
            <w:ins w:id="91" w:author="Pavla Trefilová" w:date="2019-09-11T15:15:00Z">
              <w:r w:rsidRPr="00315CDD">
                <w:rPr>
                  <w:color w:val="000000" w:themeColor="text1"/>
                </w:rPr>
                <w:t xml:space="preserve">Kovářík </w:t>
              </w:r>
              <w:r>
                <w:rPr>
                  <w:color w:val="000000" w:themeColor="text1"/>
                </w:rPr>
                <w:t>(</w:t>
              </w:r>
              <w:r w:rsidRPr="00B1317B">
                <w:rPr>
                  <w:color w:val="000000" w:themeColor="text1"/>
                </w:rPr>
                <w:t>100%</w:t>
              </w:r>
              <w:r>
                <w:rPr>
                  <w:color w:val="000000" w:themeColor="text1"/>
                </w:rPr>
                <w:t>)</w:t>
              </w:r>
            </w:ins>
            <w:del w:id="92" w:author="Pavla Trefilová" w:date="2019-09-11T15:15:00Z">
              <w:r w:rsidRPr="00B1317B" w:rsidDel="008D6BEA">
                <w:rPr>
                  <w:b/>
                  <w:color w:val="000000" w:themeColor="text1"/>
                </w:rPr>
                <w:delText>Ing. Kovářík, Ph.D.</w:delText>
              </w:r>
            </w:del>
          </w:p>
          <w:p w:rsidR="00EE004A" w:rsidRPr="00B1317B" w:rsidRDefault="00EE004A" w:rsidP="00EE004A">
            <w:pPr>
              <w:jc w:val="both"/>
              <w:rPr>
                <w:color w:val="000000" w:themeColor="text1"/>
              </w:rPr>
            </w:pPr>
            <w:del w:id="93" w:author="Pavla Trefilová" w:date="2019-09-11T15:15:00Z">
              <w:r w:rsidRPr="00B1317B" w:rsidDel="008D6BEA">
                <w:rPr>
                  <w:color w:val="000000" w:themeColor="text1"/>
                </w:rPr>
                <w:delText>Kovářík 100%</w:delText>
              </w:r>
            </w:del>
          </w:p>
        </w:tc>
        <w:tc>
          <w:tcPr>
            <w:tcW w:w="708" w:type="dxa"/>
          </w:tcPr>
          <w:p w:rsidR="00EE004A" w:rsidRPr="00B1317B" w:rsidRDefault="00EE004A" w:rsidP="00EE004A">
            <w:pPr>
              <w:jc w:val="both"/>
              <w:rPr>
                <w:color w:val="000000" w:themeColor="text1"/>
              </w:rPr>
            </w:pPr>
            <w:r w:rsidRPr="00B1317B">
              <w:rPr>
                <w:color w:val="000000" w:themeColor="text1"/>
              </w:rPr>
              <w:t>1/L</w:t>
            </w:r>
          </w:p>
        </w:tc>
        <w:tc>
          <w:tcPr>
            <w:tcW w:w="814" w:type="dxa"/>
          </w:tcPr>
          <w:p w:rsidR="00EE004A" w:rsidRPr="00B1317B" w:rsidRDefault="00EE004A" w:rsidP="00EE004A">
            <w:pPr>
              <w:jc w:val="both"/>
              <w:rPr>
                <w:color w:val="000000" w:themeColor="text1"/>
              </w:rPr>
            </w:pPr>
          </w:p>
        </w:tc>
      </w:tr>
      <w:tr w:rsidR="00EE004A" w:rsidTr="0034438B">
        <w:tc>
          <w:tcPr>
            <w:tcW w:w="2370" w:type="dxa"/>
          </w:tcPr>
          <w:p w:rsidR="00EE004A" w:rsidRPr="00B1317B" w:rsidRDefault="00EE004A" w:rsidP="00EE004A">
            <w:pPr>
              <w:rPr>
                <w:color w:val="000000" w:themeColor="text1"/>
              </w:rPr>
            </w:pPr>
            <w:r w:rsidRPr="00B1317B">
              <w:rPr>
                <w:color w:val="000000" w:themeColor="text1"/>
              </w:rPr>
              <w:t>Základy projektového řízení</w:t>
            </w:r>
          </w:p>
        </w:tc>
        <w:tc>
          <w:tcPr>
            <w:tcW w:w="857" w:type="dxa"/>
            <w:gridSpan w:val="2"/>
          </w:tcPr>
          <w:p w:rsidR="00EE004A" w:rsidRPr="00B1317B" w:rsidRDefault="00EE004A" w:rsidP="00EE004A">
            <w:pPr>
              <w:jc w:val="both"/>
              <w:rPr>
                <w:color w:val="000000" w:themeColor="text1"/>
              </w:rPr>
            </w:pPr>
            <w:r w:rsidRPr="00B1317B">
              <w:rPr>
                <w:color w:val="000000" w:themeColor="text1"/>
              </w:rPr>
              <w:t>26-0-0</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Pr="00C5333A" w:rsidRDefault="00EE004A" w:rsidP="00EE004A">
            <w:pPr>
              <w:jc w:val="both"/>
              <w:rPr>
                <w:ins w:id="94" w:author="Pavla Trefilová" w:date="2019-09-11T15:15:00Z"/>
                <w:b/>
                <w:color w:val="000000" w:themeColor="text1"/>
              </w:rPr>
            </w:pPr>
            <w:ins w:id="95" w:author="Pavla Trefilová" w:date="2019-09-11T15:15:00Z">
              <w:r w:rsidRPr="00C5333A">
                <w:rPr>
                  <w:b/>
                  <w:color w:val="000000" w:themeColor="text1"/>
                </w:rPr>
                <w:t xml:space="preserve">Ing. </w:t>
              </w:r>
              <w:r>
                <w:rPr>
                  <w:b/>
                  <w:color w:val="000000" w:themeColor="text1"/>
                </w:rPr>
                <w:t xml:space="preserve">Lucie </w:t>
              </w:r>
              <w:r w:rsidRPr="00C5333A">
                <w:rPr>
                  <w:b/>
                  <w:color w:val="000000" w:themeColor="text1"/>
                </w:rPr>
                <w:t>Tomancová, Ph.D.</w:t>
              </w:r>
            </w:ins>
          </w:p>
          <w:p w:rsidR="00EE004A" w:rsidRPr="00B1317B" w:rsidDel="00EE004A" w:rsidRDefault="00EE004A" w:rsidP="00EE004A">
            <w:pPr>
              <w:jc w:val="both"/>
              <w:rPr>
                <w:del w:id="96" w:author="Pavla Trefilová" w:date="2019-09-11T15:15:00Z"/>
                <w:b/>
                <w:color w:val="000000" w:themeColor="text1"/>
              </w:rPr>
            </w:pPr>
            <w:ins w:id="97" w:author="Pavla Trefilová" w:date="2019-09-11T15:15:00Z">
              <w:r w:rsidRPr="00C5333A">
                <w:rPr>
                  <w:color w:val="000000" w:themeColor="text1"/>
                </w:rPr>
                <w:t xml:space="preserve">Tomancová </w:t>
              </w:r>
              <w:r>
                <w:rPr>
                  <w:color w:val="000000" w:themeColor="text1"/>
                </w:rPr>
                <w:t>(</w:t>
              </w:r>
              <w:r w:rsidRPr="00B1317B">
                <w:rPr>
                  <w:color w:val="000000" w:themeColor="text1"/>
                </w:rPr>
                <w:t>100%</w:t>
              </w:r>
              <w:r>
                <w:rPr>
                  <w:color w:val="000000" w:themeColor="text1"/>
                </w:rPr>
                <w:t>)</w:t>
              </w:r>
            </w:ins>
            <w:del w:id="98" w:author="Pavla Trefilová" w:date="2019-09-11T15:15:00Z">
              <w:r w:rsidRPr="00B1317B" w:rsidDel="00EE004A">
                <w:rPr>
                  <w:b/>
                  <w:color w:val="000000" w:themeColor="text1"/>
                </w:rPr>
                <w:delText>Ing. Tomancová, Ph.D.</w:delText>
              </w:r>
            </w:del>
          </w:p>
          <w:p w:rsidR="00EE004A" w:rsidRPr="00B1317B" w:rsidRDefault="00EE004A" w:rsidP="00EE004A">
            <w:pPr>
              <w:jc w:val="both"/>
              <w:rPr>
                <w:color w:val="000000" w:themeColor="text1"/>
              </w:rPr>
            </w:pPr>
            <w:del w:id="99" w:author="Pavla Trefilová" w:date="2019-09-11T15:15:00Z">
              <w:r w:rsidRPr="00B1317B" w:rsidDel="00EE004A">
                <w:rPr>
                  <w:color w:val="000000" w:themeColor="text1"/>
                </w:rPr>
                <w:delText>Tomancová 100%</w:delText>
              </w:r>
            </w:del>
          </w:p>
        </w:tc>
        <w:tc>
          <w:tcPr>
            <w:tcW w:w="708" w:type="dxa"/>
          </w:tcPr>
          <w:p w:rsidR="00EE004A" w:rsidRPr="00B1317B" w:rsidRDefault="00EE004A" w:rsidP="00EE004A">
            <w:pPr>
              <w:jc w:val="both"/>
              <w:rPr>
                <w:color w:val="000000" w:themeColor="text1"/>
              </w:rPr>
            </w:pPr>
            <w:r w:rsidRPr="00B1317B">
              <w:rPr>
                <w:color w:val="000000" w:themeColor="text1"/>
              </w:rPr>
              <w:t>1/L</w:t>
            </w:r>
          </w:p>
        </w:tc>
        <w:tc>
          <w:tcPr>
            <w:tcW w:w="814" w:type="dxa"/>
          </w:tcPr>
          <w:p w:rsidR="00EE004A" w:rsidRPr="00B1317B" w:rsidRDefault="00EE004A" w:rsidP="00EE004A">
            <w:pPr>
              <w:jc w:val="both"/>
              <w:rPr>
                <w:color w:val="000000" w:themeColor="text1"/>
              </w:rPr>
            </w:pPr>
          </w:p>
        </w:tc>
      </w:tr>
      <w:tr w:rsidR="00EE004A" w:rsidDel="00C528DE" w:rsidTr="0034438B">
        <w:trPr>
          <w:del w:id="100" w:author="Drahomíra Pavelková" w:date="2019-09-04T18:49:00Z"/>
        </w:trPr>
        <w:tc>
          <w:tcPr>
            <w:tcW w:w="2370" w:type="dxa"/>
          </w:tcPr>
          <w:p w:rsidR="00EE004A" w:rsidRPr="00B1317B" w:rsidDel="00C528DE" w:rsidRDefault="00EE004A" w:rsidP="00EE004A">
            <w:pPr>
              <w:rPr>
                <w:del w:id="101" w:author="Drahomíra Pavelková" w:date="2019-09-04T18:49:00Z"/>
                <w:color w:val="000000" w:themeColor="text1"/>
              </w:rPr>
            </w:pPr>
            <w:del w:id="102" w:author="Drahomíra Pavelková" w:date="2019-09-04T18:49:00Z">
              <w:r w:rsidRPr="00B1317B" w:rsidDel="00C528DE">
                <w:rPr>
                  <w:color w:val="000000" w:themeColor="text1"/>
                </w:rPr>
                <w:delText>Podniková ekonomika I</w:delText>
              </w:r>
            </w:del>
          </w:p>
          <w:p w:rsidR="00EE004A" w:rsidRPr="00B1317B" w:rsidDel="00C528DE" w:rsidRDefault="00EE004A" w:rsidP="00EE004A">
            <w:pPr>
              <w:rPr>
                <w:del w:id="103" w:author="Drahomíra Pavelková" w:date="2019-09-04T18:49:00Z"/>
                <w:color w:val="000000" w:themeColor="text1"/>
              </w:rPr>
            </w:pPr>
          </w:p>
        </w:tc>
        <w:tc>
          <w:tcPr>
            <w:tcW w:w="857" w:type="dxa"/>
            <w:gridSpan w:val="2"/>
          </w:tcPr>
          <w:p w:rsidR="00EE004A" w:rsidRPr="00B1317B" w:rsidDel="00C528DE" w:rsidRDefault="00EE004A" w:rsidP="00EE004A">
            <w:pPr>
              <w:jc w:val="both"/>
              <w:rPr>
                <w:del w:id="104" w:author="Drahomíra Pavelková" w:date="2019-09-04T18:49:00Z"/>
                <w:color w:val="000000" w:themeColor="text1"/>
              </w:rPr>
            </w:pPr>
            <w:del w:id="105" w:author="Drahomíra Pavelková" w:date="2019-09-04T18:49:00Z">
              <w:r w:rsidRPr="00B1317B" w:rsidDel="00C528DE">
                <w:rPr>
                  <w:color w:val="000000" w:themeColor="text1"/>
                </w:rPr>
                <w:lastRenderedPageBreak/>
                <w:delText>26-0-13</w:delText>
              </w:r>
            </w:del>
          </w:p>
        </w:tc>
        <w:tc>
          <w:tcPr>
            <w:tcW w:w="850" w:type="dxa"/>
          </w:tcPr>
          <w:p w:rsidR="00EE004A" w:rsidRPr="00B1317B" w:rsidDel="00C528DE" w:rsidRDefault="00EE004A" w:rsidP="00EE004A">
            <w:pPr>
              <w:jc w:val="both"/>
              <w:rPr>
                <w:del w:id="106" w:author="Drahomíra Pavelková" w:date="2019-09-04T18:49:00Z"/>
                <w:color w:val="000000" w:themeColor="text1"/>
              </w:rPr>
            </w:pPr>
            <w:del w:id="107" w:author="Drahomíra Pavelková" w:date="2019-09-04T18:49:00Z">
              <w:r w:rsidRPr="00B1317B" w:rsidDel="00C528DE">
                <w:rPr>
                  <w:color w:val="000000" w:themeColor="text1"/>
                </w:rPr>
                <w:delText>zp, zk</w:delText>
              </w:r>
            </w:del>
          </w:p>
        </w:tc>
        <w:tc>
          <w:tcPr>
            <w:tcW w:w="709" w:type="dxa"/>
          </w:tcPr>
          <w:p w:rsidR="00EE004A" w:rsidRPr="00B1317B" w:rsidDel="00C528DE" w:rsidRDefault="00EE004A" w:rsidP="00EE004A">
            <w:pPr>
              <w:jc w:val="both"/>
              <w:rPr>
                <w:del w:id="108" w:author="Drahomíra Pavelková" w:date="2019-09-04T18:49:00Z"/>
                <w:color w:val="000000" w:themeColor="text1"/>
              </w:rPr>
            </w:pPr>
            <w:del w:id="109" w:author="Drahomíra Pavelková" w:date="2019-09-04T18:49:00Z">
              <w:r w:rsidRPr="00B1317B" w:rsidDel="00C528DE">
                <w:rPr>
                  <w:color w:val="000000" w:themeColor="text1"/>
                </w:rPr>
                <w:delText>5</w:delText>
              </w:r>
            </w:del>
          </w:p>
        </w:tc>
        <w:tc>
          <w:tcPr>
            <w:tcW w:w="2977" w:type="dxa"/>
          </w:tcPr>
          <w:p w:rsidR="00EE004A" w:rsidRPr="00B1317B" w:rsidDel="00C528DE" w:rsidRDefault="00EE004A" w:rsidP="00EE004A">
            <w:pPr>
              <w:jc w:val="both"/>
              <w:rPr>
                <w:del w:id="110" w:author="Drahomíra Pavelková" w:date="2019-09-04T18:49:00Z"/>
                <w:b/>
                <w:color w:val="000000" w:themeColor="text1"/>
              </w:rPr>
            </w:pPr>
            <w:del w:id="111" w:author="Drahomíra Pavelková" w:date="2019-09-04T18:49:00Z">
              <w:r w:rsidDel="00C528DE">
                <w:rPr>
                  <w:b/>
                  <w:color w:val="000000" w:themeColor="text1"/>
                </w:rPr>
                <w:delText xml:space="preserve">doc. </w:delText>
              </w:r>
              <w:r w:rsidRPr="00B1317B" w:rsidDel="00C528DE">
                <w:rPr>
                  <w:b/>
                  <w:color w:val="000000" w:themeColor="text1"/>
                </w:rPr>
                <w:delText>Ing. Novák Ph.D.</w:delText>
              </w:r>
            </w:del>
          </w:p>
          <w:p w:rsidR="00EE004A" w:rsidRPr="00B1317B" w:rsidDel="00C528DE" w:rsidRDefault="00EE004A" w:rsidP="00EE004A">
            <w:pPr>
              <w:jc w:val="both"/>
              <w:rPr>
                <w:del w:id="112" w:author="Drahomíra Pavelková" w:date="2019-09-04T18:49:00Z"/>
                <w:color w:val="000000" w:themeColor="text1"/>
              </w:rPr>
            </w:pPr>
            <w:del w:id="113" w:author="Drahomíra Pavelková" w:date="2019-09-04T18:49:00Z">
              <w:r w:rsidRPr="00B1317B" w:rsidDel="00C528DE">
                <w:rPr>
                  <w:color w:val="000000" w:themeColor="text1"/>
                </w:rPr>
                <w:lastRenderedPageBreak/>
                <w:delText>Novák 100%</w:delText>
              </w:r>
            </w:del>
          </w:p>
        </w:tc>
        <w:tc>
          <w:tcPr>
            <w:tcW w:w="708" w:type="dxa"/>
          </w:tcPr>
          <w:p w:rsidR="00EE004A" w:rsidRPr="00B1317B" w:rsidDel="00C528DE" w:rsidRDefault="00EE004A" w:rsidP="00EE004A">
            <w:pPr>
              <w:jc w:val="both"/>
              <w:rPr>
                <w:del w:id="114" w:author="Drahomíra Pavelková" w:date="2019-09-04T18:49:00Z"/>
                <w:color w:val="000000" w:themeColor="text1"/>
              </w:rPr>
            </w:pPr>
            <w:del w:id="115" w:author="Drahomíra Pavelková" w:date="2019-09-04T18:49:00Z">
              <w:r w:rsidRPr="00B1317B" w:rsidDel="00C528DE">
                <w:rPr>
                  <w:color w:val="000000" w:themeColor="text1"/>
                </w:rPr>
                <w:lastRenderedPageBreak/>
                <w:delText>1/L</w:delText>
              </w:r>
            </w:del>
          </w:p>
        </w:tc>
        <w:tc>
          <w:tcPr>
            <w:tcW w:w="814" w:type="dxa"/>
          </w:tcPr>
          <w:p w:rsidR="00EE004A" w:rsidRPr="00B1317B" w:rsidDel="00C528DE" w:rsidRDefault="00EE004A" w:rsidP="00EE004A">
            <w:pPr>
              <w:jc w:val="both"/>
              <w:rPr>
                <w:del w:id="116" w:author="Drahomíra Pavelková" w:date="2019-09-04T18:49:00Z"/>
                <w:color w:val="000000" w:themeColor="text1"/>
              </w:rPr>
            </w:pPr>
            <w:del w:id="117" w:author="Drahomíra Pavelková" w:date="2019-09-04T18:49:00Z">
              <w:r w:rsidRPr="00B1317B" w:rsidDel="00C528DE">
                <w:rPr>
                  <w:color w:val="000000" w:themeColor="text1"/>
                </w:rPr>
                <w:delText>ZT</w:delText>
              </w:r>
            </w:del>
          </w:p>
        </w:tc>
      </w:tr>
      <w:tr w:rsidR="00EE004A" w:rsidTr="0034438B">
        <w:tc>
          <w:tcPr>
            <w:tcW w:w="2370" w:type="dxa"/>
          </w:tcPr>
          <w:p w:rsidR="00EE004A" w:rsidRDefault="00EE004A" w:rsidP="00EE004A">
            <w:r>
              <w:t>Cizí jazyk 2</w:t>
            </w:r>
          </w:p>
        </w:tc>
        <w:tc>
          <w:tcPr>
            <w:tcW w:w="857" w:type="dxa"/>
            <w:gridSpan w:val="2"/>
          </w:tcPr>
          <w:p w:rsidR="00EE004A" w:rsidRDefault="00EE004A" w:rsidP="00EE004A">
            <w:pPr>
              <w:jc w:val="both"/>
            </w:pPr>
            <w:r>
              <w:t>0-39-0</w:t>
            </w:r>
          </w:p>
        </w:tc>
        <w:tc>
          <w:tcPr>
            <w:tcW w:w="850" w:type="dxa"/>
          </w:tcPr>
          <w:p w:rsidR="00EE004A" w:rsidRDefault="00EE004A" w:rsidP="00EE004A">
            <w:pPr>
              <w:jc w:val="both"/>
            </w:pPr>
            <w:r>
              <w:t>zp, zk</w:t>
            </w:r>
          </w:p>
        </w:tc>
        <w:tc>
          <w:tcPr>
            <w:tcW w:w="709" w:type="dxa"/>
          </w:tcPr>
          <w:p w:rsidR="00EE004A" w:rsidRDefault="00EE004A" w:rsidP="00EE004A">
            <w:pPr>
              <w:jc w:val="both"/>
            </w:pPr>
            <w:r>
              <w:t>4</w:t>
            </w:r>
          </w:p>
        </w:tc>
        <w:tc>
          <w:tcPr>
            <w:tcW w:w="2977" w:type="dxa"/>
          </w:tcPr>
          <w:p w:rsidR="00EE004A" w:rsidRPr="00E409BC" w:rsidRDefault="00EE004A" w:rsidP="00EE004A">
            <w:pPr>
              <w:jc w:val="both"/>
              <w:rPr>
                <w:ins w:id="118" w:author="Pavla Trefilová" w:date="2019-09-11T15:15:00Z"/>
                <w:b/>
              </w:rPr>
            </w:pPr>
            <w:ins w:id="119" w:author="Pavla Trefilová" w:date="2019-09-11T15:15:00Z">
              <w:r w:rsidRPr="00E409BC">
                <w:rPr>
                  <w:b/>
                </w:rPr>
                <w:t xml:space="preserve">Mgr. </w:t>
              </w:r>
              <w:r>
                <w:rPr>
                  <w:b/>
                </w:rPr>
                <w:t xml:space="preserve">Věra </w:t>
              </w:r>
              <w:r w:rsidRPr="00E409BC">
                <w:rPr>
                  <w:b/>
                </w:rPr>
                <w:t>Kozáková, Ph.D.</w:t>
              </w:r>
            </w:ins>
          </w:p>
          <w:p w:rsidR="00EE004A" w:rsidRDefault="00EE004A" w:rsidP="00EE004A">
            <w:pPr>
              <w:jc w:val="both"/>
              <w:rPr>
                <w:ins w:id="120" w:author="Pavla Trefilová" w:date="2019-09-11T15:15:00Z"/>
                <w:b/>
              </w:rPr>
            </w:pPr>
            <w:ins w:id="121" w:author="Pavla Trefilová" w:date="2019-09-11T15:15:00Z">
              <w:r>
                <w:t xml:space="preserve">Kozáková </w:t>
              </w:r>
              <w:r>
                <w:rPr>
                  <w:color w:val="000000" w:themeColor="text1"/>
                </w:rPr>
                <w:t>(</w:t>
              </w:r>
              <w:r w:rsidRPr="00B1317B">
                <w:rPr>
                  <w:color w:val="000000" w:themeColor="text1"/>
                </w:rPr>
                <w:t>100%</w:t>
              </w:r>
              <w:r>
                <w:rPr>
                  <w:color w:val="000000" w:themeColor="text1"/>
                </w:rPr>
                <w:t>)</w:t>
              </w:r>
            </w:ins>
          </w:p>
          <w:p w:rsidR="00EE004A" w:rsidRPr="00E409BC" w:rsidRDefault="00EE004A" w:rsidP="00EE004A">
            <w:pPr>
              <w:jc w:val="both"/>
              <w:rPr>
                <w:ins w:id="122" w:author="Pavla Trefilová" w:date="2019-09-11T15:15:00Z"/>
                <w:b/>
              </w:rPr>
            </w:pPr>
            <w:ins w:id="123" w:author="Pavla Trefilová" w:date="2019-09-11T15:15:00Z">
              <w:r w:rsidRPr="00E409BC">
                <w:rPr>
                  <w:b/>
                </w:rPr>
                <w:t xml:space="preserve">PhDr. </w:t>
              </w:r>
              <w:r>
                <w:rPr>
                  <w:b/>
                </w:rPr>
                <w:t xml:space="preserve">Jana </w:t>
              </w:r>
              <w:r w:rsidRPr="00E409BC">
                <w:rPr>
                  <w:b/>
                </w:rPr>
                <w:t>Semotamová</w:t>
              </w:r>
            </w:ins>
          </w:p>
          <w:p w:rsidR="00EE004A" w:rsidRPr="00E409BC" w:rsidDel="00EE004A" w:rsidRDefault="00EE004A" w:rsidP="00EE004A">
            <w:pPr>
              <w:jc w:val="both"/>
              <w:rPr>
                <w:del w:id="124" w:author="Pavla Trefilová" w:date="2019-09-11T15:15:00Z"/>
                <w:b/>
              </w:rPr>
            </w:pPr>
            <w:ins w:id="125" w:author="Pavla Trefilová" w:date="2019-09-11T15:15:00Z">
              <w:r>
                <w:t>Semotamová (100%)</w:t>
              </w:r>
            </w:ins>
            <w:del w:id="126" w:author="Pavla Trefilová" w:date="2019-09-11T15:15:00Z">
              <w:r w:rsidRPr="00E409BC" w:rsidDel="00EE004A">
                <w:rPr>
                  <w:b/>
                </w:rPr>
                <w:delText>Mgr. Kozáková, Ph.D.</w:delText>
              </w:r>
            </w:del>
          </w:p>
          <w:p w:rsidR="00EE004A" w:rsidDel="00EE004A" w:rsidRDefault="00EE004A" w:rsidP="00EE004A">
            <w:pPr>
              <w:jc w:val="both"/>
              <w:rPr>
                <w:del w:id="127" w:author="Pavla Trefilová" w:date="2019-09-11T15:15:00Z"/>
              </w:rPr>
            </w:pPr>
            <w:del w:id="128" w:author="Pavla Trefilová" w:date="2019-09-11T15:15:00Z">
              <w:r w:rsidDel="00EE004A">
                <w:delText>Kozáková 100%</w:delText>
              </w:r>
            </w:del>
          </w:p>
          <w:p w:rsidR="00EE004A" w:rsidRPr="00E409BC" w:rsidDel="00EE004A" w:rsidRDefault="00EE004A" w:rsidP="00EE004A">
            <w:pPr>
              <w:jc w:val="both"/>
              <w:rPr>
                <w:del w:id="129" w:author="Pavla Trefilová" w:date="2019-09-11T15:15:00Z"/>
                <w:b/>
              </w:rPr>
            </w:pPr>
            <w:del w:id="130" w:author="Pavla Trefilová" w:date="2019-09-11T15:15:00Z">
              <w:r w:rsidRPr="00E409BC" w:rsidDel="00EE004A">
                <w:rPr>
                  <w:b/>
                </w:rPr>
                <w:delText>PhDr. Semotamová</w:delText>
              </w:r>
            </w:del>
          </w:p>
          <w:p w:rsidR="00EE004A" w:rsidRPr="00004032" w:rsidRDefault="00EE004A" w:rsidP="00EE004A">
            <w:pPr>
              <w:jc w:val="both"/>
              <w:rPr>
                <w:b/>
              </w:rPr>
            </w:pPr>
            <w:del w:id="131" w:author="Pavla Trefilová" w:date="2019-09-11T15:15:00Z">
              <w:r w:rsidDel="00EE004A">
                <w:delText>Semotamová 100%</w:delText>
              </w:r>
            </w:del>
          </w:p>
        </w:tc>
        <w:tc>
          <w:tcPr>
            <w:tcW w:w="708" w:type="dxa"/>
          </w:tcPr>
          <w:p w:rsidR="00EE004A" w:rsidRDefault="00EE004A" w:rsidP="00EE004A">
            <w:pPr>
              <w:jc w:val="both"/>
            </w:pPr>
            <w:r>
              <w:t>1/L</w:t>
            </w:r>
          </w:p>
        </w:tc>
        <w:tc>
          <w:tcPr>
            <w:tcW w:w="814" w:type="dxa"/>
          </w:tcPr>
          <w:p w:rsidR="00EE004A" w:rsidRDefault="00EE004A" w:rsidP="00EE004A">
            <w:pPr>
              <w:jc w:val="both"/>
            </w:pPr>
          </w:p>
        </w:tc>
      </w:tr>
      <w:tr w:rsidR="00EE004A" w:rsidTr="0034438B">
        <w:trPr>
          <w:ins w:id="132" w:author="Drahomíra Pavelková" w:date="2019-09-04T18:53:00Z"/>
        </w:trPr>
        <w:tc>
          <w:tcPr>
            <w:tcW w:w="2370" w:type="dxa"/>
          </w:tcPr>
          <w:p w:rsidR="00EE004A" w:rsidRPr="00B1317B" w:rsidRDefault="00EE004A" w:rsidP="00EE004A">
            <w:pPr>
              <w:rPr>
                <w:ins w:id="133" w:author="Drahomíra Pavelková" w:date="2019-09-04T18:53:00Z"/>
                <w:color w:val="000000" w:themeColor="text1"/>
              </w:rPr>
            </w:pPr>
            <w:ins w:id="134" w:author="Drahomíra Pavelková" w:date="2019-09-04T18:53:00Z">
              <w:r w:rsidRPr="00C5333A">
                <w:rPr>
                  <w:color w:val="000000" w:themeColor="text1"/>
                </w:rPr>
                <w:t>Základy podnikové ekonomiky</w:t>
              </w:r>
            </w:ins>
          </w:p>
        </w:tc>
        <w:tc>
          <w:tcPr>
            <w:tcW w:w="857" w:type="dxa"/>
            <w:gridSpan w:val="2"/>
          </w:tcPr>
          <w:p w:rsidR="00EE004A" w:rsidRPr="00B1317B" w:rsidRDefault="00EE004A" w:rsidP="00EE004A">
            <w:pPr>
              <w:jc w:val="both"/>
              <w:rPr>
                <w:ins w:id="135" w:author="Drahomíra Pavelková" w:date="2019-09-04T18:53:00Z"/>
                <w:color w:val="000000" w:themeColor="text1"/>
              </w:rPr>
            </w:pPr>
            <w:ins w:id="136" w:author="Drahomíra Pavelková" w:date="2019-09-04T18:53:00Z">
              <w:r w:rsidRPr="00C5333A">
                <w:rPr>
                  <w:color w:val="000000" w:themeColor="text1"/>
                </w:rPr>
                <w:t>26-0-26</w:t>
              </w:r>
            </w:ins>
          </w:p>
        </w:tc>
        <w:tc>
          <w:tcPr>
            <w:tcW w:w="850" w:type="dxa"/>
          </w:tcPr>
          <w:p w:rsidR="00EE004A" w:rsidRPr="00B1317B" w:rsidRDefault="00EE004A" w:rsidP="00EE004A">
            <w:pPr>
              <w:jc w:val="both"/>
              <w:rPr>
                <w:ins w:id="137" w:author="Drahomíra Pavelková" w:date="2019-09-04T18:53:00Z"/>
                <w:color w:val="000000" w:themeColor="text1"/>
              </w:rPr>
            </w:pPr>
            <w:ins w:id="138" w:author="Drahomíra Pavelková" w:date="2019-09-04T18:53:00Z">
              <w:r w:rsidRPr="00C5333A">
                <w:rPr>
                  <w:color w:val="000000" w:themeColor="text1"/>
                </w:rPr>
                <w:t>zp, zk</w:t>
              </w:r>
            </w:ins>
          </w:p>
        </w:tc>
        <w:tc>
          <w:tcPr>
            <w:tcW w:w="709" w:type="dxa"/>
          </w:tcPr>
          <w:p w:rsidR="00EE004A" w:rsidRPr="00B1317B" w:rsidRDefault="00EE004A" w:rsidP="00EE004A">
            <w:pPr>
              <w:jc w:val="both"/>
              <w:rPr>
                <w:ins w:id="139" w:author="Drahomíra Pavelková" w:date="2019-09-04T18:53:00Z"/>
                <w:color w:val="000000" w:themeColor="text1"/>
              </w:rPr>
            </w:pPr>
            <w:ins w:id="140" w:author="Drahomíra Pavelková" w:date="2019-09-04T18:53:00Z">
              <w:r w:rsidRPr="00C5333A">
                <w:rPr>
                  <w:color w:val="000000" w:themeColor="text1"/>
                </w:rPr>
                <w:t>5</w:t>
              </w:r>
            </w:ins>
          </w:p>
        </w:tc>
        <w:tc>
          <w:tcPr>
            <w:tcW w:w="2977" w:type="dxa"/>
          </w:tcPr>
          <w:p w:rsidR="00EE004A" w:rsidRPr="00C5333A" w:rsidRDefault="00EE004A" w:rsidP="00EE004A">
            <w:pPr>
              <w:jc w:val="both"/>
              <w:rPr>
                <w:ins w:id="141" w:author="Drahomíra Pavelková" w:date="2019-09-04T18:53:00Z"/>
                <w:b/>
                <w:color w:val="000000" w:themeColor="text1"/>
              </w:rPr>
            </w:pPr>
            <w:ins w:id="142" w:author="Drahomíra Pavelková" w:date="2019-09-04T18:53:00Z">
              <w:r w:rsidRPr="00C5333A">
                <w:rPr>
                  <w:b/>
                  <w:color w:val="000000" w:themeColor="text1"/>
                </w:rPr>
                <w:t>doc.</w:t>
              </w:r>
              <w:r>
                <w:rPr>
                  <w:b/>
                  <w:color w:val="000000" w:themeColor="text1"/>
                </w:rPr>
                <w:t xml:space="preserve"> </w:t>
              </w:r>
              <w:r w:rsidRPr="00C5333A">
                <w:rPr>
                  <w:b/>
                  <w:color w:val="000000" w:themeColor="text1"/>
                </w:rPr>
                <w:t xml:space="preserve">Ing. </w:t>
              </w:r>
            </w:ins>
            <w:ins w:id="143" w:author="Pavla Trefilová" w:date="2019-09-11T15:15:00Z">
              <w:r>
                <w:rPr>
                  <w:b/>
                  <w:color w:val="000000" w:themeColor="text1"/>
                </w:rPr>
                <w:t xml:space="preserve">Petr </w:t>
              </w:r>
            </w:ins>
            <w:ins w:id="144" w:author="Drahomíra Pavelková" w:date="2019-09-04T18:53:00Z">
              <w:r>
                <w:rPr>
                  <w:b/>
                  <w:color w:val="000000" w:themeColor="text1"/>
                </w:rPr>
                <w:t>Novák</w:t>
              </w:r>
              <w:r w:rsidRPr="00C5333A">
                <w:rPr>
                  <w:b/>
                  <w:color w:val="000000" w:themeColor="text1"/>
                </w:rPr>
                <w:t>, Ph.D.</w:t>
              </w:r>
            </w:ins>
          </w:p>
          <w:p w:rsidR="00EE004A" w:rsidRPr="00C5333A" w:rsidRDefault="00EE004A" w:rsidP="00EE004A">
            <w:pPr>
              <w:jc w:val="both"/>
              <w:rPr>
                <w:ins w:id="145" w:author="Drahomíra Pavelková" w:date="2019-09-04T18:53:00Z"/>
                <w:color w:val="000000" w:themeColor="text1"/>
              </w:rPr>
            </w:pPr>
            <w:ins w:id="146" w:author="Drahomíra Pavelková" w:date="2019-09-04T18:53:00Z">
              <w:r w:rsidRPr="00C5333A">
                <w:rPr>
                  <w:color w:val="000000" w:themeColor="text1"/>
                </w:rPr>
                <w:t>Novák</w:t>
              </w:r>
              <w:r>
                <w:rPr>
                  <w:color w:val="000000" w:themeColor="text1"/>
                </w:rPr>
                <w:t xml:space="preserve"> </w:t>
              </w:r>
            </w:ins>
            <w:ins w:id="147" w:author="Pavla Trefilová" w:date="2019-09-11T15:15:00Z">
              <w:r>
                <w:rPr>
                  <w:color w:val="000000" w:themeColor="text1"/>
                </w:rPr>
                <w:t>(</w:t>
              </w:r>
            </w:ins>
            <w:ins w:id="148" w:author="Drahomíra Pavelková" w:date="2019-09-04T18:53:00Z">
              <w:r>
                <w:rPr>
                  <w:color w:val="000000" w:themeColor="text1"/>
                </w:rPr>
                <w:t>60%</w:t>
              </w:r>
            </w:ins>
            <w:ins w:id="149" w:author="Pavla Trefilová" w:date="2019-09-11T15:15:00Z">
              <w:r>
                <w:rPr>
                  <w:color w:val="000000" w:themeColor="text1"/>
                </w:rPr>
                <w:t>)</w:t>
              </w:r>
            </w:ins>
          </w:p>
          <w:p w:rsidR="00EE004A" w:rsidRPr="00B1317B" w:rsidRDefault="00EE004A" w:rsidP="00EE004A">
            <w:pPr>
              <w:jc w:val="both"/>
              <w:rPr>
                <w:ins w:id="150" w:author="Drahomíra Pavelková" w:date="2019-09-04T18:53:00Z"/>
                <w:b/>
                <w:color w:val="000000" w:themeColor="text1"/>
              </w:rPr>
            </w:pPr>
            <w:ins w:id="151" w:author="Drahomíra Pavelková" w:date="2019-09-04T18:53:00Z">
              <w:r>
                <w:rPr>
                  <w:color w:val="000000" w:themeColor="text1"/>
                </w:rPr>
                <w:t xml:space="preserve">L. </w:t>
              </w:r>
              <w:r w:rsidRPr="00C5333A">
                <w:rPr>
                  <w:color w:val="000000" w:themeColor="text1"/>
                </w:rPr>
                <w:t>Kozubíková</w:t>
              </w:r>
              <w:r>
                <w:rPr>
                  <w:color w:val="000000" w:themeColor="text1"/>
                </w:rPr>
                <w:t xml:space="preserve"> </w:t>
              </w:r>
            </w:ins>
            <w:ins w:id="152" w:author="Pavla Trefilová" w:date="2019-09-11T15:15:00Z">
              <w:r>
                <w:rPr>
                  <w:color w:val="000000" w:themeColor="text1"/>
                </w:rPr>
                <w:t>(</w:t>
              </w:r>
            </w:ins>
            <w:ins w:id="153" w:author="Drahomíra Pavelková" w:date="2019-09-04T18:53:00Z">
              <w:r>
                <w:rPr>
                  <w:color w:val="000000" w:themeColor="text1"/>
                </w:rPr>
                <w:t>40%</w:t>
              </w:r>
            </w:ins>
            <w:ins w:id="154" w:author="Pavla Trefilová" w:date="2019-09-11T15:15:00Z">
              <w:r>
                <w:rPr>
                  <w:color w:val="000000" w:themeColor="text1"/>
                </w:rPr>
                <w:t>)</w:t>
              </w:r>
            </w:ins>
          </w:p>
        </w:tc>
        <w:tc>
          <w:tcPr>
            <w:tcW w:w="708" w:type="dxa"/>
          </w:tcPr>
          <w:p w:rsidR="00EE004A" w:rsidRPr="00B1317B" w:rsidRDefault="00EE004A" w:rsidP="00EE004A">
            <w:pPr>
              <w:jc w:val="both"/>
              <w:rPr>
                <w:ins w:id="155" w:author="Drahomíra Pavelková" w:date="2019-09-04T18:53:00Z"/>
                <w:color w:val="000000" w:themeColor="text1"/>
              </w:rPr>
            </w:pPr>
            <w:ins w:id="156" w:author="Drahomíra Pavelková" w:date="2019-09-04T18:53:00Z">
              <w:r>
                <w:rPr>
                  <w:color w:val="000000" w:themeColor="text1"/>
                </w:rPr>
                <w:t>2</w:t>
              </w:r>
              <w:r w:rsidRPr="00C5333A">
                <w:rPr>
                  <w:color w:val="000000" w:themeColor="text1"/>
                </w:rPr>
                <w:t>/Z</w:t>
              </w:r>
            </w:ins>
          </w:p>
        </w:tc>
        <w:tc>
          <w:tcPr>
            <w:tcW w:w="814" w:type="dxa"/>
          </w:tcPr>
          <w:p w:rsidR="00EE004A" w:rsidRPr="00B1317B" w:rsidRDefault="00EE004A" w:rsidP="00EE004A">
            <w:pPr>
              <w:jc w:val="both"/>
              <w:rPr>
                <w:ins w:id="157" w:author="Drahomíra Pavelková" w:date="2019-09-04T18:53:00Z"/>
                <w:color w:val="000000" w:themeColor="text1"/>
              </w:rPr>
            </w:pPr>
            <w:ins w:id="158" w:author="Drahomíra Pavelková" w:date="2019-09-04T18:53:00Z">
              <w:r>
                <w:rPr>
                  <w:color w:val="000000" w:themeColor="text1"/>
                </w:rPr>
                <w:t>ZT</w:t>
              </w:r>
            </w:ins>
          </w:p>
        </w:tc>
      </w:tr>
      <w:tr w:rsidR="00EE004A" w:rsidTr="0034438B">
        <w:tc>
          <w:tcPr>
            <w:tcW w:w="2370" w:type="dxa"/>
          </w:tcPr>
          <w:p w:rsidR="00EE004A" w:rsidRPr="00B1317B" w:rsidRDefault="00EE004A" w:rsidP="00EE004A">
            <w:pPr>
              <w:rPr>
                <w:color w:val="000000" w:themeColor="text1"/>
              </w:rPr>
            </w:pPr>
            <w:r w:rsidRPr="00B1317B">
              <w:rPr>
                <w:color w:val="000000" w:themeColor="text1"/>
              </w:rPr>
              <w:t>Aplikovaná statistika II</w:t>
            </w:r>
          </w:p>
        </w:tc>
        <w:tc>
          <w:tcPr>
            <w:tcW w:w="857" w:type="dxa"/>
            <w:gridSpan w:val="2"/>
          </w:tcPr>
          <w:p w:rsidR="00EE004A" w:rsidRPr="00B1317B" w:rsidRDefault="00EE004A" w:rsidP="00EE004A">
            <w:pPr>
              <w:jc w:val="both"/>
              <w:rPr>
                <w:color w:val="000000" w:themeColor="text1"/>
              </w:rPr>
            </w:pPr>
            <w:r w:rsidRPr="00B1317B">
              <w:rPr>
                <w:color w:val="000000" w:themeColor="text1"/>
              </w:rPr>
              <w:t>26-26-0</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5</w:t>
            </w:r>
          </w:p>
        </w:tc>
        <w:tc>
          <w:tcPr>
            <w:tcW w:w="2977" w:type="dxa"/>
          </w:tcPr>
          <w:p w:rsidR="00EE004A" w:rsidRPr="00B1317B" w:rsidRDefault="00EE004A" w:rsidP="00EE004A">
            <w:pPr>
              <w:jc w:val="both"/>
              <w:rPr>
                <w:ins w:id="159" w:author="Pavla Trefilová" w:date="2019-09-11T15:15:00Z"/>
                <w:b/>
                <w:color w:val="000000" w:themeColor="text1"/>
              </w:rPr>
            </w:pPr>
            <w:ins w:id="160" w:author="Pavla Trefilová" w:date="2019-09-11T15:15:00Z">
              <w:r w:rsidRPr="00B1317B">
                <w:rPr>
                  <w:b/>
                  <w:color w:val="000000" w:themeColor="text1"/>
                </w:rPr>
                <w:t xml:space="preserve">Ing. </w:t>
              </w:r>
              <w:r>
                <w:rPr>
                  <w:b/>
                  <w:color w:val="000000" w:themeColor="text1"/>
                </w:rPr>
                <w:t>Martin</w:t>
              </w:r>
              <w:r w:rsidRPr="00B1317B">
                <w:rPr>
                  <w:b/>
                  <w:color w:val="000000" w:themeColor="text1"/>
                </w:rPr>
                <w:t xml:space="preserve"> Kovářík, Ph.D.</w:t>
              </w:r>
            </w:ins>
          </w:p>
          <w:p w:rsidR="00EE004A" w:rsidRPr="00B1317B" w:rsidRDefault="00EE004A" w:rsidP="00EE004A">
            <w:pPr>
              <w:jc w:val="both"/>
              <w:rPr>
                <w:ins w:id="161" w:author="Pavla Trefilová" w:date="2019-09-11T15:15:00Z"/>
                <w:color w:val="000000" w:themeColor="text1"/>
              </w:rPr>
            </w:pPr>
            <w:ins w:id="162" w:author="Pavla Trefilová" w:date="2019-09-11T15:15:00Z">
              <w:r w:rsidRPr="00B1317B">
                <w:rPr>
                  <w:color w:val="000000" w:themeColor="text1"/>
                </w:rPr>
                <w:t xml:space="preserve">Kovářík </w:t>
              </w:r>
              <w:r>
                <w:rPr>
                  <w:color w:val="000000" w:themeColor="text1"/>
                </w:rPr>
                <w:t>(</w:t>
              </w:r>
              <w:r w:rsidRPr="00B1317B">
                <w:rPr>
                  <w:color w:val="000000" w:themeColor="text1"/>
                </w:rPr>
                <w:t>60%</w:t>
              </w:r>
              <w:r>
                <w:rPr>
                  <w:color w:val="000000" w:themeColor="text1"/>
                </w:rPr>
                <w:t>)</w:t>
              </w:r>
            </w:ins>
          </w:p>
          <w:p w:rsidR="00EE004A" w:rsidRPr="00B1317B" w:rsidDel="00EE004A" w:rsidRDefault="00EE004A" w:rsidP="00EE004A">
            <w:pPr>
              <w:jc w:val="both"/>
              <w:rPr>
                <w:del w:id="163" w:author="Pavla Trefilová" w:date="2019-09-11T15:15:00Z"/>
                <w:b/>
                <w:color w:val="000000" w:themeColor="text1"/>
              </w:rPr>
            </w:pPr>
            <w:ins w:id="164" w:author="Pavla Trefilová" w:date="2019-09-11T15:15:00Z">
              <w:r w:rsidRPr="00B1317B">
                <w:rPr>
                  <w:color w:val="000000" w:themeColor="text1"/>
                </w:rPr>
                <w:t xml:space="preserve">Dvorský </w:t>
              </w:r>
              <w:r>
                <w:rPr>
                  <w:color w:val="000000" w:themeColor="text1"/>
                </w:rPr>
                <w:t>(</w:t>
              </w:r>
              <w:r w:rsidRPr="00B1317B">
                <w:rPr>
                  <w:color w:val="000000" w:themeColor="text1"/>
                </w:rPr>
                <w:t>40%</w:t>
              </w:r>
              <w:r>
                <w:rPr>
                  <w:color w:val="000000" w:themeColor="text1"/>
                </w:rPr>
                <w:t>)</w:t>
              </w:r>
            </w:ins>
            <w:del w:id="165" w:author="Pavla Trefilová" w:date="2019-09-11T15:15:00Z">
              <w:r w:rsidRPr="00B1317B" w:rsidDel="00EE004A">
                <w:rPr>
                  <w:b/>
                  <w:color w:val="000000" w:themeColor="text1"/>
                </w:rPr>
                <w:delText>Ing. Kovářík, Ph.D.</w:delText>
              </w:r>
            </w:del>
          </w:p>
          <w:p w:rsidR="00EE004A" w:rsidRPr="00B1317B" w:rsidDel="00EE004A" w:rsidRDefault="00EE004A" w:rsidP="00EE004A">
            <w:pPr>
              <w:jc w:val="both"/>
              <w:rPr>
                <w:del w:id="166" w:author="Pavla Trefilová" w:date="2019-09-11T15:15:00Z"/>
                <w:color w:val="000000" w:themeColor="text1"/>
              </w:rPr>
            </w:pPr>
            <w:del w:id="167" w:author="Pavla Trefilová" w:date="2019-09-11T15:15:00Z">
              <w:r w:rsidRPr="00B1317B" w:rsidDel="00EE004A">
                <w:rPr>
                  <w:color w:val="000000" w:themeColor="text1"/>
                </w:rPr>
                <w:delText>Kovářík 60%</w:delText>
              </w:r>
            </w:del>
          </w:p>
          <w:p w:rsidR="00EE004A" w:rsidRPr="00B1317B" w:rsidRDefault="00EE004A" w:rsidP="00EE004A">
            <w:pPr>
              <w:jc w:val="both"/>
              <w:rPr>
                <w:color w:val="000000" w:themeColor="text1"/>
              </w:rPr>
            </w:pPr>
            <w:del w:id="168" w:author="Pavla Trefilová" w:date="2019-09-11T15:15:00Z">
              <w:r w:rsidRPr="00B1317B" w:rsidDel="00EE004A">
                <w:rPr>
                  <w:color w:val="000000" w:themeColor="text1"/>
                </w:rPr>
                <w:delText>Dvorský 40%</w:delText>
              </w:r>
            </w:del>
          </w:p>
        </w:tc>
        <w:tc>
          <w:tcPr>
            <w:tcW w:w="708" w:type="dxa"/>
          </w:tcPr>
          <w:p w:rsidR="00EE004A" w:rsidRPr="00B1317B" w:rsidRDefault="00EE004A" w:rsidP="00EE004A">
            <w:pPr>
              <w:jc w:val="both"/>
              <w:rPr>
                <w:color w:val="000000" w:themeColor="text1"/>
              </w:rPr>
            </w:pPr>
            <w:r w:rsidRPr="00B1317B">
              <w:rPr>
                <w:color w:val="000000" w:themeColor="text1"/>
              </w:rPr>
              <w:t>2/Z</w:t>
            </w:r>
          </w:p>
        </w:tc>
        <w:tc>
          <w:tcPr>
            <w:tcW w:w="814" w:type="dxa"/>
          </w:tcPr>
          <w:p w:rsidR="00EE004A" w:rsidRPr="00B1317B" w:rsidRDefault="00EE004A" w:rsidP="00EE004A">
            <w:pPr>
              <w:jc w:val="both"/>
              <w:rPr>
                <w:color w:val="000000" w:themeColor="text1"/>
              </w:rPr>
            </w:pPr>
          </w:p>
        </w:tc>
      </w:tr>
      <w:tr w:rsidR="00EE004A" w:rsidTr="0034438B">
        <w:tc>
          <w:tcPr>
            <w:tcW w:w="2370" w:type="dxa"/>
          </w:tcPr>
          <w:p w:rsidR="00EE004A" w:rsidRPr="00B1317B" w:rsidRDefault="00EE004A" w:rsidP="00EE004A">
            <w:pPr>
              <w:rPr>
                <w:color w:val="000000" w:themeColor="text1"/>
              </w:rPr>
            </w:pPr>
            <w:r w:rsidRPr="00B1317B">
              <w:rPr>
                <w:color w:val="000000" w:themeColor="text1"/>
              </w:rPr>
              <w:t>Finanční účetnictví I</w:t>
            </w:r>
          </w:p>
        </w:tc>
        <w:tc>
          <w:tcPr>
            <w:tcW w:w="857" w:type="dxa"/>
            <w:gridSpan w:val="2"/>
          </w:tcPr>
          <w:p w:rsidR="00EE004A" w:rsidRPr="00B1317B" w:rsidRDefault="00EE004A" w:rsidP="00EE004A">
            <w:pPr>
              <w:jc w:val="both"/>
              <w:rPr>
                <w:color w:val="000000" w:themeColor="text1"/>
              </w:rPr>
            </w:pPr>
            <w:r w:rsidRPr="00B1317B">
              <w:rPr>
                <w:color w:val="000000" w:themeColor="text1"/>
              </w:rPr>
              <w:t>26-26-0</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5</w:t>
            </w:r>
          </w:p>
        </w:tc>
        <w:tc>
          <w:tcPr>
            <w:tcW w:w="2977" w:type="dxa"/>
          </w:tcPr>
          <w:p w:rsidR="00EE004A" w:rsidRPr="00315CDD" w:rsidRDefault="00EE004A" w:rsidP="00EE004A">
            <w:pPr>
              <w:jc w:val="both"/>
              <w:rPr>
                <w:ins w:id="169" w:author="Pavla Trefilová" w:date="2019-09-11T15:16:00Z"/>
                <w:b/>
                <w:color w:val="000000" w:themeColor="text1"/>
              </w:rPr>
            </w:pPr>
            <w:ins w:id="170" w:author="Pavla Trefilová" w:date="2019-09-11T15:16:00Z">
              <w:r w:rsidRPr="00315CDD">
                <w:rPr>
                  <w:b/>
                  <w:color w:val="000000" w:themeColor="text1"/>
                </w:rPr>
                <w:t xml:space="preserve">Ing. </w:t>
              </w:r>
              <w:r>
                <w:rPr>
                  <w:b/>
                  <w:color w:val="000000" w:themeColor="text1"/>
                </w:rPr>
                <w:t xml:space="preserve">Milana </w:t>
              </w:r>
              <w:r w:rsidRPr="00315CDD">
                <w:rPr>
                  <w:b/>
                  <w:color w:val="000000" w:themeColor="text1"/>
                </w:rPr>
                <w:t>Otrusinová, Ph.D.</w:t>
              </w:r>
            </w:ins>
          </w:p>
          <w:p w:rsidR="00EE004A" w:rsidRPr="00315CDD" w:rsidRDefault="00EE004A" w:rsidP="00EE004A">
            <w:pPr>
              <w:jc w:val="both"/>
              <w:rPr>
                <w:ins w:id="171" w:author="Pavla Trefilová" w:date="2019-09-11T15:16:00Z"/>
                <w:color w:val="000000" w:themeColor="text1"/>
              </w:rPr>
            </w:pPr>
            <w:ins w:id="172" w:author="Pavla Trefilová" w:date="2019-09-11T15:16:00Z">
              <w:r w:rsidRPr="00315CDD">
                <w:rPr>
                  <w:color w:val="000000" w:themeColor="text1"/>
                </w:rPr>
                <w:t xml:space="preserve">Otrusinová </w:t>
              </w:r>
              <w:r>
                <w:rPr>
                  <w:color w:val="000000" w:themeColor="text1"/>
                </w:rPr>
                <w:t>(</w:t>
              </w:r>
              <w:r w:rsidRPr="00315CDD">
                <w:rPr>
                  <w:color w:val="000000" w:themeColor="text1"/>
                </w:rPr>
                <w:t>70%</w:t>
              </w:r>
              <w:r>
                <w:rPr>
                  <w:color w:val="000000" w:themeColor="text1"/>
                </w:rPr>
                <w:t>)</w:t>
              </w:r>
            </w:ins>
          </w:p>
          <w:p w:rsidR="00EE004A" w:rsidRPr="00B1317B" w:rsidDel="00EE004A" w:rsidRDefault="00EE004A" w:rsidP="00EE004A">
            <w:pPr>
              <w:jc w:val="both"/>
              <w:rPr>
                <w:del w:id="173" w:author="Pavla Trefilová" w:date="2019-09-11T15:16:00Z"/>
                <w:b/>
                <w:color w:val="000000" w:themeColor="text1"/>
              </w:rPr>
            </w:pPr>
            <w:ins w:id="174" w:author="Pavla Trefilová" w:date="2019-09-11T15:16:00Z">
              <w:r w:rsidRPr="00315CDD">
                <w:rPr>
                  <w:color w:val="000000" w:themeColor="text1"/>
                </w:rPr>
                <w:t xml:space="preserve">Svitáková </w:t>
              </w:r>
              <w:r>
                <w:rPr>
                  <w:color w:val="000000" w:themeColor="text1"/>
                </w:rPr>
                <w:t>(</w:t>
              </w:r>
              <w:r w:rsidRPr="00315CDD">
                <w:rPr>
                  <w:color w:val="000000" w:themeColor="text1"/>
                </w:rPr>
                <w:t>30%</w:t>
              </w:r>
              <w:r>
                <w:rPr>
                  <w:color w:val="000000" w:themeColor="text1"/>
                </w:rPr>
                <w:t>)</w:t>
              </w:r>
            </w:ins>
            <w:del w:id="175" w:author="Pavla Trefilová" w:date="2019-09-11T15:16:00Z">
              <w:r w:rsidRPr="00B1317B" w:rsidDel="00EE004A">
                <w:rPr>
                  <w:b/>
                  <w:color w:val="000000" w:themeColor="text1"/>
                </w:rPr>
                <w:delText>Ing. Otrusinová, Ph.D.</w:delText>
              </w:r>
            </w:del>
          </w:p>
          <w:p w:rsidR="00EE004A" w:rsidRPr="00B1317B" w:rsidDel="00EE004A" w:rsidRDefault="00EE004A" w:rsidP="00EE004A">
            <w:pPr>
              <w:jc w:val="both"/>
              <w:rPr>
                <w:del w:id="176" w:author="Pavla Trefilová" w:date="2019-09-11T15:16:00Z"/>
                <w:color w:val="000000" w:themeColor="text1"/>
              </w:rPr>
            </w:pPr>
            <w:del w:id="177" w:author="Pavla Trefilová" w:date="2019-09-11T15:16:00Z">
              <w:r w:rsidRPr="00B1317B" w:rsidDel="00EE004A">
                <w:rPr>
                  <w:color w:val="000000" w:themeColor="text1"/>
                </w:rPr>
                <w:delText>Otrusinová 70%</w:delText>
              </w:r>
            </w:del>
          </w:p>
          <w:p w:rsidR="00EE004A" w:rsidRPr="00B1317B" w:rsidRDefault="00EE004A" w:rsidP="00EE004A">
            <w:pPr>
              <w:jc w:val="both"/>
              <w:rPr>
                <w:b/>
                <w:color w:val="000000" w:themeColor="text1"/>
              </w:rPr>
            </w:pPr>
            <w:del w:id="178" w:author="Pavla Trefilová" w:date="2019-09-11T15:16:00Z">
              <w:r w:rsidRPr="00B1317B" w:rsidDel="00EE004A">
                <w:rPr>
                  <w:color w:val="000000" w:themeColor="text1"/>
                </w:rPr>
                <w:delText>Svitáková 30%</w:delText>
              </w:r>
            </w:del>
          </w:p>
        </w:tc>
        <w:tc>
          <w:tcPr>
            <w:tcW w:w="708" w:type="dxa"/>
          </w:tcPr>
          <w:p w:rsidR="00EE004A" w:rsidRPr="00B1317B" w:rsidRDefault="00EE004A" w:rsidP="00EE004A">
            <w:pPr>
              <w:jc w:val="both"/>
              <w:rPr>
                <w:color w:val="000000" w:themeColor="text1"/>
              </w:rPr>
            </w:pPr>
            <w:r w:rsidRPr="00B1317B">
              <w:rPr>
                <w:color w:val="000000" w:themeColor="text1"/>
              </w:rPr>
              <w:t>2/Z</w:t>
            </w:r>
          </w:p>
        </w:tc>
        <w:tc>
          <w:tcPr>
            <w:tcW w:w="814" w:type="dxa"/>
          </w:tcPr>
          <w:p w:rsidR="00EE004A" w:rsidRPr="00B1317B" w:rsidRDefault="00EE004A" w:rsidP="00EE004A">
            <w:pPr>
              <w:jc w:val="both"/>
              <w:rPr>
                <w:color w:val="000000" w:themeColor="text1"/>
              </w:rPr>
            </w:pPr>
            <w:r w:rsidRPr="00B1317B">
              <w:rPr>
                <w:color w:val="000000" w:themeColor="text1"/>
              </w:rPr>
              <w:t>PZ</w:t>
            </w:r>
          </w:p>
        </w:tc>
      </w:tr>
      <w:tr w:rsidR="00EE004A" w:rsidDel="00C528DE" w:rsidTr="0034438B">
        <w:trPr>
          <w:del w:id="179" w:author="Drahomíra Pavelková" w:date="2019-09-04T18:49:00Z"/>
        </w:trPr>
        <w:tc>
          <w:tcPr>
            <w:tcW w:w="2370" w:type="dxa"/>
          </w:tcPr>
          <w:p w:rsidR="00EE004A" w:rsidRPr="00B1317B" w:rsidDel="00C528DE" w:rsidRDefault="00EE004A" w:rsidP="00EE004A">
            <w:pPr>
              <w:rPr>
                <w:del w:id="180" w:author="Drahomíra Pavelková" w:date="2019-09-04T18:49:00Z"/>
                <w:color w:val="000000" w:themeColor="text1"/>
              </w:rPr>
            </w:pPr>
            <w:del w:id="181" w:author="Drahomíra Pavelková" w:date="2019-09-04T18:49:00Z">
              <w:r w:rsidRPr="00B1317B" w:rsidDel="00C528DE">
                <w:rPr>
                  <w:color w:val="000000" w:themeColor="text1"/>
                </w:rPr>
                <w:delText>Podniková ekonomika II</w:delText>
              </w:r>
            </w:del>
          </w:p>
          <w:p w:rsidR="00EE004A" w:rsidRPr="00B1317B" w:rsidDel="00C528DE" w:rsidRDefault="00EE004A" w:rsidP="00EE004A">
            <w:pPr>
              <w:rPr>
                <w:del w:id="182" w:author="Drahomíra Pavelková" w:date="2019-09-04T18:49:00Z"/>
                <w:color w:val="000000" w:themeColor="text1"/>
              </w:rPr>
            </w:pPr>
          </w:p>
        </w:tc>
        <w:tc>
          <w:tcPr>
            <w:tcW w:w="857" w:type="dxa"/>
            <w:gridSpan w:val="2"/>
          </w:tcPr>
          <w:p w:rsidR="00EE004A" w:rsidRPr="00B1317B" w:rsidDel="00C528DE" w:rsidRDefault="00EE004A" w:rsidP="00EE004A">
            <w:pPr>
              <w:jc w:val="both"/>
              <w:rPr>
                <w:del w:id="183" w:author="Drahomíra Pavelková" w:date="2019-09-04T18:49:00Z"/>
                <w:color w:val="000000" w:themeColor="text1"/>
              </w:rPr>
            </w:pPr>
            <w:del w:id="184" w:author="Drahomíra Pavelková" w:date="2019-09-04T18:49:00Z">
              <w:r w:rsidRPr="00B1317B" w:rsidDel="00C528DE">
                <w:rPr>
                  <w:color w:val="000000" w:themeColor="text1"/>
                </w:rPr>
                <w:delText>26-0-26</w:delText>
              </w:r>
            </w:del>
          </w:p>
        </w:tc>
        <w:tc>
          <w:tcPr>
            <w:tcW w:w="850" w:type="dxa"/>
          </w:tcPr>
          <w:p w:rsidR="00EE004A" w:rsidRPr="00B1317B" w:rsidDel="00C528DE" w:rsidRDefault="00EE004A" w:rsidP="00EE004A">
            <w:pPr>
              <w:jc w:val="both"/>
              <w:rPr>
                <w:del w:id="185" w:author="Drahomíra Pavelková" w:date="2019-09-04T18:49:00Z"/>
                <w:color w:val="000000" w:themeColor="text1"/>
              </w:rPr>
            </w:pPr>
            <w:del w:id="186" w:author="Drahomíra Pavelková" w:date="2019-09-04T18:49:00Z">
              <w:r w:rsidRPr="00B1317B" w:rsidDel="00C528DE">
                <w:rPr>
                  <w:color w:val="000000" w:themeColor="text1"/>
                </w:rPr>
                <w:delText>zp, zk</w:delText>
              </w:r>
            </w:del>
          </w:p>
        </w:tc>
        <w:tc>
          <w:tcPr>
            <w:tcW w:w="709" w:type="dxa"/>
          </w:tcPr>
          <w:p w:rsidR="00EE004A" w:rsidRPr="00B1317B" w:rsidDel="00C528DE" w:rsidRDefault="00EE004A" w:rsidP="00EE004A">
            <w:pPr>
              <w:jc w:val="both"/>
              <w:rPr>
                <w:del w:id="187" w:author="Drahomíra Pavelková" w:date="2019-09-04T18:49:00Z"/>
                <w:color w:val="000000" w:themeColor="text1"/>
              </w:rPr>
            </w:pPr>
            <w:del w:id="188" w:author="Drahomíra Pavelková" w:date="2019-09-04T18:49:00Z">
              <w:r w:rsidRPr="00B1317B" w:rsidDel="00C528DE">
                <w:rPr>
                  <w:color w:val="000000" w:themeColor="text1"/>
                </w:rPr>
                <w:delText>6</w:delText>
              </w:r>
            </w:del>
          </w:p>
        </w:tc>
        <w:tc>
          <w:tcPr>
            <w:tcW w:w="2977" w:type="dxa"/>
          </w:tcPr>
          <w:p w:rsidR="00EE004A" w:rsidRPr="00B1317B" w:rsidDel="00C528DE" w:rsidRDefault="00EE004A" w:rsidP="00EE004A">
            <w:pPr>
              <w:jc w:val="both"/>
              <w:rPr>
                <w:del w:id="189" w:author="Drahomíra Pavelková" w:date="2019-09-04T18:49:00Z"/>
                <w:b/>
                <w:color w:val="000000" w:themeColor="text1"/>
              </w:rPr>
            </w:pPr>
            <w:del w:id="190" w:author="Drahomíra Pavelková" w:date="2019-09-04T18:49:00Z">
              <w:r w:rsidRPr="00B1317B" w:rsidDel="00C528DE">
                <w:rPr>
                  <w:b/>
                  <w:color w:val="000000" w:themeColor="text1"/>
                </w:rPr>
                <w:delText>Ing. Kozubíková, Ph.D.</w:delText>
              </w:r>
            </w:del>
          </w:p>
          <w:p w:rsidR="00EE004A" w:rsidRPr="00B1317B" w:rsidDel="00C528DE" w:rsidRDefault="00EE004A" w:rsidP="00EE004A">
            <w:pPr>
              <w:jc w:val="both"/>
              <w:rPr>
                <w:del w:id="191" w:author="Drahomíra Pavelková" w:date="2019-09-04T18:49:00Z"/>
                <w:color w:val="000000" w:themeColor="text1"/>
              </w:rPr>
            </w:pPr>
            <w:del w:id="192" w:author="Drahomíra Pavelková" w:date="2019-09-04T18:49:00Z">
              <w:r w:rsidRPr="00B1317B" w:rsidDel="00C528DE">
                <w:rPr>
                  <w:color w:val="000000" w:themeColor="text1"/>
                </w:rPr>
                <w:delText>Kozubíková 60%</w:delText>
              </w:r>
            </w:del>
          </w:p>
          <w:p w:rsidR="00EE004A" w:rsidRPr="00B1317B" w:rsidDel="00C528DE" w:rsidRDefault="00EE004A" w:rsidP="00EE004A">
            <w:pPr>
              <w:jc w:val="both"/>
              <w:rPr>
                <w:del w:id="193" w:author="Drahomíra Pavelková" w:date="2019-09-04T18:49:00Z"/>
                <w:b/>
                <w:color w:val="000000" w:themeColor="text1"/>
              </w:rPr>
            </w:pPr>
            <w:del w:id="194" w:author="Drahomíra Pavelková" w:date="2019-09-04T18:49:00Z">
              <w:r w:rsidRPr="00B1317B" w:rsidDel="00C528DE">
                <w:rPr>
                  <w:color w:val="000000" w:themeColor="text1"/>
                </w:rPr>
                <w:delText>Zámečník 40%</w:delText>
              </w:r>
            </w:del>
          </w:p>
        </w:tc>
        <w:tc>
          <w:tcPr>
            <w:tcW w:w="708" w:type="dxa"/>
          </w:tcPr>
          <w:p w:rsidR="00EE004A" w:rsidRPr="00B1317B" w:rsidDel="00C528DE" w:rsidRDefault="00EE004A" w:rsidP="00EE004A">
            <w:pPr>
              <w:jc w:val="both"/>
              <w:rPr>
                <w:del w:id="195" w:author="Drahomíra Pavelková" w:date="2019-09-04T18:49:00Z"/>
                <w:color w:val="000000" w:themeColor="text1"/>
              </w:rPr>
            </w:pPr>
            <w:del w:id="196" w:author="Drahomíra Pavelková" w:date="2019-09-04T18:49:00Z">
              <w:r w:rsidRPr="00B1317B" w:rsidDel="00C528DE">
                <w:rPr>
                  <w:color w:val="000000" w:themeColor="text1"/>
                </w:rPr>
                <w:delText>2/Z</w:delText>
              </w:r>
            </w:del>
          </w:p>
        </w:tc>
        <w:tc>
          <w:tcPr>
            <w:tcW w:w="814" w:type="dxa"/>
          </w:tcPr>
          <w:p w:rsidR="00EE004A" w:rsidRPr="00B1317B" w:rsidDel="00C528DE" w:rsidRDefault="00EE004A" w:rsidP="00EE004A">
            <w:pPr>
              <w:jc w:val="both"/>
              <w:rPr>
                <w:del w:id="197" w:author="Drahomíra Pavelková" w:date="2019-09-04T18:49:00Z"/>
                <w:color w:val="000000" w:themeColor="text1"/>
              </w:rPr>
            </w:pPr>
            <w:del w:id="198" w:author="Drahomíra Pavelková" w:date="2019-09-04T18:49:00Z">
              <w:r w:rsidRPr="00B1317B" w:rsidDel="00C528DE">
                <w:rPr>
                  <w:color w:val="000000" w:themeColor="text1"/>
                </w:rPr>
                <w:delText>ZT</w:delText>
              </w:r>
            </w:del>
          </w:p>
        </w:tc>
      </w:tr>
      <w:tr w:rsidR="00EE004A" w:rsidTr="0034438B">
        <w:tc>
          <w:tcPr>
            <w:tcW w:w="2370" w:type="dxa"/>
          </w:tcPr>
          <w:p w:rsidR="00EE004A" w:rsidRDefault="00EE004A" w:rsidP="00EE004A">
            <w:pPr>
              <w:rPr>
                <w:color w:val="000000" w:themeColor="text1"/>
              </w:rPr>
            </w:pPr>
            <w:r w:rsidRPr="00B1317B">
              <w:rPr>
                <w:color w:val="000000" w:themeColor="text1"/>
              </w:rPr>
              <w:t xml:space="preserve">Finanční trhy </w:t>
            </w:r>
          </w:p>
          <w:p w:rsidR="00EE004A" w:rsidRPr="00B1317B" w:rsidRDefault="00EE004A" w:rsidP="00EE004A">
            <w:pPr>
              <w:rPr>
                <w:color w:val="000000" w:themeColor="text1"/>
              </w:rPr>
            </w:pPr>
          </w:p>
        </w:tc>
        <w:tc>
          <w:tcPr>
            <w:tcW w:w="857" w:type="dxa"/>
            <w:gridSpan w:val="2"/>
          </w:tcPr>
          <w:p w:rsidR="00EE004A" w:rsidRPr="00B1317B" w:rsidRDefault="00EE004A" w:rsidP="00EE004A">
            <w:pPr>
              <w:jc w:val="both"/>
              <w:rPr>
                <w:color w:val="000000" w:themeColor="text1"/>
              </w:rPr>
            </w:pPr>
            <w:r>
              <w:rPr>
                <w:color w:val="000000" w:themeColor="text1"/>
              </w:rPr>
              <w:t>13-13</w:t>
            </w:r>
            <w:r w:rsidRPr="00B1317B">
              <w:rPr>
                <w:color w:val="000000" w:themeColor="text1"/>
              </w:rPr>
              <w:t>-</w:t>
            </w:r>
            <w:r>
              <w:rPr>
                <w:color w:val="000000" w:themeColor="text1"/>
              </w:rPr>
              <w:t>0</w:t>
            </w:r>
          </w:p>
        </w:tc>
        <w:tc>
          <w:tcPr>
            <w:tcW w:w="850" w:type="dxa"/>
          </w:tcPr>
          <w:p w:rsidR="00EE004A" w:rsidRPr="00B1317B" w:rsidRDefault="00EE004A" w:rsidP="00EE004A">
            <w:pPr>
              <w:jc w:val="both"/>
              <w:rPr>
                <w:color w:val="000000" w:themeColor="text1"/>
              </w:rPr>
            </w:pPr>
            <w:r>
              <w:rPr>
                <w:color w:val="000000" w:themeColor="text1"/>
              </w:rPr>
              <w:t>klz</w:t>
            </w:r>
          </w:p>
        </w:tc>
        <w:tc>
          <w:tcPr>
            <w:tcW w:w="709" w:type="dxa"/>
          </w:tcPr>
          <w:p w:rsidR="00EE004A" w:rsidRPr="00B1317B" w:rsidRDefault="00EE004A" w:rsidP="00EE004A">
            <w:pPr>
              <w:jc w:val="both"/>
              <w:rPr>
                <w:color w:val="000000" w:themeColor="text1"/>
              </w:rPr>
            </w:pPr>
            <w:r>
              <w:rPr>
                <w:color w:val="000000" w:themeColor="text1"/>
              </w:rPr>
              <w:t>3</w:t>
            </w:r>
          </w:p>
        </w:tc>
        <w:tc>
          <w:tcPr>
            <w:tcW w:w="2977" w:type="dxa"/>
          </w:tcPr>
          <w:p w:rsidR="00EE004A" w:rsidRPr="00B1317B" w:rsidRDefault="00EE004A" w:rsidP="00EE004A">
            <w:pPr>
              <w:jc w:val="both"/>
              <w:rPr>
                <w:ins w:id="199" w:author="Pavla Trefilová" w:date="2019-09-11T15:16:00Z"/>
                <w:b/>
                <w:color w:val="000000" w:themeColor="text1"/>
              </w:rPr>
            </w:pPr>
            <w:ins w:id="200" w:author="Pavla Trefilová" w:date="2019-09-11T15:16:00Z">
              <w:r w:rsidRPr="00B1317B">
                <w:rPr>
                  <w:b/>
                  <w:color w:val="000000" w:themeColor="text1"/>
                </w:rPr>
                <w:t xml:space="preserve">Ing. </w:t>
              </w:r>
              <w:r>
                <w:rPr>
                  <w:b/>
                  <w:color w:val="000000" w:themeColor="text1"/>
                </w:rPr>
                <w:t xml:space="preserve">Jana </w:t>
              </w:r>
              <w:r w:rsidRPr="00B1317B">
                <w:rPr>
                  <w:b/>
                  <w:color w:val="000000" w:themeColor="text1"/>
                </w:rPr>
                <w:t>Vychytilová, Ph.D.</w:t>
              </w:r>
            </w:ins>
          </w:p>
          <w:p w:rsidR="00EE004A" w:rsidRDefault="00EE004A" w:rsidP="00EE004A">
            <w:pPr>
              <w:jc w:val="both"/>
              <w:rPr>
                <w:ins w:id="201" w:author="Pavla Trefilová" w:date="2019-09-11T15:16:00Z"/>
                <w:color w:val="000000" w:themeColor="text1"/>
              </w:rPr>
            </w:pPr>
            <w:ins w:id="202" w:author="Pavla Trefilová" w:date="2019-09-11T15:16:00Z">
              <w:r w:rsidRPr="00B1317B">
                <w:rPr>
                  <w:color w:val="000000" w:themeColor="text1"/>
                </w:rPr>
                <w:t xml:space="preserve">Vychytilová </w:t>
              </w:r>
              <w:r>
                <w:rPr>
                  <w:color w:val="000000" w:themeColor="text1"/>
                </w:rPr>
                <w:t>(80%)</w:t>
              </w:r>
            </w:ins>
          </w:p>
          <w:p w:rsidR="00EE004A" w:rsidRPr="00B1317B" w:rsidDel="00EE004A" w:rsidRDefault="00EE004A" w:rsidP="00EE004A">
            <w:pPr>
              <w:jc w:val="both"/>
              <w:rPr>
                <w:del w:id="203" w:author="Pavla Trefilová" w:date="2019-09-11T15:16:00Z"/>
                <w:b/>
                <w:color w:val="000000" w:themeColor="text1"/>
              </w:rPr>
            </w:pPr>
            <w:ins w:id="204" w:author="Pavla Trefilová" w:date="2019-09-11T15:16:00Z">
              <w:r>
                <w:rPr>
                  <w:color w:val="000000" w:themeColor="text1"/>
                </w:rPr>
                <w:t>Lapčík (20%) (ext)</w:t>
              </w:r>
            </w:ins>
            <w:del w:id="205" w:author="Pavla Trefilová" w:date="2019-09-11T15:16:00Z">
              <w:r w:rsidRPr="00B1317B" w:rsidDel="00EE004A">
                <w:rPr>
                  <w:b/>
                  <w:color w:val="000000" w:themeColor="text1"/>
                </w:rPr>
                <w:delText>Ing. Vychytilová, Ph.D.</w:delText>
              </w:r>
            </w:del>
          </w:p>
          <w:p w:rsidR="00EE004A" w:rsidDel="00EE004A" w:rsidRDefault="00EE004A" w:rsidP="00EE004A">
            <w:pPr>
              <w:jc w:val="both"/>
              <w:rPr>
                <w:del w:id="206" w:author="Pavla Trefilová" w:date="2019-09-11T15:16:00Z"/>
                <w:color w:val="000000" w:themeColor="text1"/>
              </w:rPr>
            </w:pPr>
            <w:del w:id="207" w:author="Pavla Trefilová" w:date="2019-09-11T15:16:00Z">
              <w:r w:rsidRPr="00B1317B" w:rsidDel="00EE004A">
                <w:rPr>
                  <w:color w:val="000000" w:themeColor="text1"/>
                </w:rPr>
                <w:delText xml:space="preserve">Vychytilová </w:delText>
              </w:r>
              <w:r w:rsidDel="00EE004A">
                <w:rPr>
                  <w:color w:val="000000" w:themeColor="text1"/>
                </w:rPr>
                <w:delText>80%</w:delText>
              </w:r>
            </w:del>
          </w:p>
          <w:p w:rsidR="00EE004A" w:rsidRPr="00B1317B" w:rsidRDefault="00EE004A" w:rsidP="00EE004A">
            <w:pPr>
              <w:jc w:val="both"/>
              <w:rPr>
                <w:color w:val="000000" w:themeColor="text1"/>
              </w:rPr>
            </w:pPr>
            <w:del w:id="208" w:author="Pavla Trefilová" w:date="2019-09-11T15:16:00Z">
              <w:r w:rsidDel="00EE004A">
                <w:rPr>
                  <w:color w:val="000000" w:themeColor="text1"/>
                </w:rPr>
                <w:delText>Lapčík 20% (ext)</w:delText>
              </w:r>
            </w:del>
          </w:p>
        </w:tc>
        <w:tc>
          <w:tcPr>
            <w:tcW w:w="708" w:type="dxa"/>
          </w:tcPr>
          <w:p w:rsidR="00EE004A" w:rsidRPr="00B1317B" w:rsidRDefault="00EE004A" w:rsidP="00EE004A">
            <w:pPr>
              <w:jc w:val="both"/>
              <w:rPr>
                <w:color w:val="000000" w:themeColor="text1"/>
              </w:rPr>
            </w:pPr>
            <w:r w:rsidRPr="00B1317B">
              <w:rPr>
                <w:color w:val="000000" w:themeColor="text1"/>
              </w:rPr>
              <w:t>2/Z</w:t>
            </w:r>
          </w:p>
        </w:tc>
        <w:tc>
          <w:tcPr>
            <w:tcW w:w="814" w:type="dxa"/>
          </w:tcPr>
          <w:p w:rsidR="00EE004A" w:rsidRPr="00B1317B" w:rsidRDefault="00EE004A" w:rsidP="00EE004A">
            <w:pPr>
              <w:jc w:val="both"/>
              <w:rPr>
                <w:color w:val="000000" w:themeColor="text1"/>
              </w:rPr>
            </w:pPr>
            <w:r w:rsidRPr="00B1317B">
              <w:rPr>
                <w:color w:val="000000" w:themeColor="text1"/>
              </w:rPr>
              <w:t>PZ</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Účetní a daňové SW</w:t>
            </w:r>
          </w:p>
        </w:tc>
        <w:tc>
          <w:tcPr>
            <w:tcW w:w="857" w:type="dxa"/>
            <w:gridSpan w:val="2"/>
          </w:tcPr>
          <w:p w:rsidR="00EE004A" w:rsidRPr="00B1317B" w:rsidRDefault="00EE004A" w:rsidP="00EE004A">
            <w:pPr>
              <w:jc w:val="both"/>
              <w:rPr>
                <w:color w:val="000000" w:themeColor="text1"/>
              </w:rPr>
            </w:pPr>
            <w:r w:rsidRPr="00B1317B">
              <w:rPr>
                <w:color w:val="000000" w:themeColor="text1"/>
              </w:rPr>
              <w:t>0-26-0</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6166CF" w:rsidRDefault="00EE004A" w:rsidP="00EE004A">
            <w:pPr>
              <w:jc w:val="both"/>
              <w:rPr>
                <w:color w:val="000000" w:themeColor="text1"/>
              </w:rPr>
            </w:pPr>
            <w:r w:rsidRPr="006166CF">
              <w:rPr>
                <w:color w:val="000000" w:themeColor="text1"/>
              </w:rPr>
              <w:t>3</w:t>
            </w:r>
          </w:p>
        </w:tc>
        <w:tc>
          <w:tcPr>
            <w:tcW w:w="2977" w:type="dxa"/>
          </w:tcPr>
          <w:p w:rsidR="00EE004A" w:rsidRPr="00C5333A" w:rsidRDefault="00EE004A" w:rsidP="00EE004A">
            <w:pPr>
              <w:jc w:val="both"/>
              <w:rPr>
                <w:ins w:id="209" w:author="Pavla Trefilová" w:date="2019-09-11T15:16:00Z"/>
                <w:b/>
                <w:color w:val="000000" w:themeColor="text1"/>
              </w:rPr>
            </w:pPr>
            <w:ins w:id="210" w:author="Pavla Trefilová" w:date="2019-09-11T15:16:00Z">
              <w:r w:rsidRPr="00C5333A">
                <w:rPr>
                  <w:b/>
                  <w:color w:val="000000" w:themeColor="text1"/>
                </w:rPr>
                <w:t xml:space="preserve">Mgr. </w:t>
              </w:r>
              <w:r>
                <w:rPr>
                  <w:b/>
                  <w:color w:val="000000" w:themeColor="text1"/>
                </w:rPr>
                <w:t xml:space="preserve">Eva </w:t>
              </w:r>
              <w:r w:rsidRPr="00C5333A">
                <w:rPr>
                  <w:b/>
                  <w:color w:val="000000" w:themeColor="text1"/>
                </w:rPr>
                <w:t>Kolářová, Ph.D.</w:t>
              </w:r>
            </w:ins>
          </w:p>
          <w:p w:rsidR="00EE004A" w:rsidRPr="00B1317B" w:rsidDel="00EE004A" w:rsidRDefault="00EE004A" w:rsidP="00EE004A">
            <w:pPr>
              <w:jc w:val="both"/>
              <w:rPr>
                <w:del w:id="211" w:author="Pavla Trefilová" w:date="2019-09-11T15:16:00Z"/>
                <w:b/>
                <w:color w:val="000000" w:themeColor="text1"/>
              </w:rPr>
            </w:pPr>
            <w:ins w:id="212" w:author="Pavla Trefilová" w:date="2019-09-11T15:16:00Z">
              <w:r w:rsidRPr="00C5333A">
                <w:rPr>
                  <w:color w:val="000000" w:themeColor="text1"/>
                </w:rPr>
                <w:t xml:space="preserve">Kolářová </w:t>
              </w:r>
              <w:r>
                <w:rPr>
                  <w:color w:val="000000" w:themeColor="text1"/>
                </w:rPr>
                <w:t>(</w:t>
              </w:r>
              <w:r w:rsidRPr="00B1317B">
                <w:rPr>
                  <w:color w:val="000000" w:themeColor="text1"/>
                </w:rPr>
                <w:t>100%</w:t>
              </w:r>
              <w:r>
                <w:rPr>
                  <w:color w:val="000000" w:themeColor="text1"/>
                </w:rPr>
                <w:t>)</w:t>
              </w:r>
            </w:ins>
            <w:del w:id="213" w:author="Pavla Trefilová" w:date="2019-09-11T15:16:00Z">
              <w:r w:rsidRPr="00B1317B" w:rsidDel="00EE004A">
                <w:rPr>
                  <w:b/>
                  <w:color w:val="000000" w:themeColor="text1"/>
                </w:rPr>
                <w:delText>Ing. Kolářová, Ph.D.</w:delText>
              </w:r>
            </w:del>
          </w:p>
          <w:p w:rsidR="00EE004A" w:rsidRPr="00B1317B" w:rsidRDefault="00EE004A" w:rsidP="00EE004A">
            <w:pPr>
              <w:jc w:val="both"/>
              <w:rPr>
                <w:color w:val="000000" w:themeColor="text1"/>
              </w:rPr>
            </w:pPr>
            <w:del w:id="214" w:author="Pavla Trefilová" w:date="2019-09-11T15:16:00Z">
              <w:r w:rsidRPr="00B1317B" w:rsidDel="00EE004A">
                <w:rPr>
                  <w:color w:val="000000" w:themeColor="text1"/>
                </w:rPr>
                <w:delText>Kolářová 100%</w:delText>
              </w:r>
            </w:del>
          </w:p>
        </w:tc>
        <w:tc>
          <w:tcPr>
            <w:tcW w:w="708" w:type="dxa"/>
          </w:tcPr>
          <w:p w:rsidR="00EE004A" w:rsidRPr="00B1317B" w:rsidRDefault="00EE004A" w:rsidP="00EE004A">
            <w:pPr>
              <w:jc w:val="both"/>
              <w:rPr>
                <w:color w:val="000000" w:themeColor="text1"/>
              </w:rPr>
            </w:pPr>
            <w:r w:rsidRPr="00B1317B">
              <w:rPr>
                <w:color w:val="000000" w:themeColor="text1"/>
              </w:rPr>
              <w:t>2/Z</w:t>
            </w:r>
          </w:p>
        </w:tc>
        <w:tc>
          <w:tcPr>
            <w:tcW w:w="814" w:type="dxa"/>
          </w:tcPr>
          <w:p w:rsidR="00EE004A" w:rsidRPr="00B1317B" w:rsidRDefault="00EE004A" w:rsidP="00EE004A">
            <w:pPr>
              <w:jc w:val="both"/>
              <w:rPr>
                <w:color w:val="000000" w:themeColor="text1"/>
              </w:rPr>
            </w:pPr>
          </w:p>
        </w:tc>
      </w:tr>
      <w:tr w:rsidR="00EE004A" w:rsidTr="0034438B">
        <w:tc>
          <w:tcPr>
            <w:tcW w:w="2370" w:type="dxa"/>
          </w:tcPr>
          <w:p w:rsidR="00EE004A" w:rsidRDefault="00EE004A" w:rsidP="00EE004A">
            <w:r>
              <w:t>Cizí jazyk 3</w:t>
            </w:r>
          </w:p>
        </w:tc>
        <w:tc>
          <w:tcPr>
            <w:tcW w:w="857" w:type="dxa"/>
            <w:gridSpan w:val="2"/>
          </w:tcPr>
          <w:p w:rsidR="00EE004A" w:rsidRDefault="00EE004A" w:rsidP="00EE004A">
            <w:pPr>
              <w:jc w:val="both"/>
            </w:pPr>
            <w:r>
              <w:t>0-39-0</w:t>
            </w:r>
          </w:p>
        </w:tc>
        <w:tc>
          <w:tcPr>
            <w:tcW w:w="850" w:type="dxa"/>
          </w:tcPr>
          <w:p w:rsidR="00EE004A" w:rsidRDefault="00EE004A" w:rsidP="00EE004A">
            <w:pPr>
              <w:jc w:val="both"/>
            </w:pPr>
            <w:r>
              <w:t>klz</w:t>
            </w:r>
          </w:p>
        </w:tc>
        <w:tc>
          <w:tcPr>
            <w:tcW w:w="709" w:type="dxa"/>
          </w:tcPr>
          <w:p w:rsidR="00EE004A" w:rsidRDefault="00EE004A" w:rsidP="00EE004A">
            <w:pPr>
              <w:jc w:val="both"/>
            </w:pPr>
            <w:r>
              <w:t>4</w:t>
            </w:r>
          </w:p>
        </w:tc>
        <w:tc>
          <w:tcPr>
            <w:tcW w:w="2977" w:type="dxa"/>
          </w:tcPr>
          <w:p w:rsidR="00EE004A" w:rsidRPr="00E409BC" w:rsidRDefault="00EE004A" w:rsidP="00EE004A">
            <w:pPr>
              <w:jc w:val="both"/>
              <w:rPr>
                <w:ins w:id="215" w:author="Pavla Trefilová" w:date="2019-09-11T15:15:00Z"/>
                <w:b/>
              </w:rPr>
            </w:pPr>
            <w:ins w:id="216" w:author="Pavla Trefilová" w:date="2019-09-11T15:15:00Z">
              <w:r w:rsidRPr="00E409BC">
                <w:rPr>
                  <w:b/>
                </w:rPr>
                <w:t xml:space="preserve">Mgr. </w:t>
              </w:r>
              <w:r>
                <w:rPr>
                  <w:b/>
                </w:rPr>
                <w:t xml:space="preserve">Věra </w:t>
              </w:r>
              <w:r w:rsidRPr="00E409BC">
                <w:rPr>
                  <w:b/>
                </w:rPr>
                <w:t>Kozáková, Ph.D.</w:t>
              </w:r>
            </w:ins>
          </w:p>
          <w:p w:rsidR="00EE004A" w:rsidRDefault="00EE004A" w:rsidP="00EE004A">
            <w:pPr>
              <w:jc w:val="both"/>
              <w:rPr>
                <w:ins w:id="217" w:author="Pavla Trefilová" w:date="2019-09-11T15:15:00Z"/>
                <w:b/>
              </w:rPr>
            </w:pPr>
            <w:ins w:id="218" w:author="Pavla Trefilová" w:date="2019-09-11T15:15:00Z">
              <w:r>
                <w:t xml:space="preserve">Kozáková </w:t>
              </w:r>
              <w:r>
                <w:rPr>
                  <w:color w:val="000000" w:themeColor="text1"/>
                </w:rPr>
                <w:t>(</w:t>
              </w:r>
              <w:r w:rsidRPr="00B1317B">
                <w:rPr>
                  <w:color w:val="000000" w:themeColor="text1"/>
                </w:rPr>
                <w:t>100%</w:t>
              </w:r>
              <w:r>
                <w:rPr>
                  <w:color w:val="000000" w:themeColor="text1"/>
                </w:rPr>
                <w:t>)</w:t>
              </w:r>
            </w:ins>
          </w:p>
          <w:p w:rsidR="00EE004A" w:rsidRPr="00E409BC" w:rsidRDefault="00EE004A" w:rsidP="00EE004A">
            <w:pPr>
              <w:jc w:val="both"/>
              <w:rPr>
                <w:ins w:id="219" w:author="Pavla Trefilová" w:date="2019-09-11T15:15:00Z"/>
                <w:b/>
              </w:rPr>
            </w:pPr>
            <w:ins w:id="220" w:author="Pavla Trefilová" w:date="2019-09-11T15:15:00Z">
              <w:r w:rsidRPr="00E409BC">
                <w:rPr>
                  <w:b/>
                </w:rPr>
                <w:t xml:space="preserve">PhDr. </w:t>
              </w:r>
              <w:r>
                <w:rPr>
                  <w:b/>
                </w:rPr>
                <w:t xml:space="preserve">Jana </w:t>
              </w:r>
              <w:r w:rsidRPr="00E409BC">
                <w:rPr>
                  <w:b/>
                </w:rPr>
                <w:t>Semotamová</w:t>
              </w:r>
            </w:ins>
          </w:p>
          <w:p w:rsidR="00EE004A" w:rsidRPr="00E409BC" w:rsidDel="00EE004A" w:rsidRDefault="00EE004A" w:rsidP="00EE004A">
            <w:pPr>
              <w:jc w:val="both"/>
              <w:rPr>
                <w:del w:id="221" w:author="Pavla Trefilová" w:date="2019-09-11T15:15:00Z"/>
                <w:b/>
              </w:rPr>
            </w:pPr>
            <w:ins w:id="222" w:author="Pavla Trefilová" w:date="2019-09-11T15:15:00Z">
              <w:r>
                <w:t>Semotamová (100%)</w:t>
              </w:r>
            </w:ins>
            <w:del w:id="223" w:author="Pavla Trefilová" w:date="2019-09-11T15:15:00Z">
              <w:r w:rsidRPr="00E409BC" w:rsidDel="00EE004A">
                <w:rPr>
                  <w:b/>
                </w:rPr>
                <w:delText>Mgr. Kozáková, Ph.D.</w:delText>
              </w:r>
            </w:del>
          </w:p>
          <w:p w:rsidR="00EE004A" w:rsidDel="00EE004A" w:rsidRDefault="00EE004A" w:rsidP="00EE004A">
            <w:pPr>
              <w:jc w:val="both"/>
              <w:rPr>
                <w:del w:id="224" w:author="Pavla Trefilová" w:date="2019-09-11T15:15:00Z"/>
              </w:rPr>
            </w:pPr>
            <w:del w:id="225" w:author="Pavla Trefilová" w:date="2019-09-11T15:15:00Z">
              <w:r w:rsidDel="00EE004A">
                <w:delText>Kozáková 100%</w:delText>
              </w:r>
            </w:del>
          </w:p>
          <w:p w:rsidR="00EE004A" w:rsidRPr="00E409BC" w:rsidDel="00EE004A" w:rsidRDefault="00EE004A" w:rsidP="00EE004A">
            <w:pPr>
              <w:jc w:val="both"/>
              <w:rPr>
                <w:del w:id="226" w:author="Pavla Trefilová" w:date="2019-09-11T15:15:00Z"/>
                <w:b/>
              </w:rPr>
            </w:pPr>
            <w:del w:id="227" w:author="Pavla Trefilová" w:date="2019-09-11T15:15:00Z">
              <w:r w:rsidRPr="00E409BC" w:rsidDel="00EE004A">
                <w:rPr>
                  <w:b/>
                </w:rPr>
                <w:delText>PhDr. Semotamová</w:delText>
              </w:r>
            </w:del>
          </w:p>
          <w:p w:rsidR="00EE004A" w:rsidRPr="00004032" w:rsidRDefault="00EE004A" w:rsidP="00EE004A">
            <w:pPr>
              <w:jc w:val="both"/>
              <w:rPr>
                <w:b/>
              </w:rPr>
            </w:pPr>
            <w:del w:id="228" w:author="Pavla Trefilová" w:date="2019-09-11T15:15:00Z">
              <w:r w:rsidDel="00EE004A">
                <w:delText>Semotamová 100%</w:delText>
              </w:r>
            </w:del>
          </w:p>
        </w:tc>
        <w:tc>
          <w:tcPr>
            <w:tcW w:w="708" w:type="dxa"/>
          </w:tcPr>
          <w:p w:rsidR="00EE004A" w:rsidRDefault="00EE004A" w:rsidP="00EE004A">
            <w:pPr>
              <w:jc w:val="both"/>
            </w:pPr>
            <w:r>
              <w:t>2/Z</w:t>
            </w:r>
          </w:p>
        </w:tc>
        <w:tc>
          <w:tcPr>
            <w:tcW w:w="814" w:type="dxa"/>
          </w:tcPr>
          <w:p w:rsidR="00EE004A" w:rsidRDefault="00EE004A" w:rsidP="00EE004A">
            <w:pPr>
              <w:jc w:val="both"/>
            </w:pPr>
          </w:p>
        </w:tc>
      </w:tr>
      <w:tr w:rsidR="00EE004A" w:rsidTr="0034438B">
        <w:tc>
          <w:tcPr>
            <w:tcW w:w="2370" w:type="dxa"/>
          </w:tcPr>
          <w:p w:rsidR="00EE004A" w:rsidRPr="00B1317B" w:rsidRDefault="00EE004A" w:rsidP="00EE004A">
            <w:pPr>
              <w:rPr>
                <w:color w:val="000000" w:themeColor="text1"/>
              </w:rPr>
            </w:pPr>
            <w:r w:rsidRPr="00B1317B">
              <w:rPr>
                <w:color w:val="000000" w:themeColor="text1"/>
              </w:rPr>
              <w:t>Úvod do finančních technologií</w:t>
            </w:r>
          </w:p>
        </w:tc>
        <w:tc>
          <w:tcPr>
            <w:tcW w:w="857" w:type="dxa"/>
            <w:gridSpan w:val="2"/>
          </w:tcPr>
          <w:p w:rsidR="00EE004A" w:rsidRPr="00B1317B" w:rsidRDefault="00EE004A" w:rsidP="00EE004A">
            <w:pPr>
              <w:jc w:val="both"/>
              <w:rPr>
                <w:color w:val="000000" w:themeColor="text1"/>
              </w:rPr>
            </w:pPr>
            <w:r w:rsidRPr="00B1317B">
              <w:rPr>
                <w:color w:val="000000" w:themeColor="text1"/>
              </w:rPr>
              <w:t>2</w:t>
            </w:r>
            <w:r>
              <w:rPr>
                <w:color w:val="000000" w:themeColor="text1"/>
              </w:rPr>
              <w:t>6</w:t>
            </w:r>
            <w:r w:rsidRPr="00B1317B">
              <w:rPr>
                <w:color w:val="000000" w:themeColor="text1"/>
              </w:rPr>
              <w:t>-0-</w:t>
            </w:r>
            <w:r>
              <w:rPr>
                <w:color w:val="000000" w:themeColor="text1"/>
              </w:rPr>
              <w:t>13</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5</w:t>
            </w:r>
          </w:p>
        </w:tc>
        <w:tc>
          <w:tcPr>
            <w:tcW w:w="2977" w:type="dxa"/>
          </w:tcPr>
          <w:p w:rsidR="00EE004A" w:rsidRPr="00B1317B" w:rsidRDefault="00EE004A" w:rsidP="00EE004A">
            <w:pPr>
              <w:rPr>
                <w:ins w:id="229" w:author="Pavla Trefilová" w:date="2019-09-11T15:16:00Z"/>
                <w:b/>
                <w:color w:val="000000" w:themeColor="text1"/>
              </w:rPr>
            </w:pPr>
            <w:ins w:id="230" w:author="Pavla Trefilová" w:date="2019-09-11T15:16:00Z">
              <w:r w:rsidRPr="00B1317B">
                <w:rPr>
                  <w:b/>
                  <w:color w:val="000000" w:themeColor="text1"/>
                </w:rPr>
                <w:t xml:space="preserve">Ing. </w:t>
              </w:r>
              <w:r>
                <w:rPr>
                  <w:b/>
                  <w:color w:val="000000" w:themeColor="text1"/>
                </w:rPr>
                <w:t xml:space="preserve">Mojmír </w:t>
              </w:r>
              <w:r w:rsidRPr="00B1317B">
                <w:rPr>
                  <w:b/>
                  <w:color w:val="000000" w:themeColor="text1"/>
                </w:rPr>
                <w:t xml:space="preserve">Hampl, Ph.D. </w:t>
              </w:r>
            </w:ins>
          </w:p>
          <w:p w:rsidR="00EE004A" w:rsidRDefault="00EE004A" w:rsidP="00EE004A">
            <w:pPr>
              <w:rPr>
                <w:ins w:id="231" w:author="Pavla Trefilová" w:date="2019-09-11T15:16:00Z"/>
                <w:color w:val="000000" w:themeColor="text1"/>
              </w:rPr>
            </w:pPr>
            <w:ins w:id="232" w:author="Pavla Trefilová" w:date="2019-09-11T15:16:00Z">
              <w:r w:rsidRPr="00B1317B">
                <w:rPr>
                  <w:color w:val="000000" w:themeColor="text1"/>
                </w:rPr>
                <w:t xml:space="preserve">Hampl </w:t>
              </w:r>
              <w:r>
                <w:rPr>
                  <w:color w:val="000000" w:themeColor="text1"/>
                </w:rPr>
                <w:t>(45</w:t>
              </w:r>
              <w:r w:rsidRPr="00B1317B">
                <w:rPr>
                  <w:color w:val="000000" w:themeColor="text1"/>
                </w:rPr>
                <w:t>%</w:t>
              </w:r>
              <w:r>
                <w:rPr>
                  <w:color w:val="000000" w:themeColor="text1"/>
                </w:rPr>
                <w:t>)</w:t>
              </w:r>
            </w:ins>
          </w:p>
          <w:p w:rsidR="00EE004A" w:rsidRPr="00B1317B" w:rsidRDefault="00EE004A" w:rsidP="00EE004A">
            <w:pPr>
              <w:rPr>
                <w:ins w:id="233" w:author="Pavla Trefilová" w:date="2019-09-11T15:16:00Z"/>
                <w:color w:val="000000" w:themeColor="text1"/>
              </w:rPr>
            </w:pPr>
            <w:ins w:id="234" w:author="Pavla Trefilová" w:date="2019-09-11T15:16:00Z">
              <w:r>
                <w:rPr>
                  <w:color w:val="000000" w:themeColor="text1"/>
                </w:rPr>
                <w:t>Homolka (30%)</w:t>
              </w:r>
            </w:ins>
          </w:p>
          <w:p w:rsidR="00EE004A" w:rsidRPr="00F538CD" w:rsidRDefault="00EE004A" w:rsidP="00EE004A">
            <w:pPr>
              <w:rPr>
                <w:ins w:id="235" w:author="Pavla Trefilová" w:date="2019-09-11T15:16:00Z"/>
                <w:color w:val="000000" w:themeColor="text1"/>
              </w:rPr>
            </w:pPr>
            <w:ins w:id="236" w:author="Pavla Trefilová" w:date="2019-09-11T15:16:00Z">
              <w:r w:rsidRPr="00F538CD">
                <w:rPr>
                  <w:color w:val="000000" w:themeColor="text1"/>
                </w:rPr>
                <w:t>Staszki</w:t>
              </w:r>
              <w:r>
                <w:rPr>
                  <w:color w:val="000000" w:themeColor="text1"/>
                </w:rPr>
                <w:t>e</w:t>
              </w:r>
              <w:r w:rsidRPr="00F538CD">
                <w:rPr>
                  <w:color w:val="000000" w:themeColor="text1"/>
                </w:rPr>
                <w:t xml:space="preserve">wicz </w:t>
              </w:r>
              <w:r>
                <w:rPr>
                  <w:color w:val="000000" w:themeColor="text1"/>
                </w:rPr>
                <w:t>(</w:t>
              </w:r>
              <w:r w:rsidRPr="00F538CD">
                <w:rPr>
                  <w:color w:val="000000" w:themeColor="text1"/>
                </w:rPr>
                <w:t>15%</w:t>
              </w:r>
              <w:r>
                <w:rPr>
                  <w:color w:val="000000" w:themeColor="text1"/>
                </w:rPr>
                <w:t>)</w:t>
              </w:r>
              <w:r w:rsidRPr="00F538CD">
                <w:rPr>
                  <w:color w:val="000000" w:themeColor="text1"/>
                </w:rPr>
                <w:t xml:space="preserve"> (ext)</w:t>
              </w:r>
            </w:ins>
          </w:p>
          <w:p w:rsidR="00EE004A" w:rsidRPr="00B1317B" w:rsidDel="008A1CB7" w:rsidRDefault="00EE004A" w:rsidP="00EE004A">
            <w:pPr>
              <w:rPr>
                <w:del w:id="237" w:author="Pavla Trefilová" w:date="2019-09-11T15:16:00Z"/>
                <w:b/>
                <w:color w:val="000000" w:themeColor="text1"/>
              </w:rPr>
            </w:pPr>
            <w:ins w:id="238" w:author="Pavla Trefilová" w:date="2019-09-11T15:16:00Z">
              <w:r w:rsidRPr="00F538CD">
                <w:rPr>
                  <w:color w:val="000000" w:themeColor="text1"/>
                </w:rPr>
                <w:t xml:space="preserve">Stroukal </w:t>
              </w:r>
              <w:r>
                <w:rPr>
                  <w:color w:val="000000" w:themeColor="text1"/>
                </w:rPr>
                <w:t>(</w:t>
              </w:r>
              <w:r w:rsidRPr="00F538CD">
                <w:rPr>
                  <w:color w:val="000000" w:themeColor="text1"/>
                </w:rPr>
                <w:t>10%</w:t>
              </w:r>
              <w:r>
                <w:rPr>
                  <w:color w:val="000000" w:themeColor="text1"/>
                </w:rPr>
                <w:t>)</w:t>
              </w:r>
              <w:r w:rsidRPr="00F538CD">
                <w:rPr>
                  <w:color w:val="000000" w:themeColor="text1"/>
                </w:rPr>
                <w:t xml:space="preserve"> (ext)</w:t>
              </w:r>
            </w:ins>
            <w:del w:id="239" w:author="Pavla Trefilová" w:date="2019-09-11T15:16:00Z">
              <w:r w:rsidRPr="00B1317B" w:rsidDel="008A1CB7">
                <w:rPr>
                  <w:b/>
                  <w:color w:val="000000" w:themeColor="text1"/>
                </w:rPr>
                <w:delText xml:space="preserve">Ing. Hampl, Ph.D. </w:delText>
              </w:r>
            </w:del>
          </w:p>
          <w:p w:rsidR="00EE004A" w:rsidDel="008A1CB7" w:rsidRDefault="00EE004A" w:rsidP="00EE004A">
            <w:pPr>
              <w:rPr>
                <w:del w:id="240" w:author="Pavla Trefilová" w:date="2019-09-11T15:16:00Z"/>
                <w:color w:val="000000" w:themeColor="text1"/>
              </w:rPr>
            </w:pPr>
            <w:del w:id="241" w:author="Pavla Trefilová" w:date="2019-09-11T15:16:00Z">
              <w:r w:rsidRPr="00B1317B" w:rsidDel="008A1CB7">
                <w:rPr>
                  <w:color w:val="000000" w:themeColor="text1"/>
                </w:rPr>
                <w:delText xml:space="preserve">Hampl </w:delText>
              </w:r>
              <w:r w:rsidDel="008A1CB7">
                <w:rPr>
                  <w:color w:val="000000" w:themeColor="text1"/>
                </w:rPr>
                <w:delText>45</w:delText>
              </w:r>
              <w:r w:rsidRPr="00B1317B" w:rsidDel="008A1CB7">
                <w:rPr>
                  <w:color w:val="000000" w:themeColor="text1"/>
                </w:rPr>
                <w:delText>%</w:delText>
              </w:r>
            </w:del>
          </w:p>
          <w:p w:rsidR="00EE004A" w:rsidRPr="00B1317B" w:rsidDel="008A1CB7" w:rsidRDefault="00EE004A" w:rsidP="00EE004A">
            <w:pPr>
              <w:rPr>
                <w:del w:id="242" w:author="Pavla Trefilová" w:date="2019-09-11T15:16:00Z"/>
                <w:color w:val="000000" w:themeColor="text1"/>
              </w:rPr>
            </w:pPr>
            <w:del w:id="243" w:author="Pavla Trefilová" w:date="2019-09-11T15:16:00Z">
              <w:r w:rsidDel="008A1CB7">
                <w:rPr>
                  <w:color w:val="000000" w:themeColor="text1"/>
                </w:rPr>
                <w:delText>Homolka 30%</w:delText>
              </w:r>
            </w:del>
          </w:p>
          <w:p w:rsidR="00EE004A" w:rsidRPr="00F538CD" w:rsidDel="008A1CB7" w:rsidRDefault="00EE004A" w:rsidP="00EE004A">
            <w:pPr>
              <w:rPr>
                <w:del w:id="244" w:author="Pavla Trefilová" w:date="2019-09-11T15:16:00Z"/>
                <w:color w:val="000000" w:themeColor="text1"/>
              </w:rPr>
            </w:pPr>
            <w:del w:id="245" w:author="Pavla Trefilová" w:date="2019-09-11T15:16:00Z">
              <w:r w:rsidRPr="00F538CD" w:rsidDel="008A1CB7">
                <w:rPr>
                  <w:color w:val="000000" w:themeColor="text1"/>
                </w:rPr>
                <w:delText>Staszkiewicz 15% (ext)</w:delText>
              </w:r>
            </w:del>
          </w:p>
          <w:p w:rsidR="00EE004A" w:rsidRPr="00B1317B" w:rsidRDefault="00EE004A" w:rsidP="00EE004A">
            <w:pPr>
              <w:rPr>
                <w:b/>
                <w:color w:val="000000" w:themeColor="text1"/>
              </w:rPr>
            </w:pPr>
            <w:del w:id="246" w:author="Pavla Trefilová" w:date="2019-09-11T15:16:00Z">
              <w:r w:rsidRPr="00F538CD" w:rsidDel="008A1CB7">
                <w:rPr>
                  <w:color w:val="000000" w:themeColor="text1"/>
                </w:rPr>
                <w:delText>Stroukal 10% (ext)</w:delText>
              </w:r>
            </w:del>
          </w:p>
        </w:tc>
        <w:tc>
          <w:tcPr>
            <w:tcW w:w="708" w:type="dxa"/>
          </w:tcPr>
          <w:p w:rsidR="00EE004A" w:rsidRPr="00B1317B" w:rsidRDefault="00EE004A" w:rsidP="00EE004A">
            <w:pPr>
              <w:jc w:val="both"/>
              <w:rPr>
                <w:color w:val="000000" w:themeColor="text1"/>
              </w:rPr>
            </w:pPr>
            <w:r w:rsidRPr="00B1317B">
              <w:rPr>
                <w:color w:val="000000" w:themeColor="text1"/>
              </w:rPr>
              <w:t>2/L</w:t>
            </w:r>
          </w:p>
        </w:tc>
        <w:tc>
          <w:tcPr>
            <w:tcW w:w="814" w:type="dxa"/>
          </w:tcPr>
          <w:p w:rsidR="00EE004A" w:rsidRPr="00B1317B" w:rsidRDefault="00EE004A" w:rsidP="00EE004A">
            <w:pPr>
              <w:jc w:val="both"/>
              <w:rPr>
                <w:color w:val="000000" w:themeColor="text1"/>
              </w:rPr>
            </w:pPr>
            <w:r w:rsidRPr="00B1317B">
              <w:rPr>
                <w:color w:val="000000" w:themeColor="text1"/>
              </w:rPr>
              <w:t>PZ</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Řízení lidských zdrojů I*</w:t>
            </w:r>
          </w:p>
        </w:tc>
        <w:tc>
          <w:tcPr>
            <w:tcW w:w="857" w:type="dxa"/>
            <w:gridSpan w:val="2"/>
          </w:tcPr>
          <w:p w:rsidR="00EE004A" w:rsidRPr="00B1317B" w:rsidRDefault="00EE004A" w:rsidP="00EE004A">
            <w:pPr>
              <w:jc w:val="both"/>
              <w:rPr>
                <w:color w:val="000000" w:themeColor="text1"/>
              </w:rPr>
            </w:pPr>
            <w:r w:rsidRPr="00B1317B">
              <w:rPr>
                <w:color w:val="000000" w:themeColor="text1"/>
              </w:rPr>
              <w:t>2</w:t>
            </w:r>
            <w:r>
              <w:rPr>
                <w:color w:val="000000" w:themeColor="text1"/>
              </w:rPr>
              <w:t>6</w:t>
            </w:r>
            <w:r w:rsidRPr="00B1317B">
              <w:rPr>
                <w:color w:val="000000" w:themeColor="text1"/>
              </w:rPr>
              <w:t>-0-1</w:t>
            </w:r>
            <w:r>
              <w:rPr>
                <w:color w:val="000000" w:themeColor="text1"/>
              </w:rPr>
              <w:t>3</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4</w:t>
            </w:r>
          </w:p>
        </w:tc>
        <w:tc>
          <w:tcPr>
            <w:tcW w:w="2977" w:type="dxa"/>
          </w:tcPr>
          <w:p w:rsidR="00EE004A" w:rsidRPr="00B1317B" w:rsidRDefault="00EE004A" w:rsidP="00EE004A">
            <w:pPr>
              <w:jc w:val="both"/>
              <w:rPr>
                <w:ins w:id="247" w:author="Pavla Trefilová" w:date="2019-09-11T15:16:00Z"/>
                <w:b/>
                <w:color w:val="000000" w:themeColor="text1"/>
              </w:rPr>
            </w:pPr>
            <w:ins w:id="248" w:author="Pavla Trefilová" w:date="2019-09-11T15:16:00Z">
              <w:r w:rsidRPr="00B1317B">
                <w:rPr>
                  <w:b/>
                  <w:color w:val="000000" w:themeColor="text1"/>
                </w:rPr>
                <w:t xml:space="preserve">Ing. </w:t>
              </w:r>
              <w:r>
                <w:rPr>
                  <w:b/>
                  <w:color w:val="000000" w:themeColor="text1"/>
                </w:rPr>
                <w:t xml:space="preserve">Jana </w:t>
              </w:r>
              <w:r w:rsidRPr="00B1317B">
                <w:rPr>
                  <w:b/>
                  <w:color w:val="000000" w:themeColor="text1"/>
                </w:rPr>
                <w:t>Matošková, Ph.D.</w:t>
              </w:r>
            </w:ins>
          </w:p>
          <w:p w:rsidR="00EE004A" w:rsidRPr="00B1317B" w:rsidDel="00EE004A" w:rsidRDefault="00EE004A" w:rsidP="00EE004A">
            <w:pPr>
              <w:jc w:val="both"/>
              <w:rPr>
                <w:del w:id="249" w:author="Pavla Trefilová" w:date="2019-09-11T15:16:00Z"/>
                <w:b/>
                <w:color w:val="000000" w:themeColor="text1"/>
              </w:rPr>
            </w:pPr>
            <w:ins w:id="250" w:author="Pavla Trefilová" w:date="2019-09-11T15:16:00Z">
              <w:r w:rsidRPr="00B1317B">
                <w:rPr>
                  <w:color w:val="000000" w:themeColor="text1"/>
                </w:rPr>
                <w:t xml:space="preserve">Matošková </w:t>
              </w:r>
              <w:r>
                <w:rPr>
                  <w:color w:val="000000" w:themeColor="text1"/>
                </w:rPr>
                <w:t>(</w:t>
              </w:r>
              <w:r w:rsidRPr="00B1317B">
                <w:rPr>
                  <w:color w:val="000000" w:themeColor="text1"/>
                </w:rPr>
                <w:t>100%</w:t>
              </w:r>
              <w:r>
                <w:rPr>
                  <w:color w:val="000000" w:themeColor="text1"/>
                </w:rPr>
                <w:t>)</w:t>
              </w:r>
            </w:ins>
            <w:del w:id="251" w:author="Pavla Trefilová" w:date="2019-09-11T15:16:00Z">
              <w:r w:rsidRPr="00B1317B" w:rsidDel="00EE004A">
                <w:rPr>
                  <w:b/>
                  <w:color w:val="000000" w:themeColor="text1"/>
                </w:rPr>
                <w:delText>Ing. Matošková, Ph.D.</w:delText>
              </w:r>
            </w:del>
          </w:p>
          <w:p w:rsidR="00EE004A" w:rsidRPr="00B1317B" w:rsidRDefault="00EE004A" w:rsidP="00EE004A">
            <w:pPr>
              <w:jc w:val="both"/>
              <w:rPr>
                <w:color w:val="000000" w:themeColor="text1"/>
              </w:rPr>
            </w:pPr>
            <w:del w:id="252" w:author="Pavla Trefilová" w:date="2019-09-11T15:16:00Z">
              <w:r w:rsidRPr="00B1317B" w:rsidDel="00EE004A">
                <w:rPr>
                  <w:color w:val="000000" w:themeColor="text1"/>
                </w:rPr>
                <w:delText>Matošková 100%</w:delText>
              </w:r>
            </w:del>
          </w:p>
        </w:tc>
        <w:tc>
          <w:tcPr>
            <w:tcW w:w="708" w:type="dxa"/>
          </w:tcPr>
          <w:p w:rsidR="00EE004A" w:rsidRPr="00B1317B" w:rsidRDefault="00EE004A" w:rsidP="00EE004A">
            <w:pPr>
              <w:jc w:val="both"/>
              <w:rPr>
                <w:color w:val="000000" w:themeColor="text1"/>
              </w:rPr>
            </w:pPr>
            <w:r w:rsidRPr="00B1317B">
              <w:rPr>
                <w:color w:val="000000" w:themeColor="text1"/>
              </w:rPr>
              <w:t>2/L</w:t>
            </w:r>
          </w:p>
        </w:tc>
        <w:tc>
          <w:tcPr>
            <w:tcW w:w="814" w:type="dxa"/>
          </w:tcPr>
          <w:p w:rsidR="00EE004A" w:rsidRPr="00B1317B" w:rsidRDefault="00EE004A" w:rsidP="00EE004A">
            <w:pPr>
              <w:jc w:val="both"/>
              <w:rPr>
                <w:color w:val="000000" w:themeColor="text1"/>
              </w:rPr>
            </w:pPr>
          </w:p>
        </w:tc>
      </w:tr>
      <w:tr w:rsidR="00EE004A" w:rsidTr="0034438B">
        <w:tc>
          <w:tcPr>
            <w:tcW w:w="2370" w:type="dxa"/>
          </w:tcPr>
          <w:p w:rsidR="00EE004A" w:rsidRPr="00B1317B" w:rsidRDefault="00EE004A" w:rsidP="00EE004A">
            <w:pPr>
              <w:rPr>
                <w:color w:val="000000" w:themeColor="text1"/>
              </w:rPr>
            </w:pPr>
            <w:r w:rsidRPr="00B1317B">
              <w:rPr>
                <w:color w:val="000000" w:themeColor="text1"/>
              </w:rPr>
              <w:t>Právo pro ekonomy</w:t>
            </w:r>
          </w:p>
        </w:tc>
        <w:tc>
          <w:tcPr>
            <w:tcW w:w="857" w:type="dxa"/>
            <w:gridSpan w:val="2"/>
          </w:tcPr>
          <w:p w:rsidR="00EE004A" w:rsidRPr="00B1317B" w:rsidRDefault="00EE004A" w:rsidP="00EE004A">
            <w:pPr>
              <w:jc w:val="both"/>
              <w:rPr>
                <w:color w:val="000000" w:themeColor="text1"/>
              </w:rPr>
            </w:pPr>
            <w:r w:rsidRPr="00B1317B">
              <w:rPr>
                <w:color w:val="000000" w:themeColor="text1"/>
              </w:rPr>
              <w:t>3</w:t>
            </w:r>
            <w:r>
              <w:rPr>
                <w:color w:val="000000" w:themeColor="text1"/>
              </w:rPr>
              <w:t>9</w:t>
            </w:r>
            <w:r w:rsidRPr="00B1317B">
              <w:rPr>
                <w:color w:val="000000" w:themeColor="text1"/>
              </w:rPr>
              <w:t>-0-1</w:t>
            </w:r>
            <w:r>
              <w:rPr>
                <w:color w:val="000000" w:themeColor="text1"/>
              </w:rPr>
              <w:t>3</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5</w:t>
            </w:r>
          </w:p>
        </w:tc>
        <w:tc>
          <w:tcPr>
            <w:tcW w:w="2977" w:type="dxa"/>
          </w:tcPr>
          <w:p w:rsidR="00EE004A" w:rsidRPr="00B1317B" w:rsidRDefault="00EE004A" w:rsidP="00EE004A">
            <w:pPr>
              <w:jc w:val="both"/>
              <w:rPr>
                <w:ins w:id="253" w:author="Pavla Trefilová" w:date="2019-09-11T15:18:00Z"/>
                <w:b/>
                <w:color w:val="000000" w:themeColor="text1"/>
              </w:rPr>
            </w:pPr>
            <w:ins w:id="254" w:author="Pavla Trefilová" w:date="2019-09-11T15:18:00Z">
              <w:r w:rsidRPr="00B1317B">
                <w:rPr>
                  <w:b/>
                  <w:color w:val="000000" w:themeColor="text1"/>
                </w:rPr>
                <w:t xml:space="preserve">JUDr. </w:t>
              </w:r>
              <w:r>
                <w:rPr>
                  <w:b/>
                  <w:color w:val="000000" w:themeColor="text1"/>
                </w:rPr>
                <w:t xml:space="preserve">Olga </w:t>
              </w:r>
              <w:r w:rsidRPr="00B1317B">
                <w:rPr>
                  <w:b/>
                  <w:color w:val="000000" w:themeColor="text1"/>
                </w:rPr>
                <w:t>Kapplová, Ph.D.</w:t>
              </w:r>
            </w:ins>
          </w:p>
          <w:p w:rsidR="00EE004A" w:rsidRPr="00B1317B" w:rsidDel="00EE004A" w:rsidRDefault="00EE004A" w:rsidP="00EE004A">
            <w:pPr>
              <w:jc w:val="both"/>
              <w:rPr>
                <w:del w:id="255" w:author="Pavla Trefilová" w:date="2019-09-11T15:18:00Z"/>
                <w:b/>
                <w:color w:val="000000" w:themeColor="text1"/>
              </w:rPr>
            </w:pPr>
            <w:ins w:id="256" w:author="Pavla Trefilová" w:date="2019-09-11T15:18:00Z">
              <w:r w:rsidRPr="00B1317B">
                <w:rPr>
                  <w:color w:val="000000" w:themeColor="text1"/>
                </w:rPr>
                <w:lastRenderedPageBreak/>
                <w:t xml:space="preserve">Kapplová </w:t>
              </w:r>
              <w:r>
                <w:rPr>
                  <w:color w:val="000000" w:themeColor="text1"/>
                </w:rPr>
                <w:t>(</w:t>
              </w:r>
              <w:r w:rsidRPr="00B1317B">
                <w:rPr>
                  <w:color w:val="000000" w:themeColor="text1"/>
                </w:rPr>
                <w:t>100%</w:t>
              </w:r>
              <w:r>
                <w:rPr>
                  <w:color w:val="000000" w:themeColor="text1"/>
                </w:rPr>
                <w:t>)</w:t>
              </w:r>
            </w:ins>
            <w:del w:id="257" w:author="Pavla Trefilová" w:date="2019-09-11T15:18:00Z">
              <w:r w:rsidRPr="00B1317B" w:rsidDel="00EE004A">
                <w:rPr>
                  <w:b/>
                  <w:color w:val="000000" w:themeColor="text1"/>
                </w:rPr>
                <w:delText>JUDr. Kapplová, Ph.D.</w:delText>
              </w:r>
            </w:del>
          </w:p>
          <w:p w:rsidR="00EE004A" w:rsidRPr="00B1317B" w:rsidRDefault="00EE004A" w:rsidP="00EE004A">
            <w:pPr>
              <w:jc w:val="both"/>
              <w:rPr>
                <w:b/>
                <w:color w:val="000000" w:themeColor="text1"/>
              </w:rPr>
            </w:pPr>
            <w:del w:id="258" w:author="Pavla Trefilová" w:date="2019-09-11T15:18:00Z">
              <w:r w:rsidRPr="00B1317B" w:rsidDel="00EE004A">
                <w:rPr>
                  <w:color w:val="000000" w:themeColor="text1"/>
                </w:rPr>
                <w:delText>Kapplová 100%</w:delText>
              </w:r>
            </w:del>
          </w:p>
        </w:tc>
        <w:tc>
          <w:tcPr>
            <w:tcW w:w="708" w:type="dxa"/>
          </w:tcPr>
          <w:p w:rsidR="00EE004A" w:rsidRPr="00B1317B" w:rsidRDefault="00EE004A" w:rsidP="00EE004A">
            <w:pPr>
              <w:jc w:val="both"/>
              <w:rPr>
                <w:color w:val="000000" w:themeColor="text1"/>
              </w:rPr>
            </w:pPr>
            <w:r w:rsidRPr="00B1317B">
              <w:rPr>
                <w:color w:val="000000" w:themeColor="text1"/>
              </w:rPr>
              <w:lastRenderedPageBreak/>
              <w:t>2/L</w:t>
            </w:r>
          </w:p>
        </w:tc>
        <w:tc>
          <w:tcPr>
            <w:tcW w:w="814" w:type="dxa"/>
          </w:tcPr>
          <w:p w:rsidR="00EE004A" w:rsidRPr="00B1317B" w:rsidRDefault="00EE004A" w:rsidP="00EE004A">
            <w:pPr>
              <w:jc w:val="both"/>
              <w:rPr>
                <w:color w:val="000000" w:themeColor="text1"/>
              </w:rPr>
            </w:pPr>
          </w:p>
        </w:tc>
      </w:tr>
      <w:tr w:rsidR="00EE004A" w:rsidTr="0034438B">
        <w:tc>
          <w:tcPr>
            <w:tcW w:w="2370" w:type="dxa"/>
          </w:tcPr>
          <w:p w:rsidR="00EE004A" w:rsidRPr="00B1317B" w:rsidRDefault="00EE004A" w:rsidP="00EE004A">
            <w:pPr>
              <w:rPr>
                <w:color w:val="000000" w:themeColor="text1"/>
              </w:rPr>
            </w:pPr>
            <w:r w:rsidRPr="00B1317B">
              <w:rPr>
                <w:color w:val="000000" w:themeColor="text1"/>
              </w:rPr>
              <w:t xml:space="preserve">Daně   </w:t>
            </w:r>
          </w:p>
        </w:tc>
        <w:tc>
          <w:tcPr>
            <w:tcW w:w="857" w:type="dxa"/>
            <w:gridSpan w:val="2"/>
          </w:tcPr>
          <w:p w:rsidR="00EE004A" w:rsidRPr="00B1317B" w:rsidRDefault="00EE004A" w:rsidP="00EE004A">
            <w:pPr>
              <w:jc w:val="both"/>
              <w:rPr>
                <w:color w:val="000000" w:themeColor="text1"/>
              </w:rPr>
            </w:pPr>
            <w:r w:rsidRPr="00B1317B">
              <w:rPr>
                <w:color w:val="000000" w:themeColor="text1"/>
              </w:rPr>
              <w:t>2</w:t>
            </w:r>
            <w:r>
              <w:rPr>
                <w:color w:val="000000" w:themeColor="text1"/>
              </w:rPr>
              <w:t>6</w:t>
            </w:r>
            <w:r w:rsidRPr="00B1317B">
              <w:rPr>
                <w:color w:val="000000" w:themeColor="text1"/>
              </w:rPr>
              <w:t>-0-2</w:t>
            </w:r>
            <w:r>
              <w:rPr>
                <w:color w:val="000000" w:themeColor="text1"/>
              </w:rPr>
              <w:t>6</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5</w:t>
            </w:r>
          </w:p>
        </w:tc>
        <w:tc>
          <w:tcPr>
            <w:tcW w:w="2977" w:type="dxa"/>
          </w:tcPr>
          <w:p w:rsidR="00EE004A" w:rsidRPr="00B1317B" w:rsidRDefault="00EE004A" w:rsidP="00EE004A">
            <w:pPr>
              <w:jc w:val="both"/>
              <w:rPr>
                <w:ins w:id="259" w:author="Pavla Trefilová" w:date="2019-09-11T15:18:00Z"/>
                <w:b/>
                <w:color w:val="000000" w:themeColor="text1"/>
              </w:rPr>
            </w:pPr>
            <w:ins w:id="260" w:author="Pavla Trefilová" w:date="2019-09-11T15:18:00Z">
              <w:r w:rsidRPr="00B1317B">
                <w:rPr>
                  <w:b/>
                  <w:color w:val="000000" w:themeColor="text1"/>
                </w:rPr>
                <w:t xml:space="preserve">Ing. </w:t>
              </w:r>
              <w:r>
                <w:rPr>
                  <w:b/>
                  <w:color w:val="000000" w:themeColor="text1"/>
                </w:rPr>
                <w:t xml:space="preserve">Pavlína </w:t>
              </w:r>
              <w:r w:rsidRPr="00B1317B">
                <w:rPr>
                  <w:b/>
                  <w:color w:val="000000" w:themeColor="text1"/>
                </w:rPr>
                <w:t>Kirschnerová</w:t>
              </w:r>
              <w:r>
                <w:rPr>
                  <w:b/>
                  <w:color w:val="000000" w:themeColor="text1"/>
                </w:rPr>
                <w:t>, Ph.D.</w:t>
              </w:r>
            </w:ins>
          </w:p>
          <w:p w:rsidR="00EE004A" w:rsidRPr="00B1317B" w:rsidDel="00EE004A" w:rsidRDefault="00EE004A" w:rsidP="00EE004A">
            <w:pPr>
              <w:jc w:val="both"/>
              <w:rPr>
                <w:del w:id="261" w:author="Pavla Trefilová" w:date="2019-09-11T15:18:00Z"/>
                <w:b/>
                <w:color w:val="000000" w:themeColor="text1"/>
              </w:rPr>
            </w:pPr>
            <w:ins w:id="262" w:author="Pavla Trefilová" w:date="2019-09-11T15:18:00Z">
              <w:r w:rsidRPr="00B1317B">
                <w:rPr>
                  <w:color w:val="000000" w:themeColor="text1"/>
                </w:rPr>
                <w:t xml:space="preserve">Kirschnerová </w:t>
              </w:r>
              <w:r>
                <w:rPr>
                  <w:color w:val="000000" w:themeColor="text1"/>
                </w:rPr>
                <w:t>(</w:t>
              </w:r>
              <w:r w:rsidRPr="00B1317B">
                <w:rPr>
                  <w:color w:val="000000" w:themeColor="text1"/>
                </w:rPr>
                <w:t>100%</w:t>
              </w:r>
              <w:r>
                <w:rPr>
                  <w:color w:val="000000" w:themeColor="text1"/>
                </w:rPr>
                <w:t>)</w:t>
              </w:r>
            </w:ins>
            <w:del w:id="263" w:author="Pavla Trefilová" w:date="2019-09-11T15:18:00Z">
              <w:r w:rsidRPr="00B1317B" w:rsidDel="00EE004A">
                <w:rPr>
                  <w:b/>
                  <w:color w:val="000000" w:themeColor="text1"/>
                </w:rPr>
                <w:delText>Ing. Kirschnerová</w:delText>
              </w:r>
              <w:r w:rsidDel="00EE004A">
                <w:rPr>
                  <w:b/>
                  <w:color w:val="000000" w:themeColor="text1"/>
                </w:rPr>
                <w:delText>, Ph.D.</w:delText>
              </w:r>
            </w:del>
          </w:p>
          <w:p w:rsidR="00EE004A" w:rsidRPr="00B1317B" w:rsidRDefault="00EE004A" w:rsidP="00EE004A">
            <w:pPr>
              <w:jc w:val="both"/>
              <w:rPr>
                <w:color w:val="000000" w:themeColor="text1"/>
              </w:rPr>
            </w:pPr>
            <w:del w:id="264" w:author="Pavla Trefilová" w:date="2019-09-11T15:18:00Z">
              <w:r w:rsidRPr="00B1317B" w:rsidDel="00EE004A">
                <w:rPr>
                  <w:color w:val="000000" w:themeColor="text1"/>
                </w:rPr>
                <w:delText>Kirschnerová 100%</w:delText>
              </w:r>
            </w:del>
          </w:p>
        </w:tc>
        <w:tc>
          <w:tcPr>
            <w:tcW w:w="708" w:type="dxa"/>
          </w:tcPr>
          <w:p w:rsidR="00EE004A" w:rsidRPr="00B1317B" w:rsidRDefault="00EE004A" w:rsidP="00EE004A">
            <w:pPr>
              <w:jc w:val="both"/>
              <w:rPr>
                <w:color w:val="000000" w:themeColor="text1"/>
              </w:rPr>
            </w:pPr>
            <w:r w:rsidRPr="00B1317B">
              <w:rPr>
                <w:color w:val="000000" w:themeColor="text1"/>
              </w:rPr>
              <w:t>2/L</w:t>
            </w:r>
          </w:p>
        </w:tc>
        <w:tc>
          <w:tcPr>
            <w:tcW w:w="814" w:type="dxa"/>
          </w:tcPr>
          <w:p w:rsidR="00EE004A" w:rsidRPr="00B1317B" w:rsidRDefault="00EE004A" w:rsidP="00EE004A">
            <w:pPr>
              <w:jc w:val="both"/>
              <w:rPr>
                <w:color w:val="000000" w:themeColor="text1"/>
              </w:rPr>
            </w:pPr>
            <w:r w:rsidRPr="00B1317B">
              <w:rPr>
                <w:color w:val="000000" w:themeColor="text1"/>
              </w:rPr>
              <w:t>PZ</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Manažerské účetnictví</w:t>
            </w:r>
          </w:p>
          <w:p w:rsidR="00EE004A" w:rsidRPr="00B1317B" w:rsidRDefault="00EE004A" w:rsidP="00EE004A">
            <w:pPr>
              <w:rPr>
                <w:color w:val="000000" w:themeColor="text1"/>
              </w:rPr>
            </w:pPr>
          </w:p>
        </w:tc>
        <w:tc>
          <w:tcPr>
            <w:tcW w:w="857" w:type="dxa"/>
            <w:gridSpan w:val="2"/>
          </w:tcPr>
          <w:p w:rsidR="00EE004A" w:rsidRPr="00B1317B" w:rsidRDefault="00EE004A" w:rsidP="00EE004A">
            <w:pPr>
              <w:jc w:val="both"/>
              <w:rPr>
                <w:color w:val="000000" w:themeColor="text1"/>
              </w:rPr>
            </w:pPr>
            <w:r w:rsidRPr="00B1317B">
              <w:rPr>
                <w:color w:val="000000" w:themeColor="text1"/>
              </w:rPr>
              <w:t>26-26-0</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6</w:t>
            </w:r>
          </w:p>
        </w:tc>
        <w:tc>
          <w:tcPr>
            <w:tcW w:w="2977" w:type="dxa"/>
          </w:tcPr>
          <w:p w:rsidR="00EE004A" w:rsidRPr="00B1317B" w:rsidRDefault="00EE004A" w:rsidP="00EE004A">
            <w:pPr>
              <w:jc w:val="both"/>
              <w:rPr>
                <w:ins w:id="265" w:author="Pavla Trefilová" w:date="2019-09-11T15:18:00Z"/>
                <w:b/>
                <w:color w:val="000000" w:themeColor="text1"/>
              </w:rPr>
            </w:pPr>
            <w:ins w:id="266" w:author="Pavla Trefilová" w:date="2019-09-11T15:18:00Z">
              <w:r>
                <w:rPr>
                  <w:b/>
                  <w:color w:val="000000" w:themeColor="text1"/>
                </w:rPr>
                <w:t>prof.</w:t>
              </w:r>
              <w:r w:rsidRPr="00B1317B">
                <w:rPr>
                  <w:b/>
                  <w:color w:val="000000" w:themeColor="text1"/>
                </w:rPr>
                <w:t xml:space="preserve"> Ing. </w:t>
              </w:r>
              <w:r>
                <w:rPr>
                  <w:b/>
                  <w:color w:val="000000" w:themeColor="text1"/>
                </w:rPr>
                <w:t xml:space="preserve">Boris </w:t>
              </w:r>
              <w:r w:rsidRPr="00B1317B">
                <w:rPr>
                  <w:b/>
                  <w:color w:val="000000" w:themeColor="text1"/>
                </w:rPr>
                <w:t>Popesko, Ph.D.</w:t>
              </w:r>
            </w:ins>
          </w:p>
          <w:p w:rsidR="00EE004A" w:rsidRPr="00B1317B" w:rsidRDefault="00EE004A" w:rsidP="00EE004A">
            <w:pPr>
              <w:jc w:val="both"/>
              <w:rPr>
                <w:ins w:id="267" w:author="Pavla Trefilová" w:date="2019-09-11T15:18:00Z"/>
                <w:color w:val="000000" w:themeColor="text1"/>
              </w:rPr>
            </w:pPr>
            <w:ins w:id="268" w:author="Pavla Trefilová" w:date="2019-09-11T15:18:00Z">
              <w:r w:rsidRPr="00B1317B">
                <w:rPr>
                  <w:color w:val="000000" w:themeColor="text1"/>
                </w:rPr>
                <w:t xml:space="preserve">Popesko </w:t>
              </w:r>
              <w:r>
                <w:rPr>
                  <w:color w:val="000000" w:themeColor="text1"/>
                </w:rPr>
                <w:t>(</w:t>
              </w:r>
              <w:r w:rsidRPr="00B1317B">
                <w:rPr>
                  <w:color w:val="000000" w:themeColor="text1"/>
                </w:rPr>
                <w:t>60%</w:t>
              </w:r>
              <w:r>
                <w:rPr>
                  <w:color w:val="000000" w:themeColor="text1"/>
                </w:rPr>
                <w:t>)</w:t>
              </w:r>
            </w:ins>
          </w:p>
          <w:p w:rsidR="00EE004A" w:rsidRPr="00B1317B" w:rsidDel="00EE004A" w:rsidRDefault="00EE004A" w:rsidP="00EE004A">
            <w:pPr>
              <w:jc w:val="both"/>
              <w:rPr>
                <w:del w:id="269" w:author="Pavla Trefilová" w:date="2019-09-11T15:18:00Z"/>
                <w:b/>
                <w:color w:val="000000" w:themeColor="text1"/>
              </w:rPr>
            </w:pPr>
            <w:ins w:id="270" w:author="Pavla Trefilová" w:date="2019-09-11T15:18:00Z">
              <w:r w:rsidRPr="00B1317B">
                <w:rPr>
                  <w:color w:val="000000" w:themeColor="text1"/>
                </w:rPr>
                <w:t xml:space="preserve">Papadaki </w:t>
              </w:r>
              <w:r>
                <w:rPr>
                  <w:color w:val="000000" w:themeColor="text1"/>
                </w:rPr>
                <w:t>(</w:t>
              </w:r>
              <w:r w:rsidRPr="00B1317B">
                <w:rPr>
                  <w:color w:val="000000" w:themeColor="text1"/>
                </w:rPr>
                <w:t>40%</w:t>
              </w:r>
              <w:r>
                <w:rPr>
                  <w:color w:val="000000" w:themeColor="text1"/>
                </w:rPr>
                <w:t>)</w:t>
              </w:r>
            </w:ins>
            <w:del w:id="271" w:author="Pavla Trefilová" w:date="2019-09-11T15:18:00Z">
              <w:r w:rsidRPr="00B1317B" w:rsidDel="00EE004A">
                <w:rPr>
                  <w:b/>
                  <w:color w:val="000000" w:themeColor="text1"/>
                </w:rPr>
                <w:delText>doc. Ing. Popesko, Ph.D.</w:delText>
              </w:r>
            </w:del>
          </w:p>
          <w:p w:rsidR="00EE004A" w:rsidRPr="00B1317B" w:rsidDel="00EE004A" w:rsidRDefault="00EE004A" w:rsidP="00EE004A">
            <w:pPr>
              <w:jc w:val="both"/>
              <w:rPr>
                <w:del w:id="272" w:author="Pavla Trefilová" w:date="2019-09-11T15:18:00Z"/>
                <w:color w:val="000000" w:themeColor="text1"/>
              </w:rPr>
            </w:pPr>
            <w:del w:id="273" w:author="Pavla Trefilová" w:date="2019-09-11T15:18:00Z">
              <w:r w:rsidRPr="00B1317B" w:rsidDel="00EE004A">
                <w:rPr>
                  <w:color w:val="000000" w:themeColor="text1"/>
                </w:rPr>
                <w:delText>Popesko 60%</w:delText>
              </w:r>
            </w:del>
          </w:p>
          <w:p w:rsidR="00EE004A" w:rsidRPr="00B1317B" w:rsidRDefault="00EE004A" w:rsidP="00EE004A">
            <w:pPr>
              <w:jc w:val="both"/>
              <w:rPr>
                <w:color w:val="000000" w:themeColor="text1"/>
              </w:rPr>
            </w:pPr>
            <w:del w:id="274" w:author="Pavla Trefilová" w:date="2019-09-11T15:18:00Z">
              <w:r w:rsidRPr="00B1317B" w:rsidDel="00EE004A">
                <w:rPr>
                  <w:color w:val="000000" w:themeColor="text1"/>
                </w:rPr>
                <w:delText>Papadaki 40%</w:delText>
              </w:r>
            </w:del>
          </w:p>
        </w:tc>
        <w:tc>
          <w:tcPr>
            <w:tcW w:w="708" w:type="dxa"/>
          </w:tcPr>
          <w:p w:rsidR="00EE004A" w:rsidRPr="00B1317B" w:rsidRDefault="00EE004A" w:rsidP="00EE004A">
            <w:pPr>
              <w:jc w:val="both"/>
              <w:rPr>
                <w:color w:val="000000" w:themeColor="text1"/>
              </w:rPr>
            </w:pPr>
            <w:r w:rsidRPr="00B1317B">
              <w:rPr>
                <w:color w:val="000000" w:themeColor="text1"/>
              </w:rPr>
              <w:t>2/L</w:t>
            </w:r>
          </w:p>
        </w:tc>
        <w:tc>
          <w:tcPr>
            <w:tcW w:w="814" w:type="dxa"/>
          </w:tcPr>
          <w:p w:rsidR="00EE004A" w:rsidRPr="00B1317B" w:rsidRDefault="00EE004A" w:rsidP="00EE004A">
            <w:pPr>
              <w:jc w:val="both"/>
              <w:rPr>
                <w:color w:val="000000" w:themeColor="text1"/>
              </w:rPr>
            </w:pPr>
            <w:r w:rsidRPr="00B1317B">
              <w:rPr>
                <w:color w:val="000000" w:themeColor="text1"/>
              </w:rPr>
              <w:t>ZT</w:t>
            </w:r>
          </w:p>
        </w:tc>
      </w:tr>
      <w:tr w:rsidR="00EE004A" w:rsidTr="0034438B">
        <w:tc>
          <w:tcPr>
            <w:tcW w:w="2370" w:type="dxa"/>
          </w:tcPr>
          <w:p w:rsidR="00EE004A" w:rsidRDefault="00EE004A" w:rsidP="00EE004A">
            <w:r>
              <w:t>Cizí jazyk 4</w:t>
            </w:r>
          </w:p>
        </w:tc>
        <w:tc>
          <w:tcPr>
            <w:tcW w:w="857" w:type="dxa"/>
            <w:gridSpan w:val="2"/>
          </w:tcPr>
          <w:p w:rsidR="00EE004A" w:rsidRDefault="00EE004A" w:rsidP="00EE004A">
            <w:pPr>
              <w:jc w:val="both"/>
            </w:pPr>
            <w:r>
              <w:t>0-39-0</w:t>
            </w:r>
          </w:p>
        </w:tc>
        <w:tc>
          <w:tcPr>
            <w:tcW w:w="850" w:type="dxa"/>
          </w:tcPr>
          <w:p w:rsidR="00EE004A" w:rsidRDefault="00EE004A" w:rsidP="00EE004A">
            <w:pPr>
              <w:jc w:val="both"/>
            </w:pPr>
            <w:r>
              <w:t>zp, zk</w:t>
            </w:r>
          </w:p>
        </w:tc>
        <w:tc>
          <w:tcPr>
            <w:tcW w:w="709" w:type="dxa"/>
          </w:tcPr>
          <w:p w:rsidR="00EE004A" w:rsidRDefault="00EE004A" w:rsidP="00EE004A">
            <w:pPr>
              <w:jc w:val="both"/>
            </w:pPr>
            <w:r>
              <w:t>4</w:t>
            </w:r>
          </w:p>
        </w:tc>
        <w:tc>
          <w:tcPr>
            <w:tcW w:w="2977" w:type="dxa"/>
          </w:tcPr>
          <w:p w:rsidR="00EE004A" w:rsidRPr="00E409BC" w:rsidRDefault="00EE004A" w:rsidP="00EE004A">
            <w:pPr>
              <w:jc w:val="both"/>
              <w:rPr>
                <w:ins w:id="275" w:author="Pavla Trefilová" w:date="2019-09-11T15:15:00Z"/>
                <w:b/>
              </w:rPr>
            </w:pPr>
            <w:ins w:id="276" w:author="Pavla Trefilová" w:date="2019-09-11T15:15:00Z">
              <w:r w:rsidRPr="00E409BC">
                <w:rPr>
                  <w:b/>
                </w:rPr>
                <w:t xml:space="preserve">Mgr. </w:t>
              </w:r>
              <w:r>
                <w:rPr>
                  <w:b/>
                </w:rPr>
                <w:t xml:space="preserve">Věra </w:t>
              </w:r>
              <w:r w:rsidRPr="00E409BC">
                <w:rPr>
                  <w:b/>
                </w:rPr>
                <w:t>Kozáková, Ph.D.</w:t>
              </w:r>
            </w:ins>
          </w:p>
          <w:p w:rsidR="00EE004A" w:rsidRDefault="00EE004A" w:rsidP="00EE004A">
            <w:pPr>
              <w:jc w:val="both"/>
              <w:rPr>
                <w:ins w:id="277" w:author="Pavla Trefilová" w:date="2019-09-11T15:15:00Z"/>
                <w:b/>
              </w:rPr>
            </w:pPr>
            <w:ins w:id="278" w:author="Pavla Trefilová" w:date="2019-09-11T15:15:00Z">
              <w:r>
                <w:t xml:space="preserve">Kozáková </w:t>
              </w:r>
              <w:r>
                <w:rPr>
                  <w:color w:val="000000" w:themeColor="text1"/>
                </w:rPr>
                <w:t>(</w:t>
              </w:r>
              <w:r w:rsidRPr="00B1317B">
                <w:rPr>
                  <w:color w:val="000000" w:themeColor="text1"/>
                </w:rPr>
                <w:t>100%</w:t>
              </w:r>
              <w:r>
                <w:rPr>
                  <w:color w:val="000000" w:themeColor="text1"/>
                </w:rPr>
                <w:t>)</w:t>
              </w:r>
            </w:ins>
          </w:p>
          <w:p w:rsidR="00EE004A" w:rsidRPr="00E409BC" w:rsidRDefault="00EE004A" w:rsidP="00EE004A">
            <w:pPr>
              <w:jc w:val="both"/>
              <w:rPr>
                <w:ins w:id="279" w:author="Pavla Trefilová" w:date="2019-09-11T15:15:00Z"/>
                <w:b/>
              </w:rPr>
            </w:pPr>
            <w:ins w:id="280" w:author="Pavla Trefilová" w:date="2019-09-11T15:15:00Z">
              <w:r w:rsidRPr="00E409BC">
                <w:rPr>
                  <w:b/>
                </w:rPr>
                <w:t xml:space="preserve">PhDr. </w:t>
              </w:r>
              <w:r>
                <w:rPr>
                  <w:b/>
                </w:rPr>
                <w:t xml:space="preserve">Jana </w:t>
              </w:r>
              <w:r w:rsidRPr="00E409BC">
                <w:rPr>
                  <w:b/>
                </w:rPr>
                <w:t>Semotamová</w:t>
              </w:r>
            </w:ins>
          </w:p>
          <w:p w:rsidR="00EE004A" w:rsidRPr="00E409BC" w:rsidDel="00EE004A" w:rsidRDefault="00EE004A" w:rsidP="00EE004A">
            <w:pPr>
              <w:jc w:val="both"/>
              <w:rPr>
                <w:del w:id="281" w:author="Pavla Trefilová" w:date="2019-09-11T15:15:00Z"/>
                <w:b/>
              </w:rPr>
            </w:pPr>
            <w:ins w:id="282" w:author="Pavla Trefilová" w:date="2019-09-11T15:15:00Z">
              <w:r>
                <w:t>Semotamová (100%)</w:t>
              </w:r>
            </w:ins>
            <w:del w:id="283" w:author="Pavla Trefilová" w:date="2019-09-11T15:15:00Z">
              <w:r w:rsidRPr="00E409BC" w:rsidDel="00EE004A">
                <w:rPr>
                  <w:b/>
                </w:rPr>
                <w:delText>Mgr. Kozáková, Ph.D.</w:delText>
              </w:r>
            </w:del>
          </w:p>
          <w:p w:rsidR="00EE004A" w:rsidDel="00EE004A" w:rsidRDefault="00EE004A" w:rsidP="00EE004A">
            <w:pPr>
              <w:jc w:val="both"/>
              <w:rPr>
                <w:del w:id="284" w:author="Pavla Trefilová" w:date="2019-09-11T15:15:00Z"/>
              </w:rPr>
            </w:pPr>
            <w:del w:id="285" w:author="Pavla Trefilová" w:date="2019-09-11T15:15:00Z">
              <w:r w:rsidDel="00EE004A">
                <w:delText>Kozáková 100%</w:delText>
              </w:r>
            </w:del>
          </w:p>
          <w:p w:rsidR="00EE004A" w:rsidRPr="00E409BC" w:rsidDel="00EE004A" w:rsidRDefault="00EE004A" w:rsidP="00EE004A">
            <w:pPr>
              <w:jc w:val="both"/>
              <w:rPr>
                <w:del w:id="286" w:author="Pavla Trefilová" w:date="2019-09-11T15:15:00Z"/>
                <w:b/>
              </w:rPr>
            </w:pPr>
            <w:del w:id="287" w:author="Pavla Trefilová" w:date="2019-09-11T15:15:00Z">
              <w:r w:rsidRPr="00E409BC" w:rsidDel="00EE004A">
                <w:rPr>
                  <w:b/>
                </w:rPr>
                <w:delText>PhDr. Semotamová</w:delText>
              </w:r>
            </w:del>
          </w:p>
          <w:p w:rsidR="00EE004A" w:rsidRPr="00004032" w:rsidRDefault="00EE004A" w:rsidP="00EE004A">
            <w:pPr>
              <w:jc w:val="both"/>
              <w:rPr>
                <w:b/>
              </w:rPr>
            </w:pPr>
            <w:del w:id="288" w:author="Pavla Trefilová" w:date="2019-09-11T15:15:00Z">
              <w:r w:rsidDel="00EE004A">
                <w:delText>Semotamová 100%</w:delText>
              </w:r>
            </w:del>
          </w:p>
        </w:tc>
        <w:tc>
          <w:tcPr>
            <w:tcW w:w="708" w:type="dxa"/>
          </w:tcPr>
          <w:p w:rsidR="00EE004A" w:rsidRDefault="00EE004A" w:rsidP="00EE004A">
            <w:pPr>
              <w:jc w:val="both"/>
            </w:pPr>
            <w:r>
              <w:t>2/L</w:t>
            </w:r>
          </w:p>
        </w:tc>
        <w:tc>
          <w:tcPr>
            <w:tcW w:w="814" w:type="dxa"/>
          </w:tcPr>
          <w:p w:rsidR="00EE004A" w:rsidRDefault="00EE004A" w:rsidP="00EE004A">
            <w:pPr>
              <w:jc w:val="both"/>
            </w:pPr>
          </w:p>
        </w:tc>
      </w:tr>
      <w:tr w:rsidR="00EE004A" w:rsidTr="0034438B">
        <w:tc>
          <w:tcPr>
            <w:tcW w:w="2370" w:type="dxa"/>
          </w:tcPr>
          <w:p w:rsidR="00EE004A" w:rsidRPr="00B1317B" w:rsidRDefault="00EE004A" w:rsidP="00EE004A">
            <w:pPr>
              <w:rPr>
                <w:color w:val="000000" w:themeColor="text1"/>
              </w:rPr>
            </w:pPr>
            <w:r w:rsidRPr="00B1317B">
              <w:rPr>
                <w:color w:val="000000" w:themeColor="text1"/>
              </w:rPr>
              <w:t>Seminář k bakalářské práci</w:t>
            </w:r>
          </w:p>
        </w:tc>
        <w:tc>
          <w:tcPr>
            <w:tcW w:w="857" w:type="dxa"/>
            <w:gridSpan w:val="2"/>
          </w:tcPr>
          <w:p w:rsidR="00EE004A" w:rsidRPr="00B1317B" w:rsidRDefault="00EE004A" w:rsidP="00EE004A">
            <w:pPr>
              <w:jc w:val="both"/>
              <w:rPr>
                <w:color w:val="000000" w:themeColor="text1"/>
              </w:rPr>
            </w:pPr>
            <w:r w:rsidRPr="00B1317B">
              <w:rPr>
                <w:color w:val="000000" w:themeColor="text1"/>
              </w:rPr>
              <w:t>0-0-13</w:t>
            </w:r>
          </w:p>
        </w:tc>
        <w:tc>
          <w:tcPr>
            <w:tcW w:w="850" w:type="dxa"/>
          </w:tcPr>
          <w:p w:rsidR="00EE004A" w:rsidRPr="00B1317B" w:rsidRDefault="00EE004A" w:rsidP="00EE004A">
            <w:pPr>
              <w:jc w:val="both"/>
              <w:rPr>
                <w:color w:val="000000" w:themeColor="text1"/>
              </w:rPr>
            </w:pPr>
            <w:r w:rsidRPr="00B1317B">
              <w:rPr>
                <w:color w:val="000000" w:themeColor="text1"/>
              </w:rPr>
              <w:t>zp</w:t>
            </w:r>
          </w:p>
        </w:tc>
        <w:tc>
          <w:tcPr>
            <w:tcW w:w="709" w:type="dxa"/>
          </w:tcPr>
          <w:p w:rsidR="00EE004A" w:rsidRPr="00B1317B" w:rsidRDefault="00EE004A" w:rsidP="00EE004A">
            <w:pPr>
              <w:jc w:val="both"/>
              <w:rPr>
                <w:color w:val="000000" w:themeColor="text1"/>
              </w:rPr>
            </w:pPr>
            <w:r w:rsidRPr="00B1317B">
              <w:rPr>
                <w:color w:val="000000" w:themeColor="text1"/>
              </w:rPr>
              <w:t>2</w:t>
            </w:r>
          </w:p>
        </w:tc>
        <w:tc>
          <w:tcPr>
            <w:tcW w:w="2977" w:type="dxa"/>
          </w:tcPr>
          <w:p w:rsidR="00EE004A" w:rsidRPr="00B1317B" w:rsidRDefault="00EE004A" w:rsidP="00EE004A">
            <w:pPr>
              <w:jc w:val="both"/>
              <w:rPr>
                <w:ins w:id="289" w:author="Pavla Trefilová" w:date="2019-09-11T15:18:00Z"/>
                <w:b/>
                <w:color w:val="000000" w:themeColor="text1"/>
              </w:rPr>
            </w:pPr>
            <w:ins w:id="290" w:author="Pavla Trefilová" w:date="2019-09-11T15:18:00Z">
              <w:r w:rsidRPr="00B1317B">
                <w:rPr>
                  <w:b/>
                  <w:color w:val="000000" w:themeColor="text1"/>
                </w:rPr>
                <w:t xml:space="preserve">doc. Ing. </w:t>
              </w:r>
              <w:r>
                <w:rPr>
                  <w:b/>
                  <w:color w:val="000000" w:themeColor="text1"/>
                </w:rPr>
                <w:t xml:space="preserve">Michal </w:t>
              </w:r>
              <w:r w:rsidRPr="00B1317B">
                <w:rPr>
                  <w:b/>
                  <w:color w:val="000000" w:themeColor="text1"/>
                </w:rPr>
                <w:t>Pilík, Ph.D.</w:t>
              </w:r>
            </w:ins>
          </w:p>
          <w:p w:rsidR="00EE004A" w:rsidRPr="00B1317B" w:rsidRDefault="00EE004A" w:rsidP="00EE004A">
            <w:pPr>
              <w:jc w:val="both"/>
              <w:rPr>
                <w:ins w:id="291" w:author="Pavla Trefilová" w:date="2019-09-11T15:18:00Z"/>
                <w:color w:val="000000" w:themeColor="text1"/>
              </w:rPr>
            </w:pPr>
            <w:ins w:id="292" w:author="Pavla Trefilová" w:date="2019-09-11T15:18:00Z">
              <w:r w:rsidRPr="00B1317B">
                <w:rPr>
                  <w:color w:val="000000" w:themeColor="text1"/>
                </w:rPr>
                <w:t xml:space="preserve">Pilík </w:t>
              </w:r>
              <w:r>
                <w:rPr>
                  <w:color w:val="000000" w:themeColor="text1"/>
                </w:rPr>
                <w:t>(</w:t>
              </w:r>
              <w:r w:rsidRPr="00B1317B">
                <w:rPr>
                  <w:color w:val="000000" w:themeColor="text1"/>
                </w:rPr>
                <w:t>80%</w:t>
              </w:r>
              <w:r>
                <w:rPr>
                  <w:color w:val="000000" w:themeColor="text1"/>
                </w:rPr>
                <w:t>)</w:t>
              </w:r>
            </w:ins>
          </w:p>
          <w:p w:rsidR="00EE004A" w:rsidRPr="00B1317B" w:rsidDel="00EE004A" w:rsidRDefault="00EE004A" w:rsidP="00EE004A">
            <w:pPr>
              <w:jc w:val="both"/>
              <w:rPr>
                <w:del w:id="293" w:author="Pavla Trefilová" w:date="2019-09-11T15:18:00Z"/>
                <w:b/>
                <w:color w:val="000000" w:themeColor="text1"/>
              </w:rPr>
            </w:pPr>
            <w:ins w:id="294" w:author="Pavla Trefilová" w:date="2019-09-11T15:18:00Z">
              <w:r w:rsidRPr="00B1317B">
                <w:rPr>
                  <w:color w:val="000000" w:themeColor="text1"/>
                </w:rPr>
                <w:t xml:space="preserve">Staňková </w:t>
              </w:r>
              <w:r>
                <w:rPr>
                  <w:color w:val="000000" w:themeColor="text1"/>
                </w:rPr>
                <w:t>(</w:t>
              </w:r>
              <w:r w:rsidRPr="00B1317B">
                <w:rPr>
                  <w:color w:val="000000" w:themeColor="text1"/>
                </w:rPr>
                <w:t>20%</w:t>
              </w:r>
              <w:r>
                <w:rPr>
                  <w:color w:val="000000" w:themeColor="text1"/>
                </w:rPr>
                <w:t>)</w:t>
              </w:r>
            </w:ins>
            <w:del w:id="295" w:author="Pavla Trefilová" w:date="2019-09-11T15:18:00Z">
              <w:r w:rsidRPr="00B1317B" w:rsidDel="00EE004A">
                <w:rPr>
                  <w:b/>
                  <w:color w:val="000000" w:themeColor="text1"/>
                </w:rPr>
                <w:delText>doc. Ing. Pilík, Ph.D.</w:delText>
              </w:r>
            </w:del>
          </w:p>
          <w:p w:rsidR="00EE004A" w:rsidRPr="00B1317B" w:rsidDel="00EE004A" w:rsidRDefault="00EE004A" w:rsidP="00EE004A">
            <w:pPr>
              <w:jc w:val="both"/>
              <w:rPr>
                <w:del w:id="296" w:author="Pavla Trefilová" w:date="2019-09-11T15:18:00Z"/>
                <w:color w:val="000000" w:themeColor="text1"/>
              </w:rPr>
            </w:pPr>
            <w:del w:id="297" w:author="Pavla Trefilová" w:date="2019-09-11T15:18:00Z">
              <w:r w:rsidRPr="00B1317B" w:rsidDel="00EE004A">
                <w:rPr>
                  <w:color w:val="000000" w:themeColor="text1"/>
                </w:rPr>
                <w:delText>Pilík 80%</w:delText>
              </w:r>
            </w:del>
          </w:p>
          <w:p w:rsidR="00EE004A" w:rsidRPr="00B1317B" w:rsidRDefault="00EE004A" w:rsidP="00EE004A">
            <w:pPr>
              <w:jc w:val="both"/>
              <w:rPr>
                <w:color w:val="000000" w:themeColor="text1"/>
              </w:rPr>
            </w:pPr>
            <w:del w:id="298" w:author="Pavla Trefilová" w:date="2019-09-11T15:18:00Z">
              <w:r w:rsidRPr="00B1317B" w:rsidDel="00EE004A">
                <w:rPr>
                  <w:color w:val="000000" w:themeColor="text1"/>
                </w:rPr>
                <w:delText>Staňková 20%</w:delText>
              </w:r>
            </w:del>
          </w:p>
        </w:tc>
        <w:tc>
          <w:tcPr>
            <w:tcW w:w="708" w:type="dxa"/>
          </w:tcPr>
          <w:p w:rsidR="00EE004A" w:rsidRPr="00B1317B" w:rsidRDefault="00EE004A" w:rsidP="00EE004A">
            <w:pPr>
              <w:jc w:val="both"/>
              <w:rPr>
                <w:color w:val="000000" w:themeColor="text1"/>
              </w:rPr>
            </w:pPr>
            <w:r w:rsidRPr="00B1317B">
              <w:rPr>
                <w:color w:val="000000" w:themeColor="text1"/>
              </w:rPr>
              <w:t>3/Z</w:t>
            </w:r>
          </w:p>
        </w:tc>
        <w:tc>
          <w:tcPr>
            <w:tcW w:w="814" w:type="dxa"/>
          </w:tcPr>
          <w:p w:rsidR="00EE004A" w:rsidRPr="00B1317B" w:rsidRDefault="00EE004A" w:rsidP="00EE004A">
            <w:pPr>
              <w:jc w:val="both"/>
              <w:rPr>
                <w:color w:val="000000" w:themeColor="text1"/>
              </w:rPr>
            </w:pPr>
          </w:p>
        </w:tc>
      </w:tr>
      <w:tr w:rsidR="00EE004A" w:rsidTr="0034438B">
        <w:tc>
          <w:tcPr>
            <w:tcW w:w="2370" w:type="dxa"/>
          </w:tcPr>
          <w:p w:rsidR="00EE004A" w:rsidRPr="00B1317B" w:rsidRDefault="00EE004A" w:rsidP="00EE004A">
            <w:pPr>
              <w:rPr>
                <w:color w:val="000000" w:themeColor="text1"/>
              </w:rPr>
            </w:pPr>
            <w:r w:rsidRPr="00B1317B">
              <w:rPr>
                <w:color w:val="000000" w:themeColor="text1"/>
              </w:rPr>
              <w:t>Bankovnictví a pojišťovnictví I</w:t>
            </w:r>
          </w:p>
          <w:p w:rsidR="00EE004A" w:rsidRPr="00B1317B" w:rsidRDefault="00EE004A" w:rsidP="00EE004A">
            <w:pPr>
              <w:rPr>
                <w:color w:val="000000" w:themeColor="text1"/>
              </w:rPr>
            </w:pPr>
          </w:p>
        </w:tc>
        <w:tc>
          <w:tcPr>
            <w:tcW w:w="857" w:type="dxa"/>
            <w:gridSpan w:val="2"/>
          </w:tcPr>
          <w:p w:rsidR="00EE004A" w:rsidRPr="00B1317B" w:rsidRDefault="00EE004A" w:rsidP="00EE004A">
            <w:pPr>
              <w:jc w:val="both"/>
              <w:rPr>
                <w:color w:val="000000" w:themeColor="text1"/>
              </w:rPr>
            </w:pPr>
            <w:r w:rsidRPr="00B1317B">
              <w:rPr>
                <w:color w:val="000000" w:themeColor="text1"/>
              </w:rPr>
              <w:t>26-0-26</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5</w:t>
            </w:r>
          </w:p>
        </w:tc>
        <w:tc>
          <w:tcPr>
            <w:tcW w:w="2977" w:type="dxa"/>
          </w:tcPr>
          <w:p w:rsidR="00EE004A" w:rsidRPr="00B1317B" w:rsidRDefault="00EE004A" w:rsidP="00EE004A">
            <w:pPr>
              <w:jc w:val="both"/>
              <w:rPr>
                <w:ins w:id="299" w:author="Pavla Trefilová" w:date="2019-09-11T15:18:00Z"/>
                <w:b/>
                <w:color w:val="000000" w:themeColor="text1"/>
              </w:rPr>
            </w:pPr>
            <w:ins w:id="300" w:author="Pavla Trefilová" w:date="2019-09-11T15:18:00Z">
              <w:r w:rsidRPr="00B1317B">
                <w:rPr>
                  <w:b/>
                  <w:color w:val="000000" w:themeColor="text1"/>
                </w:rPr>
                <w:t xml:space="preserve">Ing. </w:t>
              </w:r>
              <w:r>
                <w:rPr>
                  <w:b/>
                  <w:color w:val="000000" w:themeColor="text1"/>
                </w:rPr>
                <w:t xml:space="preserve">Blanka </w:t>
              </w:r>
              <w:r w:rsidRPr="00B1317B">
                <w:rPr>
                  <w:b/>
                  <w:color w:val="000000" w:themeColor="text1"/>
                </w:rPr>
                <w:t>Kameníková, Ph.D.</w:t>
              </w:r>
            </w:ins>
          </w:p>
          <w:p w:rsidR="00EE004A" w:rsidRPr="00B1317B" w:rsidRDefault="00EE004A" w:rsidP="00EE004A">
            <w:pPr>
              <w:jc w:val="both"/>
              <w:rPr>
                <w:ins w:id="301" w:author="Pavla Trefilová" w:date="2019-09-11T15:18:00Z"/>
                <w:color w:val="000000" w:themeColor="text1"/>
              </w:rPr>
            </w:pPr>
            <w:ins w:id="302" w:author="Pavla Trefilová" w:date="2019-09-11T15:18:00Z">
              <w:r w:rsidRPr="00B1317B">
                <w:rPr>
                  <w:color w:val="000000" w:themeColor="text1"/>
                </w:rPr>
                <w:t xml:space="preserve">Kameníková </w:t>
              </w:r>
              <w:r>
                <w:rPr>
                  <w:color w:val="000000" w:themeColor="text1"/>
                </w:rPr>
                <w:t>(</w:t>
              </w:r>
              <w:r w:rsidRPr="00B1317B">
                <w:rPr>
                  <w:color w:val="000000" w:themeColor="text1"/>
                </w:rPr>
                <w:t>70%</w:t>
              </w:r>
              <w:r>
                <w:rPr>
                  <w:color w:val="000000" w:themeColor="text1"/>
                </w:rPr>
                <w:t>)</w:t>
              </w:r>
            </w:ins>
          </w:p>
          <w:p w:rsidR="00EE004A" w:rsidRPr="00B1317B" w:rsidDel="00EE004A" w:rsidRDefault="00EE004A" w:rsidP="00EE004A">
            <w:pPr>
              <w:jc w:val="both"/>
              <w:rPr>
                <w:del w:id="303" w:author="Pavla Trefilová" w:date="2019-09-11T15:18:00Z"/>
                <w:b/>
                <w:color w:val="000000" w:themeColor="text1"/>
              </w:rPr>
            </w:pPr>
            <w:ins w:id="304" w:author="Pavla Trefilová" w:date="2019-09-11T15:18:00Z">
              <w:r w:rsidRPr="00B1317B">
                <w:rPr>
                  <w:color w:val="000000" w:themeColor="text1"/>
                </w:rPr>
                <w:t xml:space="preserve">Martinovičová </w:t>
              </w:r>
              <w:r>
                <w:rPr>
                  <w:color w:val="000000" w:themeColor="text1"/>
                </w:rPr>
                <w:t>(</w:t>
              </w:r>
              <w:r w:rsidRPr="00B1317B">
                <w:rPr>
                  <w:color w:val="000000" w:themeColor="text1"/>
                </w:rPr>
                <w:t>30%</w:t>
              </w:r>
              <w:r>
                <w:rPr>
                  <w:color w:val="000000" w:themeColor="text1"/>
                </w:rPr>
                <w:t>) (ext)</w:t>
              </w:r>
            </w:ins>
            <w:del w:id="305" w:author="Pavla Trefilová" w:date="2019-09-11T15:18:00Z">
              <w:r w:rsidRPr="00B1317B" w:rsidDel="00EE004A">
                <w:rPr>
                  <w:b/>
                  <w:color w:val="000000" w:themeColor="text1"/>
                </w:rPr>
                <w:delText>Ing. Kameníková, Ph.D.</w:delText>
              </w:r>
            </w:del>
          </w:p>
          <w:p w:rsidR="00EE004A" w:rsidRPr="00B1317B" w:rsidDel="00EE004A" w:rsidRDefault="00EE004A" w:rsidP="00EE004A">
            <w:pPr>
              <w:jc w:val="both"/>
              <w:rPr>
                <w:del w:id="306" w:author="Pavla Trefilová" w:date="2019-09-11T15:18:00Z"/>
                <w:color w:val="000000" w:themeColor="text1"/>
              </w:rPr>
            </w:pPr>
            <w:del w:id="307" w:author="Pavla Trefilová" w:date="2019-09-11T15:18:00Z">
              <w:r w:rsidRPr="00B1317B" w:rsidDel="00EE004A">
                <w:rPr>
                  <w:color w:val="000000" w:themeColor="text1"/>
                </w:rPr>
                <w:delText>Kameníková 70%</w:delText>
              </w:r>
            </w:del>
          </w:p>
          <w:p w:rsidR="00EE004A" w:rsidRPr="00B1317B" w:rsidRDefault="00EE004A" w:rsidP="00EE004A">
            <w:pPr>
              <w:jc w:val="both"/>
              <w:rPr>
                <w:b/>
                <w:color w:val="000000" w:themeColor="text1"/>
              </w:rPr>
            </w:pPr>
            <w:del w:id="308" w:author="Pavla Trefilová" w:date="2019-09-11T15:18:00Z">
              <w:r w:rsidRPr="00B1317B" w:rsidDel="00EE004A">
                <w:rPr>
                  <w:color w:val="000000" w:themeColor="text1"/>
                </w:rPr>
                <w:delText>Martinovičová 30%</w:delText>
              </w:r>
              <w:r w:rsidDel="00EE004A">
                <w:rPr>
                  <w:color w:val="000000" w:themeColor="text1"/>
                </w:rPr>
                <w:delText xml:space="preserve"> (ext)</w:delText>
              </w:r>
            </w:del>
          </w:p>
        </w:tc>
        <w:tc>
          <w:tcPr>
            <w:tcW w:w="708" w:type="dxa"/>
          </w:tcPr>
          <w:p w:rsidR="00EE004A" w:rsidRPr="00B1317B" w:rsidRDefault="00EE004A" w:rsidP="00EE004A">
            <w:pPr>
              <w:jc w:val="both"/>
              <w:rPr>
                <w:color w:val="000000" w:themeColor="text1"/>
              </w:rPr>
            </w:pPr>
            <w:r w:rsidRPr="00B1317B">
              <w:rPr>
                <w:color w:val="000000" w:themeColor="text1"/>
              </w:rPr>
              <w:t>3/Z</w:t>
            </w:r>
          </w:p>
        </w:tc>
        <w:tc>
          <w:tcPr>
            <w:tcW w:w="814" w:type="dxa"/>
          </w:tcPr>
          <w:p w:rsidR="00EE004A" w:rsidRPr="00B1317B" w:rsidRDefault="00EE004A" w:rsidP="00EE004A">
            <w:pPr>
              <w:jc w:val="both"/>
              <w:rPr>
                <w:color w:val="000000" w:themeColor="text1"/>
              </w:rPr>
            </w:pPr>
            <w:r w:rsidRPr="00B1317B">
              <w:rPr>
                <w:color w:val="000000" w:themeColor="text1"/>
              </w:rPr>
              <w:t>PZ</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Základy kvantitativních metod*</w:t>
            </w:r>
          </w:p>
        </w:tc>
        <w:tc>
          <w:tcPr>
            <w:tcW w:w="857" w:type="dxa"/>
            <w:gridSpan w:val="2"/>
          </w:tcPr>
          <w:p w:rsidR="00EE004A" w:rsidRPr="00B1317B" w:rsidRDefault="00EE004A" w:rsidP="00EE004A">
            <w:pPr>
              <w:jc w:val="both"/>
              <w:rPr>
                <w:color w:val="000000" w:themeColor="text1"/>
              </w:rPr>
            </w:pPr>
            <w:r w:rsidRPr="00B1317B">
              <w:rPr>
                <w:color w:val="000000" w:themeColor="text1"/>
              </w:rPr>
              <w:t>13-26-0</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ins w:id="309" w:author="Pavla Trefilová" w:date="2019-09-11T15:18:00Z"/>
                <w:b/>
                <w:color w:val="000000" w:themeColor="text1"/>
              </w:rPr>
            </w:pPr>
            <w:ins w:id="310" w:author="Pavla Trefilová" w:date="2019-09-11T15:18:00Z">
              <w:r w:rsidRPr="00B1317B">
                <w:rPr>
                  <w:b/>
                  <w:color w:val="000000" w:themeColor="text1"/>
                </w:rPr>
                <w:t xml:space="preserve">Ing. </w:t>
              </w:r>
              <w:r>
                <w:rPr>
                  <w:b/>
                  <w:color w:val="000000" w:themeColor="text1"/>
                </w:rPr>
                <w:t xml:space="preserve">Miroslava </w:t>
              </w:r>
              <w:r w:rsidRPr="00B1317B">
                <w:rPr>
                  <w:b/>
                  <w:color w:val="000000" w:themeColor="text1"/>
                </w:rPr>
                <w:t>Dolejšová, Ph.D.</w:t>
              </w:r>
            </w:ins>
          </w:p>
          <w:p w:rsidR="00EE004A" w:rsidRPr="00B1317B" w:rsidDel="003B4695" w:rsidRDefault="00EE004A" w:rsidP="00EE004A">
            <w:pPr>
              <w:jc w:val="both"/>
              <w:rPr>
                <w:del w:id="311" w:author="Pavla Trefilová" w:date="2019-09-11T15:18:00Z"/>
                <w:b/>
                <w:color w:val="000000" w:themeColor="text1"/>
              </w:rPr>
            </w:pPr>
            <w:ins w:id="312" w:author="Pavla Trefilová" w:date="2019-09-11T15:18:00Z">
              <w:r w:rsidRPr="00B1317B">
                <w:rPr>
                  <w:color w:val="000000" w:themeColor="text1"/>
                </w:rPr>
                <w:t xml:space="preserve">Dolejšová </w:t>
              </w:r>
              <w:r>
                <w:rPr>
                  <w:color w:val="000000" w:themeColor="text1"/>
                </w:rPr>
                <w:t>(10</w:t>
              </w:r>
              <w:r w:rsidRPr="00B1317B">
                <w:rPr>
                  <w:color w:val="000000" w:themeColor="text1"/>
                </w:rPr>
                <w:t>0%</w:t>
              </w:r>
              <w:r>
                <w:rPr>
                  <w:color w:val="000000" w:themeColor="text1"/>
                </w:rPr>
                <w:t>)</w:t>
              </w:r>
            </w:ins>
            <w:del w:id="313" w:author="Pavla Trefilová" w:date="2019-09-11T15:18:00Z">
              <w:r w:rsidRPr="00B1317B" w:rsidDel="003B4695">
                <w:rPr>
                  <w:b/>
                  <w:color w:val="000000" w:themeColor="text1"/>
                </w:rPr>
                <w:delText>Ing. Dolejšová, Ph.D.</w:delText>
              </w:r>
            </w:del>
          </w:p>
          <w:p w:rsidR="00EE004A" w:rsidRPr="00AA6B0B" w:rsidRDefault="00EE004A" w:rsidP="00EE004A">
            <w:pPr>
              <w:jc w:val="both"/>
              <w:rPr>
                <w:color w:val="000000" w:themeColor="text1"/>
              </w:rPr>
            </w:pPr>
            <w:del w:id="314" w:author="Pavla Trefilová" w:date="2019-09-11T15:18:00Z">
              <w:r w:rsidDel="003B4695">
                <w:rPr>
                  <w:color w:val="000000" w:themeColor="text1"/>
                </w:rPr>
                <w:delText>Dolejšová 10</w:delText>
              </w:r>
              <w:r w:rsidRPr="00B1317B" w:rsidDel="003B4695">
                <w:rPr>
                  <w:color w:val="000000" w:themeColor="text1"/>
                </w:rPr>
                <w:delText>0%</w:delText>
              </w:r>
            </w:del>
          </w:p>
        </w:tc>
        <w:tc>
          <w:tcPr>
            <w:tcW w:w="708" w:type="dxa"/>
          </w:tcPr>
          <w:p w:rsidR="00EE004A" w:rsidRPr="00B1317B" w:rsidRDefault="00EE004A" w:rsidP="00EE004A">
            <w:pPr>
              <w:jc w:val="both"/>
              <w:rPr>
                <w:color w:val="000000" w:themeColor="text1"/>
              </w:rPr>
            </w:pPr>
            <w:r w:rsidRPr="00B1317B">
              <w:rPr>
                <w:color w:val="000000" w:themeColor="text1"/>
              </w:rPr>
              <w:t>3/Z</w:t>
            </w:r>
          </w:p>
        </w:tc>
        <w:tc>
          <w:tcPr>
            <w:tcW w:w="814" w:type="dxa"/>
          </w:tcPr>
          <w:p w:rsidR="00EE004A" w:rsidRPr="00B1317B" w:rsidRDefault="00EE004A" w:rsidP="00EE004A">
            <w:pPr>
              <w:jc w:val="both"/>
              <w:rPr>
                <w:color w:val="000000" w:themeColor="text1"/>
              </w:rPr>
            </w:pPr>
          </w:p>
        </w:tc>
      </w:tr>
      <w:tr w:rsidR="00EE004A" w:rsidTr="0034438B">
        <w:tc>
          <w:tcPr>
            <w:tcW w:w="2370" w:type="dxa"/>
          </w:tcPr>
          <w:p w:rsidR="00EE004A" w:rsidRPr="00B1317B" w:rsidRDefault="00EE004A" w:rsidP="00EE004A">
            <w:pPr>
              <w:rPr>
                <w:color w:val="000000" w:themeColor="text1"/>
              </w:rPr>
            </w:pPr>
            <w:r w:rsidRPr="00B1317B">
              <w:rPr>
                <w:color w:val="000000" w:themeColor="text1"/>
              </w:rPr>
              <w:t>Podnikové finance I*</w:t>
            </w:r>
          </w:p>
          <w:p w:rsidR="00EE004A" w:rsidRPr="00B1317B" w:rsidRDefault="00EE004A" w:rsidP="00EE004A">
            <w:pPr>
              <w:rPr>
                <w:color w:val="000000" w:themeColor="text1"/>
              </w:rPr>
            </w:pPr>
          </w:p>
        </w:tc>
        <w:tc>
          <w:tcPr>
            <w:tcW w:w="857" w:type="dxa"/>
            <w:gridSpan w:val="2"/>
          </w:tcPr>
          <w:p w:rsidR="00EE004A" w:rsidRPr="00B1317B" w:rsidRDefault="00EE004A" w:rsidP="00EE004A">
            <w:pPr>
              <w:jc w:val="both"/>
              <w:rPr>
                <w:color w:val="000000" w:themeColor="text1"/>
              </w:rPr>
            </w:pPr>
            <w:r w:rsidRPr="00B1317B">
              <w:rPr>
                <w:color w:val="000000" w:themeColor="text1"/>
              </w:rPr>
              <w:t>26-0-26</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6</w:t>
            </w:r>
          </w:p>
        </w:tc>
        <w:tc>
          <w:tcPr>
            <w:tcW w:w="2977" w:type="dxa"/>
          </w:tcPr>
          <w:p w:rsidR="00EE004A" w:rsidRPr="00B1317B" w:rsidRDefault="00EE004A" w:rsidP="00EE004A">
            <w:pPr>
              <w:jc w:val="both"/>
              <w:rPr>
                <w:ins w:id="315" w:author="Pavla Trefilová" w:date="2019-09-11T15:19:00Z"/>
                <w:b/>
                <w:color w:val="000000" w:themeColor="text1"/>
              </w:rPr>
            </w:pPr>
            <w:ins w:id="316" w:author="Pavla Trefilová" w:date="2019-09-11T15:19:00Z">
              <w:r w:rsidRPr="00B1317B">
                <w:rPr>
                  <w:b/>
                  <w:color w:val="000000" w:themeColor="text1"/>
                </w:rPr>
                <w:t xml:space="preserve">doc. Ing. </w:t>
              </w:r>
              <w:r>
                <w:rPr>
                  <w:b/>
                  <w:color w:val="000000" w:themeColor="text1"/>
                </w:rPr>
                <w:t xml:space="preserve">Adriana </w:t>
              </w:r>
              <w:r w:rsidRPr="00B1317B">
                <w:rPr>
                  <w:b/>
                  <w:color w:val="000000" w:themeColor="text1"/>
                </w:rPr>
                <w:t>Knápková, Ph.D.</w:t>
              </w:r>
            </w:ins>
          </w:p>
          <w:p w:rsidR="00EE004A" w:rsidRPr="00B1317B" w:rsidRDefault="00EE004A" w:rsidP="00EE004A">
            <w:pPr>
              <w:jc w:val="both"/>
              <w:rPr>
                <w:ins w:id="317" w:author="Pavla Trefilová" w:date="2019-09-11T15:19:00Z"/>
                <w:color w:val="000000" w:themeColor="text1"/>
              </w:rPr>
            </w:pPr>
            <w:ins w:id="318" w:author="Pavla Trefilová" w:date="2019-09-11T15:19:00Z">
              <w:r w:rsidRPr="00B1317B">
                <w:rPr>
                  <w:color w:val="000000" w:themeColor="text1"/>
                </w:rPr>
                <w:t xml:space="preserve">Knápková </w:t>
              </w:r>
              <w:r>
                <w:rPr>
                  <w:color w:val="000000" w:themeColor="text1"/>
                </w:rPr>
                <w:t>(</w:t>
              </w:r>
              <w:r w:rsidRPr="00B1317B">
                <w:rPr>
                  <w:color w:val="000000" w:themeColor="text1"/>
                </w:rPr>
                <w:t>60%</w:t>
              </w:r>
              <w:r>
                <w:rPr>
                  <w:color w:val="000000" w:themeColor="text1"/>
                </w:rPr>
                <w:t>)</w:t>
              </w:r>
            </w:ins>
          </w:p>
          <w:p w:rsidR="00EE004A" w:rsidRDefault="00EE004A" w:rsidP="00EE004A">
            <w:pPr>
              <w:jc w:val="both"/>
              <w:rPr>
                <w:ins w:id="319" w:author="Pavla Trefilová" w:date="2019-09-11T15:19:00Z"/>
                <w:color w:val="000000" w:themeColor="text1"/>
              </w:rPr>
            </w:pPr>
            <w:ins w:id="320" w:author="Pavla Trefilová" w:date="2019-09-11T15:19:00Z">
              <w:r w:rsidRPr="00B1317B">
                <w:rPr>
                  <w:color w:val="000000" w:themeColor="text1"/>
                </w:rPr>
                <w:t xml:space="preserve">Pálka </w:t>
              </w:r>
              <w:r>
                <w:rPr>
                  <w:color w:val="000000" w:themeColor="text1"/>
                </w:rPr>
                <w:t>(3</w:t>
              </w:r>
              <w:r w:rsidRPr="00B1317B">
                <w:rPr>
                  <w:color w:val="000000" w:themeColor="text1"/>
                </w:rPr>
                <w:t>0%</w:t>
              </w:r>
              <w:r>
                <w:rPr>
                  <w:color w:val="000000" w:themeColor="text1"/>
                </w:rPr>
                <w:t>)</w:t>
              </w:r>
            </w:ins>
          </w:p>
          <w:p w:rsidR="00EE004A" w:rsidRPr="00B1317B" w:rsidDel="00EE004A" w:rsidRDefault="00EE004A" w:rsidP="00EE004A">
            <w:pPr>
              <w:jc w:val="both"/>
              <w:rPr>
                <w:del w:id="321" w:author="Pavla Trefilová" w:date="2019-09-11T15:19:00Z"/>
                <w:b/>
                <w:color w:val="000000" w:themeColor="text1"/>
              </w:rPr>
            </w:pPr>
            <w:ins w:id="322" w:author="Pavla Trefilová" w:date="2019-09-11T15:19:00Z">
              <w:r>
                <w:rPr>
                  <w:color w:val="000000" w:themeColor="text1"/>
                </w:rPr>
                <w:t>Remeš (10%) (ext)</w:t>
              </w:r>
            </w:ins>
            <w:del w:id="323" w:author="Pavla Trefilová" w:date="2019-09-11T15:19:00Z">
              <w:r w:rsidRPr="00B1317B" w:rsidDel="00EE004A">
                <w:rPr>
                  <w:b/>
                  <w:color w:val="000000" w:themeColor="text1"/>
                </w:rPr>
                <w:delText>doc. Ing. Knápková, Ph.D.</w:delText>
              </w:r>
            </w:del>
          </w:p>
          <w:p w:rsidR="00EE004A" w:rsidRPr="00B1317B" w:rsidDel="00EE004A" w:rsidRDefault="00EE004A" w:rsidP="00EE004A">
            <w:pPr>
              <w:jc w:val="both"/>
              <w:rPr>
                <w:del w:id="324" w:author="Pavla Trefilová" w:date="2019-09-11T15:19:00Z"/>
                <w:color w:val="000000" w:themeColor="text1"/>
              </w:rPr>
            </w:pPr>
            <w:del w:id="325" w:author="Pavla Trefilová" w:date="2019-09-11T15:19:00Z">
              <w:r w:rsidRPr="00B1317B" w:rsidDel="00EE004A">
                <w:rPr>
                  <w:color w:val="000000" w:themeColor="text1"/>
                </w:rPr>
                <w:delText>Knápková 60%</w:delText>
              </w:r>
            </w:del>
          </w:p>
          <w:p w:rsidR="00EE004A" w:rsidDel="00EE004A" w:rsidRDefault="00EE004A" w:rsidP="00EE004A">
            <w:pPr>
              <w:jc w:val="both"/>
              <w:rPr>
                <w:del w:id="326" w:author="Pavla Trefilová" w:date="2019-09-11T15:19:00Z"/>
                <w:color w:val="000000" w:themeColor="text1"/>
              </w:rPr>
            </w:pPr>
            <w:del w:id="327" w:author="Pavla Trefilová" w:date="2019-09-11T15:19:00Z">
              <w:r w:rsidRPr="00B1317B" w:rsidDel="00EE004A">
                <w:rPr>
                  <w:color w:val="000000" w:themeColor="text1"/>
                </w:rPr>
                <w:delText xml:space="preserve">Pálka </w:delText>
              </w:r>
              <w:r w:rsidDel="00EE004A">
                <w:rPr>
                  <w:color w:val="000000" w:themeColor="text1"/>
                </w:rPr>
                <w:delText>3</w:delText>
              </w:r>
              <w:r w:rsidRPr="00B1317B" w:rsidDel="00EE004A">
                <w:rPr>
                  <w:color w:val="000000" w:themeColor="text1"/>
                </w:rPr>
                <w:delText>0%</w:delText>
              </w:r>
            </w:del>
          </w:p>
          <w:p w:rsidR="00EE004A" w:rsidRPr="00B1317B" w:rsidRDefault="00EE004A" w:rsidP="00EE004A">
            <w:pPr>
              <w:jc w:val="both"/>
              <w:rPr>
                <w:b/>
                <w:color w:val="000000" w:themeColor="text1"/>
              </w:rPr>
            </w:pPr>
            <w:del w:id="328" w:author="Pavla Trefilová" w:date="2019-09-11T15:19:00Z">
              <w:r w:rsidDel="00EE004A">
                <w:rPr>
                  <w:color w:val="000000" w:themeColor="text1"/>
                </w:rPr>
                <w:delText>Remeš 10% (ext)</w:delText>
              </w:r>
            </w:del>
          </w:p>
        </w:tc>
        <w:tc>
          <w:tcPr>
            <w:tcW w:w="708" w:type="dxa"/>
          </w:tcPr>
          <w:p w:rsidR="00EE004A" w:rsidRPr="00B1317B" w:rsidRDefault="00EE004A" w:rsidP="00EE004A">
            <w:pPr>
              <w:jc w:val="both"/>
              <w:rPr>
                <w:color w:val="000000" w:themeColor="text1"/>
              </w:rPr>
            </w:pPr>
            <w:r w:rsidRPr="00B1317B">
              <w:rPr>
                <w:color w:val="000000" w:themeColor="text1"/>
              </w:rPr>
              <w:t>3/Z</w:t>
            </w:r>
          </w:p>
        </w:tc>
        <w:tc>
          <w:tcPr>
            <w:tcW w:w="814" w:type="dxa"/>
          </w:tcPr>
          <w:p w:rsidR="00EE004A" w:rsidRPr="00B1317B" w:rsidRDefault="00EE004A" w:rsidP="00EE004A">
            <w:pPr>
              <w:jc w:val="both"/>
              <w:rPr>
                <w:color w:val="000000" w:themeColor="text1"/>
              </w:rPr>
            </w:pPr>
            <w:r w:rsidRPr="00B1317B">
              <w:rPr>
                <w:color w:val="000000" w:themeColor="text1"/>
              </w:rPr>
              <w:t>ZT</w:t>
            </w:r>
          </w:p>
        </w:tc>
      </w:tr>
      <w:tr w:rsidR="00EE004A" w:rsidTr="0034438B">
        <w:tc>
          <w:tcPr>
            <w:tcW w:w="2370" w:type="dxa"/>
          </w:tcPr>
          <w:p w:rsidR="00EE004A" w:rsidRPr="00B1317B" w:rsidRDefault="00EE004A" w:rsidP="00EE004A">
            <w:pPr>
              <w:rPr>
                <w:color w:val="000000" w:themeColor="text1"/>
              </w:rPr>
            </w:pPr>
            <w:r>
              <w:rPr>
                <w:color w:val="000000" w:themeColor="text1"/>
              </w:rPr>
              <w:t>Investiční strategie</w:t>
            </w:r>
          </w:p>
        </w:tc>
        <w:tc>
          <w:tcPr>
            <w:tcW w:w="857" w:type="dxa"/>
            <w:gridSpan w:val="2"/>
          </w:tcPr>
          <w:p w:rsidR="00EE004A" w:rsidRPr="00B1317B" w:rsidRDefault="00EE004A" w:rsidP="00EE004A">
            <w:pPr>
              <w:jc w:val="both"/>
              <w:rPr>
                <w:color w:val="000000" w:themeColor="text1"/>
              </w:rPr>
            </w:pPr>
            <w:r>
              <w:rPr>
                <w:color w:val="000000" w:themeColor="text1"/>
              </w:rPr>
              <w:t>26</w:t>
            </w:r>
            <w:r w:rsidRPr="00B1317B">
              <w:rPr>
                <w:color w:val="000000" w:themeColor="text1"/>
              </w:rPr>
              <w:t>-0-</w:t>
            </w:r>
            <w:r>
              <w:rPr>
                <w:color w:val="000000" w:themeColor="text1"/>
              </w:rPr>
              <w:t>13</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Pr>
                <w:color w:val="000000" w:themeColor="text1"/>
              </w:rPr>
              <w:t>5</w:t>
            </w:r>
          </w:p>
        </w:tc>
        <w:tc>
          <w:tcPr>
            <w:tcW w:w="2977" w:type="dxa"/>
          </w:tcPr>
          <w:p w:rsidR="00EE004A" w:rsidRPr="00B1317B" w:rsidRDefault="00EE004A" w:rsidP="00EE004A">
            <w:pPr>
              <w:jc w:val="both"/>
              <w:rPr>
                <w:ins w:id="329" w:author="Pavla Trefilová" w:date="2019-09-11T15:19:00Z"/>
                <w:b/>
                <w:color w:val="000000" w:themeColor="text1"/>
              </w:rPr>
            </w:pPr>
            <w:ins w:id="330" w:author="Pavla Trefilová" w:date="2019-09-11T15:19:00Z">
              <w:r w:rsidRPr="00B1317B">
                <w:rPr>
                  <w:b/>
                  <w:color w:val="000000" w:themeColor="text1"/>
                </w:rPr>
                <w:t xml:space="preserve">Ing. </w:t>
              </w:r>
              <w:r>
                <w:rPr>
                  <w:b/>
                  <w:color w:val="000000" w:themeColor="text1"/>
                </w:rPr>
                <w:t xml:space="preserve">Jana </w:t>
              </w:r>
              <w:r w:rsidRPr="00B1317B">
                <w:rPr>
                  <w:b/>
                  <w:color w:val="000000" w:themeColor="text1"/>
                </w:rPr>
                <w:t>Vychytilová, Ph.D.</w:t>
              </w:r>
            </w:ins>
          </w:p>
          <w:p w:rsidR="00EE004A" w:rsidRPr="00B1317B" w:rsidDel="00EE004A" w:rsidRDefault="00EE004A" w:rsidP="00EE004A">
            <w:pPr>
              <w:jc w:val="both"/>
              <w:rPr>
                <w:del w:id="331" w:author="Pavla Trefilová" w:date="2019-09-11T15:19:00Z"/>
                <w:b/>
                <w:color w:val="000000" w:themeColor="text1"/>
              </w:rPr>
            </w:pPr>
            <w:ins w:id="332" w:author="Pavla Trefilová" w:date="2019-09-11T15:19:00Z">
              <w:r w:rsidRPr="00B1317B">
                <w:rPr>
                  <w:color w:val="000000" w:themeColor="text1"/>
                </w:rPr>
                <w:t xml:space="preserve">Vychytilová </w:t>
              </w:r>
              <w:r>
                <w:rPr>
                  <w:color w:val="000000" w:themeColor="text1"/>
                </w:rPr>
                <w:t>(100</w:t>
              </w:r>
              <w:r w:rsidRPr="00B1317B">
                <w:rPr>
                  <w:color w:val="000000" w:themeColor="text1"/>
                </w:rPr>
                <w:t>%</w:t>
              </w:r>
              <w:r>
                <w:rPr>
                  <w:color w:val="000000" w:themeColor="text1"/>
                </w:rPr>
                <w:t>)</w:t>
              </w:r>
            </w:ins>
            <w:del w:id="333" w:author="Pavla Trefilová" w:date="2019-09-11T15:19:00Z">
              <w:r w:rsidRPr="00B1317B" w:rsidDel="00EE004A">
                <w:rPr>
                  <w:b/>
                  <w:color w:val="000000" w:themeColor="text1"/>
                </w:rPr>
                <w:delText>Ing. Vychytilová, Ph.D.</w:delText>
              </w:r>
            </w:del>
          </w:p>
          <w:p w:rsidR="00EE004A" w:rsidRPr="00B1317B" w:rsidRDefault="00EE004A" w:rsidP="00EE004A">
            <w:pPr>
              <w:jc w:val="both"/>
              <w:rPr>
                <w:b/>
                <w:color w:val="000000" w:themeColor="text1"/>
              </w:rPr>
            </w:pPr>
            <w:del w:id="334" w:author="Pavla Trefilová" w:date="2019-09-11T15:19:00Z">
              <w:r w:rsidRPr="00B1317B" w:rsidDel="00EE004A">
                <w:rPr>
                  <w:color w:val="000000" w:themeColor="text1"/>
                </w:rPr>
                <w:delText xml:space="preserve">Vychytilová </w:delText>
              </w:r>
              <w:r w:rsidDel="00EE004A">
                <w:rPr>
                  <w:color w:val="000000" w:themeColor="text1"/>
                </w:rPr>
                <w:delText>100</w:delText>
              </w:r>
              <w:r w:rsidRPr="00B1317B" w:rsidDel="00EE004A">
                <w:rPr>
                  <w:color w:val="000000" w:themeColor="text1"/>
                </w:rPr>
                <w:delText>%</w:delText>
              </w:r>
            </w:del>
          </w:p>
        </w:tc>
        <w:tc>
          <w:tcPr>
            <w:tcW w:w="708" w:type="dxa"/>
          </w:tcPr>
          <w:p w:rsidR="00EE004A" w:rsidRPr="00B1317B" w:rsidRDefault="00EE004A" w:rsidP="00EE004A">
            <w:pPr>
              <w:jc w:val="both"/>
              <w:rPr>
                <w:color w:val="000000" w:themeColor="text1"/>
              </w:rPr>
            </w:pPr>
            <w:r w:rsidRPr="00B1317B">
              <w:rPr>
                <w:color w:val="000000" w:themeColor="text1"/>
              </w:rPr>
              <w:t>3/Z</w:t>
            </w:r>
          </w:p>
        </w:tc>
        <w:tc>
          <w:tcPr>
            <w:tcW w:w="814" w:type="dxa"/>
          </w:tcPr>
          <w:p w:rsidR="00EE004A" w:rsidRPr="00B1317B" w:rsidRDefault="00EE004A" w:rsidP="00EE004A">
            <w:pPr>
              <w:jc w:val="both"/>
              <w:rPr>
                <w:color w:val="000000" w:themeColor="text1"/>
              </w:rPr>
            </w:pPr>
            <w:r w:rsidRPr="00B1317B">
              <w:rPr>
                <w:color w:val="000000" w:themeColor="text1"/>
              </w:rPr>
              <w:t>P</w:t>
            </w:r>
            <w:r>
              <w:rPr>
                <w:color w:val="000000" w:themeColor="text1"/>
              </w:rPr>
              <w:t>Z</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Základy controllingu</w:t>
            </w:r>
          </w:p>
        </w:tc>
        <w:tc>
          <w:tcPr>
            <w:tcW w:w="857" w:type="dxa"/>
            <w:gridSpan w:val="2"/>
          </w:tcPr>
          <w:p w:rsidR="00EE004A" w:rsidRPr="00B1317B" w:rsidRDefault="00EE004A" w:rsidP="00EE004A">
            <w:pPr>
              <w:jc w:val="both"/>
              <w:rPr>
                <w:color w:val="000000" w:themeColor="text1"/>
              </w:rPr>
            </w:pPr>
            <w:r w:rsidRPr="00B1317B">
              <w:rPr>
                <w:color w:val="000000" w:themeColor="text1"/>
              </w:rPr>
              <w:t>13-13-0</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4</w:t>
            </w:r>
          </w:p>
        </w:tc>
        <w:tc>
          <w:tcPr>
            <w:tcW w:w="2977" w:type="dxa"/>
          </w:tcPr>
          <w:p w:rsidR="00EE004A" w:rsidRPr="00B1317B" w:rsidRDefault="00EE004A" w:rsidP="00EE004A">
            <w:pPr>
              <w:jc w:val="both"/>
              <w:rPr>
                <w:ins w:id="335" w:author="Pavla Trefilová" w:date="2019-09-11T15:19:00Z"/>
                <w:b/>
                <w:color w:val="000000" w:themeColor="text1"/>
              </w:rPr>
            </w:pPr>
            <w:ins w:id="336" w:author="Pavla Trefilová" w:date="2019-09-11T15:19:00Z">
              <w:r w:rsidRPr="00B1317B">
                <w:rPr>
                  <w:b/>
                  <w:color w:val="000000" w:themeColor="text1"/>
                </w:rPr>
                <w:t xml:space="preserve">doc. Ing. </w:t>
              </w:r>
              <w:r>
                <w:rPr>
                  <w:b/>
                  <w:color w:val="000000" w:themeColor="text1"/>
                </w:rPr>
                <w:t xml:space="preserve">Roman </w:t>
              </w:r>
              <w:r w:rsidRPr="00B1317B">
                <w:rPr>
                  <w:b/>
                  <w:color w:val="000000" w:themeColor="text1"/>
                </w:rPr>
                <w:t>Zámečník, Ph.D.</w:t>
              </w:r>
            </w:ins>
          </w:p>
          <w:p w:rsidR="00EE004A" w:rsidRDefault="00EE004A" w:rsidP="00EE004A">
            <w:pPr>
              <w:jc w:val="both"/>
              <w:rPr>
                <w:ins w:id="337" w:author="Pavla Trefilová" w:date="2019-09-11T15:19:00Z"/>
                <w:color w:val="000000" w:themeColor="text1"/>
              </w:rPr>
            </w:pPr>
            <w:ins w:id="338" w:author="Pavla Trefilová" w:date="2019-09-11T15:19:00Z">
              <w:r w:rsidRPr="00B1317B">
                <w:rPr>
                  <w:color w:val="000000" w:themeColor="text1"/>
                </w:rPr>
                <w:t>Z</w:t>
              </w:r>
              <w:r>
                <w:rPr>
                  <w:color w:val="000000" w:themeColor="text1"/>
                </w:rPr>
                <w:t>ámečník (6</w:t>
              </w:r>
              <w:r w:rsidRPr="00B1317B">
                <w:rPr>
                  <w:color w:val="000000" w:themeColor="text1"/>
                </w:rPr>
                <w:t>0%</w:t>
              </w:r>
              <w:r>
                <w:rPr>
                  <w:color w:val="000000" w:themeColor="text1"/>
                </w:rPr>
                <w:t>)</w:t>
              </w:r>
            </w:ins>
          </w:p>
          <w:p w:rsidR="00EE004A" w:rsidRPr="00B1317B" w:rsidDel="00815038" w:rsidRDefault="00EE004A" w:rsidP="00EE004A">
            <w:pPr>
              <w:jc w:val="both"/>
              <w:rPr>
                <w:del w:id="339" w:author="Pavla Trefilová" w:date="2019-09-11T15:19:00Z"/>
                <w:b/>
                <w:color w:val="000000" w:themeColor="text1"/>
              </w:rPr>
            </w:pPr>
            <w:ins w:id="340" w:author="Pavla Trefilová" w:date="2019-09-11T15:19:00Z">
              <w:r>
                <w:rPr>
                  <w:color w:val="000000" w:themeColor="text1"/>
                </w:rPr>
                <w:t>Kozubíková (40%)</w:t>
              </w:r>
            </w:ins>
            <w:del w:id="341" w:author="Pavla Trefilová" w:date="2019-09-11T15:19:00Z">
              <w:r w:rsidRPr="00B1317B" w:rsidDel="00815038">
                <w:rPr>
                  <w:b/>
                  <w:color w:val="000000" w:themeColor="text1"/>
                </w:rPr>
                <w:delText>doc. Ing. Zámečník, Ph.D.</w:delText>
              </w:r>
            </w:del>
          </w:p>
          <w:p w:rsidR="00EE004A" w:rsidDel="00815038" w:rsidRDefault="00EE004A" w:rsidP="00EE004A">
            <w:pPr>
              <w:jc w:val="both"/>
              <w:rPr>
                <w:del w:id="342" w:author="Pavla Trefilová" w:date="2019-09-11T15:19:00Z"/>
                <w:color w:val="000000" w:themeColor="text1"/>
              </w:rPr>
            </w:pPr>
            <w:del w:id="343" w:author="Pavla Trefilová" w:date="2019-09-11T15:19:00Z">
              <w:r w:rsidRPr="00B1317B" w:rsidDel="00815038">
                <w:rPr>
                  <w:color w:val="000000" w:themeColor="text1"/>
                </w:rPr>
                <w:delText>Z</w:delText>
              </w:r>
              <w:r w:rsidDel="00815038">
                <w:rPr>
                  <w:color w:val="000000" w:themeColor="text1"/>
                </w:rPr>
                <w:delText>ámečník 6</w:delText>
              </w:r>
              <w:r w:rsidRPr="00B1317B" w:rsidDel="00815038">
                <w:rPr>
                  <w:color w:val="000000" w:themeColor="text1"/>
                </w:rPr>
                <w:delText>0%</w:delText>
              </w:r>
            </w:del>
          </w:p>
          <w:p w:rsidR="00EE004A" w:rsidRPr="00B1317B" w:rsidRDefault="00EE004A" w:rsidP="00EE004A">
            <w:pPr>
              <w:jc w:val="both"/>
              <w:rPr>
                <w:b/>
                <w:color w:val="000000" w:themeColor="text1"/>
              </w:rPr>
            </w:pPr>
            <w:del w:id="344" w:author="Pavla Trefilová" w:date="2019-09-11T15:19:00Z">
              <w:r w:rsidDel="00815038">
                <w:rPr>
                  <w:color w:val="000000" w:themeColor="text1"/>
                </w:rPr>
                <w:delText>Kozubíková 40%</w:delText>
              </w:r>
            </w:del>
          </w:p>
        </w:tc>
        <w:tc>
          <w:tcPr>
            <w:tcW w:w="708" w:type="dxa"/>
          </w:tcPr>
          <w:p w:rsidR="00EE004A" w:rsidRPr="00B1317B" w:rsidRDefault="00EE004A" w:rsidP="00EE004A">
            <w:pPr>
              <w:jc w:val="both"/>
              <w:rPr>
                <w:color w:val="000000" w:themeColor="text1"/>
              </w:rPr>
            </w:pPr>
            <w:r w:rsidRPr="00B1317B">
              <w:rPr>
                <w:color w:val="000000" w:themeColor="text1"/>
              </w:rPr>
              <w:t>3/Z</w:t>
            </w:r>
          </w:p>
        </w:tc>
        <w:tc>
          <w:tcPr>
            <w:tcW w:w="814" w:type="dxa"/>
          </w:tcPr>
          <w:p w:rsidR="00EE004A" w:rsidRPr="00B1317B" w:rsidRDefault="00EE004A" w:rsidP="00EE004A">
            <w:pPr>
              <w:jc w:val="both"/>
              <w:rPr>
                <w:color w:val="000000" w:themeColor="text1"/>
              </w:rPr>
            </w:pPr>
            <w:r w:rsidRPr="00B1317B">
              <w:rPr>
                <w:color w:val="000000" w:themeColor="text1"/>
              </w:rPr>
              <w:t>PZ</w:t>
            </w:r>
          </w:p>
        </w:tc>
      </w:tr>
      <w:tr w:rsidR="00EE004A" w:rsidTr="0034438B">
        <w:tc>
          <w:tcPr>
            <w:tcW w:w="2370" w:type="dxa"/>
          </w:tcPr>
          <w:p w:rsidR="00EE004A" w:rsidRPr="00B1317B" w:rsidRDefault="00EE004A" w:rsidP="00EE004A">
            <w:pPr>
              <w:rPr>
                <w:color w:val="000000" w:themeColor="text1"/>
              </w:rPr>
            </w:pPr>
            <w:r w:rsidRPr="00F538CD">
              <w:rPr>
                <w:color w:val="000000" w:themeColor="text1"/>
              </w:rPr>
              <w:t>Riziko, kybernetická bezpečnost a aplikace finančních technologií</w:t>
            </w:r>
          </w:p>
        </w:tc>
        <w:tc>
          <w:tcPr>
            <w:tcW w:w="857" w:type="dxa"/>
            <w:gridSpan w:val="2"/>
          </w:tcPr>
          <w:p w:rsidR="00EE004A" w:rsidRPr="00B1317B" w:rsidRDefault="00EE004A" w:rsidP="00EE004A">
            <w:pPr>
              <w:jc w:val="both"/>
              <w:rPr>
                <w:color w:val="000000" w:themeColor="text1"/>
              </w:rPr>
            </w:pPr>
            <w:r>
              <w:rPr>
                <w:color w:val="000000" w:themeColor="text1"/>
              </w:rPr>
              <w:t>25</w:t>
            </w:r>
            <w:r w:rsidRPr="00B1317B">
              <w:rPr>
                <w:color w:val="000000" w:themeColor="text1"/>
              </w:rPr>
              <w:t>-0-</w:t>
            </w:r>
            <w:r>
              <w:rPr>
                <w:color w:val="000000" w:themeColor="text1"/>
              </w:rPr>
              <w:t>25</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6</w:t>
            </w:r>
          </w:p>
        </w:tc>
        <w:tc>
          <w:tcPr>
            <w:tcW w:w="2977" w:type="dxa"/>
          </w:tcPr>
          <w:p w:rsidR="00EE004A" w:rsidRPr="00B1317B" w:rsidRDefault="00EE004A" w:rsidP="00EE004A">
            <w:pPr>
              <w:rPr>
                <w:ins w:id="345" w:author="Pavla Trefilová" w:date="2019-09-11T15:20:00Z"/>
                <w:b/>
                <w:color w:val="000000" w:themeColor="text1"/>
              </w:rPr>
            </w:pPr>
            <w:ins w:id="346" w:author="Pavla Trefilová" w:date="2019-09-11T15:20:00Z">
              <w:r w:rsidRPr="00B1317B">
                <w:rPr>
                  <w:b/>
                  <w:color w:val="000000" w:themeColor="text1"/>
                </w:rPr>
                <w:t xml:space="preserve">Ing. </w:t>
              </w:r>
              <w:r>
                <w:rPr>
                  <w:b/>
                  <w:color w:val="000000" w:themeColor="text1"/>
                </w:rPr>
                <w:t xml:space="preserve">Lubor </w:t>
              </w:r>
              <w:r w:rsidRPr="00B1317B">
                <w:rPr>
                  <w:b/>
                  <w:color w:val="000000" w:themeColor="text1"/>
                </w:rPr>
                <w:t>Homolka, Ph.D.</w:t>
              </w:r>
            </w:ins>
          </w:p>
          <w:p w:rsidR="00EE004A" w:rsidRPr="00B1317B" w:rsidRDefault="00EE004A" w:rsidP="00EE004A">
            <w:pPr>
              <w:rPr>
                <w:ins w:id="347" w:author="Pavla Trefilová" w:date="2019-09-11T15:20:00Z"/>
                <w:color w:val="000000" w:themeColor="text1"/>
              </w:rPr>
            </w:pPr>
            <w:ins w:id="348" w:author="Pavla Trefilová" w:date="2019-09-11T15:20:00Z">
              <w:r w:rsidRPr="00B1317B">
                <w:rPr>
                  <w:color w:val="000000" w:themeColor="text1"/>
                </w:rPr>
                <w:t xml:space="preserve">Homolka </w:t>
              </w:r>
              <w:r>
                <w:rPr>
                  <w:color w:val="000000" w:themeColor="text1"/>
                </w:rPr>
                <w:t>(5</w:t>
              </w:r>
              <w:r w:rsidRPr="00B1317B">
                <w:rPr>
                  <w:color w:val="000000" w:themeColor="text1"/>
                </w:rPr>
                <w:t>0%</w:t>
              </w:r>
              <w:r>
                <w:rPr>
                  <w:color w:val="000000" w:themeColor="text1"/>
                </w:rPr>
                <w:t>)</w:t>
              </w:r>
            </w:ins>
          </w:p>
          <w:p w:rsidR="00EE004A" w:rsidRPr="00F538CD" w:rsidRDefault="00EE004A" w:rsidP="00EE004A">
            <w:pPr>
              <w:rPr>
                <w:ins w:id="349" w:author="Pavla Trefilová" w:date="2019-09-11T15:20:00Z"/>
                <w:color w:val="000000" w:themeColor="text1"/>
              </w:rPr>
            </w:pPr>
            <w:ins w:id="350" w:author="Pavla Trefilová" w:date="2019-09-11T15:20:00Z">
              <w:r w:rsidRPr="00F538CD">
                <w:rPr>
                  <w:color w:val="000000" w:themeColor="text1"/>
                </w:rPr>
                <w:t xml:space="preserve">Žáček </w:t>
              </w:r>
              <w:r>
                <w:rPr>
                  <w:color w:val="000000" w:themeColor="text1"/>
                </w:rPr>
                <w:t>(</w:t>
              </w:r>
              <w:r w:rsidRPr="00F538CD">
                <w:rPr>
                  <w:color w:val="000000" w:themeColor="text1"/>
                </w:rPr>
                <w:t>20%</w:t>
              </w:r>
              <w:r>
                <w:rPr>
                  <w:color w:val="000000" w:themeColor="text1"/>
                </w:rPr>
                <w:t>)</w:t>
              </w:r>
              <w:r w:rsidRPr="00F538CD">
                <w:rPr>
                  <w:color w:val="000000" w:themeColor="text1"/>
                </w:rPr>
                <w:t xml:space="preserve"> </w:t>
              </w:r>
            </w:ins>
          </w:p>
          <w:p w:rsidR="00EE004A" w:rsidRPr="00F538CD" w:rsidRDefault="00EE004A" w:rsidP="00EE004A">
            <w:pPr>
              <w:rPr>
                <w:ins w:id="351" w:author="Pavla Trefilová" w:date="2019-09-11T15:20:00Z"/>
                <w:color w:val="000000" w:themeColor="text1"/>
              </w:rPr>
            </w:pPr>
            <w:ins w:id="352" w:author="Pavla Trefilová" w:date="2019-09-11T15:20:00Z">
              <w:r w:rsidRPr="00F538CD">
                <w:rPr>
                  <w:color w:val="000000" w:themeColor="text1"/>
                </w:rPr>
                <w:lastRenderedPageBreak/>
                <w:t xml:space="preserve">Lapčík </w:t>
              </w:r>
              <w:r>
                <w:rPr>
                  <w:color w:val="000000" w:themeColor="text1"/>
                </w:rPr>
                <w:t>(</w:t>
              </w:r>
              <w:r w:rsidRPr="00F538CD">
                <w:rPr>
                  <w:color w:val="000000" w:themeColor="text1"/>
                </w:rPr>
                <w:t>10%</w:t>
              </w:r>
              <w:r>
                <w:rPr>
                  <w:color w:val="000000" w:themeColor="text1"/>
                </w:rPr>
                <w:t>)</w:t>
              </w:r>
              <w:r w:rsidRPr="00F538CD">
                <w:rPr>
                  <w:color w:val="000000" w:themeColor="text1"/>
                </w:rPr>
                <w:t xml:space="preserve"> (ext)</w:t>
              </w:r>
            </w:ins>
          </w:p>
          <w:p w:rsidR="00EE004A" w:rsidRPr="00F538CD" w:rsidRDefault="00EE004A" w:rsidP="00EE004A">
            <w:pPr>
              <w:jc w:val="both"/>
              <w:rPr>
                <w:ins w:id="353" w:author="Pavla Trefilová" w:date="2019-09-11T15:20:00Z"/>
                <w:color w:val="000000" w:themeColor="text1"/>
              </w:rPr>
            </w:pPr>
            <w:ins w:id="354" w:author="Pavla Trefilová" w:date="2019-09-11T15:20:00Z">
              <w:r w:rsidRPr="00F538CD">
                <w:rPr>
                  <w:color w:val="000000" w:themeColor="text1"/>
                </w:rPr>
                <w:t xml:space="preserve">Hrubošová </w:t>
              </w:r>
              <w:r>
                <w:rPr>
                  <w:color w:val="000000" w:themeColor="text1"/>
                </w:rPr>
                <w:t>(</w:t>
              </w:r>
              <w:r w:rsidRPr="00F538CD">
                <w:rPr>
                  <w:color w:val="000000" w:themeColor="text1"/>
                </w:rPr>
                <w:t>10%</w:t>
              </w:r>
              <w:r>
                <w:rPr>
                  <w:color w:val="000000" w:themeColor="text1"/>
                </w:rPr>
                <w:t xml:space="preserve">) </w:t>
              </w:r>
              <w:r w:rsidRPr="00F538CD">
                <w:rPr>
                  <w:color w:val="000000" w:themeColor="text1"/>
                </w:rPr>
                <w:t>(ext)</w:t>
              </w:r>
            </w:ins>
          </w:p>
          <w:p w:rsidR="00EE004A" w:rsidRPr="00B1317B" w:rsidDel="006E46A1" w:rsidRDefault="00EE004A" w:rsidP="00EE004A">
            <w:pPr>
              <w:rPr>
                <w:del w:id="355" w:author="Pavla Trefilová" w:date="2019-09-11T15:20:00Z"/>
                <w:b/>
                <w:color w:val="000000" w:themeColor="text1"/>
              </w:rPr>
            </w:pPr>
            <w:ins w:id="356" w:author="Pavla Trefilová" w:date="2019-09-11T15:20:00Z">
              <w:r w:rsidRPr="00F538CD">
                <w:rPr>
                  <w:color w:val="000000" w:themeColor="text1"/>
                </w:rPr>
                <w:t xml:space="preserve">Staszkiewicz </w:t>
              </w:r>
              <w:r>
                <w:rPr>
                  <w:color w:val="000000" w:themeColor="text1"/>
                </w:rPr>
                <w:t>(</w:t>
              </w:r>
              <w:r w:rsidRPr="00F538CD">
                <w:rPr>
                  <w:color w:val="000000" w:themeColor="text1"/>
                </w:rPr>
                <w:t>10%</w:t>
              </w:r>
              <w:r>
                <w:rPr>
                  <w:color w:val="000000" w:themeColor="text1"/>
                </w:rPr>
                <w:t>)</w:t>
              </w:r>
              <w:r w:rsidRPr="00F538CD">
                <w:rPr>
                  <w:color w:val="000000" w:themeColor="text1"/>
                </w:rPr>
                <w:t xml:space="preserve"> (ext)</w:t>
              </w:r>
            </w:ins>
            <w:del w:id="357" w:author="Pavla Trefilová" w:date="2019-09-11T15:20:00Z">
              <w:r w:rsidRPr="00B1317B" w:rsidDel="006E46A1">
                <w:rPr>
                  <w:b/>
                  <w:color w:val="000000" w:themeColor="text1"/>
                </w:rPr>
                <w:delText>Ing. Homolka, Ph.D.</w:delText>
              </w:r>
            </w:del>
          </w:p>
          <w:p w:rsidR="00EE004A" w:rsidRPr="00B1317B" w:rsidDel="006E46A1" w:rsidRDefault="00EE004A" w:rsidP="00EE004A">
            <w:pPr>
              <w:rPr>
                <w:del w:id="358" w:author="Pavla Trefilová" w:date="2019-09-11T15:20:00Z"/>
                <w:color w:val="000000" w:themeColor="text1"/>
              </w:rPr>
            </w:pPr>
            <w:del w:id="359" w:author="Pavla Trefilová" w:date="2019-09-11T15:20:00Z">
              <w:r w:rsidRPr="00B1317B" w:rsidDel="006E46A1">
                <w:rPr>
                  <w:color w:val="000000" w:themeColor="text1"/>
                </w:rPr>
                <w:delText xml:space="preserve">Homolka </w:delText>
              </w:r>
              <w:r w:rsidDel="006E46A1">
                <w:rPr>
                  <w:color w:val="000000" w:themeColor="text1"/>
                </w:rPr>
                <w:delText>5</w:delText>
              </w:r>
              <w:r w:rsidRPr="00B1317B" w:rsidDel="006E46A1">
                <w:rPr>
                  <w:color w:val="000000" w:themeColor="text1"/>
                </w:rPr>
                <w:delText>0%</w:delText>
              </w:r>
            </w:del>
          </w:p>
          <w:p w:rsidR="00EE004A" w:rsidRPr="00F538CD" w:rsidDel="006E46A1" w:rsidRDefault="00EE004A" w:rsidP="00EE004A">
            <w:pPr>
              <w:rPr>
                <w:del w:id="360" w:author="Pavla Trefilová" w:date="2019-09-11T15:20:00Z"/>
                <w:color w:val="000000" w:themeColor="text1"/>
              </w:rPr>
            </w:pPr>
            <w:del w:id="361" w:author="Pavla Trefilová" w:date="2019-09-11T15:20:00Z">
              <w:r w:rsidRPr="00F538CD" w:rsidDel="006E46A1">
                <w:rPr>
                  <w:color w:val="000000" w:themeColor="text1"/>
                </w:rPr>
                <w:delText xml:space="preserve">Žáček 20% </w:delText>
              </w:r>
            </w:del>
          </w:p>
          <w:p w:rsidR="00EE004A" w:rsidRPr="00F538CD" w:rsidDel="006E46A1" w:rsidRDefault="00EE004A" w:rsidP="00EE004A">
            <w:pPr>
              <w:rPr>
                <w:del w:id="362" w:author="Pavla Trefilová" w:date="2019-09-11T15:20:00Z"/>
                <w:color w:val="000000" w:themeColor="text1"/>
              </w:rPr>
            </w:pPr>
            <w:del w:id="363" w:author="Pavla Trefilová" w:date="2019-09-11T15:20:00Z">
              <w:r w:rsidRPr="00F538CD" w:rsidDel="006E46A1">
                <w:rPr>
                  <w:color w:val="000000" w:themeColor="text1"/>
                </w:rPr>
                <w:delText>Lapčík 10% (ext)</w:delText>
              </w:r>
            </w:del>
          </w:p>
          <w:p w:rsidR="00EE004A" w:rsidRPr="00F538CD" w:rsidDel="006E46A1" w:rsidRDefault="00EE004A" w:rsidP="00EE004A">
            <w:pPr>
              <w:jc w:val="both"/>
              <w:rPr>
                <w:del w:id="364" w:author="Pavla Trefilová" w:date="2019-09-11T15:20:00Z"/>
                <w:color w:val="000000" w:themeColor="text1"/>
              </w:rPr>
            </w:pPr>
            <w:del w:id="365" w:author="Pavla Trefilová" w:date="2019-09-11T15:20:00Z">
              <w:r w:rsidRPr="00F538CD" w:rsidDel="006E46A1">
                <w:rPr>
                  <w:color w:val="000000" w:themeColor="text1"/>
                </w:rPr>
                <w:delText>Hrubošová 10% (ext)</w:delText>
              </w:r>
            </w:del>
          </w:p>
          <w:p w:rsidR="00EE004A" w:rsidRPr="00B1317B" w:rsidRDefault="00EE004A" w:rsidP="00EE004A">
            <w:pPr>
              <w:jc w:val="both"/>
              <w:rPr>
                <w:b/>
                <w:color w:val="000000" w:themeColor="text1"/>
              </w:rPr>
            </w:pPr>
            <w:del w:id="366" w:author="Pavla Trefilová" w:date="2019-09-11T15:20:00Z">
              <w:r w:rsidRPr="00F538CD" w:rsidDel="006E46A1">
                <w:rPr>
                  <w:color w:val="000000" w:themeColor="text1"/>
                </w:rPr>
                <w:delText>Staszkiewicz 10% (ext)</w:delText>
              </w:r>
            </w:del>
          </w:p>
        </w:tc>
        <w:tc>
          <w:tcPr>
            <w:tcW w:w="708" w:type="dxa"/>
          </w:tcPr>
          <w:p w:rsidR="00EE004A" w:rsidRPr="00B1317B" w:rsidRDefault="00EE004A" w:rsidP="00EE004A">
            <w:pPr>
              <w:jc w:val="both"/>
              <w:rPr>
                <w:color w:val="000000" w:themeColor="text1"/>
              </w:rPr>
            </w:pPr>
            <w:r w:rsidRPr="00B1317B">
              <w:rPr>
                <w:color w:val="000000" w:themeColor="text1"/>
              </w:rPr>
              <w:lastRenderedPageBreak/>
              <w:t>3/L</w:t>
            </w:r>
          </w:p>
        </w:tc>
        <w:tc>
          <w:tcPr>
            <w:tcW w:w="814" w:type="dxa"/>
          </w:tcPr>
          <w:p w:rsidR="00EE004A" w:rsidRPr="00B1317B" w:rsidRDefault="00EE004A" w:rsidP="00EE004A">
            <w:pPr>
              <w:jc w:val="both"/>
              <w:rPr>
                <w:color w:val="000000" w:themeColor="text1"/>
              </w:rPr>
            </w:pPr>
            <w:r w:rsidRPr="00B1317B">
              <w:rPr>
                <w:color w:val="000000" w:themeColor="text1"/>
              </w:rPr>
              <w:t>PZ</w:t>
            </w:r>
          </w:p>
        </w:tc>
      </w:tr>
      <w:tr w:rsidR="00EE004A" w:rsidTr="0034438B">
        <w:tc>
          <w:tcPr>
            <w:tcW w:w="2370" w:type="dxa"/>
          </w:tcPr>
          <w:p w:rsidR="00EE004A" w:rsidRPr="00BE7263" w:rsidRDefault="00EE004A" w:rsidP="00EE004A">
            <w:pPr>
              <w:rPr>
                <w:ins w:id="367" w:author="Drahomíra Pavelková" w:date="2019-09-04T19:04:00Z"/>
                <w:color w:val="000000" w:themeColor="text1"/>
              </w:rPr>
            </w:pPr>
            <w:ins w:id="368" w:author="Drahomíra Pavelková" w:date="2019-09-04T19:04:00Z">
              <w:r w:rsidRPr="00BE7263">
                <w:rPr>
                  <w:color w:val="000000" w:themeColor="text1"/>
                </w:rPr>
                <w:t xml:space="preserve">Odborná praxe I </w:t>
              </w:r>
            </w:ins>
          </w:p>
          <w:p w:rsidR="00EE004A" w:rsidRPr="00B1317B" w:rsidRDefault="00EE004A" w:rsidP="00EE004A">
            <w:pPr>
              <w:rPr>
                <w:color w:val="000000" w:themeColor="text1"/>
              </w:rPr>
            </w:pPr>
            <w:ins w:id="369" w:author="Drahomíra Pavelková" w:date="2019-09-04T19:04:00Z">
              <w:r w:rsidRPr="00BE7263">
                <w:rPr>
                  <w:color w:val="000000" w:themeColor="text1"/>
                </w:rPr>
                <w:t>(v rámci I. - V. semestru)</w:t>
              </w:r>
            </w:ins>
            <w:del w:id="370" w:author="Drahomíra Pavelková" w:date="2019-09-04T19:04:00Z">
              <w:r w:rsidRPr="00B1317B" w:rsidDel="00D9116A">
                <w:rPr>
                  <w:color w:val="000000" w:themeColor="text1"/>
                </w:rPr>
                <w:delText>Odborná praxe I (</w:delText>
              </w:r>
              <w:r w:rsidDel="00D9116A">
                <w:rPr>
                  <w:color w:val="000000" w:themeColor="text1"/>
                </w:rPr>
                <w:delText>160 h I.-V. semestr</w:delText>
              </w:r>
              <w:r w:rsidRPr="00B1317B" w:rsidDel="00D9116A">
                <w:rPr>
                  <w:color w:val="000000" w:themeColor="text1"/>
                </w:rPr>
                <w:delText>)</w:delText>
              </w:r>
            </w:del>
          </w:p>
        </w:tc>
        <w:tc>
          <w:tcPr>
            <w:tcW w:w="857" w:type="dxa"/>
            <w:gridSpan w:val="2"/>
          </w:tcPr>
          <w:p w:rsidR="00EE004A" w:rsidRPr="00B1317B" w:rsidRDefault="00EE004A" w:rsidP="00EE004A">
            <w:pPr>
              <w:jc w:val="both"/>
              <w:rPr>
                <w:color w:val="000000" w:themeColor="text1"/>
              </w:rPr>
            </w:pPr>
            <w:ins w:id="371" w:author="Drahomíra Pavelková" w:date="2019-09-04T19:04:00Z">
              <w:r w:rsidRPr="00BE7263">
                <w:rPr>
                  <w:color w:val="000000" w:themeColor="text1"/>
                </w:rPr>
                <w:t>160 h</w:t>
              </w:r>
            </w:ins>
          </w:p>
        </w:tc>
        <w:tc>
          <w:tcPr>
            <w:tcW w:w="850" w:type="dxa"/>
          </w:tcPr>
          <w:p w:rsidR="00EE004A" w:rsidRPr="00B1317B" w:rsidRDefault="00EE004A" w:rsidP="00EE004A">
            <w:pPr>
              <w:jc w:val="both"/>
              <w:rPr>
                <w:color w:val="000000" w:themeColor="text1"/>
              </w:rPr>
            </w:pPr>
            <w:ins w:id="372" w:author="Drahomíra Pavelková" w:date="2019-09-04T19:04:00Z">
              <w:r w:rsidRPr="00BE7263">
                <w:rPr>
                  <w:color w:val="000000" w:themeColor="text1"/>
                </w:rPr>
                <w:t>zp</w:t>
              </w:r>
            </w:ins>
            <w:del w:id="373" w:author="Drahomíra Pavelková" w:date="2019-09-04T19:04:00Z">
              <w:r w:rsidRPr="00B1317B" w:rsidDel="00D9116A">
                <w:rPr>
                  <w:color w:val="000000" w:themeColor="text1"/>
                </w:rPr>
                <w:delText>zp</w:delText>
              </w:r>
            </w:del>
          </w:p>
        </w:tc>
        <w:tc>
          <w:tcPr>
            <w:tcW w:w="709" w:type="dxa"/>
          </w:tcPr>
          <w:p w:rsidR="00EE004A" w:rsidRPr="00B1317B" w:rsidRDefault="00EE004A" w:rsidP="00EE004A">
            <w:pPr>
              <w:jc w:val="both"/>
              <w:rPr>
                <w:color w:val="000000" w:themeColor="text1"/>
              </w:rPr>
            </w:pPr>
            <w:ins w:id="374" w:author="Drahomíra Pavelková" w:date="2019-09-04T19:04:00Z">
              <w:r w:rsidRPr="00BE7263">
                <w:rPr>
                  <w:color w:val="000000" w:themeColor="text1"/>
                </w:rPr>
                <w:t xml:space="preserve">8 </w:t>
              </w:r>
            </w:ins>
            <w:del w:id="375" w:author="Drahomíra Pavelková" w:date="2019-09-04T19:04:00Z">
              <w:r w:rsidDel="00D9116A">
                <w:rPr>
                  <w:color w:val="000000" w:themeColor="text1"/>
                </w:rPr>
                <w:delText>4</w:delText>
              </w:r>
            </w:del>
          </w:p>
        </w:tc>
        <w:tc>
          <w:tcPr>
            <w:tcW w:w="2977" w:type="dxa"/>
          </w:tcPr>
          <w:p w:rsidR="00EE004A" w:rsidRDefault="00EE004A" w:rsidP="00EE004A">
            <w:pPr>
              <w:jc w:val="both"/>
              <w:rPr>
                <w:ins w:id="376" w:author="Pavla Trefilová" w:date="2019-09-11T15:20:00Z"/>
                <w:b/>
                <w:color w:val="000000" w:themeColor="text1"/>
              </w:rPr>
            </w:pPr>
            <w:ins w:id="377" w:author="Pavla Trefilová" w:date="2019-09-11T15:20:00Z">
              <w:r w:rsidRPr="00B1317B">
                <w:rPr>
                  <w:b/>
                  <w:color w:val="000000" w:themeColor="text1"/>
                </w:rPr>
                <w:t xml:space="preserve">doc. </w:t>
              </w:r>
              <w:r>
                <w:rPr>
                  <w:b/>
                  <w:color w:val="000000" w:themeColor="text1"/>
                </w:rPr>
                <w:t xml:space="preserve">Ing. Adriana </w:t>
              </w:r>
              <w:r w:rsidRPr="00B1317B">
                <w:rPr>
                  <w:b/>
                  <w:color w:val="000000" w:themeColor="text1"/>
                </w:rPr>
                <w:t>Knápková, Ph.D.</w:t>
              </w:r>
            </w:ins>
          </w:p>
          <w:p w:rsidR="00EE004A" w:rsidDel="00EE004A" w:rsidRDefault="00EE004A" w:rsidP="00EE004A">
            <w:pPr>
              <w:jc w:val="both"/>
              <w:rPr>
                <w:ins w:id="378" w:author="Drahomíra Pavelková" w:date="2019-09-04T19:04:00Z"/>
                <w:del w:id="379" w:author="Pavla Trefilová" w:date="2019-09-11T15:20:00Z"/>
                <w:b/>
                <w:color w:val="000000" w:themeColor="text1"/>
              </w:rPr>
            </w:pPr>
            <w:ins w:id="380" w:author="Pavla Trefilová" w:date="2019-09-11T15:20:00Z">
              <w:r w:rsidRPr="00B1317B">
                <w:rPr>
                  <w:color w:val="000000" w:themeColor="text1"/>
                </w:rPr>
                <w:t xml:space="preserve">Knápková </w:t>
              </w:r>
              <w:r>
                <w:rPr>
                  <w:color w:val="000000" w:themeColor="text1"/>
                </w:rPr>
                <w:t>(100</w:t>
              </w:r>
              <w:r w:rsidRPr="00B1317B">
                <w:rPr>
                  <w:color w:val="000000" w:themeColor="text1"/>
                </w:rPr>
                <w:t>%</w:t>
              </w:r>
              <w:r>
                <w:rPr>
                  <w:color w:val="000000" w:themeColor="text1"/>
                </w:rPr>
                <w:t>)</w:t>
              </w:r>
            </w:ins>
            <w:ins w:id="381" w:author="Drahomíra Pavelková" w:date="2019-09-04T19:04:00Z">
              <w:del w:id="382" w:author="Pavla Trefilová" w:date="2019-09-11T15:20:00Z">
                <w:r w:rsidRPr="00B1317B" w:rsidDel="00EE004A">
                  <w:rPr>
                    <w:b/>
                    <w:color w:val="000000" w:themeColor="text1"/>
                  </w:rPr>
                  <w:delText>doc. Knápková, Ph.D.</w:delText>
                </w:r>
              </w:del>
            </w:ins>
          </w:p>
          <w:p w:rsidR="00EE004A" w:rsidDel="00EE004A" w:rsidRDefault="00EE004A" w:rsidP="00EE004A">
            <w:pPr>
              <w:jc w:val="both"/>
              <w:rPr>
                <w:del w:id="383" w:author="Pavla Trefilová" w:date="2019-09-11T15:20:00Z"/>
                <w:b/>
                <w:color w:val="000000" w:themeColor="text1"/>
              </w:rPr>
            </w:pPr>
            <w:ins w:id="384" w:author="Drahomíra Pavelková" w:date="2019-09-04T19:04:00Z">
              <w:del w:id="385" w:author="Pavla Trefilová" w:date="2019-09-11T15:20:00Z">
                <w:r w:rsidRPr="00B1317B" w:rsidDel="00EE004A">
                  <w:rPr>
                    <w:color w:val="000000" w:themeColor="text1"/>
                  </w:rPr>
                  <w:delText>Knápková 100%</w:delText>
                </w:r>
              </w:del>
            </w:ins>
            <w:del w:id="386" w:author="Pavla Trefilová" w:date="2019-09-11T15:20:00Z">
              <w:r w:rsidRPr="00B1317B" w:rsidDel="00EE004A">
                <w:rPr>
                  <w:b/>
                  <w:color w:val="000000" w:themeColor="text1"/>
                </w:rPr>
                <w:delText>doc. Knápková, Ph.D.</w:delText>
              </w:r>
            </w:del>
          </w:p>
          <w:p w:rsidR="00EE004A" w:rsidRPr="00B1317B" w:rsidRDefault="00EE004A" w:rsidP="00EE004A">
            <w:pPr>
              <w:jc w:val="both"/>
              <w:rPr>
                <w:b/>
                <w:color w:val="000000" w:themeColor="text1"/>
              </w:rPr>
            </w:pPr>
            <w:del w:id="387" w:author="Drahomíra Pavelková" w:date="2019-09-04T19:04:00Z">
              <w:r w:rsidRPr="00B1317B" w:rsidDel="00D9116A">
                <w:rPr>
                  <w:color w:val="000000" w:themeColor="text1"/>
                </w:rPr>
                <w:delText>Knápková 100%</w:delText>
              </w:r>
            </w:del>
          </w:p>
        </w:tc>
        <w:tc>
          <w:tcPr>
            <w:tcW w:w="708" w:type="dxa"/>
          </w:tcPr>
          <w:p w:rsidR="00EE004A" w:rsidRPr="00B1317B" w:rsidRDefault="00EE004A" w:rsidP="00EE004A">
            <w:pPr>
              <w:jc w:val="both"/>
              <w:rPr>
                <w:color w:val="000000" w:themeColor="text1"/>
              </w:rPr>
            </w:pPr>
            <w:ins w:id="388" w:author="Drahomíra Pavelková" w:date="2019-09-04T19:04:00Z">
              <w:r w:rsidRPr="00BE7263">
                <w:rPr>
                  <w:color w:val="000000" w:themeColor="text1"/>
                </w:rPr>
                <w:t>3/Z</w:t>
              </w:r>
            </w:ins>
            <w:del w:id="389" w:author="Drahomíra Pavelková" w:date="2019-09-04T19:04:00Z">
              <w:r w:rsidDel="00D9116A">
                <w:rPr>
                  <w:color w:val="000000" w:themeColor="text1"/>
                </w:rPr>
                <w:delText>3</w:delText>
              </w:r>
              <w:r w:rsidRPr="00B1317B" w:rsidDel="00D9116A">
                <w:rPr>
                  <w:color w:val="000000" w:themeColor="text1"/>
                </w:rPr>
                <w:delText>/</w:delText>
              </w:r>
              <w:r w:rsidDel="00D9116A">
                <w:rPr>
                  <w:color w:val="000000" w:themeColor="text1"/>
                </w:rPr>
                <w:delText>Z</w:delText>
              </w:r>
            </w:del>
          </w:p>
        </w:tc>
        <w:tc>
          <w:tcPr>
            <w:tcW w:w="814" w:type="dxa"/>
          </w:tcPr>
          <w:p w:rsidR="00EE004A" w:rsidRPr="00B1317B" w:rsidRDefault="00EE004A" w:rsidP="00EE004A">
            <w:pPr>
              <w:jc w:val="both"/>
              <w:rPr>
                <w:color w:val="000000" w:themeColor="text1"/>
              </w:rPr>
            </w:pPr>
          </w:p>
        </w:tc>
      </w:tr>
      <w:tr w:rsidR="00EE004A" w:rsidTr="0034438B">
        <w:tc>
          <w:tcPr>
            <w:tcW w:w="2370" w:type="dxa"/>
            <w:tcBorders>
              <w:bottom w:val="single" w:sz="4" w:space="0" w:color="auto"/>
            </w:tcBorders>
          </w:tcPr>
          <w:p w:rsidR="00EE004A" w:rsidRPr="00B1317B" w:rsidRDefault="00EE004A" w:rsidP="00EE004A">
            <w:pPr>
              <w:rPr>
                <w:color w:val="000000" w:themeColor="text1"/>
              </w:rPr>
            </w:pPr>
            <w:ins w:id="390" w:author="Drahomíra Pavelková" w:date="2019-09-04T19:04:00Z">
              <w:r w:rsidRPr="00BE7263">
                <w:rPr>
                  <w:color w:val="000000" w:themeColor="text1"/>
                </w:rPr>
                <w:t xml:space="preserve">Odborná praxe II (v rámci VI. semestru) </w:t>
              </w:r>
            </w:ins>
            <w:del w:id="391" w:author="Drahomíra Pavelková" w:date="2019-09-04T19:04:00Z">
              <w:r w:rsidRPr="00B1317B" w:rsidDel="00D9116A">
                <w:rPr>
                  <w:color w:val="000000" w:themeColor="text1"/>
                </w:rPr>
                <w:delText>Odborná praxe II (</w:delText>
              </w:r>
              <w:r w:rsidDel="00D9116A">
                <w:rPr>
                  <w:color w:val="000000" w:themeColor="text1"/>
                </w:rPr>
                <w:delText>320 h VI. semestr</w:delText>
              </w:r>
              <w:r w:rsidRPr="00B1317B" w:rsidDel="00D9116A">
                <w:rPr>
                  <w:color w:val="000000" w:themeColor="text1"/>
                </w:rPr>
                <w:delText>) a příprava bakalářské práce</w:delText>
              </w:r>
            </w:del>
          </w:p>
        </w:tc>
        <w:tc>
          <w:tcPr>
            <w:tcW w:w="857" w:type="dxa"/>
            <w:gridSpan w:val="2"/>
            <w:tcBorders>
              <w:bottom w:val="single" w:sz="4" w:space="0" w:color="auto"/>
            </w:tcBorders>
          </w:tcPr>
          <w:p w:rsidR="00EE004A" w:rsidRPr="00B1317B" w:rsidRDefault="00EE004A" w:rsidP="00EE004A">
            <w:pPr>
              <w:jc w:val="both"/>
              <w:rPr>
                <w:color w:val="000000" w:themeColor="text1"/>
              </w:rPr>
            </w:pPr>
            <w:ins w:id="392" w:author="Drahomíra Pavelková" w:date="2019-09-04T19:04:00Z">
              <w:r w:rsidRPr="00BE7263">
                <w:rPr>
                  <w:color w:val="000000" w:themeColor="text1"/>
                </w:rPr>
                <w:t>320 h</w:t>
              </w:r>
            </w:ins>
          </w:p>
        </w:tc>
        <w:tc>
          <w:tcPr>
            <w:tcW w:w="850" w:type="dxa"/>
            <w:tcBorders>
              <w:bottom w:val="single" w:sz="4" w:space="0" w:color="auto"/>
            </w:tcBorders>
          </w:tcPr>
          <w:p w:rsidR="00EE004A" w:rsidRPr="00B1317B" w:rsidRDefault="00EE004A" w:rsidP="00EE004A">
            <w:pPr>
              <w:jc w:val="both"/>
              <w:rPr>
                <w:color w:val="000000" w:themeColor="text1"/>
              </w:rPr>
            </w:pPr>
            <w:ins w:id="393" w:author="Drahomíra Pavelková" w:date="2019-09-04T19:04:00Z">
              <w:r w:rsidRPr="00BE7263">
                <w:rPr>
                  <w:color w:val="000000" w:themeColor="text1"/>
                </w:rPr>
                <w:t>zp</w:t>
              </w:r>
            </w:ins>
            <w:del w:id="394" w:author="Drahomíra Pavelková" w:date="2019-09-04T19:04:00Z">
              <w:r w:rsidRPr="00B1317B" w:rsidDel="00D9116A">
                <w:rPr>
                  <w:color w:val="000000" w:themeColor="text1"/>
                </w:rPr>
                <w:delText>zp</w:delText>
              </w:r>
            </w:del>
          </w:p>
        </w:tc>
        <w:tc>
          <w:tcPr>
            <w:tcW w:w="709" w:type="dxa"/>
            <w:tcBorders>
              <w:bottom w:val="single" w:sz="4" w:space="0" w:color="auto"/>
            </w:tcBorders>
          </w:tcPr>
          <w:p w:rsidR="00EE004A" w:rsidRPr="00B1317B" w:rsidRDefault="00EE004A" w:rsidP="00EE004A">
            <w:pPr>
              <w:jc w:val="both"/>
              <w:rPr>
                <w:color w:val="000000" w:themeColor="text1"/>
              </w:rPr>
            </w:pPr>
            <w:ins w:id="395" w:author="Drahomíra Pavelková" w:date="2019-09-04T19:04:00Z">
              <w:r w:rsidRPr="00BE7263">
                <w:rPr>
                  <w:color w:val="000000" w:themeColor="text1"/>
                </w:rPr>
                <w:t xml:space="preserve">16 </w:t>
              </w:r>
            </w:ins>
            <w:del w:id="396" w:author="Drahomíra Pavelková" w:date="2019-09-04T19:04:00Z">
              <w:r w:rsidDel="00D9116A">
                <w:rPr>
                  <w:color w:val="000000" w:themeColor="text1"/>
                </w:rPr>
                <w:delText>14</w:delText>
              </w:r>
            </w:del>
          </w:p>
        </w:tc>
        <w:tc>
          <w:tcPr>
            <w:tcW w:w="2977" w:type="dxa"/>
            <w:tcBorders>
              <w:bottom w:val="single" w:sz="4" w:space="0" w:color="auto"/>
            </w:tcBorders>
          </w:tcPr>
          <w:p w:rsidR="00EE004A" w:rsidRDefault="00EE004A" w:rsidP="00EE004A">
            <w:pPr>
              <w:jc w:val="both"/>
              <w:rPr>
                <w:ins w:id="397" w:author="Pavla Trefilová" w:date="2019-09-11T15:20:00Z"/>
                <w:b/>
                <w:color w:val="000000" w:themeColor="text1"/>
              </w:rPr>
            </w:pPr>
            <w:ins w:id="398" w:author="Pavla Trefilová" w:date="2019-09-11T15:20:00Z">
              <w:r w:rsidRPr="00B1317B">
                <w:rPr>
                  <w:b/>
                  <w:color w:val="000000" w:themeColor="text1"/>
                </w:rPr>
                <w:t xml:space="preserve">doc. </w:t>
              </w:r>
              <w:r>
                <w:rPr>
                  <w:b/>
                  <w:color w:val="000000" w:themeColor="text1"/>
                </w:rPr>
                <w:t xml:space="preserve">Ing. Adriana </w:t>
              </w:r>
              <w:r w:rsidRPr="00B1317B">
                <w:rPr>
                  <w:b/>
                  <w:color w:val="000000" w:themeColor="text1"/>
                </w:rPr>
                <w:t>Knápková, Ph.D.</w:t>
              </w:r>
            </w:ins>
          </w:p>
          <w:p w:rsidR="00EE004A" w:rsidDel="00EE004A" w:rsidRDefault="00EE004A" w:rsidP="00EE004A">
            <w:pPr>
              <w:jc w:val="both"/>
              <w:rPr>
                <w:ins w:id="399" w:author="Drahomíra Pavelková" w:date="2019-09-04T19:04:00Z"/>
                <w:del w:id="400" w:author="Pavla Trefilová" w:date="2019-09-11T15:20:00Z"/>
                <w:b/>
                <w:color w:val="000000" w:themeColor="text1"/>
              </w:rPr>
            </w:pPr>
            <w:ins w:id="401" w:author="Pavla Trefilová" w:date="2019-09-11T15:20:00Z">
              <w:r w:rsidRPr="00B1317B">
                <w:rPr>
                  <w:color w:val="000000" w:themeColor="text1"/>
                </w:rPr>
                <w:t xml:space="preserve">Knápková </w:t>
              </w:r>
              <w:r>
                <w:rPr>
                  <w:color w:val="000000" w:themeColor="text1"/>
                </w:rPr>
                <w:t>(100</w:t>
              </w:r>
              <w:r w:rsidRPr="00B1317B">
                <w:rPr>
                  <w:color w:val="000000" w:themeColor="text1"/>
                </w:rPr>
                <w:t>%</w:t>
              </w:r>
              <w:r>
                <w:rPr>
                  <w:color w:val="000000" w:themeColor="text1"/>
                </w:rPr>
                <w:t>)</w:t>
              </w:r>
            </w:ins>
            <w:ins w:id="402" w:author="Drahomíra Pavelková" w:date="2019-09-04T19:04:00Z">
              <w:del w:id="403" w:author="Pavla Trefilová" w:date="2019-09-11T15:20:00Z">
                <w:r w:rsidRPr="00B1317B" w:rsidDel="00EE004A">
                  <w:rPr>
                    <w:b/>
                    <w:color w:val="000000" w:themeColor="text1"/>
                  </w:rPr>
                  <w:delText>doc. Knápková, Ph.D.</w:delText>
                </w:r>
              </w:del>
            </w:ins>
          </w:p>
          <w:p w:rsidR="00EE004A" w:rsidRPr="00B1317B" w:rsidDel="00EE004A" w:rsidRDefault="00EE004A" w:rsidP="00EE004A">
            <w:pPr>
              <w:jc w:val="both"/>
              <w:rPr>
                <w:del w:id="404" w:author="Pavla Trefilová" w:date="2019-09-11T15:20:00Z"/>
                <w:b/>
                <w:color w:val="000000" w:themeColor="text1"/>
              </w:rPr>
            </w:pPr>
            <w:ins w:id="405" w:author="Drahomíra Pavelková" w:date="2019-09-04T19:04:00Z">
              <w:del w:id="406" w:author="Pavla Trefilová" w:date="2019-09-11T15:20:00Z">
                <w:r w:rsidRPr="00B1317B" w:rsidDel="00EE004A">
                  <w:rPr>
                    <w:color w:val="000000" w:themeColor="text1"/>
                  </w:rPr>
                  <w:delText>Knápková 100%</w:delText>
                </w:r>
              </w:del>
            </w:ins>
            <w:del w:id="407" w:author="Pavla Trefilová" w:date="2019-09-11T15:20:00Z">
              <w:r w:rsidRPr="00B1317B" w:rsidDel="00EE004A">
                <w:rPr>
                  <w:b/>
                  <w:color w:val="000000" w:themeColor="text1"/>
                </w:rPr>
                <w:delText>doc. Knápková, Ph.D.</w:delText>
              </w:r>
            </w:del>
          </w:p>
          <w:p w:rsidR="00EE004A" w:rsidRPr="00B1317B" w:rsidRDefault="00EE004A" w:rsidP="00EE004A">
            <w:pPr>
              <w:jc w:val="both"/>
              <w:rPr>
                <w:b/>
                <w:color w:val="000000" w:themeColor="text1"/>
              </w:rPr>
            </w:pPr>
            <w:del w:id="408" w:author="Drahomíra Pavelková" w:date="2019-09-04T19:04:00Z">
              <w:r w:rsidRPr="00B1317B" w:rsidDel="00D9116A">
                <w:rPr>
                  <w:color w:val="000000" w:themeColor="text1"/>
                </w:rPr>
                <w:delText>Knápková 100%</w:delText>
              </w:r>
            </w:del>
          </w:p>
        </w:tc>
        <w:tc>
          <w:tcPr>
            <w:tcW w:w="708" w:type="dxa"/>
            <w:tcBorders>
              <w:bottom w:val="single" w:sz="4" w:space="0" w:color="auto"/>
            </w:tcBorders>
          </w:tcPr>
          <w:p w:rsidR="00EE004A" w:rsidRPr="00B1317B" w:rsidRDefault="00EE004A" w:rsidP="00EE004A">
            <w:pPr>
              <w:jc w:val="both"/>
              <w:rPr>
                <w:color w:val="000000" w:themeColor="text1"/>
              </w:rPr>
            </w:pPr>
            <w:ins w:id="409" w:author="Drahomíra Pavelková" w:date="2019-09-04T19:04:00Z">
              <w:r w:rsidRPr="00BE7263">
                <w:rPr>
                  <w:color w:val="000000" w:themeColor="text1"/>
                </w:rPr>
                <w:t>3/L</w:t>
              </w:r>
            </w:ins>
            <w:del w:id="410" w:author="Drahomíra Pavelková" w:date="2019-09-04T19:04:00Z">
              <w:r w:rsidRPr="00B1317B" w:rsidDel="00D9116A">
                <w:rPr>
                  <w:color w:val="000000" w:themeColor="text1"/>
                </w:rPr>
                <w:delText>3/L</w:delText>
              </w:r>
            </w:del>
          </w:p>
        </w:tc>
        <w:tc>
          <w:tcPr>
            <w:tcW w:w="814" w:type="dxa"/>
            <w:tcBorders>
              <w:bottom w:val="single" w:sz="4" w:space="0" w:color="auto"/>
            </w:tcBorders>
          </w:tcPr>
          <w:p w:rsidR="00EE004A" w:rsidRPr="00B1317B" w:rsidRDefault="00EE004A" w:rsidP="00EE004A">
            <w:pPr>
              <w:jc w:val="both"/>
              <w:rPr>
                <w:color w:val="000000" w:themeColor="text1"/>
              </w:rPr>
            </w:pPr>
          </w:p>
        </w:tc>
      </w:tr>
      <w:tr w:rsidR="00EE004A" w:rsidTr="0034438B">
        <w:trPr>
          <w:ins w:id="411" w:author="Drahomíra Pavelková" w:date="2019-09-04T19:04:00Z"/>
        </w:trPr>
        <w:tc>
          <w:tcPr>
            <w:tcW w:w="2370" w:type="dxa"/>
            <w:tcBorders>
              <w:bottom w:val="single" w:sz="4" w:space="0" w:color="auto"/>
            </w:tcBorders>
          </w:tcPr>
          <w:p w:rsidR="00EE004A" w:rsidRPr="00B1317B" w:rsidRDefault="00EE004A" w:rsidP="00EE004A">
            <w:pPr>
              <w:rPr>
                <w:ins w:id="412" w:author="Drahomíra Pavelková" w:date="2019-09-04T19:04:00Z"/>
                <w:color w:val="000000" w:themeColor="text1"/>
              </w:rPr>
            </w:pPr>
            <w:ins w:id="413" w:author="Drahomíra Pavelková" w:date="2019-09-04T19:04:00Z">
              <w:r w:rsidRPr="00BE7263">
                <w:rPr>
                  <w:color w:val="000000" w:themeColor="text1"/>
                </w:rPr>
                <w:t xml:space="preserve">Příprava bakalářské práce </w:t>
              </w:r>
            </w:ins>
          </w:p>
        </w:tc>
        <w:tc>
          <w:tcPr>
            <w:tcW w:w="857" w:type="dxa"/>
            <w:gridSpan w:val="2"/>
            <w:tcBorders>
              <w:bottom w:val="single" w:sz="4" w:space="0" w:color="auto"/>
            </w:tcBorders>
          </w:tcPr>
          <w:p w:rsidR="00EE004A" w:rsidRPr="00B1317B" w:rsidRDefault="00EE004A" w:rsidP="00EE004A">
            <w:pPr>
              <w:jc w:val="both"/>
              <w:rPr>
                <w:ins w:id="414" w:author="Drahomíra Pavelková" w:date="2019-09-04T19:04:00Z"/>
                <w:color w:val="000000" w:themeColor="text1"/>
              </w:rPr>
            </w:pPr>
            <w:ins w:id="415" w:author="Drahomíra Pavelková" w:date="2019-09-04T19:04:00Z">
              <w:r w:rsidRPr="00BE7263">
                <w:rPr>
                  <w:color w:val="000000" w:themeColor="text1"/>
                </w:rPr>
                <w:t>120 h</w:t>
              </w:r>
            </w:ins>
          </w:p>
        </w:tc>
        <w:tc>
          <w:tcPr>
            <w:tcW w:w="850" w:type="dxa"/>
            <w:tcBorders>
              <w:bottom w:val="single" w:sz="4" w:space="0" w:color="auto"/>
            </w:tcBorders>
          </w:tcPr>
          <w:p w:rsidR="00EE004A" w:rsidRPr="00B1317B" w:rsidRDefault="00EE004A" w:rsidP="00EE004A">
            <w:pPr>
              <w:jc w:val="both"/>
              <w:rPr>
                <w:ins w:id="416" w:author="Drahomíra Pavelková" w:date="2019-09-04T19:04:00Z"/>
                <w:color w:val="000000" w:themeColor="text1"/>
              </w:rPr>
            </w:pPr>
            <w:ins w:id="417" w:author="Drahomíra Pavelková" w:date="2019-09-04T19:04:00Z">
              <w:r w:rsidRPr="00BE7263">
                <w:rPr>
                  <w:color w:val="000000" w:themeColor="text1"/>
                </w:rPr>
                <w:t>zp</w:t>
              </w:r>
            </w:ins>
          </w:p>
        </w:tc>
        <w:tc>
          <w:tcPr>
            <w:tcW w:w="709" w:type="dxa"/>
            <w:tcBorders>
              <w:bottom w:val="single" w:sz="4" w:space="0" w:color="auto"/>
            </w:tcBorders>
          </w:tcPr>
          <w:p w:rsidR="00EE004A" w:rsidRDefault="00EE004A" w:rsidP="00EE004A">
            <w:pPr>
              <w:jc w:val="both"/>
              <w:rPr>
                <w:ins w:id="418" w:author="Drahomíra Pavelková" w:date="2019-09-04T19:04:00Z"/>
                <w:color w:val="000000" w:themeColor="text1"/>
              </w:rPr>
            </w:pPr>
            <w:ins w:id="419" w:author="Drahomíra Pavelková" w:date="2019-09-04T19:04:00Z">
              <w:r w:rsidRPr="00BE7263">
                <w:rPr>
                  <w:color w:val="000000" w:themeColor="text1"/>
                </w:rPr>
                <w:t>6</w:t>
              </w:r>
            </w:ins>
          </w:p>
        </w:tc>
        <w:tc>
          <w:tcPr>
            <w:tcW w:w="2977" w:type="dxa"/>
            <w:tcBorders>
              <w:bottom w:val="single" w:sz="4" w:space="0" w:color="auto"/>
            </w:tcBorders>
          </w:tcPr>
          <w:p w:rsidR="00EE004A" w:rsidRDefault="00EE004A" w:rsidP="00EE004A">
            <w:pPr>
              <w:jc w:val="both"/>
              <w:rPr>
                <w:ins w:id="420" w:author="Pavla Trefilová" w:date="2019-09-11T15:20:00Z"/>
                <w:b/>
                <w:color w:val="000000" w:themeColor="text1"/>
              </w:rPr>
            </w:pPr>
            <w:ins w:id="421" w:author="Pavla Trefilová" w:date="2019-09-11T15:20:00Z">
              <w:r w:rsidRPr="00B1317B">
                <w:rPr>
                  <w:b/>
                  <w:color w:val="000000" w:themeColor="text1"/>
                </w:rPr>
                <w:t xml:space="preserve">doc. </w:t>
              </w:r>
              <w:r>
                <w:rPr>
                  <w:b/>
                  <w:color w:val="000000" w:themeColor="text1"/>
                </w:rPr>
                <w:t xml:space="preserve">Ing. Adriana </w:t>
              </w:r>
              <w:r w:rsidRPr="00B1317B">
                <w:rPr>
                  <w:b/>
                  <w:color w:val="000000" w:themeColor="text1"/>
                </w:rPr>
                <w:t>Knápková, Ph.D.</w:t>
              </w:r>
            </w:ins>
          </w:p>
          <w:p w:rsidR="00EE004A" w:rsidDel="00EE004A" w:rsidRDefault="00EE004A" w:rsidP="00EE004A">
            <w:pPr>
              <w:jc w:val="both"/>
              <w:rPr>
                <w:ins w:id="422" w:author="Drahomíra Pavelková" w:date="2019-09-04T19:04:00Z"/>
                <w:del w:id="423" w:author="Pavla Trefilová" w:date="2019-09-11T15:20:00Z"/>
                <w:b/>
                <w:color w:val="000000" w:themeColor="text1"/>
              </w:rPr>
            </w:pPr>
            <w:ins w:id="424" w:author="Pavla Trefilová" w:date="2019-09-11T15:20:00Z">
              <w:r w:rsidRPr="00B1317B">
                <w:rPr>
                  <w:color w:val="000000" w:themeColor="text1"/>
                </w:rPr>
                <w:t xml:space="preserve">Knápková </w:t>
              </w:r>
              <w:r>
                <w:rPr>
                  <w:color w:val="000000" w:themeColor="text1"/>
                </w:rPr>
                <w:t>(100</w:t>
              </w:r>
              <w:r w:rsidRPr="00B1317B">
                <w:rPr>
                  <w:color w:val="000000" w:themeColor="text1"/>
                </w:rPr>
                <w:t>%</w:t>
              </w:r>
              <w:r>
                <w:rPr>
                  <w:color w:val="000000" w:themeColor="text1"/>
                </w:rPr>
                <w:t>)</w:t>
              </w:r>
            </w:ins>
            <w:ins w:id="425" w:author="Drahomíra Pavelková" w:date="2019-09-04T19:04:00Z">
              <w:del w:id="426" w:author="Pavla Trefilová" w:date="2019-09-11T15:20:00Z">
                <w:r w:rsidRPr="00B1317B" w:rsidDel="00EE004A">
                  <w:rPr>
                    <w:b/>
                    <w:color w:val="000000" w:themeColor="text1"/>
                  </w:rPr>
                  <w:delText>doc. Knápková, Ph.D.</w:delText>
                </w:r>
              </w:del>
            </w:ins>
          </w:p>
          <w:p w:rsidR="00EE004A" w:rsidRPr="00B1317B" w:rsidRDefault="00EE004A" w:rsidP="00EE004A">
            <w:pPr>
              <w:jc w:val="both"/>
              <w:rPr>
                <w:ins w:id="427" w:author="Drahomíra Pavelková" w:date="2019-09-04T19:04:00Z"/>
                <w:b/>
                <w:color w:val="000000" w:themeColor="text1"/>
              </w:rPr>
            </w:pPr>
            <w:ins w:id="428" w:author="Drahomíra Pavelková" w:date="2019-09-04T19:04:00Z">
              <w:del w:id="429" w:author="Pavla Trefilová" w:date="2019-09-11T15:20:00Z">
                <w:r w:rsidRPr="00B1317B" w:rsidDel="00EE004A">
                  <w:rPr>
                    <w:color w:val="000000" w:themeColor="text1"/>
                  </w:rPr>
                  <w:delText>Knápková 100%</w:delText>
                </w:r>
              </w:del>
            </w:ins>
          </w:p>
        </w:tc>
        <w:tc>
          <w:tcPr>
            <w:tcW w:w="708" w:type="dxa"/>
            <w:tcBorders>
              <w:bottom w:val="single" w:sz="4" w:space="0" w:color="auto"/>
            </w:tcBorders>
          </w:tcPr>
          <w:p w:rsidR="00EE004A" w:rsidRPr="00B1317B" w:rsidRDefault="00EE004A" w:rsidP="00EE004A">
            <w:pPr>
              <w:jc w:val="both"/>
              <w:rPr>
                <w:ins w:id="430" w:author="Drahomíra Pavelková" w:date="2019-09-04T19:04:00Z"/>
                <w:color w:val="000000" w:themeColor="text1"/>
              </w:rPr>
            </w:pPr>
            <w:ins w:id="431" w:author="Drahomíra Pavelková" w:date="2019-09-04T19:04:00Z">
              <w:r w:rsidRPr="00BE7263">
                <w:rPr>
                  <w:color w:val="000000" w:themeColor="text1"/>
                </w:rPr>
                <w:t>3/L</w:t>
              </w:r>
            </w:ins>
          </w:p>
        </w:tc>
        <w:tc>
          <w:tcPr>
            <w:tcW w:w="814" w:type="dxa"/>
            <w:tcBorders>
              <w:bottom w:val="single" w:sz="4" w:space="0" w:color="auto"/>
            </w:tcBorders>
          </w:tcPr>
          <w:p w:rsidR="00EE004A" w:rsidRPr="00B1317B" w:rsidRDefault="00EE004A" w:rsidP="00EE004A">
            <w:pPr>
              <w:jc w:val="both"/>
              <w:rPr>
                <w:ins w:id="432" w:author="Drahomíra Pavelková" w:date="2019-09-04T19:04:00Z"/>
                <w:color w:val="000000" w:themeColor="text1"/>
              </w:rPr>
            </w:pPr>
          </w:p>
        </w:tc>
      </w:tr>
      <w:tr w:rsidR="00EE004A" w:rsidTr="001C6516">
        <w:tc>
          <w:tcPr>
            <w:tcW w:w="9285" w:type="dxa"/>
            <w:gridSpan w:val="8"/>
          </w:tcPr>
          <w:p w:rsidR="00EE004A" w:rsidRDefault="00EE004A" w:rsidP="00EE004A">
            <w:pPr>
              <w:jc w:val="both"/>
            </w:pPr>
            <w:r w:rsidRPr="00134356">
              <w:rPr>
                <w:b/>
                <w:sz w:val="22"/>
              </w:rPr>
              <w:t>Studenti si povinně volí v rámci 3. ročníku BSP jeden předmět z nabídky cizích jazyků</w:t>
            </w:r>
          </w:p>
        </w:tc>
      </w:tr>
      <w:tr w:rsidR="00EE004A" w:rsidTr="0034438B">
        <w:tc>
          <w:tcPr>
            <w:tcW w:w="2370" w:type="dxa"/>
          </w:tcPr>
          <w:p w:rsidR="00EE004A" w:rsidRDefault="00EE004A" w:rsidP="00EE004A">
            <w:r>
              <w:t>Francouzština 1</w:t>
            </w:r>
          </w:p>
        </w:tc>
        <w:tc>
          <w:tcPr>
            <w:tcW w:w="857" w:type="dxa"/>
            <w:gridSpan w:val="2"/>
          </w:tcPr>
          <w:p w:rsidR="00EE004A" w:rsidRDefault="00EE004A" w:rsidP="00EE004A">
            <w:pPr>
              <w:jc w:val="both"/>
            </w:pPr>
            <w:r>
              <w:t>0-0-26</w:t>
            </w:r>
          </w:p>
        </w:tc>
        <w:tc>
          <w:tcPr>
            <w:tcW w:w="850" w:type="dxa"/>
          </w:tcPr>
          <w:p w:rsidR="00EE004A" w:rsidRDefault="00EE004A" w:rsidP="00EE004A">
            <w:pPr>
              <w:jc w:val="both"/>
            </w:pPr>
            <w:r>
              <w:t>zp</w:t>
            </w:r>
          </w:p>
        </w:tc>
        <w:tc>
          <w:tcPr>
            <w:tcW w:w="709" w:type="dxa"/>
          </w:tcPr>
          <w:p w:rsidR="00EE004A" w:rsidRDefault="00EE004A" w:rsidP="00EE004A">
            <w:pPr>
              <w:jc w:val="both"/>
            </w:pPr>
            <w:r>
              <w:t>3</w:t>
            </w:r>
          </w:p>
        </w:tc>
        <w:tc>
          <w:tcPr>
            <w:tcW w:w="2977" w:type="dxa"/>
          </w:tcPr>
          <w:p w:rsidR="00EE004A" w:rsidRPr="00E409BC" w:rsidRDefault="00EE004A" w:rsidP="00EE004A">
            <w:pPr>
              <w:rPr>
                <w:ins w:id="433" w:author="Pavla Trefilová" w:date="2019-09-11T15:20:00Z"/>
                <w:b/>
              </w:rPr>
            </w:pPr>
            <w:ins w:id="434" w:author="Pavla Trefilová" w:date="2019-09-11T15:20:00Z">
              <w:r w:rsidRPr="00E409BC">
                <w:rPr>
                  <w:b/>
                </w:rPr>
                <w:t xml:space="preserve">Mgr. </w:t>
              </w:r>
              <w:r>
                <w:rPr>
                  <w:b/>
                </w:rPr>
                <w:t xml:space="preserve">Magda </w:t>
              </w:r>
              <w:r w:rsidRPr="00E409BC">
                <w:rPr>
                  <w:b/>
                </w:rPr>
                <w:t>Zálešáková</w:t>
              </w:r>
            </w:ins>
          </w:p>
          <w:p w:rsidR="00EE004A" w:rsidRPr="00E409BC" w:rsidDel="00EE004A" w:rsidRDefault="00EE004A" w:rsidP="00EE004A">
            <w:pPr>
              <w:rPr>
                <w:del w:id="435" w:author="Pavla Trefilová" w:date="2019-09-11T15:20:00Z"/>
                <w:b/>
              </w:rPr>
            </w:pPr>
            <w:ins w:id="436" w:author="Pavla Trefilová" w:date="2019-09-11T15:20:00Z">
              <w:r>
                <w:t xml:space="preserve">Zálešáková </w:t>
              </w:r>
              <w:r>
                <w:rPr>
                  <w:color w:val="000000" w:themeColor="text1"/>
                </w:rPr>
                <w:t>(</w:t>
              </w:r>
              <w:r w:rsidRPr="00B1317B">
                <w:rPr>
                  <w:color w:val="000000" w:themeColor="text1"/>
                </w:rPr>
                <w:t>100%</w:t>
              </w:r>
              <w:r>
                <w:rPr>
                  <w:color w:val="000000" w:themeColor="text1"/>
                </w:rPr>
                <w:t>)</w:t>
              </w:r>
            </w:ins>
            <w:del w:id="437" w:author="Pavla Trefilová" w:date="2019-09-11T15:20:00Z">
              <w:r w:rsidRPr="00E409BC" w:rsidDel="00EE004A">
                <w:rPr>
                  <w:b/>
                </w:rPr>
                <w:delText>Mgr. Zálešáková</w:delText>
              </w:r>
            </w:del>
          </w:p>
          <w:p w:rsidR="00EE004A" w:rsidRDefault="00EE004A" w:rsidP="00EE004A">
            <w:del w:id="438" w:author="Pavla Trefilová" w:date="2019-09-11T15:20:00Z">
              <w:r w:rsidDel="00EE004A">
                <w:delText>Zálešáková 100%</w:delText>
              </w:r>
            </w:del>
          </w:p>
        </w:tc>
        <w:tc>
          <w:tcPr>
            <w:tcW w:w="708" w:type="dxa"/>
          </w:tcPr>
          <w:p w:rsidR="00EE004A" w:rsidRDefault="00EE004A" w:rsidP="00EE004A">
            <w:pPr>
              <w:jc w:val="both"/>
            </w:pPr>
            <w:r>
              <w:t>Z</w:t>
            </w:r>
          </w:p>
        </w:tc>
        <w:tc>
          <w:tcPr>
            <w:tcW w:w="814" w:type="dxa"/>
          </w:tcPr>
          <w:p w:rsidR="00EE004A" w:rsidRDefault="00EE004A" w:rsidP="00EE004A">
            <w:pPr>
              <w:jc w:val="both"/>
            </w:pPr>
          </w:p>
        </w:tc>
      </w:tr>
      <w:tr w:rsidR="00EE004A" w:rsidTr="0034438B">
        <w:tc>
          <w:tcPr>
            <w:tcW w:w="2370" w:type="dxa"/>
          </w:tcPr>
          <w:p w:rsidR="00EE004A" w:rsidRDefault="00EE004A" w:rsidP="00EE004A">
            <w:r>
              <w:t>Francouzština 2</w:t>
            </w:r>
          </w:p>
        </w:tc>
        <w:tc>
          <w:tcPr>
            <w:tcW w:w="857" w:type="dxa"/>
            <w:gridSpan w:val="2"/>
          </w:tcPr>
          <w:p w:rsidR="00EE004A" w:rsidRDefault="00EE004A" w:rsidP="00EE004A">
            <w:r w:rsidRPr="00720D6C">
              <w:t>0-0-26</w:t>
            </w:r>
          </w:p>
        </w:tc>
        <w:tc>
          <w:tcPr>
            <w:tcW w:w="850" w:type="dxa"/>
          </w:tcPr>
          <w:p w:rsidR="00EE004A" w:rsidRDefault="00EE004A" w:rsidP="00EE004A">
            <w:pPr>
              <w:jc w:val="both"/>
            </w:pPr>
            <w:r>
              <w:t>klz</w:t>
            </w:r>
          </w:p>
        </w:tc>
        <w:tc>
          <w:tcPr>
            <w:tcW w:w="709" w:type="dxa"/>
          </w:tcPr>
          <w:p w:rsidR="00EE004A" w:rsidRDefault="00EE004A" w:rsidP="00EE004A">
            <w:pPr>
              <w:jc w:val="both"/>
            </w:pPr>
            <w:r>
              <w:t>3</w:t>
            </w:r>
          </w:p>
        </w:tc>
        <w:tc>
          <w:tcPr>
            <w:tcW w:w="2977" w:type="dxa"/>
          </w:tcPr>
          <w:p w:rsidR="00EE004A" w:rsidRPr="00E409BC" w:rsidRDefault="00EE004A" w:rsidP="00EE004A">
            <w:pPr>
              <w:rPr>
                <w:ins w:id="439" w:author="Pavla Trefilová" w:date="2019-09-11T15:20:00Z"/>
                <w:b/>
              </w:rPr>
            </w:pPr>
            <w:ins w:id="440" w:author="Pavla Trefilová" w:date="2019-09-11T15:20:00Z">
              <w:r w:rsidRPr="00E409BC">
                <w:rPr>
                  <w:b/>
                </w:rPr>
                <w:t xml:space="preserve">Mgr. </w:t>
              </w:r>
              <w:r>
                <w:rPr>
                  <w:b/>
                </w:rPr>
                <w:t xml:space="preserve">Magda </w:t>
              </w:r>
              <w:r w:rsidRPr="00E409BC">
                <w:rPr>
                  <w:b/>
                </w:rPr>
                <w:t>Zálešáková</w:t>
              </w:r>
            </w:ins>
          </w:p>
          <w:p w:rsidR="00EE004A" w:rsidRPr="00E409BC" w:rsidDel="00EE004A" w:rsidRDefault="00EE004A" w:rsidP="00EE004A">
            <w:pPr>
              <w:rPr>
                <w:del w:id="441" w:author="Pavla Trefilová" w:date="2019-09-11T15:20:00Z"/>
                <w:b/>
              </w:rPr>
            </w:pPr>
            <w:ins w:id="442" w:author="Pavla Trefilová" w:date="2019-09-11T15:20:00Z">
              <w:r>
                <w:t xml:space="preserve">Zálešáková </w:t>
              </w:r>
              <w:r>
                <w:rPr>
                  <w:color w:val="000000" w:themeColor="text1"/>
                </w:rPr>
                <w:t>(</w:t>
              </w:r>
              <w:r w:rsidRPr="00B1317B">
                <w:rPr>
                  <w:color w:val="000000" w:themeColor="text1"/>
                </w:rPr>
                <w:t>100%</w:t>
              </w:r>
              <w:r>
                <w:rPr>
                  <w:color w:val="000000" w:themeColor="text1"/>
                </w:rPr>
                <w:t>)</w:t>
              </w:r>
            </w:ins>
            <w:del w:id="443" w:author="Pavla Trefilová" w:date="2019-09-11T15:20:00Z">
              <w:r w:rsidRPr="00E409BC" w:rsidDel="00EE004A">
                <w:rPr>
                  <w:b/>
                </w:rPr>
                <w:delText>Mgr. Zálešáková</w:delText>
              </w:r>
            </w:del>
          </w:p>
          <w:p w:rsidR="00EE004A" w:rsidRDefault="00EE004A" w:rsidP="00EE004A">
            <w:del w:id="444" w:author="Pavla Trefilová" w:date="2019-09-11T15:20:00Z">
              <w:r w:rsidDel="00EE004A">
                <w:delText>Zálešáková 100%</w:delText>
              </w:r>
            </w:del>
          </w:p>
        </w:tc>
        <w:tc>
          <w:tcPr>
            <w:tcW w:w="708" w:type="dxa"/>
          </w:tcPr>
          <w:p w:rsidR="00EE004A" w:rsidRDefault="00EE004A" w:rsidP="00EE004A">
            <w:pPr>
              <w:jc w:val="both"/>
            </w:pPr>
            <w:r>
              <w:t>L</w:t>
            </w:r>
          </w:p>
        </w:tc>
        <w:tc>
          <w:tcPr>
            <w:tcW w:w="814" w:type="dxa"/>
          </w:tcPr>
          <w:p w:rsidR="00EE004A" w:rsidRDefault="00EE004A" w:rsidP="00EE004A">
            <w:pPr>
              <w:jc w:val="both"/>
            </w:pPr>
          </w:p>
        </w:tc>
      </w:tr>
      <w:tr w:rsidR="00EE004A" w:rsidTr="0034438B">
        <w:tc>
          <w:tcPr>
            <w:tcW w:w="2370" w:type="dxa"/>
          </w:tcPr>
          <w:p w:rsidR="00EE004A" w:rsidRDefault="00EE004A" w:rsidP="00EE004A">
            <w:r>
              <w:t>Konverzace v němčině 1</w:t>
            </w:r>
          </w:p>
        </w:tc>
        <w:tc>
          <w:tcPr>
            <w:tcW w:w="857" w:type="dxa"/>
            <w:gridSpan w:val="2"/>
          </w:tcPr>
          <w:p w:rsidR="00EE004A" w:rsidRDefault="00EE004A" w:rsidP="00EE004A">
            <w:r w:rsidRPr="00720D6C">
              <w:t>0-0-26</w:t>
            </w:r>
          </w:p>
        </w:tc>
        <w:tc>
          <w:tcPr>
            <w:tcW w:w="850" w:type="dxa"/>
          </w:tcPr>
          <w:p w:rsidR="00EE004A" w:rsidRDefault="00EE004A" w:rsidP="00EE004A">
            <w:pPr>
              <w:jc w:val="both"/>
            </w:pPr>
            <w:r>
              <w:t>zp</w:t>
            </w:r>
          </w:p>
        </w:tc>
        <w:tc>
          <w:tcPr>
            <w:tcW w:w="709" w:type="dxa"/>
          </w:tcPr>
          <w:p w:rsidR="00EE004A" w:rsidRDefault="00EE004A" w:rsidP="00EE004A">
            <w:pPr>
              <w:jc w:val="both"/>
            </w:pPr>
            <w:r>
              <w:t>3</w:t>
            </w:r>
          </w:p>
        </w:tc>
        <w:tc>
          <w:tcPr>
            <w:tcW w:w="2977" w:type="dxa"/>
          </w:tcPr>
          <w:p w:rsidR="00EE004A" w:rsidRPr="00E409BC" w:rsidRDefault="00EE004A" w:rsidP="00EE004A">
            <w:pPr>
              <w:jc w:val="both"/>
              <w:rPr>
                <w:ins w:id="445" w:author="Pavla Trefilová" w:date="2019-09-11T15:21:00Z"/>
                <w:b/>
              </w:rPr>
            </w:pPr>
            <w:ins w:id="446" w:author="Pavla Trefilová" w:date="2019-09-11T15:21:00Z">
              <w:r w:rsidRPr="00E409BC">
                <w:rPr>
                  <w:b/>
                </w:rPr>
                <w:t xml:space="preserve">Mgr. </w:t>
              </w:r>
              <w:r>
                <w:rPr>
                  <w:b/>
                </w:rPr>
                <w:t xml:space="preserve">Věra </w:t>
              </w:r>
              <w:r w:rsidRPr="00E409BC">
                <w:rPr>
                  <w:b/>
                </w:rPr>
                <w:t>Kozáková, Ph.D.</w:t>
              </w:r>
            </w:ins>
          </w:p>
          <w:p w:rsidR="00EE004A" w:rsidRPr="00E409BC" w:rsidDel="00EE004A" w:rsidRDefault="00EE004A" w:rsidP="00EE004A">
            <w:pPr>
              <w:jc w:val="both"/>
              <w:rPr>
                <w:del w:id="447" w:author="Pavla Trefilová" w:date="2019-09-11T15:20:00Z"/>
                <w:b/>
              </w:rPr>
            </w:pPr>
            <w:ins w:id="448" w:author="Pavla Trefilová" w:date="2019-09-11T15:21:00Z">
              <w:r>
                <w:t xml:space="preserve">Kozáková </w:t>
              </w:r>
              <w:r>
                <w:rPr>
                  <w:color w:val="000000" w:themeColor="text1"/>
                </w:rPr>
                <w:t>(</w:t>
              </w:r>
              <w:r w:rsidRPr="00B1317B">
                <w:rPr>
                  <w:color w:val="000000" w:themeColor="text1"/>
                </w:rPr>
                <w:t>100%</w:t>
              </w:r>
              <w:r>
                <w:rPr>
                  <w:color w:val="000000" w:themeColor="text1"/>
                </w:rPr>
                <w:t>)</w:t>
              </w:r>
            </w:ins>
            <w:del w:id="449" w:author="Pavla Trefilová" w:date="2019-09-11T15:20:00Z">
              <w:r w:rsidRPr="00E409BC" w:rsidDel="00EE004A">
                <w:rPr>
                  <w:b/>
                </w:rPr>
                <w:delText>Mgr. Kozáková, Ph.D.</w:delText>
              </w:r>
            </w:del>
          </w:p>
          <w:p w:rsidR="00EE004A" w:rsidRDefault="00EE004A" w:rsidP="00EE004A">
            <w:del w:id="450" w:author="Pavla Trefilová" w:date="2019-09-11T15:20:00Z">
              <w:r w:rsidDel="00EE004A">
                <w:delText>Kozáková 100%</w:delText>
              </w:r>
            </w:del>
          </w:p>
        </w:tc>
        <w:tc>
          <w:tcPr>
            <w:tcW w:w="708" w:type="dxa"/>
          </w:tcPr>
          <w:p w:rsidR="00EE004A" w:rsidRDefault="00EE004A" w:rsidP="00EE004A">
            <w:pPr>
              <w:jc w:val="both"/>
            </w:pPr>
            <w:r>
              <w:t>Z</w:t>
            </w:r>
          </w:p>
        </w:tc>
        <w:tc>
          <w:tcPr>
            <w:tcW w:w="814" w:type="dxa"/>
          </w:tcPr>
          <w:p w:rsidR="00EE004A" w:rsidRDefault="00EE004A" w:rsidP="00EE004A">
            <w:pPr>
              <w:jc w:val="both"/>
            </w:pPr>
          </w:p>
        </w:tc>
      </w:tr>
      <w:tr w:rsidR="00EE004A" w:rsidTr="0034438B">
        <w:tc>
          <w:tcPr>
            <w:tcW w:w="2370" w:type="dxa"/>
          </w:tcPr>
          <w:p w:rsidR="00EE004A" w:rsidRDefault="00EE004A" w:rsidP="00EE004A">
            <w:r>
              <w:t>Konverzace v němčině 2</w:t>
            </w:r>
          </w:p>
        </w:tc>
        <w:tc>
          <w:tcPr>
            <w:tcW w:w="857" w:type="dxa"/>
            <w:gridSpan w:val="2"/>
          </w:tcPr>
          <w:p w:rsidR="00EE004A" w:rsidRDefault="00EE004A" w:rsidP="00EE004A">
            <w:r w:rsidRPr="00720D6C">
              <w:t>0-0-26</w:t>
            </w:r>
          </w:p>
        </w:tc>
        <w:tc>
          <w:tcPr>
            <w:tcW w:w="850" w:type="dxa"/>
          </w:tcPr>
          <w:p w:rsidR="00EE004A" w:rsidRDefault="00EE004A" w:rsidP="00EE004A">
            <w:pPr>
              <w:jc w:val="both"/>
            </w:pPr>
            <w:r>
              <w:t>klz</w:t>
            </w:r>
          </w:p>
        </w:tc>
        <w:tc>
          <w:tcPr>
            <w:tcW w:w="709" w:type="dxa"/>
          </w:tcPr>
          <w:p w:rsidR="00EE004A" w:rsidRDefault="00EE004A" w:rsidP="00EE004A">
            <w:pPr>
              <w:jc w:val="both"/>
            </w:pPr>
            <w:r>
              <w:t>3</w:t>
            </w:r>
          </w:p>
        </w:tc>
        <w:tc>
          <w:tcPr>
            <w:tcW w:w="2977" w:type="dxa"/>
          </w:tcPr>
          <w:p w:rsidR="00EE004A" w:rsidRPr="00E409BC" w:rsidRDefault="00EE004A" w:rsidP="00EE004A">
            <w:pPr>
              <w:jc w:val="both"/>
              <w:rPr>
                <w:ins w:id="451" w:author="Pavla Trefilová" w:date="2019-09-11T15:21:00Z"/>
                <w:b/>
              </w:rPr>
            </w:pPr>
            <w:ins w:id="452" w:author="Pavla Trefilová" w:date="2019-09-11T15:21:00Z">
              <w:r w:rsidRPr="00E409BC">
                <w:rPr>
                  <w:b/>
                </w:rPr>
                <w:t xml:space="preserve">Mgr. </w:t>
              </w:r>
              <w:r>
                <w:rPr>
                  <w:b/>
                </w:rPr>
                <w:t xml:space="preserve">Věra </w:t>
              </w:r>
              <w:r w:rsidRPr="00E409BC">
                <w:rPr>
                  <w:b/>
                </w:rPr>
                <w:t>Kozáková, Ph.D.</w:t>
              </w:r>
            </w:ins>
          </w:p>
          <w:p w:rsidR="00EE004A" w:rsidRPr="00E409BC" w:rsidDel="00EE004A" w:rsidRDefault="00EE004A" w:rsidP="00EE004A">
            <w:pPr>
              <w:jc w:val="both"/>
              <w:rPr>
                <w:del w:id="453" w:author="Pavla Trefilová" w:date="2019-09-11T15:21:00Z"/>
                <w:b/>
              </w:rPr>
            </w:pPr>
            <w:ins w:id="454" w:author="Pavla Trefilová" w:date="2019-09-11T15:21:00Z">
              <w:r>
                <w:t xml:space="preserve">Kozáková </w:t>
              </w:r>
              <w:r>
                <w:rPr>
                  <w:color w:val="000000" w:themeColor="text1"/>
                </w:rPr>
                <w:t>(</w:t>
              </w:r>
              <w:r w:rsidRPr="00B1317B">
                <w:rPr>
                  <w:color w:val="000000" w:themeColor="text1"/>
                </w:rPr>
                <w:t>100%</w:t>
              </w:r>
              <w:r>
                <w:rPr>
                  <w:color w:val="000000" w:themeColor="text1"/>
                </w:rPr>
                <w:t>)</w:t>
              </w:r>
            </w:ins>
            <w:del w:id="455" w:author="Pavla Trefilová" w:date="2019-09-11T15:21:00Z">
              <w:r w:rsidRPr="00E409BC" w:rsidDel="00EE004A">
                <w:rPr>
                  <w:b/>
                </w:rPr>
                <w:delText>Mgr. Kozáková, Ph.D.</w:delText>
              </w:r>
            </w:del>
          </w:p>
          <w:p w:rsidR="00EE004A" w:rsidRDefault="00EE004A" w:rsidP="00EE004A">
            <w:del w:id="456" w:author="Pavla Trefilová" w:date="2019-09-11T15:21:00Z">
              <w:r w:rsidDel="00EE004A">
                <w:delText>Kozáková 100%</w:delText>
              </w:r>
            </w:del>
          </w:p>
        </w:tc>
        <w:tc>
          <w:tcPr>
            <w:tcW w:w="708" w:type="dxa"/>
          </w:tcPr>
          <w:p w:rsidR="00EE004A" w:rsidRDefault="00EE004A" w:rsidP="00EE004A">
            <w:pPr>
              <w:jc w:val="both"/>
            </w:pPr>
            <w:r>
              <w:t>L</w:t>
            </w:r>
          </w:p>
        </w:tc>
        <w:tc>
          <w:tcPr>
            <w:tcW w:w="814" w:type="dxa"/>
          </w:tcPr>
          <w:p w:rsidR="00EE004A" w:rsidRDefault="00EE004A" w:rsidP="00EE004A">
            <w:pPr>
              <w:jc w:val="both"/>
            </w:pPr>
          </w:p>
        </w:tc>
      </w:tr>
      <w:tr w:rsidR="00EE004A" w:rsidTr="0034438B">
        <w:tc>
          <w:tcPr>
            <w:tcW w:w="2370" w:type="dxa"/>
          </w:tcPr>
          <w:p w:rsidR="00EE004A" w:rsidRDefault="00EE004A" w:rsidP="00EE004A">
            <w:r>
              <w:t>Korespondence v angličtině</w:t>
            </w:r>
          </w:p>
        </w:tc>
        <w:tc>
          <w:tcPr>
            <w:tcW w:w="857" w:type="dxa"/>
            <w:gridSpan w:val="2"/>
          </w:tcPr>
          <w:p w:rsidR="00EE004A" w:rsidRDefault="00EE004A" w:rsidP="00EE004A">
            <w:r w:rsidRPr="00720D6C">
              <w:t>0-0-26</w:t>
            </w:r>
          </w:p>
        </w:tc>
        <w:tc>
          <w:tcPr>
            <w:tcW w:w="850" w:type="dxa"/>
          </w:tcPr>
          <w:p w:rsidR="00EE004A" w:rsidRDefault="00EE004A" w:rsidP="00EE004A">
            <w:pPr>
              <w:jc w:val="both"/>
            </w:pPr>
            <w:r>
              <w:t>zp</w:t>
            </w:r>
          </w:p>
        </w:tc>
        <w:tc>
          <w:tcPr>
            <w:tcW w:w="709" w:type="dxa"/>
          </w:tcPr>
          <w:p w:rsidR="00EE004A" w:rsidRDefault="00EE004A" w:rsidP="00EE004A">
            <w:pPr>
              <w:jc w:val="both"/>
            </w:pPr>
            <w:r>
              <w:t>3</w:t>
            </w:r>
          </w:p>
        </w:tc>
        <w:tc>
          <w:tcPr>
            <w:tcW w:w="2977" w:type="dxa"/>
          </w:tcPr>
          <w:p w:rsidR="00EE004A" w:rsidRPr="001309F5" w:rsidRDefault="00EE004A" w:rsidP="00EE004A">
            <w:pPr>
              <w:rPr>
                <w:b/>
              </w:rPr>
            </w:pPr>
            <w:r w:rsidRPr="001309F5">
              <w:rPr>
                <w:b/>
              </w:rPr>
              <w:t>Daniel Paul Sampey, MFA</w:t>
            </w:r>
          </w:p>
          <w:p w:rsidR="00EE004A" w:rsidRDefault="00EE004A" w:rsidP="00EE004A">
            <w:r>
              <w:t>Sampey 100%</w:t>
            </w:r>
          </w:p>
        </w:tc>
        <w:tc>
          <w:tcPr>
            <w:tcW w:w="708" w:type="dxa"/>
          </w:tcPr>
          <w:p w:rsidR="00EE004A" w:rsidRDefault="00EE004A" w:rsidP="00EE004A">
            <w:pPr>
              <w:jc w:val="both"/>
            </w:pPr>
            <w:r>
              <w:t>L</w:t>
            </w:r>
          </w:p>
        </w:tc>
        <w:tc>
          <w:tcPr>
            <w:tcW w:w="814" w:type="dxa"/>
          </w:tcPr>
          <w:p w:rsidR="00EE004A" w:rsidRDefault="00EE004A" w:rsidP="00EE004A">
            <w:pPr>
              <w:jc w:val="both"/>
            </w:pPr>
          </w:p>
        </w:tc>
      </w:tr>
      <w:tr w:rsidR="00EE004A" w:rsidTr="0034438B">
        <w:tc>
          <w:tcPr>
            <w:tcW w:w="2370" w:type="dxa"/>
          </w:tcPr>
          <w:p w:rsidR="00EE004A" w:rsidRDefault="00EE004A" w:rsidP="00EE004A">
            <w:r>
              <w:t>Ruština 1</w:t>
            </w:r>
          </w:p>
        </w:tc>
        <w:tc>
          <w:tcPr>
            <w:tcW w:w="857" w:type="dxa"/>
            <w:gridSpan w:val="2"/>
          </w:tcPr>
          <w:p w:rsidR="00EE004A" w:rsidRDefault="00EE004A" w:rsidP="00EE004A">
            <w:r w:rsidRPr="00720D6C">
              <w:t>0-0-26</w:t>
            </w:r>
          </w:p>
        </w:tc>
        <w:tc>
          <w:tcPr>
            <w:tcW w:w="850" w:type="dxa"/>
          </w:tcPr>
          <w:p w:rsidR="00EE004A" w:rsidRDefault="00EE004A" w:rsidP="00EE004A">
            <w:pPr>
              <w:jc w:val="both"/>
            </w:pPr>
            <w:r>
              <w:t>zp</w:t>
            </w:r>
          </w:p>
        </w:tc>
        <w:tc>
          <w:tcPr>
            <w:tcW w:w="709" w:type="dxa"/>
          </w:tcPr>
          <w:p w:rsidR="00EE004A" w:rsidRDefault="00EE004A" w:rsidP="00EE004A">
            <w:pPr>
              <w:jc w:val="both"/>
            </w:pPr>
            <w:r>
              <w:t>3</w:t>
            </w:r>
          </w:p>
        </w:tc>
        <w:tc>
          <w:tcPr>
            <w:tcW w:w="2977" w:type="dxa"/>
          </w:tcPr>
          <w:p w:rsidR="00EE004A" w:rsidRPr="00E409BC" w:rsidRDefault="00EE004A" w:rsidP="00EE004A">
            <w:pPr>
              <w:rPr>
                <w:ins w:id="457" w:author="Pavla Trefilová" w:date="2019-09-11T15:21:00Z"/>
                <w:b/>
              </w:rPr>
            </w:pPr>
            <w:ins w:id="458" w:author="Pavla Trefilová" w:date="2019-09-11T15:21:00Z">
              <w:r w:rsidRPr="00E409BC">
                <w:rPr>
                  <w:b/>
                </w:rPr>
                <w:t xml:space="preserve">Mgr. </w:t>
              </w:r>
              <w:r>
                <w:rPr>
                  <w:b/>
                </w:rPr>
                <w:t xml:space="preserve">Magda </w:t>
              </w:r>
              <w:r w:rsidRPr="00E409BC">
                <w:rPr>
                  <w:b/>
                </w:rPr>
                <w:t>Zálešáková</w:t>
              </w:r>
            </w:ins>
          </w:p>
          <w:p w:rsidR="00EE004A" w:rsidRPr="00E409BC" w:rsidDel="00EE004A" w:rsidRDefault="00EE004A" w:rsidP="00EE004A">
            <w:pPr>
              <w:rPr>
                <w:del w:id="459" w:author="Pavla Trefilová" w:date="2019-09-11T15:21:00Z"/>
                <w:b/>
              </w:rPr>
            </w:pPr>
            <w:ins w:id="460" w:author="Pavla Trefilová" w:date="2019-09-11T15:21:00Z">
              <w:r>
                <w:t xml:space="preserve">Zálešáková </w:t>
              </w:r>
              <w:r>
                <w:rPr>
                  <w:color w:val="000000" w:themeColor="text1"/>
                </w:rPr>
                <w:t>(</w:t>
              </w:r>
              <w:r w:rsidRPr="00B1317B">
                <w:rPr>
                  <w:color w:val="000000" w:themeColor="text1"/>
                </w:rPr>
                <w:t>100%</w:t>
              </w:r>
              <w:r>
                <w:rPr>
                  <w:color w:val="000000" w:themeColor="text1"/>
                </w:rPr>
                <w:t>)</w:t>
              </w:r>
            </w:ins>
            <w:del w:id="461" w:author="Pavla Trefilová" w:date="2019-09-11T15:21:00Z">
              <w:r w:rsidRPr="00E409BC" w:rsidDel="00EE004A">
                <w:rPr>
                  <w:b/>
                </w:rPr>
                <w:delText>Mgr. Zálešáková</w:delText>
              </w:r>
            </w:del>
          </w:p>
          <w:p w:rsidR="00EE004A" w:rsidRDefault="00EE004A" w:rsidP="00EE004A">
            <w:del w:id="462" w:author="Pavla Trefilová" w:date="2019-09-11T15:21:00Z">
              <w:r w:rsidDel="00EE004A">
                <w:delText>Zálešáková 100%</w:delText>
              </w:r>
            </w:del>
          </w:p>
        </w:tc>
        <w:tc>
          <w:tcPr>
            <w:tcW w:w="708" w:type="dxa"/>
          </w:tcPr>
          <w:p w:rsidR="00EE004A" w:rsidRDefault="00EE004A" w:rsidP="00EE004A">
            <w:pPr>
              <w:jc w:val="both"/>
            </w:pPr>
            <w:r>
              <w:t>Z</w:t>
            </w:r>
          </w:p>
        </w:tc>
        <w:tc>
          <w:tcPr>
            <w:tcW w:w="814" w:type="dxa"/>
          </w:tcPr>
          <w:p w:rsidR="00EE004A" w:rsidRDefault="00EE004A" w:rsidP="00EE004A">
            <w:pPr>
              <w:jc w:val="both"/>
            </w:pPr>
          </w:p>
        </w:tc>
      </w:tr>
      <w:tr w:rsidR="00EE004A" w:rsidTr="0034438B">
        <w:tc>
          <w:tcPr>
            <w:tcW w:w="2370" w:type="dxa"/>
          </w:tcPr>
          <w:p w:rsidR="00EE004A" w:rsidRDefault="00EE004A" w:rsidP="00EE004A">
            <w:r>
              <w:t>Ruština 2</w:t>
            </w:r>
          </w:p>
        </w:tc>
        <w:tc>
          <w:tcPr>
            <w:tcW w:w="857" w:type="dxa"/>
            <w:gridSpan w:val="2"/>
          </w:tcPr>
          <w:p w:rsidR="00EE004A" w:rsidRDefault="00EE004A" w:rsidP="00EE004A">
            <w:r w:rsidRPr="00720D6C">
              <w:t>0-0-26</w:t>
            </w:r>
          </w:p>
        </w:tc>
        <w:tc>
          <w:tcPr>
            <w:tcW w:w="850" w:type="dxa"/>
          </w:tcPr>
          <w:p w:rsidR="00EE004A" w:rsidRDefault="00EE004A" w:rsidP="00EE004A">
            <w:pPr>
              <w:jc w:val="both"/>
            </w:pPr>
            <w:r>
              <w:t>klz</w:t>
            </w:r>
          </w:p>
        </w:tc>
        <w:tc>
          <w:tcPr>
            <w:tcW w:w="709" w:type="dxa"/>
          </w:tcPr>
          <w:p w:rsidR="00EE004A" w:rsidRDefault="00EE004A" w:rsidP="00EE004A">
            <w:pPr>
              <w:jc w:val="both"/>
            </w:pPr>
            <w:r>
              <w:t>3</w:t>
            </w:r>
          </w:p>
        </w:tc>
        <w:tc>
          <w:tcPr>
            <w:tcW w:w="2977" w:type="dxa"/>
          </w:tcPr>
          <w:p w:rsidR="00EE004A" w:rsidRPr="00E409BC" w:rsidRDefault="00EE004A" w:rsidP="00EE004A">
            <w:pPr>
              <w:rPr>
                <w:ins w:id="463" w:author="Pavla Trefilová" w:date="2019-09-11T15:21:00Z"/>
                <w:b/>
              </w:rPr>
            </w:pPr>
            <w:ins w:id="464" w:author="Pavla Trefilová" w:date="2019-09-11T15:21:00Z">
              <w:r w:rsidRPr="00E409BC">
                <w:rPr>
                  <w:b/>
                </w:rPr>
                <w:t xml:space="preserve">Mgr. </w:t>
              </w:r>
              <w:r>
                <w:rPr>
                  <w:b/>
                </w:rPr>
                <w:t xml:space="preserve">Magda </w:t>
              </w:r>
              <w:r w:rsidRPr="00E409BC">
                <w:rPr>
                  <w:b/>
                </w:rPr>
                <w:t>Zálešáková</w:t>
              </w:r>
            </w:ins>
          </w:p>
          <w:p w:rsidR="00EE004A" w:rsidRPr="00E409BC" w:rsidDel="00EE004A" w:rsidRDefault="00EE004A" w:rsidP="00EE004A">
            <w:pPr>
              <w:rPr>
                <w:del w:id="465" w:author="Pavla Trefilová" w:date="2019-09-11T15:21:00Z"/>
                <w:b/>
              </w:rPr>
            </w:pPr>
            <w:ins w:id="466" w:author="Pavla Trefilová" w:date="2019-09-11T15:21:00Z">
              <w:r>
                <w:t xml:space="preserve">Zálešáková </w:t>
              </w:r>
              <w:r>
                <w:rPr>
                  <w:color w:val="000000" w:themeColor="text1"/>
                </w:rPr>
                <w:t>(</w:t>
              </w:r>
              <w:r w:rsidRPr="00B1317B">
                <w:rPr>
                  <w:color w:val="000000" w:themeColor="text1"/>
                </w:rPr>
                <w:t>100%</w:t>
              </w:r>
              <w:r>
                <w:rPr>
                  <w:color w:val="000000" w:themeColor="text1"/>
                </w:rPr>
                <w:t>)</w:t>
              </w:r>
            </w:ins>
            <w:del w:id="467" w:author="Pavla Trefilová" w:date="2019-09-11T15:21:00Z">
              <w:r w:rsidRPr="00E409BC" w:rsidDel="00EE004A">
                <w:rPr>
                  <w:b/>
                </w:rPr>
                <w:delText>Mgr. Zálešáková</w:delText>
              </w:r>
            </w:del>
          </w:p>
          <w:p w:rsidR="00EE004A" w:rsidRDefault="00EE004A" w:rsidP="00EE004A">
            <w:del w:id="468" w:author="Pavla Trefilová" w:date="2019-09-11T15:21:00Z">
              <w:r w:rsidDel="00EE004A">
                <w:delText>Zálešáková 100%</w:delText>
              </w:r>
            </w:del>
          </w:p>
        </w:tc>
        <w:tc>
          <w:tcPr>
            <w:tcW w:w="708" w:type="dxa"/>
          </w:tcPr>
          <w:p w:rsidR="00EE004A" w:rsidRDefault="00EE004A" w:rsidP="00EE004A">
            <w:pPr>
              <w:jc w:val="both"/>
            </w:pPr>
            <w:r>
              <w:t>L</w:t>
            </w:r>
          </w:p>
        </w:tc>
        <w:tc>
          <w:tcPr>
            <w:tcW w:w="814" w:type="dxa"/>
          </w:tcPr>
          <w:p w:rsidR="00EE004A" w:rsidRDefault="00EE004A" w:rsidP="00EE004A">
            <w:pPr>
              <w:jc w:val="both"/>
            </w:pPr>
          </w:p>
        </w:tc>
      </w:tr>
      <w:tr w:rsidR="00EE004A" w:rsidTr="0034438B">
        <w:tc>
          <w:tcPr>
            <w:tcW w:w="2370" w:type="dxa"/>
          </w:tcPr>
          <w:p w:rsidR="00EE004A" w:rsidRDefault="00EE004A" w:rsidP="00EE004A">
            <w:r>
              <w:t>Španělština 1</w:t>
            </w:r>
          </w:p>
        </w:tc>
        <w:tc>
          <w:tcPr>
            <w:tcW w:w="857" w:type="dxa"/>
            <w:gridSpan w:val="2"/>
          </w:tcPr>
          <w:p w:rsidR="00EE004A" w:rsidRDefault="00EE004A" w:rsidP="00EE004A">
            <w:r w:rsidRPr="00720D6C">
              <w:t>0-0-26</w:t>
            </w:r>
          </w:p>
        </w:tc>
        <w:tc>
          <w:tcPr>
            <w:tcW w:w="850" w:type="dxa"/>
          </w:tcPr>
          <w:p w:rsidR="00EE004A" w:rsidRDefault="00EE004A" w:rsidP="00EE004A">
            <w:pPr>
              <w:jc w:val="both"/>
            </w:pPr>
            <w:r>
              <w:t>zp</w:t>
            </w:r>
          </w:p>
        </w:tc>
        <w:tc>
          <w:tcPr>
            <w:tcW w:w="709" w:type="dxa"/>
          </w:tcPr>
          <w:p w:rsidR="00EE004A" w:rsidRDefault="00EE004A" w:rsidP="00EE004A">
            <w:pPr>
              <w:jc w:val="both"/>
            </w:pPr>
            <w:r>
              <w:t>3</w:t>
            </w:r>
          </w:p>
        </w:tc>
        <w:tc>
          <w:tcPr>
            <w:tcW w:w="2977" w:type="dxa"/>
          </w:tcPr>
          <w:p w:rsidR="00EE004A" w:rsidRPr="00E409BC" w:rsidRDefault="00EE004A" w:rsidP="00EE004A">
            <w:pPr>
              <w:rPr>
                <w:ins w:id="469" w:author="Pavla Trefilová" w:date="2019-09-11T15:21:00Z"/>
                <w:b/>
              </w:rPr>
            </w:pPr>
            <w:ins w:id="470" w:author="Pavla Trefilová" w:date="2019-09-11T15:21:00Z">
              <w:r w:rsidRPr="00E409BC">
                <w:rPr>
                  <w:b/>
                </w:rPr>
                <w:t xml:space="preserve">Mgr. </w:t>
              </w:r>
              <w:r>
                <w:rPr>
                  <w:b/>
                </w:rPr>
                <w:t xml:space="preserve">Veronika </w:t>
              </w:r>
              <w:r w:rsidRPr="00E409BC">
                <w:rPr>
                  <w:b/>
                </w:rPr>
                <w:t>Pečivová</w:t>
              </w:r>
            </w:ins>
          </w:p>
          <w:p w:rsidR="00EE004A" w:rsidRPr="00E409BC" w:rsidDel="00EE004A" w:rsidRDefault="00EE004A" w:rsidP="00EE004A">
            <w:pPr>
              <w:rPr>
                <w:del w:id="471" w:author="Pavla Trefilová" w:date="2019-09-11T15:21:00Z"/>
                <w:b/>
              </w:rPr>
            </w:pPr>
            <w:ins w:id="472" w:author="Pavla Trefilová" w:date="2019-09-11T15:21:00Z">
              <w:r>
                <w:t xml:space="preserve">Pečivová </w:t>
              </w:r>
              <w:r>
                <w:rPr>
                  <w:color w:val="000000" w:themeColor="text1"/>
                </w:rPr>
                <w:t>(</w:t>
              </w:r>
              <w:r w:rsidRPr="00B1317B">
                <w:rPr>
                  <w:color w:val="000000" w:themeColor="text1"/>
                </w:rPr>
                <w:t>100%</w:t>
              </w:r>
              <w:r>
                <w:rPr>
                  <w:color w:val="000000" w:themeColor="text1"/>
                </w:rPr>
                <w:t>)</w:t>
              </w:r>
            </w:ins>
            <w:del w:id="473" w:author="Pavla Trefilová" w:date="2019-09-11T15:21:00Z">
              <w:r w:rsidRPr="00E409BC" w:rsidDel="00EE004A">
                <w:rPr>
                  <w:b/>
                </w:rPr>
                <w:delText>Mgr. Pečivová</w:delText>
              </w:r>
            </w:del>
          </w:p>
          <w:p w:rsidR="00EE004A" w:rsidRDefault="00EE004A" w:rsidP="00EE004A">
            <w:del w:id="474" w:author="Pavla Trefilová" w:date="2019-09-11T15:21:00Z">
              <w:r w:rsidDel="00EE004A">
                <w:delText>Pečivová 100%</w:delText>
              </w:r>
            </w:del>
          </w:p>
        </w:tc>
        <w:tc>
          <w:tcPr>
            <w:tcW w:w="708" w:type="dxa"/>
          </w:tcPr>
          <w:p w:rsidR="00EE004A" w:rsidRDefault="00EE004A" w:rsidP="00EE004A">
            <w:pPr>
              <w:jc w:val="both"/>
            </w:pPr>
            <w:r>
              <w:t>Z</w:t>
            </w:r>
          </w:p>
        </w:tc>
        <w:tc>
          <w:tcPr>
            <w:tcW w:w="814" w:type="dxa"/>
          </w:tcPr>
          <w:p w:rsidR="00EE004A" w:rsidRDefault="00EE004A" w:rsidP="00EE004A">
            <w:pPr>
              <w:jc w:val="both"/>
            </w:pPr>
          </w:p>
        </w:tc>
      </w:tr>
      <w:tr w:rsidR="00EE004A" w:rsidTr="0034438B">
        <w:tc>
          <w:tcPr>
            <w:tcW w:w="2370" w:type="dxa"/>
          </w:tcPr>
          <w:p w:rsidR="00EE004A" w:rsidRDefault="00EE004A" w:rsidP="00EE004A">
            <w:r>
              <w:t>Španělština 2</w:t>
            </w:r>
          </w:p>
        </w:tc>
        <w:tc>
          <w:tcPr>
            <w:tcW w:w="857" w:type="dxa"/>
            <w:gridSpan w:val="2"/>
          </w:tcPr>
          <w:p w:rsidR="00EE004A" w:rsidRDefault="00EE004A" w:rsidP="00EE004A">
            <w:r w:rsidRPr="00720D6C">
              <w:t>0-0-26</w:t>
            </w:r>
          </w:p>
        </w:tc>
        <w:tc>
          <w:tcPr>
            <w:tcW w:w="850" w:type="dxa"/>
          </w:tcPr>
          <w:p w:rsidR="00EE004A" w:rsidRDefault="00EE004A" w:rsidP="00EE004A">
            <w:pPr>
              <w:jc w:val="both"/>
            </w:pPr>
            <w:r>
              <w:t>klz</w:t>
            </w:r>
          </w:p>
        </w:tc>
        <w:tc>
          <w:tcPr>
            <w:tcW w:w="709" w:type="dxa"/>
          </w:tcPr>
          <w:p w:rsidR="00EE004A" w:rsidRDefault="00EE004A" w:rsidP="00EE004A">
            <w:pPr>
              <w:jc w:val="both"/>
            </w:pPr>
            <w:r>
              <w:t>3</w:t>
            </w:r>
          </w:p>
        </w:tc>
        <w:tc>
          <w:tcPr>
            <w:tcW w:w="2977" w:type="dxa"/>
          </w:tcPr>
          <w:p w:rsidR="00EE004A" w:rsidRPr="00E409BC" w:rsidRDefault="00EE004A" w:rsidP="00EE004A">
            <w:pPr>
              <w:rPr>
                <w:ins w:id="475" w:author="Pavla Trefilová" w:date="2019-09-11T15:21:00Z"/>
                <w:b/>
              </w:rPr>
            </w:pPr>
            <w:ins w:id="476" w:author="Pavla Trefilová" w:date="2019-09-11T15:21:00Z">
              <w:r w:rsidRPr="00E409BC">
                <w:rPr>
                  <w:b/>
                </w:rPr>
                <w:t xml:space="preserve">Mgr. </w:t>
              </w:r>
              <w:r>
                <w:rPr>
                  <w:b/>
                </w:rPr>
                <w:t xml:space="preserve">Veronika </w:t>
              </w:r>
              <w:r w:rsidRPr="00E409BC">
                <w:rPr>
                  <w:b/>
                </w:rPr>
                <w:t>Pečivová</w:t>
              </w:r>
            </w:ins>
          </w:p>
          <w:p w:rsidR="00EE004A" w:rsidRPr="00E409BC" w:rsidDel="00EE004A" w:rsidRDefault="00EE004A" w:rsidP="00EE004A">
            <w:pPr>
              <w:rPr>
                <w:del w:id="477" w:author="Pavla Trefilová" w:date="2019-09-11T15:21:00Z"/>
                <w:b/>
              </w:rPr>
            </w:pPr>
            <w:ins w:id="478" w:author="Pavla Trefilová" w:date="2019-09-11T15:21:00Z">
              <w:r>
                <w:t xml:space="preserve">Pečivová </w:t>
              </w:r>
              <w:r>
                <w:rPr>
                  <w:color w:val="000000" w:themeColor="text1"/>
                </w:rPr>
                <w:t>(</w:t>
              </w:r>
              <w:r w:rsidRPr="00B1317B">
                <w:rPr>
                  <w:color w:val="000000" w:themeColor="text1"/>
                </w:rPr>
                <w:t>100%</w:t>
              </w:r>
              <w:r>
                <w:rPr>
                  <w:color w:val="000000" w:themeColor="text1"/>
                </w:rPr>
                <w:t>)</w:t>
              </w:r>
            </w:ins>
            <w:del w:id="479" w:author="Pavla Trefilová" w:date="2019-09-11T15:21:00Z">
              <w:r w:rsidRPr="00E409BC" w:rsidDel="00EE004A">
                <w:rPr>
                  <w:b/>
                </w:rPr>
                <w:delText>Mgr. Pečivová</w:delText>
              </w:r>
            </w:del>
          </w:p>
          <w:p w:rsidR="00EE004A" w:rsidRDefault="00EE004A" w:rsidP="00EE004A">
            <w:del w:id="480" w:author="Pavla Trefilová" w:date="2019-09-11T15:21:00Z">
              <w:r w:rsidDel="00EE004A">
                <w:lastRenderedPageBreak/>
                <w:delText>Pečivová 100%</w:delText>
              </w:r>
            </w:del>
          </w:p>
        </w:tc>
        <w:tc>
          <w:tcPr>
            <w:tcW w:w="708" w:type="dxa"/>
          </w:tcPr>
          <w:p w:rsidR="00EE004A" w:rsidRDefault="00EE004A" w:rsidP="00EE004A">
            <w:pPr>
              <w:jc w:val="both"/>
            </w:pPr>
            <w:r>
              <w:lastRenderedPageBreak/>
              <w:t>L</w:t>
            </w:r>
          </w:p>
        </w:tc>
        <w:tc>
          <w:tcPr>
            <w:tcW w:w="814" w:type="dxa"/>
          </w:tcPr>
          <w:p w:rsidR="00EE004A" w:rsidRDefault="00EE004A" w:rsidP="00EE004A">
            <w:pPr>
              <w:jc w:val="both"/>
            </w:pPr>
          </w:p>
        </w:tc>
      </w:tr>
      <w:tr w:rsidR="00EE004A" w:rsidTr="0034438B">
        <w:tc>
          <w:tcPr>
            <w:tcW w:w="2370" w:type="dxa"/>
          </w:tcPr>
          <w:p w:rsidR="00EE004A" w:rsidRDefault="00EE004A" w:rsidP="00EE004A">
            <w:r>
              <w:t>Čínština 1</w:t>
            </w:r>
          </w:p>
        </w:tc>
        <w:tc>
          <w:tcPr>
            <w:tcW w:w="857" w:type="dxa"/>
            <w:gridSpan w:val="2"/>
          </w:tcPr>
          <w:p w:rsidR="00EE004A" w:rsidRDefault="00EE004A" w:rsidP="00EE004A">
            <w:r w:rsidRPr="00720D6C">
              <w:t>0-0-26</w:t>
            </w:r>
          </w:p>
        </w:tc>
        <w:tc>
          <w:tcPr>
            <w:tcW w:w="850" w:type="dxa"/>
          </w:tcPr>
          <w:p w:rsidR="00EE004A" w:rsidRDefault="00EE004A" w:rsidP="00EE004A">
            <w:pPr>
              <w:jc w:val="both"/>
            </w:pPr>
            <w:r>
              <w:t>zp</w:t>
            </w:r>
          </w:p>
        </w:tc>
        <w:tc>
          <w:tcPr>
            <w:tcW w:w="709" w:type="dxa"/>
          </w:tcPr>
          <w:p w:rsidR="00EE004A" w:rsidRDefault="00EE004A" w:rsidP="00EE004A">
            <w:pPr>
              <w:jc w:val="both"/>
            </w:pPr>
            <w:r>
              <w:t>3</w:t>
            </w:r>
          </w:p>
        </w:tc>
        <w:tc>
          <w:tcPr>
            <w:tcW w:w="2977" w:type="dxa"/>
          </w:tcPr>
          <w:p w:rsidR="00EE004A" w:rsidRDefault="00EE004A" w:rsidP="00EE004A">
            <w:pPr>
              <w:rPr>
                <w:b/>
              </w:rPr>
            </w:pPr>
            <w:r w:rsidRPr="00B23CDE">
              <w:rPr>
                <w:b/>
              </w:rPr>
              <w:t>Xiaofang C</w:t>
            </w:r>
            <w:r>
              <w:rPr>
                <w:b/>
              </w:rPr>
              <w:t>hen</w:t>
            </w:r>
            <w:r w:rsidRPr="00CA6953">
              <w:rPr>
                <w:b/>
              </w:rPr>
              <w:t xml:space="preserve">, </w:t>
            </w:r>
            <w:r w:rsidRPr="00CA6953">
              <w:rPr>
                <w:b/>
                <w:bCs/>
              </w:rPr>
              <w:t>M.A.</w:t>
            </w:r>
          </w:p>
          <w:p w:rsidR="00EE004A" w:rsidRPr="001309F5" w:rsidRDefault="00EE004A" w:rsidP="00EE004A">
            <w:r>
              <w:t>Chen</w:t>
            </w:r>
            <w:r w:rsidRPr="001309F5">
              <w:t xml:space="preserve"> </w:t>
            </w:r>
            <w:r>
              <w:t>100%</w:t>
            </w:r>
          </w:p>
        </w:tc>
        <w:tc>
          <w:tcPr>
            <w:tcW w:w="708" w:type="dxa"/>
          </w:tcPr>
          <w:p w:rsidR="00EE004A" w:rsidRDefault="00EE004A" w:rsidP="00EE004A">
            <w:pPr>
              <w:jc w:val="both"/>
            </w:pPr>
            <w:r>
              <w:t>Z</w:t>
            </w:r>
          </w:p>
        </w:tc>
        <w:tc>
          <w:tcPr>
            <w:tcW w:w="814" w:type="dxa"/>
          </w:tcPr>
          <w:p w:rsidR="00EE004A" w:rsidRDefault="00EE004A" w:rsidP="00EE004A">
            <w:pPr>
              <w:jc w:val="both"/>
            </w:pPr>
          </w:p>
        </w:tc>
      </w:tr>
      <w:tr w:rsidR="00EE004A" w:rsidTr="0034438B">
        <w:tc>
          <w:tcPr>
            <w:tcW w:w="2370" w:type="dxa"/>
          </w:tcPr>
          <w:p w:rsidR="00EE004A" w:rsidRDefault="00EE004A" w:rsidP="00EE004A">
            <w:r>
              <w:t>Čínština 2</w:t>
            </w:r>
          </w:p>
        </w:tc>
        <w:tc>
          <w:tcPr>
            <w:tcW w:w="857" w:type="dxa"/>
            <w:gridSpan w:val="2"/>
          </w:tcPr>
          <w:p w:rsidR="00EE004A" w:rsidRDefault="00EE004A" w:rsidP="00EE004A">
            <w:r w:rsidRPr="00720D6C">
              <w:t>0-0-26</w:t>
            </w:r>
          </w:p>
        </w:tc>
        <w:tc>
          <w:tcPr>
            <w:tcW w:w="850" w:type="dxa"/>
          </w:tcPr>
          <w:p w:rsidR="00EE004A" w:rsidRDefault="00EE004A" w:rsidP="00EE004A">
            <w:pPr>
              <w:jc w:val="both"/>
            </w:pPr>
            <w:r>
              <w:t>zp</w:t>
            </w:r>
          </w:p>
        </w:tc>
        <w:tc>
          <w:tcPr>
            <w:tcW w:w="709" w:type="dxa"/>
          </w:tcPr>
          <w:p w:rsidR="00EE004A" w:rsidRDefault="00EE004A" w:rsidP="00EE004A">
            <w:pPr>
              <w:jc w:val="both"/>
            </w:pPr>
            <w:r>
              <w:t>3</w:t>
            </w:r>
          </w:p>
        </w:tc>
        <w:tc>
          <w:tcPr>
            <w:tcW w:w="2977" w:type="dxa"/>
          </w:tcPr>
          <w:p w:rsidR="00EE004A" w:rsidRDefault="00EE004A" w:rsidP="00EE004A">
            <w:pPr>
              <w:rPr>
                <w:b/>
              </w:rPr>
            </w:pPr>
            <w:r w:rsidRPr="00B23CDE">
              <w:rPr>
                <w:b/>
              </w:rPr>
              <w:t>Xiaofang C</w:t>
            </w:r>
            <w:r>
              <w:rPr>
                <w:b/>
              </w:rPr>
              <w:t>hen</w:t>
            </w:r>
            <w:r w:rsidRPr="00CA6953">
              <w:rPr>
                <w:b/>
              </w:rPr>
              <w:t xml:space="preserve">, </w:t>
            </w:r>
            <w:r w:rsidRPr="00CA6953">
              <w:rPr>
                <w:b/>
                <w:bCs/>
              </w:rPr>
              <w:t>M.A.</w:t>
            </w:r>
          </w:p>
          <w:p w:rsidR="00EE004A" w:rsidRDefault="00EE004A" w:rsidP="00EE004A">
            <w:r>
              <w:t>Chen</w:t>
            </w:r>
            <w:r w:rsidRPr="001309F5">
              <w:t xml:space="preserve"> </w:t>
            </w:r>
            <w:r>
              <w:t>100%</w:t>
            </w:r>
          </w:p>
        </w:tc>
        <w:tc>
          <w:tcPr>
            <w:tcW w:w="708" w:type="dxa"/>
          </w:tcPr>
          <w:p w:rsidR="00EE004A" w:rsidRDefault="00EE004A" w:rsidP="00EE004A">
            <w:pPr>
              <w:jc w:val="both"/>
            </w:pPr>
            <w:r>
              <w:t>L</w:t>
            </w:r>
          </w:p>
        </w:tc>
        <w:tc>
          <w:tcPr>
            <w:tcW w:w="814" w:type="dxa"/>
          </w:tcPr>
          <w:p w:rsidR="00EE004A" w:rsidRDefault="00EE004A" w:rsidP="00EE004A">
            <w:pPr>
              <w:jc w:val="both"/>
            </w:pPr>
          </w:p>
        </w:tc>
      </w:tr>
      <w:tr w:rsidR="00EE004A" w:rsidTr="0034438B">
        <w:tc>
          <w:tcPr>
            <w:tcW w:w="2370" w:type="dxa"/>
          </w:tcPr>
          <w:p w:rsidR="00EE004A" w:rsidRDefault="00EE004A" w:rsidP="00EE004A">
            <w:r>
              <w:t>Příprava na zkoušky Cambridge B2</w:t>
            </w:r>
          </w:p>
        </w:tc>
        <w:tc>
          <w:tcPr>
            <w:tcW w:w="857" w:type="dxa"/>
            <w:gridSpan w:val="2"/>
          </w:tcPr>
          <w:p w:rsidR="00EE004A" w:rsidRDefault="00EE004A" w:rsidP="00EE004A">
            <w:r w:rsidRPr="00720D6C">
              <w:t>0-0-26</w:t>
            </w:r>
          </w:p>
        </w:tc>
        <w:tc>
          <w:tcPr>
            <w:tcW w:w="850" w:type="dxa"/>
          </w:tcPr>
          <w:p w:rsidR="00EE004A" w:rsidRDefault="00EE004A" w:rsidP="00EE004A">
            <w:pPr>
              <w:jc w:val="both"/>
            </w:pPr>
            <w:r>
              <w:t>zp</w:t>
            </w:r>
          </w:p>
        </w:tc>
        <w:tc>
          <w:tcPr>
            <w:tcW w:w="709" w:type="dxa"/>
          </w:tcPr>
          <w:p w:rsidR="00EE004A" w:rsidRDefault="00EE004A" w:rsidP="00EE004A">
            <w:pPr>
              <w:jc w:val="both"/>
            </w:pPr>
            <w:r>
              <w:t>3</w:t>
            </w:r>
          </w:p>
        </w:tc>
        <w:tc>
          <w:tcPr>
            <w:tcW w:w="2977" w:type="dxa"/>
          </w:tcPr>
          <w:p w:rsidR="00EE004A" w:rsidRPr="00E409BC" w:rsidRDefault="00EE004A" w:rsidP="00EE004A">
            <w:pPr>
              <w:jc w:val="both"/>
              <w:rPr>
                <w:ins w:id="481" w:author="Pavla Trefilová" w:date="2019-09-11T15:21:00Z"/>
                <w:b/>
              </w:rPr>
            </w:pPr>
            <w:ins w:id="482" w:author="Pavla Trefilová" w:date="2019-09-11T15:21:00Z">
              <w:r w:rsidRPr="00E409BC">
                <w:rPr>
                  <w:b/>
                </w:rPr>
                <w:t xml:space="preserve">PhDr. </w:t>
              </w:r>
              <w:r>
                <w:rPr>
                  <w:b/>
                </w:rPr>
                <w:t xml:space="preserve">Jana </w:t>
              </w:r>
              <w:r w:rsidRPr="00E409BC">
                <w:rPr>
                  <w:b/>
                </w:rPr>
                <w:t>Semotamová</w:t>
              </w:r>
            </w:ins>
          </w:p>
          <w:p w:rsidR="00EE004A" w:rsidRPr="00E409BC" w:rsidDel="00EE004A" w:rsidRDefault="00EE004A" w:rsidP="00EE004A">
            <w:pPr>
              <w:jc w:val="both"/>
              <w:rPr>
                <w:del w:id="483" w:author="Pavla Trefilová" w:date="2019-09-11T15:21:00Z"/>
                <w:b/>
              </w:rPr>
            </w:pPr>
            <w:ins w:id="484" w:author="Pavla Trefilová" w:date="2019-09-11T15:21:00Z">
              <w:r>
                <w:t xml:space="preserve">Semotamová </w:t>
              </w:r>
              <w:r>
                <w:rPr>
                  <w:color w:val="000000" w:themeColor="text1"/>
                </w:rPr>
                <w:t>(</w:t>
              </w:r>
              <w:r w:rsidRPr="00B1317B">
                <w:rPr>
                  <w:color w:val="000000" w:themeColor="text1"/>
                </w:rPr>
                <w:t>100%</w:t>
              </w:r>
              <w:r>
                <w:rPr>
                  <w:color w:val="000000" w:themeColor="text1"/>
                </w:rPr>
                <w:t>)</w:t>
              </w:r>
            </w:ins>
            <w:del w:id="485" w:author="Pavla Trefilová" w:date="2019-09-11T15:21:00Z">
              <w:r w:rsidRPr="00E409BC" w:rsidDel="00EE004A">
                <w:rPr>
                  <w:b/>
                </w:rPr>
                <w:delText>PhDr. Semotamová</w:delText>
              </w:r>
            </w:del>
          </w:p>
          <w:p w:rsidR="00EE004A" w:rsidRDefault="00EE004A" w:rsidP="00EE004A">
            <w:del w:id="486" w:author="Pavla Trefilová" w:date="2019-09-11T15:21:00Z">
              <w:r w:rsidDel="00EE004A">
                <w:delText>Semotamová 100%</w:delText>
              </w:r>
            </w:del>
          </w:p>
        </w:tc>
        <w:tc>
          <w:tcPr>
            <w:tcW w:w="708" w:type="dxa"/>
          </w:tcPr>
          <w:p w:rsidR="00EE004A" w:rsidRDefault="00EE004A" w:rsidP="00EE004A">
            <w:pPr>
              <w:jc w:val="both"/>
            </w:pPr>
            <w:r>
              <w:t>Z</w:t>
            </w:r>
          </w:p>
        </w:tc>
        <w:tc>
          <w:tcPr>
            <w:tcW w:w="814" w:type="dxa"/>
          </w:tcPr>
          <w:p w:rsidR="00EE004A" w:rsidRDefault="00EE004A" w:rsidP="00EE004A">
            <w:pPr>
              <w:jc w:val="both"/>
            </w:pPr>
          </w:p>
        </w:tc>
      </w:tr>
      <w:tr w:rsidR="00EE004A" w:rsidTr="0034438B">
        <w:tc>
          <w:tcPr>
            <w:tcW w:w="2370" w:type="dxa"/>
          </w:tcPr>
          <w:p w:rsidR="00EE004A" w:rsidRPr="00E63101" w:rsidRDefault="00EE004A" w:rsidP="00EE004A">
            <w:pPr>
              <w:rPr>
                <w:vertAlign w:val="superscript"/>
              </w:rPr>
            </w:pPr>
            <w:r>
              <w:t>Příprava na zkoušky Cambridge B2</w:t>
            </w:r>
          </w:p>
        </w:tc>
        <w:tc>
          <w:tcPr>
            <w:tcW w:w="857" w:type="dxa"/>
            <w:gridSpan w:val="2"/>
          </w:tcPr>
          <w:p w:rsidR="00EE004A" w:rsidRDefault="00EE004A" w:rsidP="00EE004A">
            <w:r w:rsidRPr="00720D6C">
              <w:t>0-0-26</w:t>
            </w:r>
          </w:p>
        </w:tc>
        <w:tc>
          <w:tcPr>
            <w:tcW w:w="850" w:type="dxa"/>
          </w:tcPr>
          <w:p w:rsidR="00EE004A" w:rsidRDefault="00EE004A" w:rsidP="00EE004A">
            <w:pPr>
              <w:jc w:val="both"/>
            </w:pPr>
          </w:p>
        </w:tc>
        <w:tc>
          <w:tcPr>
            <w:tcW w:w="709" w:type="dxa"/>
          </w:tcPr>
          <w:p w:rsidR="00EE004A" w:rsidRDefault="00EE004A" w:rsidP="00EE004A">
            <w:pPr>
              <w:jc w:val="both"/>
            </w:pPr>
          </w:p>
        </w:tc>
        <w:tc>
          <w:tcPr>
            <w:tcW w:w="2977" w:type="dxa"/>
          </w:tcPr>
          <w:p w:rsidR="00EE004A" w:rsidRPr="00E409BC" w:rsidRDefault="00EE004A" w:rsidP="00EE004A">
            <w:pPr>
              <w:jc w:val="both"/>
              <w:rPr>
                <w:ins w:id="487" w:author="Pavla Trefilová" w:date="2019-09-11T15:21:00Z"/>
                <w:b/>
              </w:rPr>
            </w:pPr>
            <w:ins w:id="488" w:author="Pavla Trefilová" w:date="2019-09-11T15:21:00Z">
              <w:r w:rsidRPr="00E409BC">
                <w:rPr>
                  <w:b/>
                </w:rPr>
                <w:t xml:space="preserve">PhDr. </w:t>
              </w:r>
              <w:r>
                <w:rPr>
                  <w:b/>
                </w:rPr>
                <w:t xml:space="preserve">Jana </w:t>
              </w:r>
              <w:r w:rsidRPr="00E409BC">
                <w:rPr>
                  <w:b/>
                </w:rPr>
                <w:t>Semotamová</w:t>
              </w:r>
            </w:ins>
          </w:p>
          <w:p w:rsidR="00EE004A" w:rsidRPr="00E409BC" w:rsidDel="00EE004A" w:rsidRDefault="00EE004A" w:rsidP="00EE004A">
            <w:pPr>
              <w:jc w:val="both"/>
              <w:rPr>
                <w:del w:id="489" w:author="Pavla Trefilová" w:date="2019-09-11T15:21:00Z"/>
                <w:b/>
              </w:rPr>
            </w:pPr>
            <w:ins w:id="490" w:author="Pavla Trefilová" w:date="2019-09-11T15:21:00Z">
              <w:r>
                <w:t xml:space="preserve">Semotamová </w:t>
              </w:r>
              <w:r>
                <w:rPr>
                  <w:color w:val="000000" w:themeColor="text1"/>
                </w:rPr>
                <w:t>(</w:t>
              </w:r>
              <w:r w:rsidRPr="00B1317B">
                <w:rPr>
                  <w:color w:val="000000" w:themeColor="text1"/>
                </w:rPr>
                <w:t>100%</w:t>
              </w:r>
              <w:r>
                <w:rPr>
                  <w:color w:val="000000" w:themeColor="text1"/>
                </w:rPr>
                <w:t>)</w:t>
              </w:r>
            </w:ins>
            <w:del w:id="491" w:author="Pavla Trefilová" w:date="2019-09-11T15:21:00Z">
              <w:r w:rsidRPr="00E409BC" w:rsidDel="00EE004A">
                <w:rPr>
                  <w:b/>
                </w:rPr>
                <w:delText>PhDr. Semotamová</w:delText>
              </w:r>
            </w:del>
          </w:p>
          <w:p w:rsidR="00EE004A" w:rsidRDefault="00EE004A" w:rsidP="00EE004A">
            <w:del w:id="492" w:author="Pavla Trefilová" w:date="2019-09-11T15:21:00Z">
              <w:r w:rsidDel="00EE004A">
                <w:delText>Semotamová 100%</w:delText>
              </w:r>
            </w:del>
          </w:p>
        </w:tc>
        <w:tc>
          <w:tcPr>
            <w:tcW w:w="708" w:type="dxa"/>
          </w:tcPr>
          <w:p w:rsidR="00EE004A" w:rsidRDefault="00EE004A" w:rsidP="00EE004A">
            <w:pPr>
              <w:jc w:val="both"/>
            </w:pPr>
            <w:r>
              <w:t>L</w:t>
            </w:r>
          </w:p>
        </w:tc>
        <w:tc>
          <w:tcPr>
            <w:tcW w:w="814" w:type="dxa"/>
          </w:tcPr>
          <w:p w:rsidR="00EE004A" w:rsidRDefault="00EE004A" w:rsidP="00EE004A">
            <w:pPr>
              <w:jc w:val="both"/>
            </w:pPr>
          </w:p>
        </w:tc>
      </w:tr>
      <w:tr w:rsidR="00EE004A" w:rsidTr="0034438B">
        <w:tc>
          <w:tcPr>
            <w:tcW w:w="2370" w:type="dxa"/>
          </w:tcPr>
          <w:p w:rsidR="00EE004A" w:rsidRDefault="00EE004A" w:rsidP="00EE004A">
            <w:r>
              <w:t>Příprava na zkoušky Cambridge C1</w:t>
            </w:r>
          </w:p>
        </w:tc>
        <w:tc>
          <w:tcPr>
            <w:tcW w:w="857" w:type="dxa"/>
            <w:gridSpan w:val="2"/>
          </w:tcPr>
          <w:p w:rsidR="00EE004A" w:rsidRDefault="00EE004A" w:rsidP="00EE004A">
            <w:r w:rsidRPr="00720D6C">
              <w:t>0-0-26</w:t>
            </w:r>
          </w:p>
        </w:tc>
        <w:tc>
          <w:tcPr>
            <w:tcW w:w="850" w:type="dxa"/>
          </w:tcPr>
          <w:p w:rsidR="00EE004A" w:rsidRDefault="00EE004A" w:rsidP="00EE004A">
            <w:pPr>
              <w:jc w:val="both"/>
            </w:pPr>
            <w:r>
              <w:t>zp</w:t>
            </w:r>
          </w:p>
        </w:tc>
        <w:tc>
          <w:tcPr>
            <w:tcW w:w="709" w:type="dxa"/>
          </w:tcPr>
          <w:p w:rsidR="00EE004A" w:rsidRDefault="00EE004A" w:rsidP="00EE004A">
            <w:pPr>
              <w:jc w:val="both"/>
            </w:pPr>
            <w:r>
              <w:t>3</w:t>
            </w:r>
          </w:p>
        </w:tc>
        <w:tc>
          <w:tcPr>
            <w:tcW w:w="2977" w:type="dxa"/>
          </w:tcPr>
          <w:p w:rsidR="00EE004A" w:rsidRPr="00E409BC" w:rsidRDefault="00EE004A" w:rsidP="00EE004A">
            <w:pPr>
              <w:jc w:val="both"/>
              <w:rPr>
                <w:ins w:id="493" w:author="Pavla Trefilová" w:date="2019-09-11T15:21:00Z"/>
                <w:b/>
              </w:rPr>
            </w:pPr>
            <w:ins w:id="494" w:author="Pavla Trefilová" w:date="2019-09-11T15:21:00Z">
              <w:r w:rsidRPr="00E409BC">
                <w:rPr>
                  <w:b/>
                </w:rPr>
                <w:t xml:space="preserve">PhDr. </w:t>
              </w:r>
              <w:r>
                <w:rPr>
                  <w:b/>
                </w:rPr>
                <w:t xml:space="preserve">Jana </w:t>
              </w:r>
              <w:r w:rsidRPr="00E409BC">
                <w:rPr>
                  <w:b/>
                </w:rPr>
                <w:t>Semotamová</w:t>
              </w:r>
            </w:ins>
          </w:p>
          <w:p w:rsidR="00EE004A" w:rsidRPr="00E409BC" w:rsidDel="00EE004A" w:rsidRDefault="00EE004A" w:rsidP="00EE004A">
            <w:pPr>
              <w:jc w:val="both"/>
              <w:rPr>
                <w:del w:id="495" w:author="Pavla Trefilová" w:date="2019-09-11T15:21:00Z"/>
                <w:b/>
              </w:rPr>
            </w:pPr>
            <w:ins w:id="496" w:author="Pavla Trefilová" w:date="2019-09-11T15:21:00Z">
              <w:r>
                <w:t xml:space="preserve">Semotamová </w:t>
              </w:r>
              <w:r>
                <w:rPr>
                  <w:color w:val="000000" w:themeColor="text1"/>
                </w:rPr>
                <w:t>(</w:t>
              </w:r>
              <w:r w:rsidRPr="00B1317B">
                <w:rPr>
                  <w:color w:val="000000" w:themeColor="text1"/>
                </w:rPr>
                <w:t>100%</w:t>
              </w:r>
              <w:r>
                <w:rPr>
                  <w:color w:val="000000" w:themeColor="text1"/>
                </w:rPr>
                <w:t>)</w:t>
              </w:r>
            </w:ins>
            <w:del w:id="497" w:author="Pavla Trefilová" w:date="2019-09-11T15:21:00Z">
              <w:r w:rsidRPr="00E409BC" w:rsidDel="00EE004A">
                <w:rPr>
                  <w:b/>
                </w:rPr>
                <w:delText>PhDr. Semotamová</w:delText>
              </w:r>
            </w:del>
          </w:p>
          <w:p w:rsidR="00EE004A" w:rsidRDefault="00EE004A" w:rsidP="00EE004A">
            <w:del w:id="498" w:author="Pavla Trefilová" w:date="2019-09-11T15:21:00Z">
              <w:r w:rsidDel="00EE004A">
                <w:delText>Semotamová 100%</w:delText>
              </w:r>
            </w:del>
          </w:p>
        </w:tc>
        <w:tc>
          <w:tcPr>
            <w:tcW w:w="708" w:type="dxa"/>
          </w:tcPr>
          <w:p w:rsidR="00EE004A" w:rsidRDefault="00EE004A" w:rsidP="00EE004A">
            <w:pPr>
              <w:jc w:val="both"/>
            </w:pPr>
            <w:r>
              <w:t>Z</w:t>
            </w:r>
          </w:p>
        </w:tc>
        <w:tc>
          <w:tcPr>
            <w:tcW w:w="814" w:type="dxa"/>
          </w:tcPr>
          <w:p w:rsidR="00EE004A" w:rsidRDefault="00EE004A" w:rsidP="00EE004A">
            <w:pPr>
              <w:jc w:val="both"/>
            </w:pPr>
          </w:p>
        </w:tc>
      </w:tr>
      <w:tr w:rsidR="00EE004A" w:rsidTr="0034438B">
        <w:tc>
          <w:tcPr>
            <w:tcW w:w="2370" w:type="dxa"/>
          </w:tcPr>
          <w:p w:rsidR="00EE004A" w:rsidRPr="00E63101" w:rsidRDefault="00EE004A" w:rsidP="00EE004A">
            <w:pPr>
              <w:rPr>
                <w:vertAlign w:val="superscript"/>
              </w:rPr>
            </w:pPr>
            <w:r>
              <w:t>Příprava na zkoušky Cambridge C1</w:t>
            </w:r>
          </w:p>
        </w:tc>
        <w:tc>
          <w:tcPr>
            <w:tcW w:w="857" w:type="dxa"/>
            <w:gridSpan w:val="2"/>
          </w:tcPr>
          <w:p w:rsidR="00EE004A" w:rsidRDefault="00EE004A" w:rsidP="00EE004A">
            <w:r w:rsidRPr="00720D6C">
              <w:t>0-0-26</w:t>
            </w:r>
          </w:p>
        </w:tc>
        <w:tc>
          <w:tcPr>
            <w:tcW w:w="850" w:type="dxa"/>
          </w:tcPr>
          <w:p w:rsidR="00EE004A" w:rsidRDefault="00EE004A" w:rsidP="00EE004A">
            <w:pPr>
              <w:jc w:val="both"/>
            </w:pPr>
          </w:p>
        </w:tc>
        <w:tc>
          <w:tcPr>
            <w:tcW w:w="709" w:type="dxa"/>
          </w:tcPr>
          <w:p w:rsidR="00EE004A" w:rsidRDefault="00EE004A" w:rsidP="00EE004A">
            <w:pPr>
              <w:jc w:val="both"/>
            </w:pPr>
          </w:p>
        </w:tc>
        <w:tc>
          <w:tcPr>
            <w:tcW w:w="2977" w:type="dxa"/>
          </w:tcPr>
          <w:p w:rsidR="00EE004A" w:rsidRPr="00E409BC" w:rsidRDefault="00EE004A" w:rsidP="00EE004A">
            <w:pPr>
              <w:jc w:val="both"/>
              <w:rPr>
                <w:ins w:id="499" w:author="Pavla Trefilová" w:date="2019-09-11T15:21:00Z"/>
                <w:b/>
              </w:rPr>
            </w:pPr>
            <w:ins w:id="500" w:author="Pavla Trefilová" w:date="2019-09-11T15:21:00Z">
              <w:r w:rsidRPr="00E409BC">
                <w:rPr>
                  <w:b/>
                </w:rPr>
                <w:t xml:space="preserve">PhDr. </w:t>
              </w:r>
              <w:r>
                <w:rPr>
                  <w:b/>
                </w:rPr>
                <w:t xml:space="preserve">Jana </w:t>
              </w:r>
              <w:r w:rsidRPr="00E409BC">
                <w:rPr>
                  <w:b/>
                </w:rPr>
                <w:t>Semotamová</w:t>
              </w:r>
            </w:ins>
          </w:p>
          <w:p w:rsidR="00EE004A" w:rsidRPr="00E409BC" w:rsidDel="00EE004A" w:rsidRDefault="00EE004A" w:rsidP="00EE004A">
            <w:pPr>
              <w:jc w:val="both"/>
              <w:rPr>
                <w:del w:id="501" w:author="Pavla Trefilová" w:date="2019-09-11T15:21:00Z"/>
                <w:b/>
              </w:rPr>
            </w:pPr>
            <w:ins w:id="502" w:author="Pavla Trefilová" w:date="2019-09-11T15:21:00Z">
              <w:r>
                <w:t xml:space="preserve">Semotamová </w:t>
              </w:r>
              <w:r>
                <w:rPr>
                  <w:color w:val="000000" w:themeColor="text1"/>
                </w:rPr>
                <w:t>(</w:t>
              </w:r>
              <w:r w:rsidRPr="00B1317B">
                <w:rPr>
                  <w:color w:val="000000" w:themeColor="text1"/>
                </w:rPr>
                <w:t>100%</w:t>
              </w:r>
              <w:r>
                <w:rPr>
                  <w:color w:val="000000" w:themeColor="text1"/>
                </w:rPr>
                <w:t>)</w:t>
              </w:r>
            </w:ins>
            <w:del w:id="503" w:author="Pavla Trefilová" w:date="2019-09-11T15:21:00Z">
              <w:r w:rsidRPr="00E409BC" w:rsidDel="00EE004A">
                <w:rPr>
                  <w:b/>
                </w:rPr>
                <w:delText>PhDr. Semotamová</w:delText>
              </w:r>
            </w:del>
          </w:p>
          <w:p w:rsidR="00EE004A" w:rsidRDefault="00EE004A" w:rsidP="00EE004A">
            <w:del w:id="504" w:author="Pavla Trefilová" w:date="2019-09-11T15:21:00Z">
              <w:r w:rsidDel="00EE004A">
                <w:delText>Semotamová 100%</w:delText>
              </w:r>
            </w:del>
          </w:p>
        </w:tc>
        <w:tc>
          <w:tcPr>
            <w:tcW w:w="708" w:type="dxa"/>
          </w:tcPr>
          <w:p w:rsidR="00EE004A" w:rsidRDefault="00EE004A" w:rsidP="00EE004A">
            <w:pPr>
              <w:jc w:val="both"/>
            </w:pPr>
            <w:r>
              <w:t>L</w:t>
            </w:r>
          </w:p>
        </w:tc>
        <w:tc>
          <w:tcPr>
            <w:tcW w:w="814" w:type="dxa"/>
          </w:tcPr>
          <w:p w:rsidR="00EE004A" w:rsidRDefault="00EE004A" w:rsidP="00EE004A">
            <w:pPr>
              <w:jc w:val="both"/>
            </w:pPr>
          </w:p>
        </w:tc>
      </w:tr>
      <w:tr w:rsidR="00EE004A" w:rsidTr="00EA3784">
        <w:tc>
          <w:tcPr>
            <w:tcW w:w="9285" w:type="dxa"/>
            <w:gridSpan w:val="8"/>
            <w:shd w:val="clear" w:color="auto" w:fill="F7CAAC"/>
          </w:tcPr>
          <w:p w:rsidR="00EE004A" w:rsidRDefault="00EE004A" w:rsidP="00EE004A">
            <w:pPr>
              <w:rPr>
                <w:b/>
                <w:sz w:val="22"/>
              </w:rPr>
            </w:pPr>
            <w:r>
              <w:rPr>
                <w:b/>
                <w:sz w:val="22"/>
              </w:rPr>
              <w:t>Studenti si volí povinný tělocvik v 1. a 2. ročníku v každém semestru (4 sportovní aktivity)</w:t>
            </w:r>
          </w:p>
        </w:tc>
      </w:tr>
      <w:tr w:rsidR="00EE004A" w:rsidTr="0034438B">
        <w:tc>
          <w:tcPr>
            <w:tcW w:w="2370" w:type="dxa"/>
          </w:tcPr>
          <w:p w:rsidR="00EE004A" w:rsidRDefault="00EE004A" w:rsidP="00EE004A">
            <w:pPr>
              <w:jc w:val="both"/>
            </w:pPr>
            <w:r>
              <w:t>Aerobic</w:t>
            </w:r>
          </w:p>
        </w:tc>
        <w:tc>
          <w:tcPr>
            <w:tcW w:w="857" w:type="dxa"/>
            <w:gridSpan w:val="2"/>
          </w:tcPr>
          <w:p w:rsidR="00EE004A" w:rsidRDefault="00EE004A" w:rsidP="00EE004A">
            <w:pPr>
              <w:jc w:val="both"/>
            </w:pPr>
            <w:r>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val="restart"/>
          </w:tcPr>
          <w:p w:rsidR="00EE004A" w:rsidRPr="00F36463" w:rsidRDefault="00EE004A" w:rsidP="00EE004A">
            <w:pPr>
              <w:rPr>
                <w:b/>
              </w:rPr>
            </w:pPr>
            <w:r>
              <w:rPr>
                <w:b/>
              </w:rPr>
              <w:t xml:space="preserve">Mgr. </w:t>
            </w:r>
            <w:ins w:id="505" w:author="Pavla Trefilová" w:date="2019-09-11T15:21:00Z">
              <w:r>
                <w:rPr>
                  <w:b/>
                </w:rPr>
                <w:t xml:space="preserve">Zdeněk </w:t>
              </w:r>
            </w:ins>
            <w:r>
              <w:rPr>
                <w:b/>
              </w:rPr>
              <w:t>Melichárek, Ph</w:t>
            </w:r>
            <w:r w:rsidRPr="00F36463">
              <w:rPr>
                <w:b/>
              </w:rPr>
              <w:t>D.</w:t>
            </w:r>
          </w:p>
          <w:p w:rsidR="00EE004A" w:rsidRDefault="00EE004A" w:rsidP="00EE004A">
            <w:pPr>
              <w:jc w:val="both"/>
            </w:pPr>
            <w:r>
              <w:t xml:space="preserve">Melichárek </w:t>
            </w:r>
          </w:p>
          <w:p w:rsidR="00EE004A" w:rsidRDefault="00EE004A" w:rsidP="00EE004A">
            <w:pPr>
              <w:jc w:val="both"/>
            </w:pPr>
            <w:r>
              <w:t>Jenyš</w:t>
            </w:r>
          </w:p>
          <w:p w:rsidR="00EE004A" w:rsidRDefault="00EE004A" w:rsidP="00EE004A">
            <w:pPr>
              <w:jc w:val="both"/>
            </w:pPr>
            <w:r>
              <w:t>Svoboda</w:t>
            </w:r>
          </w:p>
          <w:p w:rsidR="00EE004A" w:rsidRDefault="00EE004A" w:rsidP="00EE004A">
            <w:pPr>
              <w:jc w:val="both"/>
            </w:pPr>
            <w:r>
              <w:t>Kubalčíková</w:t>
            </w: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Aikido</w:t>
            </w:r>
          </w:p>
        </w:tc>
        <w:tc>
          <w:tcPr>
            <w:tcW w:w="857" w:type="dxa"/>
            <w:gridSpan w:val="2"/>
          </w:tcPr>
          <w:p w:rsidR="00EE004A" w:rsidRDefault="00EE004A" w:rsidP="00EE004A">
            <w:pPr>
              <w:jc w:val="both"/>
            </w:pPr>
            <w:r>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rPr>
                <w:b/>
              </w:rPr>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Americký fotbal</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rPr>
                <w:b/>
              </w:rPr>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Basketbal</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Badminton</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Cyklistika</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Florbal</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Golf</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Horolezectví</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Indoor Cycling</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Inline-bruslení</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K2 hiking</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Kendo</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Kurz letní</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Lyžování tuzemské</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Lyžování zahraniční</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Plavání</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Sálová kopaná</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Sebeobrana</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Squash</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Stolní tenis</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Taekwondo</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Tai Ji Quan</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Tenis</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Thajský box</w:t>
            </w:r>
          </w:p>
        </w:tc>
        <w:tc>
          <w:tcPr>
            <w:tcW w:w="857" w:type="dxa"/>
            <w:gridSpan w:val="2"/>
          </w:tcPr>
          <w:p w:rsidR="00EE004A" w:rsidRPr="009D6373" w:rsidRDefault="00EE004A" w:rsidP="00EE004A">
            <w:r>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Turistický kurz</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Vodácký kurz</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Volejbal</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Zdravotní tělesná výchova</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EA3784">
        <w:tc>
          <w:tcPr>
            <w:tcW w:w="9285" w:type="dxa"/>
            <w:gridSpan w:val="8"/>
            <w:shd w:val="clear" w:color="auto" w:fill="F7CAAC"/>
          </w:tcPr>
          <w:p w:rsidR="00EE004A" w:rsidRDefault="00EE004A" w:rsidP="00EE004A">
            <w:pPr>
              <w:jc w:val="center"/>
            </w:pPr>
            <w:r>
              <w:rPr>
                <w:b/>
                <w:sz w:val="22"/>
              </w:rPr>
              <w:t>Povinně volitelné předměty</w:t>
            </w:r>
            <w:del w:id="506" w:author="Drahomíra Pavelková" w:date="2019-09-04T19:50:00Z">
              <w:r w:rsidDel="00FF5FD8">
                <w:rPr>
                  <w:b/>
                  <w:sz w:val="22"/>
                </w:rPr>
                <w:delText xml:space="preserve"> - skupina 1</w:delText>
              </w:r>
            </w:del>
          </w:p>
        </w:tc>
      </w:tr>
      <w:tr w:rsidR="00EE004A" w:rsidTr="0034438B">
        <w:tc>
          <w:tcPr>
            <w:tcW w:w="2370" w:type="dxa"/>
          </w:tcPr>
          <w:p w:rsidR="00EE004A" w:rsidRDefault="00EE004A" w:rsidP="00EE004A">
            <w:pPr>
              <w:jc w:val="both"/>
            </w:pPr>
            <w:r>
              <w:t>Angličtina  - CJ2A</w:t>
            </w:r>
          </w:p>
        </w:tc>
        <w:tc>
          <w:tcPr>
            <w:tcW w:w="857" w:type="dxa"/>
            <w:gridSpan w:val="2"/>
          </w:tcPr>
          <w:p w:rsidR="00EE004A" w:rsidRDefault="00EE004A" w:rsidP="00EE004A">
            <w:r w:rsidRPr="00937295">
              <w:t>0-26-0</w:t>
            </w:r>
          </w:p>
        </w:tc>
        <w:tc>
          <w:tcPr>
            <w:tcW w:w="850" w:type="dxa"/>
          </w:tcPr>
          <w:p w:rsidR="00EE004A" w:rsidRDefault="00EE004A" w:rsidP="00EE004A">
            <w:pPr>
              <w:jc w:val="both"/>
            </w:pPr>
            <w:r>
              <w:t>zp</w:t>
            </w:r>
          </w:p>
        </w:tc>
        <w:tc>
          <w:tcPr>
            <w:tcW w:w="709" w:type="dxa"/>
          </w:tcPr>
          <w:p w:rsidR="00EE004A" w:rsidRDefault="00EE004A" w:rsidP="00EE004A">
            <w:pPr>
              <w:jc w:val="both"/>
            </w:pPr>
            <w:r>
              <w:t>3</w:t>
            </w:r>
          </w:p>
        </w:tc>
        <w:tc>
          <w:tcPr>
            <w:tcW w:w="2977" w:type="dxa"/>
          </w:tcPr>
          <w:p w:rsidR="00EE004A" w:rsidRPr="00E409BC" w:rsidRDefault="00EE004A" w:rsidP="00EE004A">
            <w:pPr>
              <w:jc w:val="both"/>
              <w:rPr>
                <w:ins w:id="507" w:author="Pavla Trefilová" w:date="2019-09-11T15:21:00Z"/>
                <w:b/>
              </w:rPr>
            </w:pPr>
            <w:ins w:id="508" w:author="Pavla Trefilová" w:date="2019-09-11T15:21:00Z">
              <w:r w:rsidRPr="00E409BC">
                <w:rPr>
                  <w:b/>
                </w:rPr>
                <w:t xml:space="preserve">PhDr. </w:t>
              </w:r>
              <w:r>
                <w:rPr>
                  <w:b/>
                </w:rPr>
                <w:t xml:space="preserve">Jana </w:t>
              </w:r>
              <w:r w:rsidRPr="00E409BC">
                <w:rPr>
                  <w:b/>
                </w:rPr>
                <w:t>Semotamová</w:t>
              </w:r>
            </w:ins>
          </w:p>
          <w:p w:rsidR="00EE004A" w:rsidRPr="00E409BC" w:rsidDel="00EE004A" w:rsidRDefault="00EE004A" w:rsidP="00EE004A">
            <w:pPr>
              <w:jc w:val="both"/>
              <w:rPr>
                <w:del w:id="509" w:author="Pavla Trefilová" w:date="2019-09-11T15:21:00Z"/>
                <w:b/>
              </w:rPr>
            </w:pPr>
            <w:ins w:id="510" w:author="Pavla Trefilová" w:date="2019-09-11T15:21:00Z">
              <w:r>
                <w:t xml:space="preserve">Semotamová </w:t>
              </w:r>
              <w:r>
                <w:rPr>
                  <w:color w:val="000000" w:themeColor="text1"/>
                </w:rPr>
                <w:t>(</w:t>
              </w:r>
              <w:r w:rsidRPr="00B1317B">
                <w:rPr>
                  <w:color w:val="000000" w:themeColor="text1"/>
                </w:rPr>
                <w:t>100%</w:t>
              </w:r>
              <w:r>
                <w:rPr>
                  <w:color w:val="000000" w:themeColor="text1"/>
                </w:rPr>
                <w:t>)</w:t>
              </w:r>
            </w:ins>
            <w:del w:id="511" w:author="Pavla Trefilová" w:date="2019-09-11T15:21:00Z">
              <w:r w:rsidRPr="00E409BC" w:rsidDel="00EE004A">
                <w:rPr>
                  <w:b/>
                </w:rPr>
                <w:delText>PhDr. Semotamová</w:delText>
              </w:r>
            </w:del>
          </w:p>
          <w:p w:rsidR="00EE004A" w:rsidRDefault="00EE004A" w:rsidP="00EE004A">
            <w:pPr>
              <w:jc w:val="both"/>
            </w:pPr>
            <w:del w:id="512" w:author="Pavla Trefilová" w:date="2019-09-11T15:21:00Z">
              <w:r w:rsidDel="00EE004A">
                <w:delText>Semotamová 100%</w:delText>
              </w:r>
            </w:del>
          </w:p>
        </w:tc>
        <w:tc>
          <w:tcPr>
            <w:tcW w:w="708" w:type="dxa"/>
          </w:tcPr>
          <w:p w:rsidR="00EE004A" w:rsidRDefault="00EE004A" w:rsidP="00EE004A">
            <w:pPr>
              <w:jc w:val="both"/>
            </w:pPr>
            <w:r>
              <w:t>L</w:t>
            </w:r>
          </w:p>
        </w:tc>
        <w:tc>
          <w:tcPr>
            <w:tcW w:w="814" w:type="dxa"/>
          </w:tcPr>
          <w:p w:rsidR="00EE004A" w:rsidRDefault="00EE004A" w:rsidP="00EE004A">
            <w:pPr>
              <w:jc w:val="both"/>
            </w:pPr>
            <w:r>
              <w:t>PV</w:t>
            </w:r>
          </w:p>
        </w:tc>
      </w:tr>
      <w:tr w:rsidR="00EE004A" w:rsidTr="0034438B">
        <w:tc>
          <w:tcPr>
            <w:tcW w:w="2370" w:type="dxa"/>
          </w:tcPr>
          <w:p w:rsidR="00EE004A" w:rsidRDefault="00EE004A" w:rsidP="00EE004A">
            <w:pPr>
              <w:jc w:val="both"/>
            </w:pPr>
            <w:r>
              <w:t>Angličtina  - CJ2B</w:t>
            </w:r>
          </w:p>
        </w:tc>
        <w:tc>
          <w:tcPr>
            <w:tcW w:w="857" w:type="dxa"/>
            <w:gridSpan w:val="2"/>
          </w:tcPr>
          <w:p w:rsidR="00EE004A" w:rsidRDefault="00EE004A" w:rsidP="00EE004A">
            <w:r w:rsidRPr="00937295">
              <w:t>0-26-0</w:t>
            </w:r>
          </w:p>
        </w:tc>
        <w:tc>
          <w:tcPr>
            <w:tcW w:w="850" w:type="dxa"/>
          </w:tcPr>
          <w:p w:rsidR="00EE004A" w:rsidRDefault="00EE004A" w:rsidP="00EE004A">
            <w:pPr>
              <w:jc w:val="both"/>
            </w:pPr>
            <w:r>
              <w:t>klz</w:t>
            </w:r>
          </w:p>
        </w:tc>
        <w:tc>
          <w:tcPr>
            <w:tcW w:w="709" w:type="dxa"/>
          </w:tcPr>
          <w:p w:rsidR="00EE004A" w:rsidRDefault="00EE004A" w:rsidP="00EE004A">
            <w:pPr>
              <w:jc w:val="both"/>
            </w:pPr>
            <w:r>
              <w:t>3</w:t>
            </w:r>
          </w:p>
        </w:tc>
        <w:tc>
          <w:tcPr>
            <w:tcW w:w="2977" w:type="dxa"/>
          </w:tcPr>
          <w:p w:rsidR="00EE004A" w:rsidRPr="00E409BC" w:rsidRDefault="00EE004A" w:rsidP="00EE004A">
            <w:pPr>
              <w:jc w:val="both"/>
              <w:rPr>
                <w:ins w:id="513" w:author="Pavla Trefilová" w:date="2019-09-11T15:22:00Z"/>
                <w:b/>
              </w:rPr>
            </w:pPr>
            <w:ins w:id="514" w:author="Pavla Trefilová" w:date="2019-09-11T15:22:00Z">
              <w:r w:rsidRPr="00E409BC">
                <w:rPr>
                  <w:b/>
                </w:rPr>
                <w:t xml:space="preserve">PhDr. </w:t>
              </w:r>
              <w:r>
                <w:rPr>
                  <w:b/>
                </w:rPr>
                <w:t xml:space="preserve">Jana </w:t>
              </w:r>
              <w:r w:rsidRPr="00E409BC">
                <w:rPr>
                  <w:b/>
                </w:rPr>
                <w:t>Semotamová</w:t>
              </w:r>
            </w:ins>
          </w:p>
          <w:p w:rsidR="00EE004A" w:rsidRPr="00E409BC" w:rsidDel="00EE004A" w:rsidRDefault="00EE004A" w:rsidP="00EE004A">
            <w:pPr>
              <w:jc w:val="both"/>
              <w:rPr>
                <w:del w:id="515" w:author="Pavla Trefilová" w:date="2019-09-11T15:22:00Z"/>
                <w:b/>
              </w:rPr>
            </w:pPr>
            <w:ins w:id="516" w:author="Pavla Trefilová" w:date="2019-09-11T15:22:00Z">
              <w:r>
                <w:lastRenderedPageBreak/>
                <w:t xml:space="preserve">Semotamová </w:t>
              </w:r>
              <w:r>
                <w:rPr>
                  <w:color w:val="000000" w:themeColor="text1"/>
                </w:rPr>
                <w:t>(</w:t>
              </w:r>
              <w:r w:rsidRPr="00B1317B">
                <w:rPr>
                  <w:color w:val="000000" w:themeColor="text1"/>
                </w:rPr>
                <w:t>100%</w:t>
              </w:r>
              <w:r>
                <w:rPr>
                  <w:color w:val="000000" w:themeColor="text1"/>
                </w:rPr>
                <w:t>)</w:t>
              </w:r>
            </w:ins>
            <w:del w:id="517" w:author="Pavla Trefilová" w:date="2019-09-11T15:22:00Z">
              <w:r w:rsidRPr="00E409BC" w:rsidDel="00EE004A">
                <w:rPr>
                  <w:b/>
                </w:rPr>
                <w:delText>PhDr. Semotamová</w:delText>
              </w:r>
            </w:del>
          </w:p>
          <w:p w:rsidR="00EE004A" w:rsidRDefault="00EE004A" w:rsidP="00EE004A">
            <w:pPr>
              <w:jc w:val="both"/>
            </w:pPr>
            <w:del w:id="518" w:author="Pavla Trefilová" w:date="2019-09-11T15:22:00Z">
              <w:r w:rsidDel="00EE004A">
                <w:delText>Semotamová 100%</w:delText>
              </w:r>
            </w:del>
          </w:p>
        </w:tc>
        <w:tc>
          <w:tcPr>
            <w:tcW w:w="708" w:type="dxa"/>
          </w:tcPr>
          <w:p w:rsidR="00EE004A" w:rsidRDefault="00EE004A" w:rsidP="00EE004A">
            <w:pPr>
              <w:jc w:val="both"/>
            </w:pPr>
            <w:r>
              <w:lastRenderedPageBreak/>
              <w:t>Z</w:t>
            </w:r>
          </w:p>
        </w:tc>
        <w:tc>
          <w:tcPr>
            <w:tcW w:w="814" w:type="dxa"/>
          </w:tcPr>
          <w:p w:rsidR="00EE004A" w:rsidRDefault="00EE004A" w:rsidP="00EE004A">
            <w:pPr>
              <w:jc w:val="both"/>
            </w:pPr>
            <w:r>
              <w:t>PV</w:t>
            </w:r>
          </w:p>
        </w:tc>
      </w:tr>
      <w:tr w:rsidR="00EE004A" w:rsidTr="0034438B">
        <w:tc>
          <w:tcPr>
            <w:tcW w:w="2370" w:type="dxa"/>
          </w:tcPr>
          <w:p w:rsidR="00EE004A" w:rsidRDefault="00EE004A" w:rsidP="00EE004A">
            <w:pPr>
              <w:jc w:val="both"/>
            </w:pPr>
            <w:r>
              <w:t>Angličtina  - CJ2C</w:t>
            </w:r>
          </w:p>
        </w:tc>
        <w:tc>
          <w:tcPr>
            <w:tcW w:w="857" w:type="dxa"/>
            <w:gridSpan w:val="2"/>
          </w:tcPr>
          <w:p w:rsidR="00EE004A" w:rsidRDefault="00EE004A" w:rsidP="00EE004A">
            <w:r w:rsidRPr="00937295">
              <w:t>0-26-0</w:t>
            </w:r>
          </w:p>
        </w:tc>
        <w:tc>
          <w:tcPr>
            <w:tcW w:w="850" w:type="dxa"/>
          </w:tcPr>
          <w:p w:rsidR="00EE004A" w:rsidRDefault="00EE004A" w:rsidP="00EE004A">
            <w:pPr>
              <w:jc w:val="both"/>
            </w:pPr>
            <w:r>
              <w:t>zp, zk</w:t>
            </w:r>
          </w:p>
        </w:tc>
        <w:tc>
          <w:tcPr>
            <w:tcW w:w="709" w:type="dxa"/>
          </w:tcPr>
          <w:p w:rsidR="00EE004A" w:rsidRDefault="00EE004A" w:rsidP="00EE004A">
            <w:pPr>
              <w:jc w:val="both"/>
            </w:pPr>
            <w:r>
              <w:t>3</w:t>
            </w:r>
          </w:p>
        </w:tc>
        <w:tc>
          <w:tcPr>
            <w:tcW w:w="2977" w:type="dxa"/>
          </w:tcPr>
          <w:p w:rsidR="00EE004A" w:rsidRPr="00E409BC" w:rsidRDefault="00EE004A" w:rsidP="00EE004A">
            <w:pPr>
              <w:jc w:val="both"/>
              <w:rPr>
                <w:ins w:id="519" w:author="Pavla Trefilová" w:date="2019-09-11T15:22:00Z"/>
                <w:b/>
              </w:rPr>
            </w:pPr>
            <w:ins w:id="520" w:author="Pavla Trefilová" w:date="2019-09-11T15:22:00Z">
              <w:r w:rsidRPr="00E409BC">
                <w:rPr>
                  <w:b/>
                </w:rPr>
                <w:t xml:space="preserve">PhDr. </w:t>
              </w:r>
              <w:r>
                <w:rPr>
                  <w:b/>
                </w:rPr>
                <w:t xml:space="preserve">Jana </w:t>
              </w:r>
              <w:r w:rsidRPr="00E409BC">
                <w:rPr>
                  <w:b/>
                </w:rPr>
                <w:t>Semotamová</w:t>
              </w:r>
            </w:ins>
          </w:p>
          <w:p w:rsidR="00EE004A" w:rsidRPr="00E409BC" w:rsidDel="00EE004A" w:rsidRDefault="00EE004A" w:rsidP="00EE004A">
            <w:pPr>
              <w:jc w:val="both"/>
              <w:rPr>
                <w:del w:id="521" w:author="Pavla Trefilová" w:date="2019-09-11T15:22:00Z"/>
                <w:b/>
              </w:rPr>
            </w:pPr>
            <w:ins w:id="522" w:author="Pavla Trefilová" w:date="2019-09-11T15:22:00Z">
              <w:r>
                <w:t xml:space="preserve">Semotamová </w:t>
              </w:r>
              <w:r>
                <w:rPr>
                  <w:color w:val="000000" w:themeColor="text1"/>
                </w:rPr>
                <w:t>(</w:t>
              </w:r>
              <w:r w:rsidRPr="00B1317B">
                <w:rPr>
                  <w:color w:val="000000" w:themeColor="text1"/>
                </w:rPr>
                <w:t>100%</w:t>
              </w:r>
              <w:r>
                <w:rPr>
                  <w:color w:val="000000" w:themeColor="text1"/>
                </w:rPr>
                <w:t>)</w:t>
              </w:r>
            </w:ins>
            <w:del w:id="523" w:author="Pavla Trefilová" w:date="2019-09-11T15:22:00Z">
              <w:r w:rsidRPr="00E409BC" w:rsidDel="00EE004A">
                <w:rPr>
                  <w:b/>
                </w:rPr>
                <w:delText>PhDr. Semotamová</w:delText>
              </w:r>
            </w:del>
          </w:p>
          <w:p w:rsidR="00EE004A" w:rsidRDefault="00EE004A" w:rsidP="00EE004A">
            <w:pPr>
              <w:jc w:val="both"/>
            </w:pPr>
            <w:del w:id="524" w:author="Pavla Trefilová" w:date="2019-09-11T15:22:00Z">
              <w:r w:rsidDel="00EE004A">
                <w:delText>Semotamová 100%</w:delText>
              </w:r>
            </w:del>
          </w:p>
        </w:tc>
        <w:tc>
          <w:tcPr>
            <w:tcW w:w="708" w:type="dxa"/>
          </w:tcPr>
          <w:p w:rsidR="00EE004A" w:rsidRDefault="00EE004A" w:rsidP="00EE004A">
            <w:pPr>
              <w:jc w:val="both"/>
            </w:pPr>
            <w:r>
              <w:t>L</w:t>
            </w:r>
          </w:p>
        </w:tc>
        <w:tc>
          <w:tcPr>
            <w:tcW w:w="814" w:type="dxa"/>
          </w:tcPr>
          <w:p w:rsidR="00EE004A" w:rsidRDefault="00EE004A" w:rsidP="00EE004A">
            <w:pPr>
              <w:jc w:val="both"/>
            </w:pPr>
            <w: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Accounting in English</w:t>
            </w:r>
          </w:p>
        </w:tc>
        <w:tc>
          <w:tcPr>
            <w:tcW w:w="857" w:type="dxa"/>
            <w:gridSpan w:val="2"/>
          </w:tcPr>
          <w:p w:rsidR="00EE004A" w:rsidRPr="00B1317B" w:rsidRDefault="00EE004A" w:rsidP="00EE004A">
            <w:pPr>
              <w:jc w:val="both"/>
              <w:rPr>
                <w:color w:val="000000" w:themeColor="text1"/>
              </w:rPr>
            </w:pPr>
            <w:r w:rsidRPr="00B1317B">
              <w:rPr>
                <w:color w:val="000000" w:themeColor="text1"/>
              </w:rPr>
              <w:t>0-0-26</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doc. Ing. </w:t>
            </w:r>
            <w:ins w:id="525" w:author="Pavla Trefilová" w:date="2019-09-11T15:22:00Z">
              <w:r>
                <w:rPr>
                  <w:b/>
                  <w:color w:val="000000" w:themeColor="text1"/>
                </w:rPr>
                <w:t xml:space="preserve">Marie </w:t>
              </w:r>
            </w:ins>
            <w:r w:rsidRPr="00B1317B">
              <w:rPr>
                <w:b/>
                <w:color w:val="000000" w:themeColor="text1"/>
              </w:rPr>
              <w:t>Paseková, Ph.D.</w:t>
            </w:r>
          </w:p>
          <w:p w:rsidR="00EE004A" w:rsidRPr="00B1317B" w:rsidRDefault="00EE004A" w:rsidP="00EE004A">
            <w:pPr>
              <w:jc w:val="both"/>
              <w:rPr>
                <w:color w:val="000000" w:themeColor="text1"/>
              </w:rPr>
            </w:pPr>
            <w:r w:rsidRPr="00B1317B">
              <w:rPr>
                <w:color w:val="000000" w:themeColor="text1"/>
              </w:rPr>
              <w:t xml:space="preserve">Paseková </w:t>
            </w:r>
            <w:ins w:id="526" w:author="Pavla Trefilová" w:date="2019-09-11T15:22:00Z">
              <w:r>
                <w:rPr>
                  <w:color w:val="000000" w:themeColor="text1"/>
                </w:rPr>
                <w:t>(</w:t>
              </w:r>
            </w:ins>
            <w:r w:rsidRPr="00B1317B">
              <w:rPr>
                <w:color w:val="000000" w:themeColor="text1"/>
              </w:rPr>
              <w:t>100%</w:t>
            </w:r>
            <w:ins w:id="527" w:author="Pavla Trefilová" w:date="2019-09-11T15:22:00Z">
              <w:r>
                <w:rPr>
                  <w:color w:val="000000" w:themeColor="text1"/>
                </w:rPr>
                <w:t>)</w:t>
              </w:r>
            </w:ins>
          </w:p>
        </w:tc>
        <w:tc>
          <w:tcPr>
            <w:tcW w:w="708" w:type="dxa"/>
          </w:tcPr>
          <w:p w:rsidR="00EE004A" w:rsidRPr="00B1317B" w:rsidRDefault="00EE004A" w:rsidP="00EE004A">
            <w:pPr>
              <w:jc w:val="both"/>
              <w:rPr>
                <w:color w:val="000000" w:themeColor="text1"/>
              </w:rPr>
            </w:pPr>
            <w:r w:rsidRPr="00B1317B">
              <w:rPr>
                <w:color w:val="000000" w:themeColor="text1"/>
              </w:rPr>
              <w:t>Z</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Podnikatelská akademie 1</w:t>
            </w:r>
          </w:p>
        </w:tc>
        <w:tc>
          <w:tcPr>
            <w:tcW w:w="857" w:type="dxa"/>
            <w:gridSpan w:val="2"/>
          </w:tcPr>
          <w:p w:rsidR="00EE004A" w:rsidRPr="00B1317B" w:rsidRDefault="00EE004A" w:rsidP="00EE004A">
            <w:pPr>
              <w:jc w:val="both"/>
              <w:rPr>
                <w:color w:val="000000" w:themeColor="text1"/>
              </w:rPr>
            </w:pPr>
            <w:r w:rsidRPr="00B1317B">
              <w:rPr>
                <w:color w:val="000000" w:themeColor="text1"/>
              </w:rPr>
              <w:t>0-0-26</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2</w:t>
            </w:r>
          </w:p>
        </w:tc>
        <w:tc>
          <w:tcPr>
            <w:tcW w:w="2977" w:type="dxa"/>
          </w:tcPr>
          <w:p w:rsidR="00EE004A" w:rsidRPr="00B1317B" w:rsidRDefault="00EE004A" w:rsidP="00EE004A">
            <w:pPr>
              <w:jc w:val="both"/>
              <w:rPr>
                <w:b/>
                <w:color w:val="000000" w:themeColor="text1"/>
              </w:rPr>
            </w:pPr>
            <w:r>
              <w:rPr>
                <w:b/>
                <w:color w:val="000000" w:themeColor="text1"/>
              </w:rPr>
              <w:t xml:space="preserve">doc. </w:t>
            </w:r>
            <w:r w:rsidRPr="00B1317B">
              <w:rPr>
                <w:b/>
                <w:color w:val="000000" w:themeColor="text1"/>
              </w:rPr>
              <w:t xml:space="preserve">Ing. </w:t>
            </w:r>
            <w:ins w:id="528" w:author="Pavla Trefilová" w:date="2019-09-11T15:22:00Z">
              <w:r>
                <w:rPr>
                  <w:b/>
                  <w:color w:val="000000" w:themeColor="text1"/>
                </w:rPr>
                <w:t xml:space="preserve">Petr </w:t>
              </w:r>
            </w:ins>
            <w:r w:rsidRPr="00B1317B">
              <w:rPr>
                <w:b/>
                <w:color w:val="000000" w:themeColor="text1"/>
              </w:rPr>
              <w:t>Novák, Ph.D.</w:t>
            </w:r>
          </w:p>
          <w:p w:rsidR="00EE004A" w:rsidRPr="00B1317B" w:rsidRDefault="00EE004A" w:rsidP="00EE004A">
            <w:pPr>
              <w:jc w:val="both"/>
              <w:rPr>
                <w:color w:val="000000" w:themeColor="text1"/>
              </w:rPr>
            </w:pPr>
            <w:r w:rsidRPr="00B1317B">
              <w:rPr>
                <w:color w:val="000000" w:themeColor="text1"/>
              </w:rPr>
              <w:t xml:space="preserve">Novák </w:t>
            </w:r>
            <w:ins w:id="529" w:author="Pavla Trefilová" w:date="2019-09-11T15:22:00Z">
              <w:r>
                <w:rPr>
                  <w:color w:val="000000" w:themeColor="text1"/>
                </w:rPr>
                <w:t>(</w:t>
              </w:r>
            </w:ins>
            <w:r w:rsidRPr="00B1317B">
              <w:rPr>
                <w:color w:val="000000" w:themeColor="text1"/>
              </w:rPr>
              <w:t>70%</w:t>
            </w:r>
            <w:ins w:id="530" w:author="Pavla Trefilová" w:date="2019-09-11T15:22:00Z">
              <w:r>
                <w:rPr>
                  <w:color w:val="000000" w:themeColor="text1"/>
                </w:rPr>
                <w:t>)</w:t>
              </w:r>
            </w:ins>
          </w:p>
          <w:p w:rsidR="00EE004A" w:rsidRPr="00B1317B" w:rsidRDefault="00EE004A" w:rsidP="00EE004A">
            <w:pPr>
              <w:jc w:val="both"/>
              <w:rPr>
                <w:color w:val="000000" w:themeColor="text1"/>
              </w:rPr>
            </w:pPr>
            <w:r w:rsidRPr="00B1317B">
              <w:rPr>
                <w:color w:val="000000" w:themeColor="text1"/>
              </w:rPr>
              <w:t xml:space="preserve">Konečný </w:t>
            </w:r>
            <w:ins w:id="531" w:author="Pavla Trefilová" w:date="2019-09-11T15:22:00Z">
              <w:r>
                <w:rPr>
                  <w:color w:val="000000" w:themeColor="text1"/>
                </w:rPr>
                <w:t>(</w:t>
              </w:r>
            </w:ins>
            <w:r w:rsidRPr="00B1317B">
              <w:rPr>
                <w:color w:val="000000" w:themeColor="text1"/>
              </w:rPr>
              <w:t>30%</w:t>
            </w:r>
            <w:ins w:id="532" w:author="Pavla Trefilová" w:date="2019-09-11T15:22:00Z">
              <w:r>
                <w:rPr>
                  <w:color w:val="000000" w:themeColor="text1"/>
                </w:rPr>
                <w:t>)</w:t>
              </w:r>
            </w:ins>
            <w:r w:rsidRPr="00B1317B">
              <w:rPr>
                <w:color w:val="000000" w:themeColor="text1"/>
              </w:rPr>
              <w:t xml:space="preserve"> </w:t>
            </w:r>
            <w:r>
              <w:rPr>
                <w:color w:val="000000" w:themeColor="text1"/>
              </w:rPr>
              <w:t>(ext)</w:t>
            </w:r>
          </w:p>
        </w:tc>
        <w:tc>
          <w:tcPr>
            <w:tcW w:w="708" w:type="dxa"/>
          </w:tcPr>
          <w:p w:rsidR="00EE004A" w:rsidRPr="00B1317B" w:rsidRDefault="00EE004A" w:rsidP="00EE004A">
            <w:pPr>
              <w:jc w:val="both"/>
              <w:rPr>
                <w:color w:val="000000" w:themeColor="text1"/>
              </w:rPr>
            </w:pPr>
            <w:r w:rsidRPr="00B1317B">
              <w:rPr>
                <w:color w:val="000000" w:themeColor="text1"/>
              </w:rPr>
              <w:t>2,3/Z</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Podnikatelská akademie 2</w:t>
            </w:r>
          </w:p>
        </w:tc>
        <w:tc>
          <w:tcPr>
            <w:tcW w:w="857" w:type="dxa"/>
            <w:gridSpan w:val="2"/>
          </w:tcPr>
          <w:p w:rsidR="00EE004A" w:rsidRPr="00B1317B" w:rsidRDefault="00EE004A" w:rsidP="00EE004A">
            <w:pPr>
              <w:jc w:val="both"/>
              <w:rPr>
                <w:color w:val="000000" w:themeColor="text1"/>
              </w:rPr>
            </w:pPr>
            <w:r w:rsidRPr="00B1317B">
              <w:rPr>
                <w:color w:val="000000" w:themeColor="text1"/>
              </w:rPr>
              <w:t>0-0-26</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2</w:t>
            </w:r>
          </w:p>
        </w:tc>
        <w:tc>
          <w:tcPr>
            <w:tcW w:w="2977" w:type="dxa"/>
          </w:tcPr>
          <w:p w:rsidR="00EE004A" w:rsidRPr="00B1317B" w:rsidRDefault="00EE004A" w:rsidP="00EE004A">
            <w:pPr>
              <w:jc w:val="both"/>
              <w:rPr>
                <w:b/>
                <w:color w:val="000000" w:themeColor="text1"/>
              </w:rPr>
            </w:pPr>
            <w:del w:id="533" w:author="Pavla Trefilová" w:date="2019-09-11T15:22:00Z">
              <w:r w:rsidRPr="00B1317B" w:rsidDel="00EE004A">
                <w:rPr>
                  <w:b/>
                  <w:color w:val="000000" w:themeColor="text1"/>
                </w:rPr>
                <w:delText>doc</w:delText>
              </w:r>
            </w:del>
            <w:ins w:id="534" w:author="Pavla Trefilová" w:date="2019-09-11T15:22:00Z">
              <w:r>
                <w:rPr>
                  <w:b/>
                  <w:color w:val="000000" w:themeColor="text1"/>
                </w:rPr>
                <w:t>prof</w:t>
              </w:r>
            </w:ins>
            <w:r w:rsidRPr="00B1317B">
              <w:rPr>
                <w:b/>
                <w:color w:val="000000" w:themeColor="text1"/>
              </w:rPr>
              <w:t xml:space="preserve">. Ing. </w:t>
            </w:r>
            <w:ins w:id="535" w:author="Pavla Trefilová" w:date="2019-09-11T15:22:00Z">
              <w:r>
                <w:rPr>
                  <w:b/>
                  <w:color w:val="000000" w:themeColor="text1"/>
                </w:rPr>
                <w:t xml:space="preserve">Boris </w:t>
              </w:r>
            </w:ins>
            <w:r w:rsidRPr="00B1317B">
              <w:rPr>
                <w:b/>
                <w:color w:val="000000" w:themeColor="text1"/>
              </w:rPr>
              <w:t>Popesko, Ph.D.</w:t>
            </w:r>
          </w:p>
          <w:p w:rsidR="00EE004A" w:rsidRPr="00B1317B" w:rsidRDefault="00EE004A" w:rsidP="00EE004A">
            <w:pPr>
              <w:jc w:val="both"/>
              <w:rPr>
                <w:color w:val="000000" w:themeColor="text1"/>
              </w:rPr>
            </w:pPr>
            <w:r w:rsidRPr="00B1317B">
              <w:rPr>
                <w:color w:val="000000" w:themeColor="text1"/>
              </w:rPr>
              <w:t xml:space="preserve">Popesko </w:t>
            </w:r>
            <w:ins w:id="536" w:author="Pavla Trefilová" w:date="2019-09-11T15:22:00Z">
              <w:r>
                <w:rPr>
                  <w:color w:val="000000" w:themeColor="text1"/>
                </w:rPr>
                <w:t>(</w:t>
              </w:r>
            </w:ins>
            <w:r w:rsidRPr="00B1317B">
              <w:rPr>
                <w:color w:val="000000" w:themeColor="text1"/>
              </w:rPr>
              <w:t>70%</w:t>
            </w:r>
            <w:ins w:id="537" w:author="Pavla Trefilová" w:date="2019-09-11T15:22:00Z">
              <w:r>
                <w:rPr>
                  <w:color w:val="000000" w:themeColor="text1"/>
                </w:rPr>
                <w:t>)</w:t>
              </w:r>
            </w:ins>
          </w:p>
          <w:p w:rsidR="00EE004A" w:rsidRPr="00B1317B" w:rsidRDefault="00EE004A" w:rsidP="00EE004A">
            <w:pPr>
              <w:jc w:val="both"/>
              <w:rPr>
                <w:color w:val="000000" w:themeColor="text1"/>
              </w:rPr>
            </w:pPr>
            <w:r w:rsidRPr="00B1317B">
              <w:rPr>
                <w:color w:val="000000" w:themeColor="text1"/>
              </w:rPr>
              <w:t xml:space="preserve">Konečný </w:t>
            </w:r>
            <w:ins w:id="538" w:author="Pavla Trefilová" w:date="2019-09-11T15:22:00Z">
              <w:r>
                <w:rPr>
                  <w:color w:val="000000" w:themeColor="text1"/>
                </w:rPr>
                <w:t>(</w:t>
              </w:r>
            </w:ins>
            <w:r w:rsidRPr="00B1317B">
              <w:rPr>
                <w:color w:val="000000" w:themeColor="text1"/>
              </w:rPr>
              <w:t>30%</w:t>
            </w:r>
            <w:ins w:id="539" w:author="Pavla Trefilová" w:date="2019-09-11T15:22:00Z">
              <w:r>
                <w:rPr>
                  <w:color w:val="000000" w:themeColor="text1"/>
                </w:rPr>
                <w:t>)</w:t>
              </w:r>
            </w:ins>
            <w:r w:rsidRPr="00B1317B">
              <w:rPr>
                <w:color w:val="000000" w:themeColor="text1"/>
              </w:rPr>
              <w:t xml:space="preserve"> </w:t>
            </w:r>
            <w:r>
              <w:rPr>
                <w:color w:val="000000" w:themeColor="text1"/>
              </w:rPr>
              <w:t>(ext)</w:t>
            </w:r>
          </w:p>
        </w:tc>
        <w:tc>
          <w:tcPr>
            <w:tcW w:w="708" w:type="dxa"/>
          </w:tcPr>
          <w:p w:rsidR="00EE004A" w:rsidRPr="00B1317B" w:rsidRDefault="00EE004A" w:rsidP="00EE004A">
            <w:pPr>
              <w:jc w:val="both"/>
              <w:rPr>
                <w:color w:val="000000" w:themeColor="text1"/>
              </w:rPr>
            </w:pPr>
            <w:r w:rsidRPr="00B1317B">
              <w:rPr>
                <w:color w:val="000000" w:themeColor="text1"/>
              </w:rPr>
              <w:t>2,3/L</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Základy účetnictví</w:t>
            </w:r>
          </w:p>
        </w:tc>
        <w:tc>
          <w:tcPr>
            <w:tcW w:w="857" w:type="dxa"/>
            <w:gridSpan w:val="2"/>
          </w:tcPr>
          <w:p w:rsidR="00EE004A" w:rsidRPr="00B1317B" w:rsidRDefault="00EE004A" w:rsidP="00EE004A">
            <w:pPr>
              <w:jc w:val="both"/>
              <w:rPr>
                <w:color w:val="000000" w:themeColor="text1"/>
              </w:rPr>
            </w:pPr>
            <w:r w:rsidRPr="00B1317B">
              <w:rPr>
                <w:color w:val="000000" w:themeColor="text1"/>
              </w:rPr>
              <w:t>26-26-0</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4</w:t>
            </w:r>
          </w:p>
        </w:tc>
        <w:tc>
          <w:tcPr>
            <w:tcW w:w="2977" w:type="dxa"/>
          </w:tcPr>
          <w:p w:rsidR="00EE004A" w:rsidRPr="00B1317B" w:rsidRDefault="00EE004A" w:rsidP="00EE004A">
            <w:pPr>
              <w:jc w:val="both"/>
              <w:rPr>
                <w:ins w:id="540" w:author="Pavla Trefilová" w:date="2019-09-11T15:22:00Z"/>
                <w:b/>
                <w:color w:val="000000" w:themeColor="text1"/>
              </w:rPr>
            </w:pPr>
            <w:ins w:id="541" w:author="Pavla Trefilová" w:date="2019-09-11T15:22:00Z">
              <w:r w:rsidRPr="00B1317B">
                <w:rPr>
                  <w:b/>
                  <w:color w:val="000000" w:themeColor="text1"/>
                </w:rPr>
                <w:t xml:space="preserve">doc. Ing. </w:t>
              </w:r>
              <w:r>
                <w:rPr>
                  <w:b/>
                  <w:color w:val="000000" w:themeColor="text1"/>
                </w:rPr>
                <w:t xml:space="preserve">Marie </w:t>
              </w:r>
              <w:r w:rsidRPr="00B1317B">
                <w:rPr>
                  <w:b/>
                  <w:color w:val="000000" w:themeColor="text1"/>
                </w:rPr>
                <w:t>Paseková, Ph.D.</w:t>
              </w:r>
            </w:ins>
          </w:p>
          <w:p w:rsidR="00EE004A" w:rsidRPr="00B1317B" w:rsidRDefault="00EE004A" w:rsidP="00EE004A">
            <w:pPr>
              <w:jc w:val="both"/>
              <w:rPr>
                <w:ins w:id="542" w:author="Pavla Trefilová" w:date="2019-09-11T15:22:00Z"/>
                <w:color w:val="000000" w:themeColor="text1"/>
              </w:rPr>
            </w:pPr>
            <w:ins w:id="543" w:author="Pavla Trefilová" w:date="2019-09-11T15:22:00Z">
              <w:r w:rsidRPr="00B1317B">
                <w:rPr>
                  <w:color w:val="000000" w:themeColor="text1"/>
                </w:rPr>
                <w:t xml:space="preserve">Paseková </w:t>
              </w:r>
              <w:r>
                <w:rPr>
                  <w:color w:val="000000" w:themeColor="text1"/>
                </w:rPr>
                <w:t>(</w:t>
              </w:r>
              <w:r w:rsidRPr="00B1317B">
                <w:rPr>
                  <w:color w:val="000000" w:themeColor="text1"/>
                </w:rPr>
                <w:t>60%</w:t>
              </w:r>
              <w:r>
                <w:rPr>
                  <w:color w:val="000000" w:themeColor="text1"/>
                </w:rPr>
                <w:t>)</w:t>
              </w:r>
            </w:ins>
          </w:p>
          <w:p w:rsidR="00EE004A" w:rsidRPr="00B1317B" w:rsidDel="000964A3" w:rsidRDefault="00EE004A" w:rsidP="00EE004A">
            <w:pPr>
              <w:jc w:val="both"/>
              <w:rPr>
                <w:del w:id="544" w:author="Pavla Trefilová" w:date="2019-09-11T15:22:00Z"/>
                <w:b/>
                <w:color w:val="000000" w:themeColor="text1"/>
              </w:rPr>
            </w:pPr>
            <w:ins w:id="545" w:author="Pavla Trefilová" w:date="2019-09-11T15:22:00Z">
              <w:r w:rsidRPr="00B1317B">
                <w:rPr>
                  <w:color w:val="000000" w:themeColor="text1"/>
                </w:rPr>
                <w:t xml:space="preserve">Svitáková </w:t>
              </w:r>
              <w:r>
                <w:rPr>
                  <w:color w:val="000000" w:themeColor="text1"/>
                </w:rPr>
                <w:t>(</w:t>
              </w:r>
              <w:r w:rsidRPr="00B1317B">
                <w:rPr>
                  <w:color w:val="000000" w:themeColor="text1"/>
                </w:rPr>
                <w:t>40%</w:t>
              </w:r>
              <w:r>
                <w:rPr>
                  <w:color w:val="000000" w:themeColor="text1"/>
                </w:rPr>
                <w:t>)</w:t>
              </w:r>
            </w:ins>
            <w:del w:id="546" w:author="Pavla Trefilová" w:date="2019-09-11T15:22:00Z">
              <w:r w:rsidRPr="00B1317B" w:rsidDel="000964A3">
                <w:rPr>
                  <w:b/>
                  <w:color w:val="000000" w:themeColor="text1"/>
                </w:rPr>
                <w:delText>doc. Ing. Paseková, Ph.D.</w:delText>
              </w:r>
            </w:del>
          </w:p>
          <w:p w:rsidR="00EE004A" w:rsidRPr="00B1317B" w:rsidDel="000964A3" w:rsidRDefault="00EE004A" w:rsidP="00EE004A">
            <w:pPr>
              <w:jc w:val="both"/>
              <w:rPr>
                <w:del w:id="547" w:author="Pavla Trefilová" w:date="2019-09-11T15:22:00Z"/>
                <w:color w:val="000000" w:themeColor="text1"/>
              </w:rPr>
            </w:pPr>
            <w:del w:id="548" w:author="Pavla Trefilová" w:date="2019-09-11T15:22:00Z">
              <w:r w:rsidRPr="00B1317B" w:rsidDel="000964A3">
                <w:rPr>
                  <w:color w:val="000000" w:themeColor="text1"/>
                </w:rPr>
                <w:delText>Paseková 60%</w:delText>
              </w:r>
            </w:del>
          </w:p>
          <w:p w:rsidR="00EE004A" w:rsidRPr="00B1317B" w:rsidRDefault="00EE004A" w:rsidP="00EE004A">
            <w:pPr>
              <w:jc w:val="both"/>
              <w:rPr>
                <w:b/>
                <w:color w:val="000000" w:themeColor="text1"/>
              </w:rPr>
            </w:pPr>
            <w:del w:id="549" w:author="Pavla Trefilová" w:date="2019-09-11T15:22:00Z">
              <w:r w:rsidRPr="00B1317B" w:rsidDel="000964A3">
                <w:rPr>
                  <w:color w:val="000000" w:themeColor="text1"/>
                </w:rPr>
                <w:delText>Svitáková 40%</w:delText>
              </w:r>
            </w:del>
          </w:p>
        </w:tc>
        <w:tc>
          <w:tcPr>
            <w:tcW w:w="708" w:type="dxa"/>
          </w:tcPr>
          <w:p w:rsidR="00EE004A" w:rsidRPr="00B1317B" w:rsidRDefault="00EE004A" w:rsidP="00EE004A">
            <w:pPr>
              <w:jc w:val="both"/>
              <w:rPr>
                <w:color w:val="000000" w:themeColor="text1"/>
              </w:rPr>
            </w:pPr>
            <w:r w:rsidRPr="00B1317B">
              <w:rPr>
                <w:color w:val="000000" w:themeColor="text1"/>
              </w:rPr>
              <w:t>1/L</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Finanční laboratoř</w:t>
            </w:r>
          </w:p>
        </w:tc>
        <w:tc>
          <w:tcPr>
            <w:tcW w:w="857" w:type="dxa"/>
            <w:gridSpan w:val="2"/>
          </w:tcPr>
          <w:p w:rsidR="00EE004A" w:rsidRPr="00B1317B" w:rsidRDefault="00EE004A" w:rsidP="00EE004A">
            <w:pPr>
              <w:jc w:val="both"/>
              <w:rPr>
                <w:color w:val="000000" w:themeColor="text1"/>
              </w:rPr>
            </w:pPr>
            <w:r w:rsidRPr="00B1317B">
              <w:rPr>
                <w:color w:val="000000" w:themeColor="text1"/>
              </w:rPr>
              <w:t>0-0-26</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ins w:id="550" w:author="Pavla Trefilová" w:date="2019-09-11T15:23:00Z"/>
                <w:b/>
                <w:color w:val="000000" w:themeColor="text1"/>
              </w:rPr>
            </w:pPr>
            <w:ins w:id="551" w:author="Pavla Trefilová" w:date="2019-09-11T15:23:00Z">
              <w:r w:rsidRPr="00B1317B">
                <w:rPr>
                  <w:b/>
                  <w:color w:val="000000" w:themeColor="text1"/>
                </w:rPr>
                <w:t xml:space="preserve">prof. Dr. Ing. </w:t>
              </w:r>
              <w:r>
                <w:rPr>
                  <w:b/>
                  <w:color w:val="000000" w:themeColor="text1"/>
                </w:rPr>
                <w:t xml:space="preserve">Drahomíra </w:t>
              </w:r>
              <w:r w:rsidRPr="00B1317B">
                <w:rPr>
                  <w:b/>
                  <w:color w:val="000000" w:themeColor="text1"/>
                </w:rPr>
                <w:t>Pavelková</w:t>
              </w:r>
            </w:ins>
          </w:p>
          <w:p w:rsidR="00EE004A" w:rsidRPr="00B1317B" w:rsidRDefault="00EE004A" w:rsidP="00EE004A">
            <w:pPr>
              <w:jc w:val="both"/>
              <w:rPr>
                <w:ins w:id="552" w:author="Pavla Trefilová" w:date="2019-09-11T15:23:00Z"/>
                <w:color w:val="000000" w:themeColor="text1"/>
              </w:rPr>
            </w:pPr>
            <w:ins w:id="553" w:author="Pavla Trefilová" w:date="2019-09-11T15:23:00Z">
              <w:r w:rsidRPr="00B1317B">
                <w:rPr>
                  <w:color w:val="000000" w:themeColor="text1"/>
                </w:rPr>
                <w:t xml:space="preserve">Pavelková </w:t>
              </w:r>
              <w:r>
                <w:rPr>
                  <w:color w:val="000000" w:themeColor="text1"/>
                </w:rPr>
                <w:t>(</w:t>
              </w:r>
              <w:r w:rsidRPr="00B1317B">
                <w:rPr>
                  <w:color w:val="000000" w:themeColor="text1"/>
                </w:rPr>
                <w:t>30%</w:t>
              </w:r>
              <w:r>
                <w:rPr>
                  <w:color w:val="000000" w:themeColor="text1"/>
                </w:rPr>
                <w:t>)</w:t>
              </w:r>
            </w:ins>
          </w:p>
          <w:p w:rsidR="00EE004A" w:rsidRPr="00B1317B" w:rsidDel="00EE004A" w:rsidRDefault="00EE004A" w:rsidP="00EE004A">
            <w:pPr>
              <w:jc w:val="both"/>
              <w:rPr>
                <w:del w:id="554" w:author="Pavla Trefilová" w:date="2019-09-11T15:23:00Z"/>
                <w:b/>
                <w:color w:val="000000" w:themeColor="text1"/>
              </w:rPr>
            </w:pPr>
            <w:ins w:id="555" w:author="Pavla Trefilová" w:date="2019-09-11T15:23:00Z">
              <w:r w:rsidRPr="00B1317B">
                <w:rPr>
                  <w:color w:val="000000" w:themeColor="text1"/>
                </w:rPr>
                <w:t xml:space="preserve">Vychytilová </w:t>
              </w:r>
              <w:r>
                <w:rPr>
                  <w:color w:val="000000" w:themeColor="text1"/>
                </w:rPr>
                <w:t>(</w:t>
              </w:r>
              <w:r w:rsidRPr="00B1317B">
                <w:rPr>
                  <w:color w:val="000000" w:themeColor="text1"/>
                </w:rPr>
                <w:t>70%</w:t>
              </w:r>
              <w:r>
                <w:rPr>
                  <w:color w:val="000000" w:themeColor="text1"/>
                </w:rPr>
                <w:t>)</w:t>
              </w:r>
            </w:ins>
            <w:del w:id="556" w:author="Pavla Trefilová" w:date="2019-09-11T15:23:00Z">
              <w:r w:rsidRPr="00B1317B" w:rsidDel="00EE004A">
                <w:rPr>
                  <w:b/>
                  <w:color w:val="000000" w:themeColor="text1"/>
                </w:rPr>
                <w:delText>prof. Dr. Ing. Pavelková</w:delText>
              </w:r>
            </w:del>
          </w:p>
          <w:p w:rsidR="00EE004A" w:rsidRPr="00B1317B" w:rsidDel="00EE004A" w:rsidRDefault="00EE004A" w:rsidP="00EE004A">
            <w:pPr>
              <w:jc w:val="both"/>
              <w:rPr>
                <w:del w:id="557" w:author="Pavla Trefilová" w:date="2019-09-11T15:23:00Z"/>
                <w:color w:val="000000" w:themeColor="text1"/>
              </w:rPr>
            </w:pPr>
            <w:del w:id="558" w:author="Pavla Trefilová" w:date="2019-09-11T15:23:00Z">
              <w:r w:rsidRPr="00B1317B" w:rsidDel="00EE004A">
                <w:rPr>
                  <w:color w:val="000000" w:themeColor="text1"/>
                </w:rPr>
                <w:delText>Pavelková 30%</w:delText>
              </w:r>
            </w:del>
          </w:p>
          <w:p w:rsidR="00EE004A" w:rsidRPr="00B1317B" w:rsidRDefault="00EE004A" w:rsidP="00EE004A">
            <w:pPr>
              <w:jc w:val="both"/>
              <w:rPr>
                <w:b/>
                <w:color w:val="000000" w:themeColor="text1"/>
              </w:rPr>
            </w:pPr>
            <w:del w:id="559" w:author="Pavla Trefilová" w:date="2019-09-11T15:23:00Z">
              <w:r w:rsidRPr="00B1317B" w:rsidDel="00EE004A">
                <w:rPr>
                  <w:color w:val="000000" w:themeColor="text1"/>
                </w:rPr>
                <w:delText>Vychytilová 70%</w:delText>
              </w:r>
            </w:del>
          </w:p>
        </w:tc>
        <w:tc>
          <w:tcPr>
            <w:tcW w:w="708" w:type="dxa"/>
          </w:tcPr>
          <w:p w:rsidR="00EE004A" w:rsidRPr="00B1317B" w:rsidRDefault="00EE004A" w:rsidP="00EE004A">
            <w:pPr>
              <w:jc w:val="both"/>
              <w:rPr>
                <w:color w:val="000000" w:themeColor="text1"/>
              </w:rPr>
            </w:pPr>
            <w:r w:rsidRPr="00B1317B">
              <w:rPr>
                <w:color w:val="000000" w:themeColor="text1"/>
              </w:rPr>
              <w:t>3/Z</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 xml:space="preserve">Manažerská psychologie a sociologie           </w:t>
            </w:r>
          </w:p>
        </w:tc>
        <w:tc>
          <w:tcPr>
            <w:tcW w:w="857" w:type="dxa"/>
            <w:gridSpan w:val="2"/>
          </w:tcPr>
          <w:p w:rsidR="00EE004A" w:rsidRPr="00B1317B" w:rsidRDefault="00EE004A" w:rsidP="00EE004A">
            <w:pPr>
              <w:jc w:val="both"/>
              <w:rPr>
                <w:color w:val="000000" w:themeColor="text1"/>
              </w:rPr>
            </w:pPr>
            <w:r w:rsidRPr="00B1317B">
              <w:rPr>
                <w:color w:val="000000" w:themeColor="text1"/>
              </w:rPr>
              <w:t>26-0-13</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4</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Mgr. </w:t>
            </w:r>
            <w:ins w:id="560" w:author="Pavla Trefilová" w:date="2019-09-11T15:23:00Z">
              <w:r>
                <w:rPr>
                  <w:b/>
                  <w:color w:val="000000" w:themeColor="text1"/>
                </w:rPr>
                <w:t xml:space="preserve">Jan </w:t>
              </w:r>
            </w:ins>
            <w:r w:rsidRPr="00B1317B">
              <w:rPr>
                <w:b/>
                <w:color w:val="000000" w:themeColor="text1"/>
              </w:rPr>
              <w:t>Kalenda, Ph.D.</w:t>
            </w:r>
          </w:p>
          <w:p w:rsidR="00EE004A" w:rsidRPr="00B1317B" w:rsidDel="00EE004A" w:rsidRDefault="00EE004A">
            <w:pPr>
              <w:jc w:val="both"/>
              <w:rPr>
                <w:del w:id="561" w:author="Pavla Trefilová" w:date="2019-09-11T15:17:00Z"/>
                <w:color w:val="000000" w:themeColor="text1"/>
              </w:rPr>
            </w:pPr>
            <w:r w:rsidRPr="00B1317B">
              <w:rPr>
                <w:color w:val="000000" w:themeColor="text1"/>
              </w:rPr>
              <w:t xml:space="preserve">Kalenda </w:t>
            </w:r>
            <w:del w:id="562" w:author="Pavla Trefilová" w:date="2019-09-11T15:17:00Z">
              <w:r w:rsidRPr="00B1317B" w:rsidDel="00EE004A">
                <w:rPr>
                  <w:color w:val="000000" w:themeColor="text1"/>
                </w:rPr>
                <w:delText>6</w:delText>
              </w:r>
            </w:del>
            <w:ins w:id="563" w:author="Pavla Trefilová" w:date="2019-09-11T15:17:00Z">
              <w:r>
                <w:rPr>
                  <w:color w:val="000000" w:themeColor="text1"/>
                </w:rPr>
                <w:t>10</w:t>
              </w:r>
            </w:ins>
            <w:r w:rsidRPr="00B1317B">
              <w:rPr>
                <w:color w:val="000000" w:themeColor="text1"/>
              </w:rPr>
              <w:t>0%</w:t>
            </w:r>
          </w:p>
          <w:p w:rsidR="00EE004A" w:rsidRPr="00B1317B" w:rsidRDefault="00EE004A">
            <w:pPr>
              <w:jc w:val="both"/>
              <w:rPr>
                <w:b/>
                <w:color w:val="000000" w:themeColor="text1"/>
              </w:rPr>
            </w:pPr>
            <w:del w:id="564" w:author="Pavla Trefilová" w:date="2019-09-11T15:17:00Z">
              <w:r w:rsidRPr="00B1317B" w:rsidDel="00EE004A">
                <w:rPr>
                  <w:color w:val="000000" w:themeColor="text1"/>
                </w:rPr>
                <w:delText>Mandincová 40%</w:delText>
              </w:r>
            </w:del>
          </w:p>
        </w:tc>
        <w:tc>
          <w:tcPr>
            <w:tcW w:w="708" w:type="dxa"/>
          </w:tcPr>
          <w:p w:rsidR="00EE004A" w:rsidRPr="00B1317B" w:rsidRDefault="00EE004A" w:rsidP="00EE004A">
            <w:pPr>
              <w:jc w:val="both"/>
              <w:rPr>
                <w:color w:val="000000" w:themeColor="text1"/>
              </w:rPr>
            </w:pPr>
            <w:r w:rsidRPr="00B1317B">
              <w:rPr>
                <w:color w:val="000000" w:themeColor="text1"/>
              </w:rPr>
              <w:t>L</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Manažerské dovednosti a techniky*</w:t>
            </w:r>
          </w:p>
        </w:tc>
        <w:tc>
          <w:tcPr>
            <w:tcW w:w="857" w:type="dxa"/>
            <w:gridSpan w:val="2"/>
          </w:tcPr>
          <w:p w:rsidR="00EE004A" w:rsidRPr="00B1317B" w:rsidRDefault="00EE004A" w:rsidP="00EE004A">
            <w:pPr>
              <w:jc w:val="both"/>
              <w:rPr>
                <w:color w:val="000000" w:themeColor="text1"/>
              </w:rPr>
            </w:pPr>
            <w:r w:rsidRPr="00B1317B">
              <w:rPr>
                <w:color w:val="000000" w:themeColor="text1"/>
              </w:rPr>
              <w:t>13-0-26</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ins w:id="565" w:author="Pavla Trefilová" w:date="2019-09-11T15:23:00Z"/>
                <w:b/>
                <w:color w:val="000000" w:themeColor="text1"/>
              </w:rPr>
            </w:pPr>
            <w:ins w:id="566" w:author="Pavla Trefilová" w:date="2019-09-11T15:23:00Z">
              <w:r w:rsidRPr="00B1317B">
                <w:rPr>
                  <w:b/>
                  <w:color w:val="000000" w:themeColor="text1"/>
                </w:rPr>
                <w:t xml:space="preserve">Ing. </w:t>
              </w:r>
              <w:r>
                <w:rPr>
                  <w:b/>
                  <w:color w:val="000000" w:themeColor="text1"/>
                </w:rPr>
                <w:t xml:space="preserve">Jana </w:t>
              </w:r>
              <w:r w:rsidRPr="00B1317B">
                <w:rPr>
                  <w:b/>
                  <w:color w:val="000000" w:themeColor="text1"/>
                </w:rPr>
                <w:t>Matošková, Ph.D.</w:t>
              </w:r>
            </w:ins>
          </w:p>
          <w:p w:rsidR="00EE004A" w:rsidRPr="00B1317B" w:rsidRDefault="00EE004A" w:rsidP="00EE004A">
            <w:pPr>
              <w:jc w:val="both"/>
              <w:rPr>
                <w:ins w:id="567" w:author="Pavla Trefilová" w:date="2019-09-11T15:23:00Z"/>
                <w:color w:val="000000" w:themeColor="text1"/>
              </w:rPr>
            </w:pPr>
            <w:ins w:id="568" w:author="Pavla Trefilová" w:date="2019-09-11T15:23:00Z">
              <w:r w:rsidRPr="00B1317B">
                <w:rPr>
                  <w:color w:val="000000" w:themeColor="text1"/>
                </w:rPr>
                <w:t xml:space="preserve">Matošková </w:t>
              </w:r>
              <w:r>
                <w:rPr>
                  <w:color w:val="000000" w:themeColor="text1"/>
                </w:rPr>
                <w:t>(</w:t>
              </w:r>
              <w:r w:rsidRPr="00B1317B">
                <w:rPr>
                  <w:color w:val="000000" w:themeColor="text1"/>
                </w:rPr>
                <w:t>80%</w:t>
              </w:r>
              <w:r>
                <w:rPr>
                  <w:color w:val="000000" w:themeColor="text1"/>
                </w:rPr>
                <w:t>)</w:t>
              </w:r>
            </w:ins>
          </w:p>
          <w:p w:rsidR="00EE004A" w:rsidRPr="00B1317B" w:rsidDel="00EE004A" w:rsidRDefault="00EE004A" w:rsidP="00EE004A">
            <w:pPr>
              <w:jc w:val="both"/>
              <w:rPr>
                <w:del w:id="569" w:author="Pavla Trefilová" w:date="2019-09-11T15:23:00Z"/>
                <w:b/>
                <w:color w:val="000000" w:themeColor="text1"/>
              </w:rPr>
            </w:pPr>
            <w:ins w:id="570" w:author="Pavla Trefilová" w:date="2019-09-11T15:23:00Z">
              <w:r w:rsidRPr="00B1317B">
                <w:rPr>
                  <w:color w:val="000000" w:themeColor="text1"/>
                </w:rPr>
                <w:t xml:space="preserve">Benyahya </w:t>
              </w:r>
              <w:r>
                <w:rPr>
                  <w:color w:val="000000" w:themeColor="text1"/>
                </w:rPr>
                <w:t>(</w:t>
              </w:r>
              <w:r w:rsidRPr="00B1317B">
                <w:rPr>
                  <w:color w:val="000000" w:themeColor="text1"/>
                </w:rPr>
                <w:t>20%</w:t>
              </w:r>
              <w:r>
                <w:rPr>
                  <w:color w:val="000000" w:themeColor="text1"/>
                </w:rPr>
                <w:t>)</w:t>
              </w:r>
            </w:ins>
            <w:del w:id="571" w:author="Pavla Trefilová" w:date="2019-09-11T15:23:00Z">
              <w:r w:rsidRPr="00B1317B" w:rsidDel="00EE004A">
                <w:rPr>
                  <w:b/>
                  <w:color w:val="000000" w:themeColor="text1"/>
                </w:rPr>
                <w:delText>Ing. Matošková, Ph.D.</w:delText>
              </w:r>
            </w:del>
          </w:p>
          <w:p w:rsidR="00EE004A" w:rsidRPr="00B1317B" w:rsidDel="00EE004A" w:rsidRDefault="00EE004A" w:rsidP="00EE004A">
            <w:pPr>
              <w:jc w:val="both"/>
              <w:rPr>
                <w:del w:id="572" w:author="Pavla Trefilová" w:date="2019-09-11T15:23:00Z"/>
                <w:color w:val="000000" w:themeColor="text1"/>
              </w:rPr>
            </w:pPr>
            <w:del w:id="573" w:author="Pavla Trefilová" w:date="2019-09-11T15:23:00Z">
              <w:r w:rsidRPr="00B1317B" w:rsidDel="00EE004A">
                <w:rPr>
                  <w:color w:val="000000" w:themeColor="text1"/>
                </w:rPr>
                <w:delText>Matošková 80%</w:delText>
              </w:r>
            </w:del>
          </w:p>
          <w:p w:rsidR="00EE004A" w:rsidRPr="00B1317B" w:rsidRDefault="00EE004A" w:rsidP="00EE004A">
            <w:pPr>
              <w:jc w:val="both"/>
              <w:rPr>
                <w:color w:val="000000" w:themeColor="text1"/>
              </w:rPr>
            </w:pPr>
            <w:del w:id="574" w:author="Pavla Trefilová" w:date="2019-09-11T15:23:00Z">
              <w:r w:rsidRPr="00B1317B" w:rsidDel="00EE004A">
                <w:rPr>
                  <w:color w:val="000000" w:themeColor="text1"/>
                </w:rPr>
                <w:delText>Benyahya 20%</w:delText>
              </w:r>
            </w:del>
          </w:p>
        </w:tc>
        <w:tc>
          <w:tcPr>
            <w:tcW w:w="708" w:type="dxa"/>
          </w:tcPr>
          <w:p w:rsidR="00EE004A" w:rsidRPr="00B1317B" w:rsidRDefault="00EE004A" w:rsidP="00EE004A">
            <w:pPr>
              <w:jc w:val="both"/>
              <w:rPr>
                <w:color w:val="000000" w:themeColor="text1"/>
              </w:rPr>
            </w:pPr>
            <w:r w:rsidRPr="00B1317B">
              <w:rPr>
                <w:color w:val="000000" w:themeColor="text1"/>
              </w:rPr>
              <w:t>2,3/Z</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Systém řízení Baťa</w:t>
            </w:r>
          </w:p>
        </w:tc>
        <w:tc>
          <w:tcPr>
            <w:tcW w:w="857" w:type="dxa"/>
            <w:gridSpan w:val="2"/>
          </w:tcPr>
          <w:p w:rsidR="00EE004A" w:rsidRPr="00B1317B" w:rsidRDefault="00EE004A" w:rsidP="00EE004A">
            <w:pPr>
              <w:jc w:val="both"/>
              <w:rPr>
                <w:color w:val="000000" w:themeColor="text1"/>
              </w:rPr>
            </w:pPr>
            <w:r w:rsidRPr="00B1317B">
              <w:rPr>
                <w:color w:val="000000" w:themeColor="text1"/>
              </w:rPr>
              <w:t>13-0-13</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doc. Ing. </w:t>
            </w:r>
            <w:ins w:id="575" w:author="Pavla Trefilová" w:date="2019-09-11T15:23:00Z">
              <w:r>
                <w:rPr>
                  <w:b/>
                  <w:color w:val="000000" w:themeColor="text1"/>
                </w:rPr>
                <w:t xml:space="preserve">Pavla </w:t>
              </w:r>
            </w:ins>
            <w:r w:rsidRPr="00B1317B">
              <w:rPr>
                <w:b/>
                <w:color w:val="000000" w:themeColor="text1"/>
              </w:rPr>
              <w:t>Staňková, Ph.D.</w:t>
            </w:r>
          </w:p>
          <w:p w:rsidR="00EE004A" w:rsidRPr="00B1317B" w:rsidRDefault="00EE004A" w:rsidP="00EE004A">
            <w:pPr>
              <w:jc w:val="both"/>
              <w:rPr>
                <w:color w:val="000000" w:themeColor="text1"/>
              </w:rPr>
            </w:pPr>
            <w:r w:rsidRPr="00B1317B">
              <w:rPr>
                <w:color w:val="000000" w:themeColor="text1"/>
              </w:rPr>
              <w:t xml:space="preserve">Staňková </w:t>
            </w:r>
            <w:ins w:id="576" w:author="Pavla Trefilová" w:date="2019-09-11T15:23:00Z">
              <w:r>
                <w:rPr>
                  <w:color w:val="000000" w:themeColor="text1"/>
                </w:rPr>
                <w:t>(</w:t>
              </w:r>
            </w:ins>
            <w:r w:rsidRPr="00B1317B">
              <w:rPr>
                <w:color w:val="000000" w:themeColor="text1"/>
              </w:rPr>
              <w:t>60%</w:t>
            </w:r>
            <w:ins w:id="577" w:author="Pavla Trefilová" w:date="2019-09-11T15:23:00Z">
              <w:r>
                <w:rPr>
                  <w:color w:val="000000" w:themeColor="text1"/>
                </w:rPr>
                <w:t>)</w:t>
              </w:r>
            </w:ins>
          </w:p>
          <w:p w:rsidR="00EE004A" w:rsidRPr="00B1317B" w:rsidRDefault="00EE004A" w:rsidP="00EE004A">
            <w:pPr>
              <w:jc w:val="both"/>
              <w:rPr>
                <w:color w:val="000000" w:themeColor="text1"/>
              </w:rPr>
            </w:pPr>
            <w:r w:rsidRPr="00B1317B">
              <w:rPr>
                <w:color w:val="000000" w:themeColor="text1"/>
              </w:rPr>
              <w:t xml:space="preserve">Culík Končitíková </w:t>
            </w:r>
            <w:ins w:id="578" w:author="Pavla Trefilová" w:date="2019-09-11T15:23:00Z">
              <w:r>
                <w:rPr>
                  <w:color w:val="000000" w:themeColor="text1"/>
                </w:rPr>
                <w:t>(</w:t>
              </w:r>
            </w:ins>
            <w:r w:rsidRPr="00B1317B">
              <w:rPr>
                <w:color w:val="000000" w:themeColor="text1"/>
              </w:rPr>
              <w:t>40%</w:t>
            </w:r>
            <w:ins w:id="579" w:author="Pavla Trefilová" w:date="2019-09-11T15:23:00Z">
              <w:r>
                <w:rPr>
                  <w:color w:val="000000" w:themeColor="text1"/>
                </w:rPr>
                <w:t>)</w:t>
              </w:r>
            </w:ins>
            <w:r>
              <w:rPr>
                <w:color w:val="000000" w:themeColor="text1"/>
              </w:rPr>
              <w:t xml:space="preserve"> (ext)</w:t>
            </w:r>
          </w:p>
        </w:tc>
        <w:tc>
          <w:tcPr>
            <w:tcW w:w="708" w:type="dxa"/>
          </w:tcPr>
          <w:p w:rsidR="00EE004A" w:rsidRPr="00B1317B" w:rsidRDefault="00EE004A" w:rsidP="00EE004A">
            <w:pPr>
              <w:jc w:val="both"/>
              <w:rPr>
                <w:color w:val="000000" w:themeColor="text1"/>
              </w:rPr>
            </w:pPr>
            <w:r w:rsidRPr="00B1317B">
              <w:rPr>
                <w:color w:val="000000" w:themeColor="text1"/>
              </w:rPr>
              <w:t>2,3/Z</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Daně individuálního podnikatele</w:t>
            </w:r>
          </w:p>
        </w:tc>
        <w:tc>
          <w:tcPr>
            <w:tcW w:w="857" w:type="dxa"/>
            <w:gridSpan w:val="2"/>
          </w:tcPr>
          <w:p w:rsidR="00EE004A" w:rsidRPr="00B1317B" w:rsidRDefault="00EE004A" w:rsidP="00EE004A">
            <w:pPr>
              <w:jc w:val="both"/>
              <w:rPr>
                <w:color w:val="000000" w:themeColor="text1"/>
              </w:rPr>
            </w:pPr>
            <w:r w:rsidRPr="00B1317B">
              <w:rPr>
                <w:color w:val="000000" w:themeColor="text1"/>
              </w:rPr>
              <w:t>0-0-26</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Ing. </w:t>
            </w:r>
            <w:ins w:id="580" w:author="Pavla Trefilová" w:date="2019-09-11T15:23:00Z">
              <w:r>
                <w:rPr>
                  <w:b/>
                  <w:color w:val="000000" w:themeColor="text1"/>
                </w:rPr>
                <w:t xml:space="preserve">Eva </w:t>
              </w:r>
            </w:ins>
            <w:r w:rsidRPr="00B1317B">
              <w:rPr>
                <w:b/>
                <w:color w:val="000000" w:themeColor="text1"/>
              </w:rPr>
              <w:t>Kolářová, Ph.D.</w:t>
            </w:r>
          </w:p>
          <w:p w:rsidR="00EE004A" w:rsidRDefault="00EE004A" w:rsidP="00EE004A">
            <w:pPr>
              <w:jc w:val="both"/>
              <w:rPr>
                <w:color w:val="000000" w:themeColor="text1"/>
              </w:rPr>
            </w:pPr>
            <w:r>
              <w:rPr>
                <w:color w:val="000000" w:themeColor="text1"/>
              </w:rPr>
              <w:t xml:space="preserve">Kolářová </w:t>
            </w:r>
            <w:ins w:id="581" w:author="Pavla Trefilová" w:date="2019-09-11T15:23:00Z">
              <w:r>
                <w:rPr>
                  <w:color w:val="000000" w:themeColor="text1"/>
                </w:rPr>
                <w:t>(</w:t>
              </w:r>
            </w:ins>
            <w:r>
              <w:rPr>
                <w:color w:val="000000" w:themeColor="text1"/>
              </w:rPr>
              <w:t>6</w:t>
            </w:r>
            <w:r w:rsidRPr="00B1317B">
              <w:rPr>
                <w:color w:val="000000" w:themeColor="text1"/>
              </w:rPr>
              <w:t>0%</w:t>
            </w:r>
            <w:ins w:id="582" w:author="Pavla Trefilová" w:date="2019-09-11T15:23:00Z">
              <w:r>
                <w:rPr>
                  <w:color w:val="000000" w:themeColor="text1"/>
                </w:rPr>
                <w:t>)</w:t>
              </w:r>
            </w:ins>
          </w:p>
          <w:p w:rsidR="00EE004A" w:rsidRPr="00B1317B" w:rsidRDefault="00EE004A" w:rsidP="00EE004A">
            <w:pPr>
              <w:jc w:val="both"/>
              <w:rPr>
                <w:color w:val="000000" w:themeColor="text1"/>
              </w:rPr>
            </w:pPr>
            <w:r>
              <w:rPr>
                <w:color w:val="000000" w:themeColor="text1"/>
              </w:rPr>
              <w:t xml:space="preserve">Svitáková </w:t>
            </w:r>
            <w:ins w:id="583" w:author="Pavla Trefilová" w:date="2019-09-11T15:23:00Z">
              <w:r>
                <w:rPr>
                  <w:color w:val="000000" w:themeColor="text1"/>
                </w:rPr>
                <w:t>(</w:t>
              </w:r>
            </w:ins>
            <w:r>
              <w:rPr>
                <w:color w:val="000000" w:themeColor="text1"/>
              </w:rPr>
              <w:t>40%</w:t>
            </w:r>
            <w:ins w:id="584" w:author="Pavla Trefilová" w:date="2019-09-11T15:23:00Z">
              <w:r>
                <w:rPr>
                  <w:color w:val="000000" w:themeColor="text1"/>
                </w:rPr>
                <w:t>)</w:t>
              </w:r>
            </w:ins>
          </w:p>
        </w:tc>
        <w:tc>
          <w:tcPr>
            <w:tcW w:w="708" w:type="dxa"/>
          </w:tcPr>
          <w:p w:rsidR="00EE004A" w:rsidRPr="00B1317B" w:rsidRDefault="00EE004A" w:rsidP="00EE004A">
            <w:pPr>
              <w:jc w:val="both"/>
              <w:rPr>
                <w:color w:val="000000" w:themeColor="text1"/>
              </w:rPr>
            </w:pPr>
            <w:r w:rsidRPr="00B1317B">
              <w:rPr>
                <w:color w:val="000000" w:themeColor="text1"/>
              </w:rPr>
              <w:t>2,3/L</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 xml:space="preserve">Úvod do studia systémů </w:t>
            </w:r>
          </w:p>
        </w:tc>
        <w:tc>
          <w:tcPr>
            <w:tcW w:w="857" w:type="dxa"/>
            <w:gridSpan w:val="2"/>
          </w:tcPr>
          <w:p w:rsidR="00EE004A" w:rsidRPr="00B1317B" w:rsidRDefault="00EE004A" w:rsidP="00EE004A">
            <w:pPr>
              <w:jc w:val="both"/>
              <w:rPr>
                <w:color w:val="000000" w:themeColor="text1"/>
              </w:rPr>
            </w:pPr>
            <w:r w:rsidRPr="00B1317B">
              <w:rPr>
                <w:color w:val="000000" w:themeColor="text1"/>
              </w:rPr>
              <w:t>13-0-26</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5</w:t>
            </w:r>
          </w:p>
        </w:tc>
        <w:tc>
          <w:tcPr>
            <w:tcW w:w="2977" w:type="dxa"/>
          </w:tcPr>
          <w:p w:rsidR="00EE004A" w:rsidRPr="00B1317B" w:rsidRDefault="00EE004A" w:rsidP="00EE004A">
            <w:pPr>
              <w:jc w:val="both"/>
              <w:rPr>
                <w:ins w:id="585" w:author="Pavla Trefilová" w:date="2019-09-11T15:23:00Z"/>
                <w:b/>
                <w:color w:val="000000" w:themeColor="text1"/>
              </w:rPr>
            </w:pPr>
            <w:ins w:id="586" w:author="Pavla Trefilová" w:date="2019-09-11T15:23:00Z">
              <w:r w:rsidRPr="00B1317B">
                <w:rPr>
                  <w:b/>
                  <w:color w:val="000000" w:themeColor="text1"/>
                </w:rPr>
                <w:t xml:space="preserve">Ing. </w:t>
              </w:r>
              <w:r>
                <w:rPr>
                  <w:b/>
                  <w:color w:val="000000" w:themeColor="text1"/>
                </w:rPr>
                <w:t xml:space="preserve">Michal </w:t>
              </w:r>
              <w:r w:rsidRPr="00B1317B">
                <w:rPr>
                  <w:b/>
                  <w:color w:val="000000" w:themeColor="text1"/>
                </w:rPr>
                <w:t>Pivnička, Ph.D.</w:t>
              </w:r>
            </w:ins>
          </w:p>
          <w:p w:rsidR="00EE004A" w:rsidRPr="00B1317B" w:rsidDel="00EE004A" w:rsidRDefault="00EE004A" w:rsidP="00EE004A">
            <w:pPr>
              <w:jc w:val="both"/>
              <w:rPr>
                <w:del w:id="587" w:author="Pavla Trefilová" w:date="2019-09-11T15:23:00Z"/>
                <w:b/>
                <w:color w:val="000000" w:themeColor="text1"/>
              </w:rPr>
            </w:pPr>
            <w:ins w:id="588" w:author="Pavla Trefilová" w:date="2019-09-11T15:23:00Z">
              <w:r w:rsidRPr="00B1317B">
                <w:rPr>
                  <w:color w:val="000000" w:themeColor="text1"/>
                </w:rPr>
                <w:t xml:space="preserve">Pivnička </w:t>
              </w:r>
              <w:r>
                <w:rPr>
                  <w:color w:val="000000" w:themeColor="text1"/>
                </w:rPr>
                <w:t>(10</w:t>
              </w:r>
              <w:r w:rsidRPr="00B1317B">
                <w:rPr>
                  <w:color w:val="000000" w:themeColor="text1"/>
                </w:rPr>
                <w:t>0%</w:t>
              </w:r>
              <w:r>
                <w:rPr>
                  <w:color w:val="000000" w:themeColor="text1"/>
                </w:rPr>
                <w:t>)</w:t>
              </w:r>
            </w:ins>
            <w:del w:id="589" w:author="Pavla Trefilová" w:date="2019-09-11T15:23:00Z">
              <w:r w:rsidRPr="00B1317B" w:rsidDel="00EE004A">
                <w:rPr>
                  <w:b/>
                  <w:color w:val="000000" w:themeColor="text1"/>
                </w:rPr>
                <w:delText>Ing. Pivnička, Ph.D.</w:delText>
              </w:r>
            </w:del>
          </w:p>
          <w:p w:rsidR="00EE004A" w:rsidRPr="00B1317B" w:rsidRDefault="00EE004A" w:rsidP="00EE004A">
            <w:pPr>
              <w:jc w:val="both"/>
              <w:rPr>
                <w:color w:val="000000" w:themeColor="text1"/>
              </w:rPr>
            </w:pPr>
            <w:del w:id="590" w:author="Pavla Trefilová" w:date="2019-09-11T15:23:00Z">
              <w:r w:rsidRPr="00B1317B" w:rsidDel="00EE004A">
                <w:rPr>
                  <w:color w:val="000000" w:themeColor="text1"/>
                </w:rPr>
                <w:delText>Pivnička 100%</w:delText>
              </w:r>
            </w:del>
          </w:p>
        </w:tc>
        <w:tc>
          <w:tcPr>
            <w:tcW w:w="708" w:type="dxa"/>
          </w:tcPr>
          <w:p w:rsidR="00EE004A" w:rsidRPr="00B1317B" w:rsidRDefault="00EE004A" w:rsidP="00EE004A">
            <w:pPr>
              <w:jc w:val="both"/>
              <w:rPr>
                <w:color w:val="000000" w:themeColor="text1"/>
              </w:rPr>
            </w:pPr>
            <w:r w:rsidRPr="00B1317B">
              <w:rPr>
                <w:color w:val="000000" w:themeColor="text1"/>
              </w:rPr>
              <w:t>2/Z</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Řízení projektů I</w:t>
            </w:r>
          </w:p>
        </w:tc>
        <w:tc>
          <w:tcPr>
            <w:tcW w:w="857" w:type="dxa"/>
            <w:gridSpan w:val="2"/>
          </w:tcPr>
          <w:p w:rsidR="00EE004A" w:rsidRPr="00B1317B" w:rsidRDefault="00EE004A" w:rsidP="00EE004A">
            <w:pPr>
              <w:jc w:val="both"/>
              <w:rPr>
                <w:color w:val="000000" w:themeColor="text1"/>
              </w:rPr>
            </w:pPr>
            <w:r w:rsidRPr="00B1317B">
              <w:rPr>
                <w:color w:val="000000" w:themeColor="text1"/>
              </w:rPr>
              <w:t>0-0-39</w:t>
            </w:r>
          </w:p>
        </w:tc>
        <w:tc>
          <w:tcPr>
            <w:tcW w:w="850" w:type="dxa"/>
          </w:tcPr>
          <w:p w:rsidR="00EE004A" w:rsidRPr="00B1317B" w:rsidRDefault="00EE004A" w:rsidP="00EE004A">
            <w:pPr>
              <w:jc w:val="both"/>
              <w:rPr>
                <w:color w:val="000000" w:themeColor="text1"/>
              </w:rPr>
            </w:pPr>
            <w:r w:rsidRPr="00B1317B">
              <w:rPr>
                <w:color w:val="000000" w:themeColor="text1"/>
              </w:rPr>
              <w:t>zp</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Ing. </w:t>
            </w:r>
            <w:ins w:id="591" w:author="Pavla Trefilová" w:date="2019-09-11T15:23:00Z">
              <w:r>
                <w:rPr>
                  <w:b/>
                  <w:color w:val="000000" w:themeColor="text1"/>
                </w:rPr>
                <w:t xml:space="preserve">Lucie </w:t>
              </w:r>
            </w:ins>
            <w:r w:rsidRPr="00B1317B">
              <w:rPr>
                <w:b/>
                <w:color w:val="000000" w:themeColor="text1"/>
              </w:rPr>
              <w:t>Tomancová, Ph.D.</w:t>
            </w:r>
          </w:p>
          <w:p w:rsidR="00EE004A" w:rsidRPr="00B1317B" w:rsidRDefault="00EE004A" w:rsidP="00EE004A">
            <w:pPr>
              <w:jc w:val="both"/>
              <w:rPr>
                <w:color w:val="000000" w:themeColor="text1"/>
              </w:rPr>
            </w:pPr>
            <w:r w:rsidRPr="00B1317B">
              <w:rPr>
                <w:color w:val="000000" w:themeColor="text1"/>
              </w:rPr>
              <w:t xml:space="preserve">Tomancová </w:t>
            </w:r>
            <w:ins w:id="592" w:author="Pavla Trefilová" w:date="2019-09-11T15:23:00Z">
              <w:r>
                <w:rPr>
                  <w:color w:val="000000" w:themeColor="text1"/>
                </w:rPr>
                <w:t>(</w:t>
              </w:r>
            </w:ins>
            <w:r w:rsidRPr="00B1317B">
              <w:rPr>
                <w:color w:val="000000" w:themeColor="text1"/>
              </w:rPr>
              <w:t>100%</w:t>
            </w:r>
            <w:ins w:id="593" w:author="Pavla Trefilová" w:date="2019-09-11T15:23:00Z">
              <w:r>
                <w:rPr>
                  <w:color w:val="000000" w:themeColor="text1"/>
                </w:rPr>
                <w:t>)</w:t>
              </w:r>
            </w:ins>
          </w:p>
        </w:tc>
        <w:tc>
          <w:tcPr>
            <w:tcW w:w="708" w:type="dxa"/>
          </w:tcPr>
          <w:p w:rsidR="00EE004A" w:rsidRPr="00B1317B" w:rsidRDefault="00EE004A" w:rsidP="00EE004A">
            <w:pPr>
              <w:jc w:val="both"/>
              <w:rPr>
                <w:color w:val="000000" w:themeColor="text1"/>
              </w:rPr>
            </w:pPr>
            <w:r w:rsidRPr="00B1317B">
              <w:rPr>
                <w:color w:val="000000" w:themeColor="text1"/>
              </w:rPr>
              <w:t>3/Z</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Řízení projektů II</w:t>
            </w:r>
          </w:p>
        </w:tc>
        <w:tc>
          <w:tcPr>
            <w:tcW w:w="857" w:type="dxa"/>
            <w:gridSpan w:val="2"/>
          </w:tcPr>
          <w:p w:rsidR="00EE004A" w:rsidRPr="00B1317B" w:rsidRDefault="00EE004A" w:rsidP="00EE004A">
            <w:pPr>
              <w:jc w:val="both"/>
              <w:rPr>
                <w:color w:val="000000" w:themeColor="text1"/>
              </w:rPr>
            </w:pPr>
            <w:r w:rsidRPr="00B1317B">
              <w:rPr>
                <w:color w:val="000000" w:themeColor="text1"/>
              </w:rPr>
              <w:t>0-0-30</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Ing. </w:t>
            </w:r>
            <w:ins w:id="594" w:author="Pavla Trefilová" w:date="2019-09-11T15:23:00Z">
              <w:r>
                <w:rPr>
                  <w:b/>
                  <w:color w:val="000000" w:themeColor="text1"/>
                </w:rPr>
                <w:t xml:space="preserve">Lucie </w:t>
              </w:r>
            </w:ins>
            <w:r w:rsidRPr="00B1317B">
              <w:rPr>
                <w:b/>
                <w:color w:val="000000" w:themeColor="text1"/>
              </w:rPr>
              <w:t>Tomancová, Ph.D.</w:t>
            </w:r>
          </w:p>
          <w:p w:rsidR="00EE004A" w:rsidRPr="00B1317B" w:rsidRDefault="00EE004A" w:rsidP="00EE004A">
            <w:pPr>
              <w:jc w:val="both"/>
              <w:rPr>
                <w:color w:val="000000" w:themeColor="text1"/>
              </w:rPr>
            </w:pPr>
            <w:r w:rsidRPr="00B1317B">
              <w:rPr>
                <w:color w:val="000000" w:themeColor="text1"/>
              </w:rPr>
              <w:t xml:space="preserve">Tomancová </w:t>
            </w:r>
            <w:ins w:id="595" w:author="Pavla Trefilová" w:date="2019-09-11T15:24:00Z">
              <w:r>
                <w:rPr>
                  <w:color w:val="000000" w:themeColor="text1"/>
                </w:rPr>
                <w:t>(</w:t>
              </w:r>
            </w:ins>
            <w:r w:rsidRPr="00B1317B">
              <w:rPr>
                <w:color w:val="000000" w:themeColor="text1"/>
              </w:rPr>
              <w:t>100%</w:t>
            </w:r>
            <w:ins w:id="596" w:author="Pavla Trefilová" w:date="2019-09-11T15:24:00Z">
              <w:r>
                <w:rPr>
                  <w:color w:val="000000" w:themeColor="text1"/>
                </w:rPr>
                <w:t>)</w:t>
              </w:r>
            </w:ins>
          </w:p>
        </w:tc>
        <w:tc>
          <w:tcPr>
            <w:tcW w:w="708" w:type="dxa"/>
          </w:tcPr>
          <w:p w:rsidR="00EE004A" w:rsidRPr="00B1317B" w:rsidRDefault="00EE004A" w:rsidP="00EE004A">
            <w:pPr>
              <w:jc w:val="both"/>
              <w:rPr>
                <w:color w:val="000000" w:themeColor="text1"/>
              </w:rPr>
            </w:pPr>
            <w:r w:rsidRPr="00B1317B">
              <w:rPr>
                <w:color w:val="000000" w:themeColor="text1"/>
              </w:rPr>
              <w:t>3/L</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Mezinárodní ekonomické prostředí</w:t>
            </w:r>
          </w:p>
        </w:tc>
        <w:tc>
          <w:tcPr>
            <w:tcW w:w="857" w:type="dxa"/>
            <w:gridSpan w:val="2"/>
          </w:tcPr>
          <w:p w:rsidR="00EE004A" w:rsidRPr="00B1317B" w:rsidRDefault="00EE004A" w:rsidP="00EE004A">
            <w:pPr>
              <w:jc w:val="both"/>
              <w:rPr>
                <w:color w:val="000000" w:themeColor="text1"/>
              </w:rPr>
            </w:pPr>
            <w:r w:rsidRPr="00B1317B">
              <w:rPr>
                <w:color w:val="000000" w:themeColor="text1"/>
              </w:rPr>
              <w:t>26-0-0</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ins w:id="597" w:author="Pavla Trefilová" w:date="2019-09-11T15:24:00Z"/>
                <w:b/>
                <w:color w:val="000000" w:themeColor="text1"/>
              </w:rPr>
            </w:pPr>
            <w:ins w:id="598" w:author="Pavla Trefilová" w:date="2019-09-11T15:24:00Z">
              <w:r w:rsidRPr="00B1317B">
                <w:rPr>
                  <w:b/>
                  <w:color w:val="000000" w:themeColor="text1"/>
                </w:rPr>
                <w:t xml:space="preserve">Ing. </w:t>
              </w:r>
              <w:r>
                <w:rPr>
                  <w:b/>
                  <w:color w:val="000000" w:themeColor="text1"/>
                </w:rPr>
                <w:t xml:space="preserve">Martin </w:t>
              </w:r>
              <w:r w:rsidRPr="00B1317B">
                <w:rPr>
                  <w:b/>
                  <w:color w:val="000000" w:themeColor="text1"/>
                </w:rPr>
                <w:t>Mikeska, Ph.D.</w:t>
              </w:r>
            </w:ins>
          </w:p>
          <w:p w:rsidR="00EE004A" w:rsidRPr="00B1317B" w:rsidRDefault="00EE004A" w:rsidP="00EE004A">
            <w:pPr>
              <w:jc w:val="both"/>
              <w:rPr>
                <w:ins w:id="599" w:author="Pavla Trefilová" w:date="2019-09-11T15:24:00Z"/>
                <w:color w:val="000000" w:themeColor="text1"/>
              </w:rPr>
            </w:pPr>
            <w:ins w:id="600" w:author="Pavla Trefilová" w:date="2019-09-11T15:24:00Z">
              <w:r w:rsidRPr="00B1317B">
                <w:rPr>
                  <w:color w:val="000000" w:themeColor="text1"/>
                </w:rPr>
                <w:t xml:space="preserve">Mikeska </w:t>
              </w:r>
              <w:r>
                <w:rPr>
                  <w:color w:val="000000" w:themeColor="text1"/>
                </w:rPr>
                <w:t>(</w:t>
              </w:r>
              <w:r w:rsidRPr="00B1317B">
                <w:rPr>
                  <w:color w:val="000000" w:themeColor="text1"/>
                </w:rPr>
                <w:t>60%</w:t>
              </w:r>
              <w:r>
                <w:rPr>
                  <w:color w:val="000000" w:themeColor="text1"/>
                </w:rPr>
                <w:t>)</w:t>
              </w:r>
            </w:ins>
          </w:p>
          <w:p w:rsidR="00EE004A" w:rsidRPr="00B1317B" w:rsidDel="00EE004A" w:rsidRDefault="00EE004A" w:rsidP="00EE004A">
            <w:pPr>
              <w:jc w:val="both"/>
              <w:rPr>
                <w:del w:id="601" w:author="Pavla Trefilová" w:date="2019-09-11T15:24:00Z"/>
                <w:b/>
                <w:color w:val="000000" w:themeColor="text1"/>
              </w:rPr>
            </w:pPr>
            <w:ins w:id="602" w:author="Pavla Trefilová" w:date="2019-09-11T15:24:00Z">
              <w:r w:rsidRPr="00B1317B">
                <w:rPr>
                  <w:color w:val="000000" w:themeColor="text1"/>
                </w:rPr>
                <w:t xml:space="preserve">Horáková </w:t>
              </w:r>
              <w:r>
                <w:rPr>
                  <w:color w:val="000000" w:themeColor="text1"/>
                </w:rPr>
                <w:t>(</w:t>
              </w:r>
              <w:r w:rsidRPr="00B1317B">
                <w:rPr>
                  <w:color w:val="000000" w:themeColor="text1"/>
                </w:rPr>
                <w:t>40%</w:t>
              </w:r>
              <w:r>
                <w:rPr>
                  <w:color w:val="000000" w:themeColor="text1"/>
                </w:rPr>
                <w:t>)</w:t>
              </w:r>
            </w:ins>
            <w:del w:id="603" w:author="Pavla Trefilová" w:date="2019-09-11T15:24:00Z">
              <w:r w:rsidRPr="00B1317B" w:rsidDel="00EE004A">
                <w:rPr>
                  <w:b/>
                  <w:color w:val="000000" w:themeColor="text1"/>
                </w:rPr>
                <w:delText>Ing. Mikeska, Ph.D.</w:delText>
              </w:r>
            </w:del>
          </w:p>
          <w:p w:rsidR="00EE004A" w:rsidRPr="00B1317B" w:rsidDel="00EE004A" w:rsidRDefault="00EE004A" w:rsidP="00EE004A">
            <w:pPr>
              <w:jc w:val="both"/>
              <w:rPr>
                <w:del w:id="604" w:author="Pavla Trefilová" w:date="2019-09-11T15:24:00Z"/>
                <w:color w:val="000000" w:themeColor="text1"/>
              </w:rPr>
            </w:pPr>
            <w:del w:id="605" w:author="Pavla Trefilová" w:date="2019-09-11T15:24:00Z">
              <w:r w:rsidRPr="00B1317B" w:rsidDel="00EE004A">
                <w:rPr>
                  <w:color w:val="000000" w:themeColor="text1"/>
                </w:rPr>
                <w:delText>Mikeska 60%</w:delText>
              </w:r>
            </w:del>
          </w:p>
          <w:p w:rsidR="00EE004A" w:rsidRPr="00B1317B" w:rsidRDefault="00EE004A" w:rsidP="00EE004A">
            <w:pPr>
              <w:jc w:val="both"/>
              <w:rPr>
                <w:color w:val="000000" w:themeColor="text1"/>
              </w:rPr>
            </w:pPr>
            <w:del w:id="606" w:author="Pavla Trefilová" w:date="2019-09-11T15:24:00Z">
              <w:r w:rsidRPr="00B1317B" w:rsidDel="00EE004A">
                <w:rPr>
                  <w:color w:val="000000" w:themeColor="text1"/>
                </w:rPr>
                <w:delText>Horáková 40%</w:delText>
              </w:r>
            </w:del>
          </w:p>
        </w:tc>
        <w:tc>
          <w:tcPr>
            <w:tcW w:w="708" w:type="dxa"/>
          </w:tcPr>
          <w:p w:rsidR="00EE004A" w:rsidRPr="00B1317B" w:rsidRDefault="00EE004A" w:rsidP="00EE004A">
            <w:pPr>
              <w:jc w:val="both"/>
              <w:rPr>
                <w:color w:val="000000" w:themeColor="text1"/>
              </w:rPr>
            </w:pPr>
            <w:r w:rsidRPr="00B1317B">
              <w:rPr>
                <w:color w:val="000000" w:themeColor="text1"/>
              </w:rPr>
              <w:t>2/Z</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Řízení organizací I</w:t>
            </w:r>
          </w:p>
        </w:tc>
        <w:tc>
          <w:tcPr>
            <w:tcW w:w="857" w:type="dxa"/>
            <w:gridSpan w:val="2"/>
          </w:tcPr>
          <w:p w:rsidR="00EE004A" w:rsidRPr="00B1317B" w:rsidRDefault="00EE004A" w:rsidP="00EE004A">
            <w:pPr>
              <w:jc w:val="both"/>
              <w:rPr>
                <w:color w:val="000000" w:themeColor="text1"/>
              </w:rPr>
            </w:pPr>
            <w:r w:rsidRPr="00B1317B">
              <w:rPr>
                <w:color w:val="000000" w:themeColor="text1"/>
              </w:rPr>
              <w:t>26-0-0</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6</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prof. Dr. Ing. </w:t>
            </w:r>
            <w:ins w:id="607" w:author="Pavla Trefilová" w:date="2019-09-11T15:24:00Z">
              <w:r>
                <w:rPr>
                  <w:b/>
                  <w:color w:val="000000" w:themeColor="text1"/>
                </w:rPr>
                <w:t xml:space="preserve">Drahomíra </w:t>
              </w:r>
            </w:ins>
            <w:r w:rsidRPr="00B1317B">
              <w:rPr>
                <w:b/>
                <w:color w:val="000000" w:themeColor="text1"/>
              </w:rPr>
              <w:t>Pavelková</w:t>
            </w:r>
          </w:p>
          <w:p w:rsidR="00EE004A" w:rsidRPr="00B1317B" w:rsidRDefault="00EE004A" w:rsidP="00EE004A">
            <w:pPr>
              <w:jc w:val="both"/>
              <w:rPr>
                <w:color w:val="000000" w:themeColor="text1"/>
              </w:rPr>
            </w:pPr>
            <w:r w:rsidRPr="00B1317B">
              <w:rPr>
                <w:color w:val="000000" w:themeColor="text1"/>
              </w:rPr>
              <w:lastRenderedPageBreak/>
              <w:t xml:space="preserve">Pavelková </w:t>
            </w:r>
            <w:ins w:id="608" w:author="Pavla Trefilová" w:date="2019-09-11T15:24:00Z">
              <w:r>
                <w:rPr>
                  <w:color w:val="000000" w:themeColor="text1"/>
                </w:rPr>
                <w:t>(</w:t>
              </w:r>
            </w:ins>
            <w:r w:rsidRPr="00B1317B">
              <w:rPr>
                <w:color w:val="000000" w:themeColor="text1"/>
              </w:rPr>
              <w:t>100%</w:t>
            </w:r>
            <w:ins w:id="609" w:author="Pavla Trefilová" w:date="2019-09-11T15:24:00Z">
              <w:r>
                <w:rPr>
                  <w:color w:val="000000" w:themeColor="text1"/>
                </w:rPr>
                <w:t>)</w:t>
              </w:r>
            </w:ins>
          </w:p>
        </w:tc>
        <w:tc>
          <w:tcPr>
            <w:tcW w:w="708" w:type="dxa"/>
          </w:tcPr>
          <w:p w:rsidR="00EE004A" w:rsidRPr="00B1317B" w:rsidRDefault="00EE004A" w:rsidP="00EE004A">
            <w:pPr>
              <w:jc w:val="both"/>
              <w:rPr>
                <w:color w:val="000000" w:themeColor="text1"/>
              </w:rPr>
            </w:pPr>
            <w:r w:rsidRPr="00B1317B">
              <w:rPr>
                <w:color w:val="000000" w:themeColor="text1"/>
              </w:rPr>
              <w:lastRenderedPageBreak/>
              <w:t>2/L</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Řízení organizací II</w:t>
            </w:r>
          </w:p>
        </w:tc>
        <w:tc>
          <w:tcPr>
            <w:tcW w:w="857" w:type="dxa"/>
            <w:gridSpan w:val="2"/>
          </w:tcPr>
          <w:p w:rsidR="00EE004A" w:rsidRPr="00B1317B" w:rsidRDefault="00EE004A" w:rsidP="00EE004A">
            <w:pPr>
              <w:jc w:val="both"/>
              <w:rPr>
                <w:color w:val="000000" w:themeColor="text1"/>
              </w:rPr>
            </w:pPr>
            <w:r w:rsidRPr="00B1317B">
              <w:rPr>
                <w:color w:val="000000" w:themeColor="text1"/>
              </w:rPr>
              <w:t>26-0-0</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6</w:t>
            </w:r>
          </w:p>
        </w:tc>
        <w:tc>
          <w:tcPr>
            <w:tcW w:w="2977" w:type="dxa"/>
          </w:tcPr>
          <w:p w:rsidR="00EE004A" w:rsidRPr="00B1317B" w:rsidRDefault="00EE004A" w:rsidP="00EE004A">
            <w:pPr>
              <w:jc w:val="both"/>
              <w:rPr>
                <w:ins w:id="610" w:author="Pavla Trefilová" w:date="2019-09-11T15:24:00Z"/>
                <w:b/>
                <w:color w:val="000000" w:themeColor="text1"/>
              </w:rPr>
            </w:pPr>
            <w:ins w:id="611" w:author="Pavla Trefilová" w:date="2019-09-11T15:24:00Z">
              <w:r w:rsidRPr="00B1317B">
                <w:rPr>
                  <w:b/>
                  <w:color w:val="000000" w:themeColor="text1"/>
                </w:rPr>
                <w:t xml:space="preserve">prof. Dr. Ing. </w:t>
              </w:r>
              <w:r>
                <w:rPr>
                  <w:b/>
                  <w:color w:val="000000" w:themeColor="text1"/>
                </w:rPr>
                <w:t xml:space="preserve">Drahomíra </w:t>
              </w:r>
              <w:r w:rsidRPr="00B1317B">
                <w:rPr>
                  <w:b/>
                  <w:color w:val="000000" w:themeColor="text1"/>
                </w:rPr>
                <w:t>Pavelková</w:t>
              </w:r>
            </w:ins>
          </w:p>
          <w:p w:rsidR="00EE004A" w:rsidRPr="00B1317B" w:rsidDel="00EE004A" w:rsidRDefault="00EE004A" w:rsidP="00EE004A">
            <w:pPr>
              <w:jc w:val="both"/>
              <w:rPr>
                <w:del w:id="612" w:author="Pavla Trefilová" w:date="2019-09-11T15:24:00Z"/>
                <w:b/>
                <w:color w:val="000000" w:themeColor="text1"/>
              </w:rPr>
            </w:pPr>
            <w:ins w:id="613" w:author="Pavla Trefilová" w:date="2019-09-11T15:24:00Z">
              <w:r w:rsidRPr="00B1317B">
                <w:rPr>
                  <w:color w:val="000000" w:themeColor="text1"/>
                </w:rPr>
                <w:t xml:space="preserve">Pavelková </w:t>
              </w:r>
              <w:r>
                <w:rPr>
                  <w:color w:val="000000" w:themeColor="text1"/>
                </w:rPr>
                <w:t>(</w:t>
              </w:r>
              <w:r w:rsidRPr="00B1317B">
                <w:rPr>
                  <w:color w:val="000000" w:themeColor="text1"/>
                </w:rPr>
                <w:t>100%</w:t>
              </w:r>
              <w:r>
                <w:rPr>
                  <w:color w:val="000000" w:themeColor="text1"/>
                </w:rPr>
                <w:t>)</w:t>
              </w:r>
            </w:ins>
            <w:del w:id="614" w:author="Pavla Trefilová" w:date="2019-09-11T15:24:00Z">
              <w:r w:rsidRPr="00B1317B" w:rsidDel="00EE004A">
                <w:rPr>
                  <w:b/>
                  <w:color w:val="000000" w:themeColor="text1"/>
                </w:rPr>
                <w:delText>prof. Dr. Ing. Pavelková</w:delText>
              </w:r>
            </w:del>
          </w:p>
          <w:p w:rsidR="00EE004A" w:rsidRPr="00B1317B" w:rsidRDefault="00EE004A" w:rsidP="00EE004A">
            <w:pPr>
              <w:jc w:val="both"/>
              <w:rPr>
                <w:color w:val="000000" w:themeColor="text1"/>
              </w:rPr>
            </w:pPr>
            <w:del w:id="615" w:author="Pavla Trefilová" w:date="2019-09-11T15:24:00Z">
              <w:r w:rsidRPr="00B1317B" w:rsidDel="00EE004A">
                <w:rPr>
                  <w:color w:val="000000" w:themeColor="text1"/>
                </w:rPr>
                <w:delText>Pavelková 100%</w:delText>
              </w:r>
            </w:del>
          </w:p>
        </w:tc>
        <w:tc>
          <w:tcPr>
            <w:tcW w:w="708" w:type="dxa"/>
          </w:tcPr>
          <w:p w:rsidR="00EE004A" w:rsidRPr="00B1317B" w:rsidRDefault="00EE004A" w:rsidP="00EE004A">
            <w:pPr>
              <w:jc w:val="both"/>
              <w:rPr>
                <w:color w:val="000000" w:themeColor="text1"/>
              </w:rPr>
            </w:pPr>
            <w:r w:rsidRPr="00B1317B">
              <w:rPr>
                <w:color w:val="000000" w:themeColor="text1"/>
              </w:rPr>
              <w:t>3/Z</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041842">
        <w:trPr>
          <w:trHeight w:val="1069"/>
        </w:trPr>
        <w:tc>
          <w:tcPr>
            <w:tcW w:w="9285" w:type="dxa"/>
            <w:gridSpan w:val="8"/>
          </w:tcPr>
          <w:p w:rsidR="00EE004A" w:rsidRDefault="00EE004A" w:rsidP="00EE004A">
            <w:pPr>
              <w:rPr>
                <w:b/>
              </w:rPr>
            </w:pPr>
            <w:r>
              <w:rPr>
                <w:b/>
              </w:rPr>
              <w:t>Podmínka pro splnění této skupiny předmětů:</w:t>
            </w:r>
          </w:p>
          <w:p w:rsidR="00EE004A" w:rsidRPr="00A95C34" w:rsidRDefault="00EE004A" w:rsidP="00EE004A">
            <w:pPr>
              <w:jc w:val="both"/>
            </w:pPr>
            <w:r w:rsidRPr="00A95C34">
              <w:t>Student v prezenč</w:t>
            </w:r>
            <w:r>
              <w:t>n</w:t>
            </w:r>
            <w:r w:rsidRPr="00A95C34">
              <w:t xml:space="preserve">í formě studia si volí z nabídky povinně volitelné předměty minimálně </w:t>
            </w:r>
            <w:r w:rsidRPr="00DA3A64">
              <w:t xml:space="preserve">za </w:t>
            </w:r>
            <w:ins w:id="616" w:author="Drahomíra Pavelková" w:date="2019-09-04T19:51:00Z">
              <w:r>
                <w:rPr>
                  <w:b/>
                </w:rPr>
                <w:t>6</w:t>
              </w:r>
            </w:ins>
            <w:del w:id="617" w:author="Drahomíra Pavelková" w:date="2019-09-04T19:51:00Z">
              <w:r w:rsidRPr="00AA6B0B" w:rsidDel="00FF5FD8">
                <w:rPr>
                  <w:b/>
                </w:rPr>
                <w:delText>9</w:delText>
              </w:r>
            </w:del>
            <w:r w:rsidRPr="00DA3A64">
              <w:rPr>
                <w:b/>
              </w:rPr>
              <w:t xml:space="preserve"> kreditů</w:t>
            </w:r>
            <w:r w:rsidRPr="00CC6CEB">
              <w:rPr>
                <w:b/>
              </w:rPr>
              <w:t>.</w:t>
            </w:r>
          </w:p>
          <w:p w:rsidR="00EE004A" w:rsidRDefault="00EE004A" w:rsidP="00EE004A"/>
          <w:p w:rsidR="00EE004A" w:rsidRPr="00336550" w:rsidRDefault="00EE004A" w:rsidP="00EE004A">
            <w:pPr>
              <w:rPr>
                <w:b/>
              </w:rPr>
            </w:pPr>
            <w:r>
              <w:rPr>
                <w:b/>
              </w:rPr>
              <w:t>Pozn.: Předměty označené * lze studovat i v anglickém jazyce.</w:t>
            </w:r>
          </w:p>
        </w:tc>
      </w:tr>
      <w:tr w:rsidR="00EE004A" w:rsidDel="00FF5FD8" w:rsidTr="001C6516">
        <w:trPr>
          <w:del w:id="618" w:author="Drahomíra Pavelková" w:date="2019-09-04T19:50:00Z"/>
        </w:trPr>
        <w:tc>
          <w:tcPr>
            <w:tcW w:w="9285" w:type="dxa"/>
            <w:gridSpan w:val="8"/>
            <w:shd w:val="clear" w:color="auto" w:fill="F7CAAC"/>
          </w:tcPr>
          <w:p w:rsidR="00EE004A" w:rsidDel="00FF5FD8" w:rsidRDefault="00EE004A" w:rsidP="00EE004A">
            <w:pPr>
              <w:rPr>
                <w:del w:id="619" w:author="Drahomíra Pavelková" w:date="2019-09-04T19:50:00Z"/>
              </w:rPr>
            </w:pPr>
            <w:del w:id="620" w:author="Drahomíra Pavelková" w:date="2019-09-04T19:50:00Z">
              <w:r w:rsidDel="00FF5FD8">
                <w:rPr>
                  <w:b/>
                  <w:sz w:val="22"/>
                </w:rPr>
                <w:delText>Volitelné předměty – skupina 2</w:delText>
              </w:r>
            </w:del>
          </w:p>
        </w:tc>
      </w:tr>
      <w:tr w:rsidR="00EE004A" w:rsidDel="00FF5FD8" w:rsidTr="00EA3784">
        <w:trPr>
          <w:trHeight w:val="747"/>
          <w:del w:id="621" w:author="Drahomíra Pavelková" w:date="2019-09-04T19:50:00Z"/>
        </w:trPr>
        <w:tc>
          <w:tcPr>
            <w:tcW w:w="9285" w:type="dxa"/>
            <w:gridSpan w:val="8"/>
          </w:tcPr>
          <w:p w:rsidR="00EE004A" w:rsidDel="00FF5FD8" w:rsidRDefault="00EE004A" w:rsidP="00EE004A">
            <w:pPr>
              <w:jc w:val="both"/>
              <w:rPr>
                <w:del w:id="622" w:author="Drahomíra Pavelková" w:date="2019-09-04T19:50:00Z"/>
                <w:b/>
              </w:rPr>
            </w:pPr>
            <w:del w:id="623" w:author="Drahomíra Pavelková" w:date="2019-09-04T19:50:00Z">
              <w:r w:rsidDel="00FF5FD8">
                <w:rPr>
                  <w:b/>
                </w:rPr>
                <w:delText>Podmínka pro splnění této skupiny předmětů:</w:delText>
              </w:r>
            </w:del>
          </w:p>
          <w:p w:rsidR="00EE004A" w:rsidDel="00FF5FD8" w:rsidRDefault="00EE004A" w:rsidP="00EE004A">
            <w:pPr>
              <w:jc w:val="both"/>
              <w:rPr>
                <w:del w:id="624" w:author="Drahomíra Pavelková" w:date="2019-09-04T19:50:00Z"/>
              </w:rPr>
            </w:pPr>
            <w:del w:id="625" w:author="Drahomíra Pavelková" w:date="2019-09-04T19:50:00Z">
              <w:r w:rsidDel="00FF5FD8">
                <w:delText xml:space="preserve">Tato skupina předmětů není specifikována. </w:delText>
              </w:r>
              <w:r w:rsidRPr="00FA13C7" w:rsidDel="00FF5FD8">
                <w:delText xml:space="preserve">Student si může </w:delText>
              </w:r>
              <w:r w:rsidDel="00FF5FD8">
                <w:delText>v rámci</w:delText>
              </w:r>
              <w:r w:rsidRPr="00FA13C7" w:rsidDel="00FF5FD8">
                <w:delText xml:space="preserve"> této skupiny zvolit předměty minimálně za </w:delText>
              </w:r>
              <w:r w:rsidRPr="00FA13C7" w:rsidDel="00FF5FD8">
                <w:rPr>
                  <w:b/>
                </w:rPr>
                <w:delText>3 kredity</w:delText>
              </w:r>
              <w:r w:rsidDel="00FF5FD8">
                <w:rPr>
                  <w:b/>
                </w:rPr>
                <w:delText xml:space="preserve">, </w:delText>
              </w:r>
              <w:r w:rsidRPr="00796BD9" w:rsidDel="00FF5FD8">
                <w:delText xml:space="preserve">a to předměty podle aktuální nabídky mezifakultní nebo meziuniverzitní spolupráce nebo předměty nabízené v rámci ostatních studijních programů na FaME, které mohou sloužit k rozšíření jeho znalostí nebo dovedností. </w:delText>
              </w:r>
              <w:r w:rsidRPr="00FA13C7" w:rsidDel="00FF5FD8">
                <w:delText>V případě, že si nezvolí z této skupiny předmětů, musí si zvolit adekvátně více kreditů za předměty ze skupiny povinně volitelných předmětů.</w:delText>
              </w:r>
            </w:del>
          </w:p>
        </w:tc>
      </w:tr>
      <w:tr w:rsidR="00EE004A" w:rsidTr="0034438B">
        <w:tc>
          <w:tcPr>
            <w:tcW w:w="3227" w:type="dxa"/>
            <w:gridSpan w:val="3"/>
            <w:shd w:val="clear" w:color="auto" w:fill="F7CAAC"/>
          </w:tcPr>
          <w:p w:rsidR="00EE004A" w:rsidRDefault="00EE004A" w:rsidP="00EE004A">
            <w:pPr>
              <w:jc w:val="both"/>
              <w:rPr>
                <w:b/>
              </w:rPr>
            </w:pPr>
            <w:r>
              <w:rPr>
                <w:b/>
              </w:rPr>
              <w:t>Součásti SZZ a jejich obsah</w:t>
            </w:r>
          </w:p>
        </w:tc>
        <w:tc>
          <w:tcPr>
            <w:tcW w:w="6058" w:type="dxa"/>
            <w:gridSpan w:val="5"/>
            <w:tcBorders>
              <w:bottom w:val="nil"/>
            </w:tcBorders>
          </w:tcPr>
          <w:p w:rsidR="00EE004A" w:rsidRDefault="00EE004A" w:rsidP="00EE004A">
            <w:pPr>
              <w:jc w:val="both"/>
            </w:pPr>
          </w:p>
        </w:tc>
      </w:tr>
      <w:tr w:rsidR="00EE004A" w:rsidTr="004C43D6">
        <w:trPr>
          <w:trHeight w:val="708"/>
        </w:trPr>
        <w:tc>
          <w:tcPr>
            <w:tcW w:w="9285" w:type="dxa"/>
            <w:gridSpan w:val="8"/>
            <w:tcBorders>
              <w:top w:val="nil"/>
            </w:tcBorders>
          </w:tcPr>
          <w:p w:rsidR="00EE004A" w:rsidRPr="00336550" w:rsidRDefault="00EE004A" w:rsidP="00EE004A">
            <w:pPr>
              <w:pStyle w:val="Zkladntext"/>
              <w:ind w:left="22"/>
              <w:rPr>
                <w:rFonts w:ascii="Times New Roman" w:hAnsi="Times New Roman"/>
                <w:i w:val="0"/>
                <w:sz w:val="20"/>
                <w:szCs w:val="20"/>
              </w:rPr>
            </w:pPr>
            <w:r w:rsidRPr="00336550">
              <w:rPr>
                <w:rFonts w:ascii="Times New Roman" w:hAnsi="Times New Roman"/>
                <w:i w:val="0"/>
                <w:sz w:val="20"/>
                <w:szCs w:val="20"/>
              </w:rPr>
              <w:t>SZZ se skládá ze dvou částí:</w:t>
            </w:r>
          </w:p>
          <w:p w:rsidR="00EE004A" w:rsidRDefault="00EE004A" w:rsidP="00EE004A">
            <w:pPr>
              <w:pStyle w:val="Zkladntext"/>
              <w:numPr>
                <w:ilvl w:val="0"/>
                <w:numId w:val="111"/>
              </w:numPr>
              <w:rPr>
                <w:rFonts w:ascii="Times New Roman" w:hAnsi="Times New Roman"/>
                <w:i w:val="0"/>
                <w:sz w:val="20"/>
                <w:szCs w:val="20"/>
              </w:rPr>
            </w:pPr>
            <w:r w:rsidRPr="00336550">
              <w:rPr>
                <w:rFonts w:ascii="Times New Roman" w:hAnsi="Times New Roman"/>
                <w:i w:val="0"/>
                <w:sz w:val="20"/>
                <w:szCs w:val="20"/>
              </w:rPr>
              <w:t>část: obhajoba BP a</w:t>
            </w:r>
          </w:p>
          <w:p w:rsidR="00EE004A" w:rsidRPr="00D10428" w:rsidRDefault="00EE004A" w:rsidP="00EE004A">
            <w:pPr>
              <w:pStyle w:val="Zkladntext"/>
              <w:numPr>
                <w:ilvl w:val="0"/>
                <w:numId w:val="111"/>
              </w:numPr>
              <w:rPr>
                <w:rFonts w:ascii="Times New Roman" w:hAnsi="Times New Roman"/>
                <w:i w:val="0"/>
                <w:sz w:val="20"/>
                <w:szCs w:val="20"/>
              </w:rPr>
            </w:pPr>
            <w:r w:rsidRPr="00D10428">
              <w:rPr>
                <w:rFonts w:ascii="Times New Roman" w:hAnsi="Times New Roman"/>
                <w:i w:val="0"/>
                <w:sz w:val="20"/>
                <w:szCs w:val="20"/>
              </w:rPr>
              <w:t xml:space="preserve">část: </w:t>
            </w:r>
            <w:r w:rsidRPr="00D10428">
              <w:rPr>
                <w:rFonts w:ascii="Times New Roman" w:hAnsi="Times New Roman"/>
                <w:i w:val="0"/>
                <w:color w:val="000000" w:themeColor="text1"/>
                <w:sz w:val="20"/>
                <w:szCs w:val="20"/>
              </w:rPr>
              <w:t>zkouška z odborné problematiky sou</w:t>
            </w:r>
            <w:r>
              <w:rPr>
                <w:rFonts w:ascii="Times New Roman" w:hAnsi="Times New Roman"/>
                <w:i w:val="0"/>
                <w:color w:val="000000" w:themeColor="text1"/>
                <w:sz w:val="20"/>
                <w:szCs w:val="20"/>
              </w:rPr>
              <w:t xml:space="preserve">visející se studovaným program </w:t>
            </w:r>
            <w:r w:rsidRPr="00D10428">
              <w:rPr>
                <w:rFonts w:ascii="Times New Roman" w:hAnsi="Times New Roman"/>
                <w:i w:val="0"/>
                <w:color w:val="000000" w:themeColor="text1"/>
                <w:sz w:val="20"/>
                <w:szCs w:val="20"/>
              </w:rPr>
              <w:t>a zaměřením BP.</w:t>
            </w:r>
            <w:r w:rsidRPr="00D10428">
              <w:rPr>
                <w:rFonts w:ascii="Times New Roman" w:hAnsi="Times New Roman"/>
                <w:i w:val="0"/>
                <w:sz w:val="20"/>
                <w:szCs w:val="20"/>
              </w:rPr>
              <w:t xml:space="preserve"> </w:t>
            </w:r>
          </w:p>
          <w:p w:rsidR="00EE004A" w:rsidRDefault="00EE004A" w:rsidP="00EE004A">
            <w:pPr>
              <w:jc w:val="both"/>
              <w:rPr>
                <w:color w:val="000000" w:themeColor="text1"/>
              </w:rPr>
            </w:pPr>
          </w:p>
          <w:p w:rsidR="00EE004A" w:rsidRPr="00B1317B" w:rsidRDefault="00EE004A" w:rsidP="00EE004A">
            <w:pPr>
              <w:jc w:val="both"/>
              <w:rPr>
                <w:color w:val="000000" w:themeColor="text1"/>
              </w:rPr>
            </w:pPr>
            <w:r w:rsidRPr="00B1317B">
              <w:rPr>
                <w:color w:val="000000" w:themeColor="text1"/>
              </w:rPr>
              <w:t xml:space="preserve">Zkouška z odborné problematiky se skládá z odborné rozpravy ze tří základních tematických okruhů. </w:t>
            </w:r>
          </w:p>
          <w:p w:rsidR="00EE004A" w:rsidRPr="00B1317B" w:rsidRDefault="00EE004A" w:rsidP="00EE004A">
            <w:pPr>
              <w:pStyle w:val="Odstavecseseznamem"/>
              <w:numPr>
                <w:ilvl w:val="0"/>
                <w:numId w:val="2"/>
              </w:numPr>
              <w:spacing w:after="160" w:line="256" w:lineRule="auto"/>
              <w:jc w:val="both"/>
              <w:rPr>
                <w:color w:val="000000" w:themeColor="text1"/>
              </w:rPr>
            </w:pPr>
            <w:r w:rsidRPr="00B1317B">
              <w:rPr>
                <w:b/>
                <w:color w:val="000000" w:themeColor="text1"/>
              </w:rPr>
              <w:t>Ekonomie</w:t>
            </w:r>
            <w:r w:rsidRPr="00B1317B">
              <w:rPr>
                <w:color w:val="000000" w:themeColor="text1"/>
              </w:rPr>
              <w:t xml:space="preserve"> </w:t>
            </w:r>
            <w:r w:rsidRPr="00B1317B">
              <w:rPr>
                <w:i/>
                <w:color w:val="000000" w:themeColor="text1"/>
              </w:rPr>
              <w:t>(rozsah je dán předměty Mikroekonomie I, Makroekonomie I)</w:t>
            </w:r>
          </w:p>
          <w:p w:rsidR="00EE004A" w:rsidRPr="00B1317B" w:rsidRDefault="00EE004A" w:rsidP="00EE004A">
            <w:pPr>
              <w:pStyle w:val="Odstavecseseznamem"/>
              <w:numPr>
                <w:ilvl w:val="0"/>
                <w:numId w:val="2"/>
              </w:numPr>
              <w:spacing w:after="160" w:line="256" w:lineRule="auto"/>
              <w:jc w:val="both"/>
              <w:rPr>
                <w:color w:val="000000" w:themeColor="text1"/>
              </w:rPr>
            </w:pPr>
            <w:r w:rsidRPr="00B1317B">
              <w:rPr>
                <w:b/>
                <w:color w:val="000000" w:themeColor="text1"/>
              </w:rPr>
              <w:t>Finance a ekonomika podniku</w:t>
            </w:r>
            <w:r w:rsidRPr="00B1317B">
              <w:rPr>
                <w:color w:val="000000" w:themeColor="text1"/>
              </w:rPr>
              <w:t xml:space="preserve"> </w:t>
            </w:r>
            <w:r w:rsidRPr="00B1317B">
              <w:rPr>
                <w:i/>
                <w:color w:val="000000" w:themeColor="text1"/>
              </w:rPr>
              <w:t xml:space="preserve">(rozsah je dán předměty </w:t>
            </w:r>
            <w:ins w:id="626" w:author="Drahomíra Pavelková" w:date="2019-09-04T19:01:00Z">
              <w:r>
                <w:rPr>
                  <w:i/>
                  <w:color w:val="000000" w:themeColor="text1"/>
                </w:rPr>
                <w:t xml:space="preserve">Základy podnikové ekonomiky, </w:t>
              </w:r>
            </w:ins>
            <w:del w:id="627" w:author="Drahomíra Pavelková" w:date="2019-09-04T19:01:00Z">
              <w:r w:rsidRPr="00B1317B" w:rsidDel="000F4F43">
                <w:rPr>
                  <w:i/>
                  <w:color w:val="000000" w:themeColor="text1"/>
                </w:rPr>
                <w:delText xml:space="preserve">Podniková ekonomika I, Podniková ekonomika II, </w:delText>
              </w:r>
            </w:del>
            <w:r w:rsidRPr="00B1317B">
              <w:rPr>
                <w:i/>
                <w:color w:val="000000" w:themeColor="text1"/>
              </w:rPr>
              <w:t>Manažerské účetnictví, Podnikové finance</w:t>
            </w:r>
            <w:r>
              <w:rPr>
                <w:i/>
                <w:color w:val="000000" w:themeColor="text1"/>
              </w:rPr>
              <w:t xml:space="preserve"> I</w:t>
            </w:r>
            <w:r w:rsidRPr="00B1317B">
              <w:rPr>
                <w:i/>
                <w:color w:val="000000" w:themeColor="text1"/>
              </w:rPr>
              <w:t>, Základy controllingu)</w:t>
            </w:r>
          </w:p>
          <w:p w:rsidR="00EE004A" w:rsidRPr="00336550" w:rsidRDefault="00EE004A" w:rsidP="00EE004A">
            <w:pPr>
              <w:pStyle w:val="Odstavecseseznamem"/>
              <w:numPr>
                <w:ilvl w:val="0"/>
                <w:numId w:val="2"/>
              </w:numPr>
              <w:spacing w:after="160" w:line="259" w:lineRule="auto"/>
              <w:jc w:val="both"/>
            </w:pPr>
            <w:r w:rsidRPr="00B1317B">
              <w:rPr>
                <w:b/>
                <w:color w:val="000000" w:themeColor="text1"/>
              </w:rPr>
              <w:t xml:space="preserve">Finanční trhy a finanční technologie </w:t>
            </w:r>
            <w:r w:rsidRPr="00B1317B">
              <w:rPr>
                <w:i/>
                <w:color w:val="000000" w:themeColor="text1"/>
              </w:rPr>
              <w:t>(rozsah j</w:t>
            </w:r>
            <w:r>
              <w:rPr>
                <w:i/>
                <w:color w:val="000000" w:themeColor="text1"/>
              </w:rPr>
              <w:t>e dán předměty Finanční trhy, I</w:t>
            </w:r>
            <w:r w:rsidRPr="00B1317B">
              <w:rPr>
                <w:i/>
                <w:color w:val="000000" w:themeColor="text1"/>
              </w:rPr>
              <w:t>nvestiční strategie</w:t>
            </w:r>
            <w:r>
              <w:rPr>
                <w:i/>
                <w:color w:val="000000" w:themeColor="text1"/>
              </w:rPr>
              <w:t>,</w:t>
            </w:r>
            <w:r w:rsidRPr="00B1317B">
              <w:rPr>
                <w:i/>
                <w:color w:val="000000" w:themeColor="text1"/>
              </w:rPr>
              <w:t xml:space="preserve"> Bankovnictví a pojišťovnictví I</w:t>
            </w:r>
            <w:r>
              <w:rPr>
                <w:i/>
                <w:color w:val="000000" w:themeColor="text1"/>
              </w:rPr>
              <w:t>, Úvod do finančních technologií,</w:t>
            </w:r>
            <w:r w:rsidRPr="00B1317B">
              <w:rPr>
                <w:i/>
                <w:color w:val="000000" w:themeColor="text1"/>
              </w:rPr>
              <w:t xml:space="preserve"> </w:t>
            </w:r>
            <w:r w:rsidRPr="00B73C6A">
              <w:rPr>
                <w:i/>
                <w:color w:val="000000" w:themeColor="text1"/>
              </w:rPr>
              <w:t>Riziko, kybernetická bezpečnost a aplikace finančních technologií</w:t>
            </w:r>
            <w:r w:rsidRPr="00B1317B">
              <w:rPr>
                <w:i/>
                <w:color w:val="000000" w:themeColor="text1"/>
              </w:rPr>
              <w:t>)</w:t>
            </w:r>
          </w:p>
        </w:tc>
      </w:tr>
      <w:tr w:rsidR="00EE004A" w:rsidTr="0034438B">
        <w:tc>
          <w:tcPr>
            <w:tcW w:w="3227" w:type="dxa"/>
            <w:gridSpan w:val="3"/>
            <w:shd w:val="clear" w:color="auto" w:fill="F7CAAC"/>
          </w:tcPr>
          <w:p w:rsidR="00EE004A" w:rsidRDefault="00EE004A" w:rsidP="00EE004A">
            <w:pPr>
              <w:jc w:val="both"/>
              <w:rPr>
                <w:b/>
              </w:rPr>
            </w:pPr>
            <w:r>
              <w:rPr>
                <w:b/>
              </w:rPr>
              <w:t>Další studijní povinnosti</w:t>
            </w:r>
          </w:p>
        </w:tc>
        <w:tc>
          <w:tcPr>
            <w:tcW w:w="6058" w:type="dxa"/>
            <w:gridSpan w:val="5"/>
            <w:tcBorders>
              <w:bottom w:val="nil"/>
            </w:tcBorders>
          </w:tcPr>
          <w:p w:rsidR="00EE004A" w:rsidRPr="00336550" w:rsidRDefault="00EE004A" w:rsidP="00EE004A">
            <w:pPr>
              <w:jc w:val="both"/>
            </w:pPr>
          </w:p>
        </w:tc>
      </w:tr>
      <w:tr w:rsidR="00EE004A" w:rsidTr="00DB5CEF">
        <w:trPr>
          <w:trHeight w:val="581"/>
        </w:trPr>
        <w:tc>
          <w:tcPr>
            <w:tcW w:w="9285" w:type="dxa"/>
            <w:gridSpan w:val="8"/>
            <w:tcBorders>
              <w:top w:val="nil"/>
            </w:tcBorders>
          </w:tcPr>
          <w:p w:rsidR="00EE004A" w:rsidRPr="00D10428" w:rsidRDefault="00EE004A" w:rsidP="00EE004A">
            <w:pPr>
              <w:jc w:val="both"/>
              <w:rPr>
                <w:color w:val="000000" w:themeColor="text1"/>
              </w:rPr>
            </w:pPr>
            <w:r w:rsidRPr="00B1317B">
              <w:rPr>
                <w:color w:val="000000" w:themeColor="text1"/>
              </w:rPr>
              <w:t xml:space="preserve">Mezi další studijní povinnosti v rámci SP patří absolvování odborné praxe v rozsahu 12 týdnů.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3" w:history="1">
              <w:r w:rsidRPr="00B1317B">
                <w:rPr>
                  <w:rStyle w:val="Hypertextovodkaz"/>
                  <w:color w:val="000000" w:themeColor="text1"/>
                </w:rPr>
                <w:t>https://fame.utb.cz/student/vyuka/odborna-bakalarska-praxe/</w:t>
              </w:r>
            </w:hyperlink>
            <w:r w:rsidRPr="00B1317B">
              <w:rPr>
                <w:color w:val="000000" w:themeColor="text1"/>
              </w:rPr>
              <w:t xml:space="preserve">. </w:t>
            </w:r>
          </w:p>
        </w:tc>
      </w:tr>
      <w:tr w:rsidR="00EE004A" w:rsidTr="0034438B">
        <w:tc>
          <w:tcPr>
            <w:tcW w:w="3227" w:type="dxa"/>
            <w:gridSpan w:val="3"/>
            <w:shd w:val="clear" w:color="auto" w:fill="F7CAAC"/>
          </w:tcPr>
          <w:p w:rsidR="00EE004A" w:rsidRDefault="00EE004A" w:rsidP="00EE004A">
            <w:pPr>
              <w:rPr>
                <w:b/>
              </w:rPr>
            </w:pPr>
            <w:r>
              <w:rPr>
                <w:b/>
              </w:rPr>
              <w:t>Návrh témat kvalifikačních prací a témata obhájených prací</w:t>
            </w:r>
          </w:p>
        </w:tc>
        <w:tc>
          <w:tcPr>
            <w:tcW w:w="6058" w:type="dxa"/>
            <w:gridSpan w:val="5"/>
            <w:tcBorders>
              <w:bottom w:val="nil"/>
            </w:tcBorders>
          </w:tcPr>
          <w:p w:rsidR="00EE004A" w:rsidRDefault="00EE004A" w:rsidP="00EE004A">
            <w:pPr>
              <w:jc w:val="both"/>
            </w:pPr>
          </w:p>
        </w:tc>
      </w:tr>
      <w:tr w:rsidR="00EE004A" w:rsidTr="00EA3784">
        <w:trPr>
          <w:trHeight w:val="842"/>
        </w:trPr>
        <w:tc>
          <w:tcPr>
            <w:tcW w:w="9285" w:type="dxa"/>
            <w:gridSpan w:val="8"/>
            <w:tcBorders>
              <w:top w:val="nil"/>
            </w:tcBorders>
          </w:tcPr>
          <w:p w:rsidR="00EE004A" w:rsidRPr="00B1317B" w:rsidRDefault="00EE004A" w:rsidP="00EE004A">
            <w:pPr>
              <w:jc w:val="both"/>
              <w:rPr>
                <w:b/>
                <w:color w:val="000000" w:themeColor="text1"/>
              </w:rPr>
            </w:pPr>
            <w:r w:rsidRPr="00B1317B">
              <w:rPr>
                <w:b/>
                <w:color w:val="000000" w:themeColor="text1"/>
              </w:rPr>
              <w:t>Návrh témat kvalifikačních prací pro SP Finance a finanční technologie:</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 xml:space="preserve">Finanční analýza hospodaření firmy </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Využití účetních výkazů ve finanční analýze a jejich vypovídací schopnost</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 xml:space="preserve">Ekonomické zhodnocení efektivnosti investičního záměru firmy </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Analýza současného stavu a návrh efektivního řízení nákladů ve vybrané společnosti</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Analýza řízení nákladů a nákladových kalkulací ve společnosti</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Podnikatelský záměr založení nového podnikatelského subjektu</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 xml:space="preserve">Faktory ovlivňující vývoj úrokových sazeb u hypoték v ČR </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Analýza bonity žadatele o hypoteční úvěr</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 xml:space="preserve">Financování investičního záměru ve vybrané společnosti </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Porovnání peer to peer půjček jako součást dluhového crowdfundingu a jejich zdanění v ČR</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Analýza franchisingového trhu v České republice</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Podnikatelský záměr start-upu v oblasti finančních technologií</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Analýza platebních systémů</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Analýza vývoje kryptoměn a jejich využití v platebním styku</w:t>
            </w:r>
          </w:p>
          <w:p w:rsidR="00EE004A" w:rsidRPr="00D10428" w:rsidRDefault="00EE004A" w:rsidP="00EE004A">
            <w:pPr>
              <w:pStyle w:val="Odstavecseseznamem"/>
              <w:numPr>
                <w:ilvl w:val="0"/>
                <w:numId w:val="31"/>
              </w:numPr>
              <w:spacing w:after="160" w:line="259" w:lineRule="auto"/>
              <w:ind w:left="392" w:hanging="392"/>
              <w:jc w:val="both"/>
            </w:pPr>
            <w:r w:rsidRPr="00B1317B">
              <w:rPr>
                <w:color w:val="000000" w:themeColor="text1"/>
              </w:rPr>
              <w:t>Analýza technologie blockchainu a jejího potenciálního využití ve finančním řízení firmy</w:t>
            </w:r>
          </w:p>
          <w:p w:rsidR="00EE004A" w:rsidRPr="00141459" w:rsidRDefault="00EE004A" w:rsidP="00EE004A">
            <w:pPr>
              <w:pStyle w:val="Odstavecseseznamem"/>
              <w:numPr>
                <w:ilvl w:val="0"/>
                <w:numId w:val="31"/>
              </w:numPr>
              <w:spacing w:after="160" w:line="259" w:lineRule="auto"/>
              <w:ind w:left="392" w:hanging="392"/>
              <w:jc w:val="both"/>
            </w:pPr>
            <w:r w:rsidRPr="00B1317B">
              <w:rPr>
                <w:color w:val="000000" w:themeColor="text1"/>
              </w:rPr>
              <w:t>Analýza využití FinTech platforem</w:t>
            </w:r>
          </w:p>
          <w:p w:rsidR="00EE004A" w:rsidRDefault="00EE004A" w:rsidP="00EE004A">
            <w:pPr>
              <w:jc w:val="both"/>
            </w:pPr>
            <w:r>
              <w:t xml:space="preserve">Jedná se pouze o příklady obhájených témat BP. Kompletní přehled obhájených BP je v informačním systému UTB ve Zlíně </w:t>
            </w:r>
            <w:hyperlink r:id="rId14" w:history="1">
              <w:r>
                <w:rPr>
                  <w:rStyle w:val="Hypertextovodkaz"/>
                </w:rPr>
                <w:t>https://stag.utb.cz/portal/studium/prohlizeni.html</w:t>
              </w:r>
            </w:hyperlink>
            <w:r>
              <w:t xml:space="preserve"> (odkaz Kvalifikační práce).</w:t>
            </w:r>
          </w:p>
        </w:tc>
      </w:tr>
      <w:tr w:rsidR="00EE004A" w:rsidTr="0034438B">
        <w:tc>
          <w:tcPr>
            <w:tcW w:w="3227" w:type="dxa"/>
            <w:gridSpan w:val="3"/>
            <w:shd w:val="clear" w:color="auto" w:fill="F7CAAC"/>
          </w:tcPr>
          <w:p w:rsidR="00EE004A" w:rsidRDefault="00EE004A" w:rsidP="00EE004A">
            <w:r>
              <w:rPr>
                <w:b/>
              </w:rPr>
              <w:lastRenderedPageBreak/>
              <w:t>Návrh témat rigorózních prací a témata obhájených prací</w:t>
            </w:r>
          </w:p>
        </w:tc>
        <w:tc>
          <w:tcPr>
            <w:tcW w:w="6058" w:type="dxa"/>
            <w:gridSpan w:val="5"/>
            <w:tcBorders>
              <w:bottom w:val="nil"/>
            </w:tcBorders>
            <w:shd w:val="clear" w:color="auto" w:fill="FFFFFF"/>
          </w:tcPr>
          <w:p w:rsidR="00EE004A" w:rsidRDefault="00EE004A" w:rsidP="00EE004A">
            <w:pPr>
              <w:jc w:val="center"/>
            </w:pPr>
          </w:p>
        </w:tc>
      </w:tr>
      <w:tr w:rsidR="00EE004A" w:rsidTr="00C8670E">
        <w:trPr>
          <w:trHeight w:val="206"/>
        </w:trPr>
        <w:tc>
          <w:tcPr>
            <w:tcW w:w="9285" w:type="dxa"/>
            <w:gridSpan w:val="8"/>
            <w:tcBorders>
              <w:top w:val="nil"/>
            </w:tcBorders>
          </w:tcPr>
          <w:p w:rsidR="00EE004A" w:rsidRDefault="00EE004A" w:rsidP="00EE004A">
            <w:pPr>
              <w:jc w:val="both"/>
            </w:pPr>
          </w:p>
        </w:tc>
      </w:tr>
      <w:tr w:rsidR="00EE004A" w:rsidTr="0034438B">
        <w:tc>
          <w:tcPr>
            <w:tcW w:w="3227" w:type="dxa"/>
            <w:gridSpan w:val="3"/>
            <w:shd w:val="clear" w:color="auto" w:fill="F7CAAC"/>
          </w:tcPr>
          <w:p w:rsidR="00EE004A" w:rsidRDefault="00EE004A" w:rsidP="00EE004A">
            <w:r>
              <w:rPr>
                <w:b/>
              </w:rPr>
              <w:t xml:space="preserve"> Součásti SRZ a jejich obsah</w:t>
            </w:r>
          </w:p>
        </w:tc>
        <w:tc>
          <w:tcPr>
            <w:tcW w:w="6058" w:type="dxa"/>
            <w:gridSpan w:val="5"/>
            <w:tcBorders>
              <w:bottom w:val="nil"/>
            </w:tcBorders>
            <w:shd w:val="clear" w:color="auto" w:fill="FFFFFF"/>
          </w:tcPr>
          <w:p w:rsidR="00EE004A" w:rsidRDefault="00EE004A" w:rsidP="00EE004A">
            <w:pPr>
              <w:jc w:val="center"/>
            </w:pPr>
          </w:p>
        </w:tc>
      </w:tr>
      <w:tr w:rsidR="00EE004A" w:rsidTr="00C8670E">
        <w:trPr>
          <w:trHeight w:val="284"/>
        </w:trPr>
        <w:tc>
          <w:tcPr>
            <w:tcW w:w="9285" w:type="dxa"/>
            <w:gridSpan w:val="8"/>
            <w:tcBorders>
              <w:top w:val="nil"/>
            </w:tcBorders>
          </w:tcPr>
          <w:p w:rsidR="00EE004A" w:rsidRDefault="00EE004A" w:rsidP="00EE004A">
            <w:pPr>
              <w:jc w:val="both"/>
            </w:pPr>
          </w:p>
        </w:tc>
      </w:tr>
    </w:tbl>
    <w:p w:rsidR="00174EC9" w:rsidRDefault="00174EC9"/>
    <w:p w:rsidR="00406EBE" w:rsidRDefault="00406EB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406EBE" w:rsidTr="00406EBE">
        <w:tc>
          <w:tcPr>
            <w:tcW w:w="9285" w:type="dxa"/>
            <w:gridSpan w:val="8"/>
            <w:tcBorders>
              <w:bottom w:val="double" w:sz="4" w:space="0" w:color="auto"/>
            </w:tcBorders>
            <w:shd w:val="clear" w:color="auto" w:fill="BDD6EE"/>
          </w:tcPr>
          <w:p w:rsidR="00406EBE" w:rsidRDefault="00406EBE" w:rsidP="00406EBE">
            <w:pPr>
              <w:jc w:val="both"/>
              <w:rPr>
                <w:b/>
                <w:sz w:val="28"/>
              </w:rPr>
            </w:pPr>
            <w:r>
              <w:rPr>
                <w:b/>
                <w:sz w:val="28"/>
              </w:rPr>
              <w:lastRenderedPageBreak/>
              <w:t>B-IIa – Studijní plány a návrh témat prací (bakalářské a magisterské studijní programy)</w:t>
            </w:r>
          </w:p>
        </w:tc>
      </w:tr>
      <w:tr w:rsidR="00406EBE" w:rsidTr="00406EBE">
        <w:tc>
          <w:tcPr>
            <w:tcW w:w="2654" w:type="dxa"/>
            <w:gridSpan w:val="2"/>
            <w:shd w:val="clear" w:color="auto" w:fill="F7CAAC"/>
          </w:tcPr>
          <w:p w:rsidR="00406EBE" w:rsidRDefault="00406EBE" w:rsidP="00406EBE">
            <w:pPr>
              <w:rPr>
                <w:b/>
                <w:sz w:val="22"/>
              </w:rPr>
            </w:pPr>
            <w:r>
              <w:rPr>
                <w:b/>
                <w:sz w:val="22"/>
              </w:rPr>
              <w:t>Označení studijního plánu</w:t>
            </w:r>
          </w:p>
        </w:tc>
        <w:tc>
          <w:tcPr>
            <w:tcW w:w="6631" w:type="dxa"/>
            <w:gridSpan w:val="6"/>
          </w:tcPr>
          <w:p w:rsidR="00406EBE" w:rsidRDefault="00D10428">
            <w:pPr>
              <w:rPr>
                <w:b/>
                <w:sz w:val="22"/>
              </w:rPr>
            </w:pPr>
            <w:r w:rsidRPr="00B1317B">
              <w:rPr>
                <w:b/>
                <w:color w:val="000000" w:themeColor="text1"/>
                <w:sz w:val="22"/>
              </w:rPr>
              <w:t>Finance a finanční technologie – kombinovaná forma studia</w:t>
            </w:r>
          </w:p>
        </w:tc>
      </w:tr>
      <w:tr w:rsidR="00406EBE" w:rsidTr="00406EBE">
        <w:tc>
          <w:tcPr>
            <w:tcW w:w="9285" w:type="dxa"/>
            <w:gridSpan w:val="8"/>
            <w:shd w:val="clear" w:color="auto" w:fill="F7CAAC"/>
          </w:tcPr>
          <w:p w:rsidR="00406EBE" w:rsidRDefault="00406EBE" w:rsidP="00406EBE">
            <w:pPr>
              <w:jc w:val="center"/>
              <w:rPr>
                <w:b/>
                <w:sz w:val="22"/>
              </w:rPr>
            </w:pPr>
            <w:r>
              <w:rPr>
                <w:b/>
                <w:sz w:val="22"/>
              </w:rPr>
              <w:t>Povinné předměty</w:t>
            </w:r>
          </w:p>
        </w:tc>
      </w:tr>
      <w:tr w:rsidR="00406EBE" w:rsidTr="00406EBE">
        <w:tc>
          <w:tcPr>
            <w:tcW w:w="2370" w:type="dxa"/>
            <w:shd w:val="clear" w:color="auto" w:fill="F7CAAC"/>
          </w:tcPr>
          <w:p w:rsidR="00406EBE" w:rsidRDefault="00406EBE" w:rsidP="00406EBE">
            <w:pPr>
              <w:jc w:val="both"/>
              <w:rPr>
                <w:b/>
              </w:rPr>
            </w:pPr>
            <w:r>
              <w:rPr>
                <w:b/>
                <w:sz w:val="22"/>
              </w:rPr>
              <w:t>Název předmětu</w:t>
            </w:r>
          </w:p>
        </w:tc>
        <w:tc>
          <w:tcPr>
            <w:tcW w:w="857" w:type="dxa"/>
            <w:gridSpan w:val="2"/>
            <w:shd w:val="clear" w:color="auto" w:fill="F7CAAC"/>
          </w:tcPr>
          <w:p w:rsidR="00406EBE" w:rsidRDefault="00406EBE" w:rsidP="00406EBE">
            <w:pPr>
              <w:jc w:val="both"/>
              <w:rPr>
                <w:b/>
              </w:rPr>
            </w:pPr>
            <w:r>
              <w:rPr>
                <w:b/>
                <w:sz w:val="22"/>
              </w:rPr>
              <w:t>rozsah</w:t>
            </w:r>
          </w:p>
        </w:tc>
        <w:tc>
          <w:tcPr>
            <w:tcW w:w="850" w:type="dxa"/>
            <w:shd w:val="clear" w:color="auto" w:fill="F7CAAC"/>
          </w:tcPr>
          <w:p w:rsidR="00406EBE" w:rsidRDefault="00406EBE" w:rsidP="00406EBE">
            <w:pPr>
              <w:jc w:val="both"/>
              <w:rPr>
                <w:b/>
                <w:sz w:val="22"/>
              </w:rPr>
            </w:pPr>
            <w:r>
              <w:rPr>
                <w:b/>
                <w:sz w:val="22"/>
              </w:rPr>
              <w:t>způsob ověř.</w:t>
            </w:r>
          </w:p>
        </w:tc>
        <w:tc>
          <w:tcPr>
            <w:tcW w:w="709" w:type="dxa"/>
            <w:shd w:val="clear" w:color="auto" w:fill="F7CAAC"/>
          </w:tcPr>
          <w:p w:rsidR="00406EBE" w:rsidRDefault="00406EBE" w:rsidP="00406EBE">
            <w:pPr>
              <w:jc w:val="both"/>
              <w:rPr>
                <w:b/>
                <w:sz w:val="22"/>
              </w:rPr>
            </w:pPr>
            <w:r>
              <w:rPr>
                <w:b/>
                <w:sz w:val="22"/>
              </w:rPr>
              <w:t xml:space="preserve"> počet kred.</w:t>
            </w:r>
          </w:p>
        </w:tc>
        <w:tc>
          <w:tcPr>
            <w:tcW w:w="2977" w:type="dxa"/>
            <w:shd w:val="clear" w:color="auto" w:fill="F7CAAC"/>
          </w:tcPr>
          <w:p w:rsidR="00406EBE" w:rsidRDefault="00406EBE" w:rsidP="00406EBE">
            <w:pPr>
              <w:jc w:val="both"/>
              <w:rPr>
                <w:b/>
                <w:sz w:val="22"/>
              </w:rPr>
            </w:pPr>
            <w:r>
              <w:rPr>
                <w:b/>
                <w:sz w:val="22"/>
              </w:rPr>
              <w:t>vyučující</w:t>
            </w:r>
          </w:p>
        </w:tc>
        <w:tc>
          <w:tcPr>
            <w:tcW w:w="708" w:type="dxa"/>
            <w:shd w:val="clear" w:color="auto" w:fill="F7CAAC"/>
          </w:tcPr>
          <w:p w:rsidR="00406EBE" w:rsidRDefault="00406EBE" w:rsidP="00406EBE">
            <w:pPr>
              <w:jc w:val="both"/>
              <w:rPr>
                <w:b/>
                <w:color w:val="FF0000"/>
                <w:sz w:val="22"/>
              </w:rPr>
            </w:pPr>
            <w:r>
              <w:rPr>
                <w:b/>
                <w:sz w:val="22"/>
              </w:rPr>
              <w:t>dop. roč./sem.</w:t>
            </w:r>
          </w:p>
        </w:tc>
        <w:tc>
          <w:tcPr>
            <w:tcW w:w="814" w:type="dxa"/>
            <w:shd w:val="clear" w:color="auto" w:fill="F7CAAC"/>
          </w:tcPr>
          <w:p w:rsidR="00406EBE" w:rsidRDefault="00406EBE" w:rsidP="00406EBE">
            <w:pPr>
              <w:jc w:val="both"/>
              <w:rPr>
                <w:b/>
                <w:sz w:val="22"/>
              </w:rPr>
            </w:pPr>
            <w:r>
              <w:rPr>
                <w:b/>
                <w:sz w:val="22"/>
              </w:rPr>
              <w:t>profil. základ</w:t>
            </w:r>
          </w:p>
        </w:tc>
      </w:tr>
      <w:tr w:rsidR="00D10428" w:rsidTr="00406EBE">
        <w:tc>
          <w:tcPr>
            <w:tcW w:w="2370" w:type="dxa"/>
          </w:tcPr>
          <w:p w:rsidR="00D10428" w:rsidRPr="00B1317B" w:rsidRDefault="00D10428" w:rsidP="00D10428">
            <w:pPr>
              <w:rPr>
                <w:color w:val="000000" w:themeColor="text1"/>
              </w:rPr>
            </w:pPr>
            <w:r w:rsidRPr="00B1317B">
              <w:rPr>
                <w:color w:val="000000" w:themeColor="text1"/>
              </w:rPr>
              <w:t>Informační technologie pro ekonomy</w:t>
            </w:r>
          </w:p>
        </w:tc>
        <w:tc>
          <w:tcPr>
            <w:tcW w:w="857" w:type="dxa"/>
            <w:gridSpan w:val="2"/>
          </w:tcPr>
          <w:p w:rsidR="00D10428" w:rsidRPr="00B1317B" w:rsidRDefault="00D10428" w:rsidP="00D10428">
            <w:pPr>
              <w:jc w:val="both"/>
              <w:rPr>
                <w:color w:val="000000" w:themeColor="text1"/>
              </w:rPr>
            </w:pPr>
            <w:r w:rsidRPr="00B1317B">
              <w:rPr>
                <w:color w:val="000000" w:themeColor="text1"/>
              </w:rPr>
              <w:t>10-0-0</w:t>
            </w:r>
          </w:p>
        </w:tc>
        <w:tc>
          <w:tcPr>
            <w:tcW w:w="850" w:type="dxa"/>
          </w:tcPr>
          <w:p w:rsidR="00D10428" w:rsidRPr="00B1317B" w:rsidRDefault="00D10428" w:rsidP="00D10428">
            <w:pPr>
              <w:jc w:val="both"/>
              <w:rPr>
                <w:color w:val="000000" w:themeColor="text1"/>
              </w:rPr>
            </w:pPr>
            <w:r w:rsidRPr="00B1317B">
              <w:rPr>
                <w:color w:val="000000" w:themeColor="text1"/>
              </w:rPr>
              <w:t>klz</w:t>
            </w:r>
          </w:p>
        </w:tc>
        <w:tc>
          <w:tcPr>
            <w:tcW w:w="709" w:type="dxa"/>
          </w:tcPr>
          <w:p w:rsidR="00D10428" w:rsidRPr="00B1317B" w:rsidRDefault="00D10428" w:rsidP="00D10428">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ins w:id="628" w:author="Pavla Trefilová" w:date="2019-09-11T15:24:00Z"/>
                <w:b/>
                <w:color w:val="000000" w:themeColor="text1"/>
              </w:rPr>
            </w:pPr>
            <w:ins w:id="629" w:author="Pavla Trefilová" w:date="2019-09-11T15:24:00Z">
              <w:r w:rsidRPr="00B1317B">
                <w:rPr>
                  <w:b/>
                  <w:color w:val="000000" w:themeColor="text1"/>
                </w:rPr>
                <w:t xml:space="preserve">doc. Ing. </w:t>
              </w:r>
              <w:r>
                <w:rPr>
                  <w:b/>
                  <w:color w:val="000000" w:themeColor="text1"/>
                </w:rPr>
                <w:t xml:space="preserve">Jiří </w:t>
              </w:r>
              <w:r w:rsidRPr="00B1317B">
                <w:rPr>
                  <w:b/>
                  <w:color w:val="000000" w:themeColor="text1"/>
                </w:rPr>
                <w:t>Vojtěšek, Ph.D</w:t>
              </w:r>
              <w:r w:rsidRPr="00B1317B">
                <w:rPr>
                  <w:color w:val="000000" w:themeColor="text1"/>
                </w:rPr>
                <w:t>.</w:t>
              </w:r>
            </w:ins>
          </w:p>
          <w:p w:rsidR="00D10428" w:rsidRPr="00B1317B" w:rsidDel="00EE004A" w:rsidRDefault="00EE004A" w:rsidP="00EE004A">
            <w:pPr>
              <w:jc w:val="both"/>
              <w:rPr>
                <w:del w:id="630" w:author="Pavla Trefilová" w:date="2019-09-11T15:24:00Z"/>
                <w:b/>
                <w:color w:val="000000" w:themeColor="text1"/>
              </w:rPr>
            </w:pPr>
            <w:ins w:id="631" w:author="Pavla Trefilová" w:date="2019-09-11T15:24:00Z">
              <w:r w:rsidRPr="00B1317B">
                <w:rPr>
                  <w:color w:val="000000" w:themeColor="text1"/>
                </w:rPr>
                <w:t xml:space="preserve">Vojtěšek </w:t>
              </w:r>
              <w:r>
                <w:rPr>
                  <w:color w:val="000000" w:themeColor="text1"/>
                </w:rPr>
                <w:t>(</w:t>
              </w:r>
              <w:r w:rsidRPr="00B1317B">
                <w:rPr>
                  <w:color w:val="000000" w:themeColor="text1"/>
                </w:rPr>
                <w:t>100%</w:t>
              </w:r>
              <w:r>
                <w:rPr>
                  <w:color w:val="000000" w:themeColor="text1"/>
                </w:rPr>
                <w:t>)</w:t>
              </w:r>
            </w:ins>
            <w:del w:id="632" w:author="Pavla Trefilová" w:date="2019-09-11T15:24:00Z">
              <w:r w:rsidR="00D10428" w:rsidRPr="00B1317B" w:rsidDel="00EE004A">
                <w:rPr>
                  <w:b/>
                  <w:color w:val="000000" w:themeColor="text1"/>
                </w:rPr>
                <w:delText>doc. Ing. Vojtěšek, Ph.D</w:delText>
              </w:r>
              <w:r w:rsidR="00D10428" w:rsidRPr="00B1317B" w:rsidDel="00EE004A">
                <w:rPr>
                  <w:color w:val="000000" w:themeColor="text1"/>
                </w:rPr>
                <w:delText>.</w:delText>
              </w:r>
            </w:del>
          </w:p>
          <w:p w:rsidR="00D10428" w:rsidRPr="00B1317B" w:rsidRDefault="00D10428" w:rsidP="00D10428">
            <w:pPr>
              <w:jc w:val="both"/>
              <w:rPr>
                <w:color w:val="000000" w:themeColor="text1"/>
              </w:rPr>
            </w:pPr>
            <w:del w:id="633" w:author="Pavla Trefilová" w:date="2019-09-11T15:24:00Z">
              <w:r w:rsidRPr="00B1317B" w:rsidDel="00EE004A">
                <w:rPr>
                  <w:color w:val="000000" w:themeColor="text1"/>
                </w:rPr>
                <w:delText>Vojtěšek 100%</w:delText>
              </w:r>
            </w:del>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D10428" w:rsidTr="00406EBE">
        <w:tc>
          <w:tcPr>
            <w:tcW w:w="2370" w:type="dxa"/>
          </w:tcPr>
          <w:p w:rsidR="00D10428" w:rsidRPr="00B1317B" w:rsidRDefault="00D10428" w:rsidP="00D10428">
            <w:pPr>
              <w:rPr>
                <w:color w:val="000000" w:themeColor="text1"/>
              </w:rPr>
            </w:pPr>
            <w:r w:rsidRPr="00B1317B">
              <w:rPr>
                <w:color w:val="000000" w:themeColor="text1"/>
              </w:rPr>
              <w:t xml:space="preserve">Matematika EI     </w:t>
            </w:r>
          </w:p>
        </w:tc>
        <w:tc>
          <w:tcPr>
            <w:tcW w:w="857" w:type="dxa"/>
            <w:gridSpan w:val="2"/>
          </w:tcPr>
          <w:p w:rsidR="00D10428" w:rsidRPr="00B1317B" w:rsidRDefault="00D10428" w:rsidP="00D10428">
            <w:pPr>
              <w:jc w:val="both"/>
              <w:rPr>
                <w:color w:val="000000" w:themeColor="text1"/>
              </w:rPr>
            </w:pPr>
            <w:r w:rsidRPr="00B1317B">
              <w:rPr>
                <w:color w:val="000000" w:themeColor="text1"/>
              </w:rPr>
              <w:t>20-0-0</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5</w:t>
            </w:r>
          </w:p>
        </w:tc>
        <w:tc>
          <w:tcPr>
            <w:tcW w:w="2977" w:type="dxa"/>
          </w:tcPr>
          <w:p w:rsidR="00EE004A" w:rsidRPr="00B1317B" w:rsidRDefault="00EE004A" w:rsidP="00EE004A">
            <w:pPr>
              <w:jc w:val="both"/>
              <w:rPr>
                <w:ins w:id="634" w:author="Pavla Trefilová" w:date="2019-09-11T15:24:00Z"/>
                <w:b/>
                <w:color w:val="000000" w:themeColor="text1"/>
              </w:rPr>
            </w:pPr>
            <w:ins w:id="635" w:author="Pavla Trefilová" w:date="2019-09-11T15:24:00Z">
              <w:r w:rsidRPr="00B1317B">
                <w:rPr>
                  <w:b/>
                  <w:color w:val="000000" w:themeColor="text1"/>
                </w:rPr>
                <w:t xml:space="preserve">Mgr. </w:t>
              </w:r>
              <w:r>
                <w:rPr>
                  <w:b/>
                  <w:color w:val="000000" w:themeColor="text1"/>
                </w:rPr>
                <w:t xml:space="preserve">Lubomír </w:t>
              </w:r>
              <w:r w:rsidRPr="00B1317B">
                <w:rPr>
                  <w:b/>
                  <w:color w:val="000000" w:themeColor="text1"/>
                </w:rPr>
                <w:t>Sedláček, Ph.D.</w:t>
              </w:r>
            </w:ins>
          </w:p>
          <w:p w:rsidR="00EE004A" w:rsidRPr="00B1317B" w:rsidRDefault="00EE004A" w:rsidP="00EE004A">
            <w:pPr>
              <w:jc w:val="both"/>
              <w:rPr>
                <w:ins w:id="636" w:author="Pavla Trefilová" w:date="2019-09-11T15:24:00Z"/>
                <w:color w:val="000000" w:themeColor="text1"/>
              </w:rPr>
            </w:pPr>
            <w:ins w:id="637" w:author="Pavla Trefilová" w:date="2019-09-11T15:24:00Z">
              <w:r w:rsidRPr="00B1317B">
                <w:rPr>
                  <w:color w:val="000000" w:themeColor="text1"/>
                </w:rPr>
                <w:t xml:space="preserve">Sedláček </w:t>
              </w:r>
              <w:r>
                <w:rPr>
                  <w:color w:val="000000" w:themeColor="text1"/>
                </w:rPr>
                <w:t>(</w:t>
              </w:r>
              <w:r w:rsidRPr="00B1317B">
                <w:rPr>
                  <w:color w:val="000000" w:themeColor="text1"/>
                </w:rPr>
                <w:t>60%</w:t>
              </w:r>
              <w:r>
                <w:rPr>
                  <w:color w:val="000000" w:themeColor="text1"/>
                </w:rPr>
                <w:t>)</w:t>
              </w:r>
            </w:ins>
          </w:p>
          <w:p w:rsidR="00D10428" w:rsidRPr="00B1317B" w:rsidDel="00EE004A" w:rsidRDefault="00EE004A" w:rsidP="00EE004A">
            <w:pPr>
              <w:jc w:val="both"/>
              <w:rPr>
                <w:del w:id="638" w:author="Pavla Trefilová" w:date="2019-09-11T15:24:00Z"/>
                <w:b/>
                <w:color w:val="000000" w:themeColor="text1"/>
              </w:rPr>
            </w:pPr>
            <w:ins w:id="639" w:author="Pavla Trefilová" w:date="2019-09-11T15:24:00Z">
              <w:r w:rsidRPr="00B1317B">
                <w:rPr>
                  <w:color w:val="000000" w:themeColor="text1"/>
                </w:rPr>
                <w:t xml:space="preserve">Fialka </w:t>
              </w:r>
              <w:r>
                <w:rPr>
                  <w:color w:val="000000" w:themeColor="text1"/>
                </w:rPr>
                <w:t>(</w:t>
              </w:r>
              <w:r w:rsidRPr="00B1317B">
                <w:rPr>
                  <w:color w:val="000000" w:themeColor="text1"/>
                </w:rPr>
                <w:t>40%</w:t>
              </w:r>
              <w:r>
                <w:rPr>
                  <w:color w:val="000000" w:themeColor="text1"/>
                </w:rPr>
                <w:t>)</w:t>
              </w:r>
            </w:ins>
            <w:del w:id="640" w:author="Pavla Trefilová" w:date="2019-09-11T15:24:00Z">
              <w:r w:rsidR="00D10428" w:rsidRPr="00B1317B" w:rsidDel="00EE004A">
                <w:rPr>
                  <w:b/>
                  <w:color w:val="000000" w:themeColor="text1"/>
                </w:rPr>
                <w:delText>Mgr. Sedláček, Ph.D.</w:delText>
              </w:r>
            </w:del>
          </w:p>
          <w:p w:rsidR="00D10428" w:rsidRPr="00B1317B" w:rsidDel="00EE004A" w:rsidRDefault="00D10428" w:rsidP="00D10428">
            <w:pPr>
              <w:jc w:val="both"/>
              <w:rPr>
                <w:del w:id="641" w:author="Pavla Trefilová" w:date="2019-09-11T15:24:00Z"/>
                <w:color w:val="000000" w:themeColor="text1"/>
              </w:rPr>
            </w:pPr>
            <w:del w:id="642" w:author="Pavla Trefilová" w:date="2019-09-11T15:24:00Z">
              <w:r w:rsidRPr="00B1317B" w:rsidDel="00EE004A">
                <w:rPr>
                  <w:color w:val="000000" w:themeColor="text1"/>
                </w:rPr>
                <w:delText>Sedláček 60%</w:delText>
              </w:r>
            </w:del>
          </w:p>
          <w:p w:rsidR="00D10428" w:rsidRPr="00B1317B" w:rsidRDefault="00D10428" w:rsidP="00D10428">
            <w:pPr>
              <w:jc w:val="both"/>
              <w:rPr>
                <w:color w:val="000000" w:themeColor="text1"/>
              </w:rPr>
            </w:pPr>
            <w:del w:id="643" w:author="Pavla Trefilová" w:date="2019-09-11T15:24:00Z">
              <w:r w:rsidRPr="00B1317B" w:rsidDel="00EE004A">
                <w:rPr>
                  <w:color w:val="000000" w:themeColor="text1"/>
                </w:rPr>
                <w:delText>Fialka 40%</w:delText>
              </w:r>
            </w:del>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D10428" w:rsidTr="00406EBE">
        <w:tc>
          <w:tcPr>
            <w:tcW w:w="2370" w:type="dxa"/>
          </w:tcPr>
          <w:p w:rsidR="00D10428" w:rsidRPr="00B1317B" w:rsidRDefault="00D10428" w:rsidP="00D10428">
            <w:pPr>
              <w:rPr>
                <w:color w:val="000000" w:themeColor="text1"/>
              </w:rPr>
            </w:pPr>
            <w:r w:rsidRPr="00B1317B">
              <w:rPr>
                <w:color w:val="000000" w:themeColor="text1"/>
              </w:rPr>
              <w:t>Mikroekonomie I</w:t>
            </w:r>
          </w:p>
        </w:tc>
        <w:tc>
          <w:tcPr>
            <w:tcW w:w="857" w:type="dxa"/>
            <w:gridSpan w:val="2"/>
          </w:tcPr>
          <w:p w:rsidR="00D10428" w:rsidRPr="00B1317B" w:rsidRDefault="00D10428" w:rsidP="00D10428">
            <w:pPr>
              <w:jc w:val="both"/>
              <w:rPr>
                <w:color w:val="000000" w:themeColor="text1"/>
              </w:rPr>
            </w:pPr>
            <w:r w:rsidRPr="00B1317B">
              <w:rPr>
                <w:color w:val="000000" w:themeColor="text1"/>
              </w:rPr>
              <w:t>20-0-0</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6</w:t>
            </w:r>
          </w:p>
        </w:tc>
        <w:tc>
          <w:tcPr>
            <w:tcW w:w="2977" w:type="dxa"/>
          </w:tcPr>
          <w:p w:rsidR="00EE004A" w:rsidRPr="00B1317B" w:rsidRDefault="00EE004A" w:rsidP="00EE004A">
            <w:pPr>
              <w:jc w:val="both"/>
              <w:rPr>
                <w:ins w:id="644" w:author="Pavla Trefilová" w:date="2019-09-11T15:24:00Z"/>
                <w:b/>
                <w:color w:val="000000" w:themeColor="text1"/>
              </w:rPr>
            </w:pPr>
            <w:ins w:id="645" w:author="Pavla Trefilová" w:date="2019-09-11T15:24:00Z">
              <w:r w:rsidRPr="00B1317B">
                <w:rPr>
                  <w:b/>
                  <w:color w:val="000000" w:themeColor="text1"/>
                </w:rPr>
                <w:t xml:space="preserve">Ing. </w:t>
              </w:r>
              <w:r>
                <w:rPr>
                  <w:b/>
                  <w:color w:val="000000" w:themeColor="text1"/>
                </w:rPr>
                <w:t xml:space="preserve">Kamil </w:t>
              </w:r>
              <w:r w:rsidRPr="00B1317B">
                <w:rPr>
                  <w:b/>
                  <w:color w:val="000000" w:themeColor="text1"/>
                </w:rPr>
                <w:t>Dobeš, Ph.D.</w:t>
              </w:r>
            </w:ins>
          </w:p>
          <w:p w:rsidR="00D10428" w:rsidRPr="00B1317B" w:rsidDel="00EE004A" w:rsidRDefault="00EE004A" w:rsidP="00EE004A">
            <w:pPr>
              <w:jc w:val="both"/>
              <w:rPr>
                <w:del w:id="646" w:author="Pavla Trefilová" w:date="2019-09-11T15:24:00Z"/>
                <w:b/>
                <w:color w:val="000000" w:themeColor="text1"/>
              </w:rPr>
            </w:pPr>
            <w:ins w:id="647" w:author="Pavla Trefilová" w:date="2019-09-11T15:24:00Z">
              <w:r w:rsidRPr="00B1317B">
                <w:rPr>
                  <w:color w:val="000000" w:themeColor="text1"/>
                </w:rPr>
                <w:t xml:space="preserve">Dobeš </w:t>
              </w:r>
              <w:r>
                <w:rPr>
                  <w:color w:val="000000" w:themeColor="text1"/>
                </w:rPr>
                <w:t>(</w:t>
              </w:r>
              <w:r w:rsidRPr="00B1317B">
                <w:rPr>
                  <w:color w:val="000000" w:themeColor="text1"/>
                </w:rPr>
                <w:t>100%</w:t>
              </w:r>
              <w:r>
                <w:rPr>
                  <w:color w:val="000000" w:themeColor="text1"/>
                </w:rPr>
                <w:t>)</w:t>
              </w:r>
            </w:ins>
            <w:del w:id="648" w:author="Pavla Trefilová" w:date="2019-09-11T15:24:00Z">
              <w:r w:rsidR="00D10428" w:rsidRPr="00B1317B" w:rsidDel="00EE004A">
                <w:rPr>
                  <w:b/>
                  <w:color w:val="000000" w:themeColor="text1"/>
                </w:rPr>
                <w:delText>Ing. Dobeš, Ph.D.</w:delText>
              </w:r>
            </w:del>
          </w:p>
          <w:p w:rsidR="00D10428" w:rsidRPr="00B1317B" w:rsidRDefault="00D10428" w:rsidP="00D10428">
            <w:pPr>
              <w:jc w:val="both"/>
              <w:rPr>
                <w:color w:val="000000" w:themeColor="text1"/>
              </w:rPr>
            </w:pPr>
            <w:del w:id="649" w:author="Pavla Trefilová" w:date="2019-09-11T15:24:00Z">
              <w:r w:rsidRPr="00B1317B" w:rsidDel="00EE004A">
                <w:rPr>
                  <w:color w:val="000000" w:themeColor="text1"/>
                </w:rPr>
                <w:delText>Dobeš 100%</w:delText>
              </w:r>
            </w:del>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r w:rsidRPr="00B1317B">
              <w:rPr>
                <w:color w:val="000000" w:themeColor="text1"/>
              </w:rPr>
              <w:t>ZT</w:t>
            </w:r>
          </w:p>
        </w:tc>
      </w:tr>
      <w:tr w:rsidR="00EE004A" w:rsidTr="00406EBE">
        <w:tc>
          <w:tcPr>
            <w:tcW w:w="2370" w:type="dxa"/>
          </w:tcPr>
          <w:p w:rsidR="00EE004A" w:rsidRPr="00B1317B" w:rsidRDefault="00EE004A" w:rsidP="00EE004A">
            <w:pPr>
              <w:rPr>
                <w:color w:val="000000" w:themeColor="text1"/>
              </w:rPr>
            </w:pPr>
            <w:r w:rsidRPr="00B1317B">
              <w:rPr>
                <w:color w:val="000000" w:themeColor="text1"/>
              </w:rPr>
              <w:t>Management I</w:t>
            </w:r>
          </w:p>
        </w:tc>
        <w:tc>
          <w:tcPr>
            <w:tcW w:w="857" w:type="dxa"/>
            <w:gridSpan w:val="2"/>
          </w:tcPr>
          <w:p w:rsidR="00EE004A" w:rsidRPr="00B1317B" w:rsidRDefault="00EE004A" w:rsidP="00EE004A">
            <w:pPr>
              <w:jc w:val="both"/>
              <w:rPr>
                <w:color w:val="000000" w:themeColor="text1"/>
              </w:rPr>
            </w:pPr>
            <w:r w:rsidRPr="00B1317B">
              <w:rPr>
                <w:color w:val="000000" w:themeColor="text1"/>
              </w:rPr>
              <w:t>15-0-0</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5</w:t>
            </w:r>
          </w:p>
        </w:tc>
        <w:tc>
          <w:tcPr>
            <w:tcW w:w="2977" w:type="dxa"/>
          </w:tcPr>
          <w:p w:rsidR="00EE004A" w:rsidRPr="00B1317B" w:rsidRDefault="00EE004A" w:rsidP="00EE004A">
            <w:pPr>
              <w:jc w:val="both"/>
              <w:rPr>
                <w:ins w:id="650" w:author="Pavla Trefilová" w:date="2019-09-11T15:25:00Z"/>
                <w:b/>
                <w:color w:val="000000" w:themeColor="text1"/>
              </w:rPr>
            </w:pPr>
            <w:ins w:id="651" w:author="Pavla Trefilová" w:date="2019-09-11T15:25:00Z">
              <w:r w:rsidRPr="00B1317B">
                <w:rPr>
                  <w:b/>
                  <w:color w:val="000000" w:themeColor="text1"/>
                </w:rPr>
                <w:t xml:space="preserve">Ing. </w:t>
              </w:r>
              <w:r>
                <w:rPr>
                  <w:b/>
                  <w:color w:val="000000" w:themeColor="text1"/>
                </w:rPr>
                <w:t xml:space="preserve">Janka </w:t>
              </w:r>
              <w:r w:rsidRPr="00B1317B">
                <w:rPr>
                  <w:b/>
                  <w:color w:val="000000" w:themeColor="text1"/>
                </w:rPr>
                <w:t>Vydrová, Ph.D.</w:t>
              </w:r>
            </w:ins>
          </w:p>
          <w:p w:rsidR="00EE004A" w:rsidRPr="00B1317B" w:rsidDel="00643479" w:rsidRDefault="00EE004A" w:rsidP="00EE004A">
            <w:pPr>
              <w:jc w:val="both"/>
              <w:rPr>
                <w:del w:id="652" w:author="Pavla Trefilová" w:date="2019-09-11T15:25:00Z"/>
                <w:b/>
                <w:color w:val="000000" w:themeColor="text1"/>
              </w:rPr>
            </w:pPr>
            <w:ins w:id="653" w:author="Pavla Trefilová" w:date="2019-09-11T15:25:00Z">
              <w:r w:rsidRPr="00B1317B">
                <w:rPr>
                  <w:color w:val="000000" w:themeColor="text1"/>
                </w:rPr>
                <w:t xml:space="preserve">Vydrová </w:t>
              </w:r>
              <w:r>
                <w:rPr>
                  <w:color w:val="000000" w:themeColor="text1"/>
                </w:rPr>
                <w:t>(</w:t>
              </w:r>
              <w:r w:rsidRPr="00B1317B">
                <w:rPr>
                  <w:color w:val="000000" w:themeColor="text1"/>
                </w:rPr>
                <w:t>100%</w:t>
              </w:r>
              <w:r>
                <w:rPr>
                  <w:color w:val="000000" w:themeColor="text1"/>
                </w:rPr>
                <w:t>)</w:t>
              </w:r>
            </w:ins>
            <w:del w:id="654" w:author="Pavla Trefilová" w:date="2019-09-11T15:25:00Z">
              <w:r w:rsidRPr="00B1317B" w:rsidDel="00643479">
                <w:rPr>
                  <w:b/>
                  <w:color w:val="000000" w:themeColor="text1"/>
                </w:rPr>
                <w:delText>Ing. Vydrová, Ph.D.</w:delText>
              </w:r>
            </w:del>
          </w:p>
          <w:p w:rsidR="00EE004A" w:rsidRPr="00B1317B" w:rsidRDefault="00EE004A" w:rsidP="00EE004A">
            <w:pPr>
              <w:jc w:val="both"/>
              <w:rPr>
                <w:color w:val="000000" w:themeColor="text1"/>
              </w:rPr>
            </w:pPr>
            <w:del w:id="655" w:author="Pavla Trefilová" w:date="2019-09-11T15:25:00Z">
              <w:r w:rsidRPr="00B1317B" w:rsidDel="00643479">
                <w:rPr>
                  <w:color w:val="000000" w:themeColor="text1"/>
                </w:rPr>
                <w:delText>Vydrová 100%</w:delText>
              </w:r>
            </w:del>
          </w:p>
        </w:tc>
        <w:tc>
          <w:tcPr>
            <w:tcW w:w="708" w:type="dxa"/>
          </w:tcPr>
          <w:p w:rsidR="00EE004A" w:rsidRPr="00B1317B" w:rsidRDefault="00EE004A" w:rsidP="00EE004A">
            <w:pPr>
              <w:jc w:val="both"/>
              <w:rPr>
                <w:color w:val="000000" w:themeColor="text1"/>
              </w:rPr>
            </w:pPr>
            <w:r w:rsidRPr="00B1317B">
              <w:rPr>
                <w:color w:val="000000" w:themeColor="text1"/>
              </w:rPr>
              <w:t>1/Z</w:t>
            </w:r>
          </w:p>
        </w:tc>
        <w:tc>
          <w:tcPr>
            <w:tcW w:w="814" w:type="dxa"/>
          </w:tcPr>
          <w:p w:rsidR="00EE004A" w:rsidRPr="00B1317B" w:rsidRDefault="00EE004A" w:rsidP="00EE004A">
            <w:pPr>
              <w:jc w:val="both"/>
              <w:rPr>
                <w:color w:val="000000" w:themeColor="text1"/>
              </w:rPr>
            </w:pPr>
            <w:r w:rsidRPr="00B1317B">
              <w:rPr>
                <w:color w:val="000000" w:themeColor="text1"/>
              </w:rPr>
              <w:t>ZT</w:t>
            </w:r>
          </w:p>
        </w:tc>
      </w:tr>
      <w:tr w:rsidR="00D10428" w:rsidTr="00406EBE">
        <w:tc>
          <w:tcPr>
            <w:tcW w:w="2370" w:type="dxa"/>
          </w:tcPr>
          <w:p w:rsidR="00D10428" w:rsidRPr="00B1317B" w:rsidRDefault="00D10428" w:rsidP="00D10428">
            <w:pPr>
              <w:rPr>
                <w:color w:val="000000" w:themeColor="text1"/>
              </w:rPr>
            </w:pPr>
            <w:r w:rsidRPr="00B1317B">
              <w:rPr>
                <w:color w:val="000000" w:themeColor="text1"/>
              </w:rPr>
              <w:t>Základy programování</w:t>
            </w:r>
          </w:p>
        </w:tc>
        <w:tc>
          <w:tcPr>
            <w:tcW w:w="857" w:type="dxa"/>
            <w:gridSpan w:val="2"/>
          </w:tcPr>
          <w:p w:rsidR="00D10428" w:rsidRPr="00B1317B" w:rsidRDefault="00D10428" w:rsidP="00D10428">
            <w:pPr>
              <w:jc w:val="both"/>
              <w:rPr>
                <w:color w:val="000000" w:themeColor="text1"/>
              </w:rPr>
            </w:pPr>
            <w:r>
              <w:rPr>
                <w:color w:val="000000" w:themeColor="text1"/>
              </w:rPr>
              <w:t>10</w:t>
            </w:r>
            <w:r w:rsidRPr="00B1317B">
              <w:rPr>
                <w:color w:val="000000" w:themeColor="text1"/>
              </w:rPr>
              <w:t>-</w:t>
            </w:r>
            <w:r>
              <w:rPr>
                <w:color w:val="000000" w:themeColor="text1"/>
              </w:rPr>
              <w:t>0</w:t>
            </w:r>
            <w:r w:rsidRPr="00B1317B">
              <w:rPr>
                <w:color w:val="000000" w:themeColor="text1"/>
              </w:rPr>
              <w:t>-0</w:t>
            </w:r>
          </w:p>
        </w:tc>
        <w:tc>
          <w:tcPr>
            <w:tcW w:w="850" w:type="dxa"/>
          </w:tcPr>
          <w:p w:rsidR="00D10428" w:rsidRPr="00B1317B" w:rsidRDefault="00D10428" w:rsidP="00D10428">
            <w:pPr>
              <w:jc w:val="both"/>
              <w:rPr>
                <w:color w:val="000000" w:themeColor="text1"/>
              </w:rPr>
            </w:pPr>
            <w:r w:rsidRPr="00B1317B">
              <w:rPr>
                <w:color w:val="000000" w:themeColor="text1"/>
              </w:rPr>
              <w:t>klz</w:t>
            </w:r>
          </w:p>
        </w:tc>
        <w:tc>
          <w:tcPr>
            <w:tcW w:w="709" w:type="dxa"/>
          </w:tcPr>
          <w:p w:rsidR="00D10428" w:rsidRPr="00B1317B" w:rsidRDefault="00D10428" w:rsidP="00D10428">
            <w:pPr>
              <w:jc w:val="both"/>
              <w:rPr>
                <w:color w:val="000000" w:themeColor="text1"/>
              </w:rPr>
            </w:pPr>
            <w:r w:rsidRPr="00B1317B">
              <w:rPr>
                <w:color w:val="000000" w:themeColor="text1"/>
              </w:rPr>
              <w:t>3</w:t>
            </w:r>
          </w:p>
        </w:tc>
        <w:tc>
          <w:tcPr>
            <w:tcW w:w="2977" w:type="dxa"/>
          </w:tcPr>
          <w:p w:rsidR="00EE004A" w:rsidRDefault="00EE004A" w:rsidP="00EE004A">
            <w:pPr>
              <w:jc w:val="both"/>
              <w:rPr>
                <w:ins w:id="656" w:author="Pavla Trefilová" w:date="2019-09-11T15:25:00Z"/>
                <w:b/>
                <w:color w:val="000000" w:themeColor="text1"/>
              </w:rPr>
            </w:pPr>
            <w:ins w:id="657" w:author="Pavla Trefilová" w:date="2019-09-11T15:25:00Z">
              <w:r w:rsidRPr="00B1317B">
                <w:rPr>
                  <w:b/>
                  <w:color w:val="000000" w:themeColor="text1"/>
                </w:rPr>
                <w:t xml:space="preserve">Ing. </w:t>
              </w:r>
              <w:r>
                <w:rPr>
                  <w:b/>
                  <w:color w:val="000000" w:themeColor="text1"/>
                </w:rPr>
                <w:t xml:space="preserve">Tomáš </w:t>
              </w:r>
              <w:r w:rsidRPr="00B1317B">
                <w:rPr>
                  <w:b/>
                  <w:color w:val="000000" w:themeColor="text1"/>
                </w:rPr>
                <w:t>Urbánek</w:t>
              </w:r>
            </w:ins>
          </w:p>
          <w:p w:rsidR="00D10428" w:rsidDel="00EE004A" w:rsidRDefault="00EE004A" w:rsidP="00EE004A">
            <w:pPr>
              <w:jc w:val="both"/>
              <w:rPr>
                <w:del w:id="658" w:author="Pavla Trefilová" w:date="2019-09-11T15:25:00Z"/>
                <w:b/>
                <w:color w:val="000000" w:themeColor="text1"/>
              </w:rPr>
            </w:pPr>
            <w:ins w:id="659" w:author="Pavla Trefilová" w:date="2019-09-11T15:25:00Z">
              <w:r>
                <w:rPr>
                  <w:color w:val="000000" w:themeColor="text1"/>
                </w:rPr>
                <w:t>Urbánek (100%)</w:t>
              </w:r>
            </w:ins>
            <w:del w:id="660" w:author="Pavla Trefilová" w:date="2019-09-11T15:25:00Z">
              <w:r w:rsidR="00D10428" w:rsidRPr="00B1317B" w:rsidDel="00EE004A">
                <w:rPr>
                  <w:b/>
                  <w:color w:val="000000" w:themeColor="text1"/>
                </w:rPr>
                <w:delText>Ing. Urbánek</w:delText>
              </w:r>
            </w:del>
          </w:p>
          <w:p w:rsidR="00714868" w:rsidRPr="00714868" w:rsidRDefault="00714868" w:rsidP="00D10428">
            <w:pPr>
              <w:jc w:val="both"/>
              <w:rPr>
                <w:color w:val="000000" w:themeColor="text1"/>
              </w:rPr>
            </w:pPr>
            <w:del w:id="661" w:author="Pavla Trefilová" w:date="2019-09-11T15:25:00Z">
              <w:r w:rsidDel="00EE004A">
                <w:rPr>
                  <w:color w:val="000000" w:themeColor="text1"/>
                </w:rPr>
                <w:delText>Urbánek 100%</w:delText>
              </w:r>
            </w:del>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223343" w:rsidTr="00406EBE">
        <w:tc>
          <w:tcPr>
            <w:tcW w:w="2370" w:type="dxa"/>
          </w:tcPr>
          <w:p w:rsidR="00223343" w:rsidRDefault="00223343" w:rsidP="00223343">
            <w:r>
              <w:t>Cizí jazyk 1</w:t>
            </w:r>
            <w:r>
              <w:rPr>
                <w:rStyle w:val="Znakapoznpodarou"/>
              </w:rPr>
              <w:footnoteReference w:id="2"/>
            </w:r>
          </w:p>
        </w:tc>
        <w:tc>
          <w:tcPr>
            <w:tcW w:w="857" w:type="dxa"/>
            <w:gridSpan w:val="2"/>
          </w:tcPr>
          <w:p w:rsidR="00223343" w:rsidRPr="000A1E77" w:rsidRDefault="00223343" w:rsidP="00223343">
            <w:r>
              <w:t>10-0-0</w:t>
            </w:r>
          </w:p>
        </w:tc>
        <w:tc>
          <w:tcPr>
            <w:tcW w:w="850" w:type="dxa"/>
          </w:tcPr>
          <w:p w:rsidR="00223343" w:rsidRDefault="00223343" w:rsidP="00223343">
            <w:pPr>
              <w:jc w:val="both"/>
            </w:pPr>
            <w:r>
              <w:t>klz</w:t>
            </w:r>
          </w:p>
        </w:tc>
        <w:tc>
          <w:tcPr>
            <w:tcW w:w="709" w:type="dxa"/>
          </w:tcPr>
          <w:p w:rsidR="00223343" w:rsidRDefault="00223343" w:rsidP="00223343">
            <w:pPr>
              <w:jc w:val="both"/>
            </w:pPr>
            <w:r>
              <w:t>4</w:t>
            </w:r>
          </w:p>
        </w:tc>
        <w:tc>
          <w:tcPr>
            <w:tcW w:w="2977" w:type="dxa"/>
          </w:tcPr>
          <w:p w:rsidR="00EE004A" w:rsidRPr="00E409BC" w:rsidRDefault="00EE004A" w:rsidP="00EE004A">
            <w:pPr>
              <w:jc w:val="both"/>
              <w:rPr>
                <w:ins w:id="662" w:author="Pavla Trefilová" w:date="2019-09-11T15:25:00Z"/>
                <w:b/>
              </w:rPr>
            </w:pPr>
            <w:ins w:id="663" w:author="Pavla Trefilová" w:date="2019-09-11T15:25:00Z">
              <w:r w:rsidRPr="00E409BC">
                <w:rPr>
                  <w:b/>
                </w:rPr>
                <w:t xml:space="preserve">Mgr. </w:t>
              </w:r>
              <w:r>
                <w:rPr>
                  <w:b/>
                </w:rPr>
                <w:t xml:space="preserve">Věra </w:t>
              </w:r>
              <w:r w:rsidRPr="00E409BC">
                <w:rPr>
                  <w:b/>
                </w:rPr>
                <w:t>Kozáková, Ph.D.</w:t>
              </w:r>
            </w:ins>
          </w:p>
          <w:p w:rsidR="00223343" w:rsidRPr="00E409BC" w:rsidDel="00EE004A" w:rsidRDefault="00EE004A" w:rsidP="00EE004A">
            <w:pPr>
              <w:jc w:val="both"/>
              <w:rPr>
                <w:del w:id="664" w:author="Pavla Trefilová" w:date="2019-09-11T15:25:00Z"/>
                <w:b/>
              </w:rPr>
            </w:pPr>
            <w:ins w:id="665" w:author="Pavla Trefilová" w:date="2019-09-11T15:25:00Z">
              <w:r>
                <w:t xml:space="preserve">Kozáková </w:t>
              </w:r>
              <w:r>
                <w:rPr>
                  <w:color w:val="000000" w:themeColor="text1"/>
                </w:rPr>
                <w:t>(</w:t>
              </w:r>
              <w:r w:rsidRPr="00B1317B">
                <w:rPr>
                  <w:color w:val="000000" w:themeColor="text1"/>
                </w:rPr>
                <w:t>100%</w:t>
              </w:r>
              <w:r>
                <w:rPr>
                  <w:color w:val="000000" w:themeColor="text1"/>
                </w:rPr>
                <w:t>)</w:t>
              </w:r>
            </w:ins>
            <w:del w:id="666" w:author="Pavla Trefilová" w:date="2019-09-11T15:25:00Z">
              <w:r w:rsidR="00223343" w:rsidRPr="00E409BC" w:rsidDel="00EE004A">
                <w:rPr>
                  <w:b/>
                </w:rPr>
                <w:delText>Mgr. Kozáková, Ph.D.</w:delText>
              </w:r>
            </w:del>
          </w:p>
          <w:p w:rsidR="00223343" w:rsidDel="00EE004A" w:rsidRDefault="00223343" w:rsidP="00223343">
            <w:pPr>
              <w:jc w:val="both"/>
              <w:rPr>
                <w:del w:id="667" w:author="Pavla Trefilová" w:date="2019-09-11T15:25:00Z"/>
              </w:rPr>
            </w:pPr>
            <w:del w:id="668" w:author="Pavla Trefilová" w:date="2019-09-11T15:25:00Z">
              <w:r w:rsidDel="00EE004A">
                <w:delText>Kozáková 100%</w:delText>
              </w:r>
            </w:del>
          </w:p>
          <w:p w:rsidR="00EE004A" w:rsidRDefault="00EE004A" w:rsidP="00223343">
            <w:pPr>
              <w:jc w:val="both"/>
              <w:rPr>
                <w:ins w:id="669" w:author="Pavla Trefilová" w:date="2019-09-11T15:25:00Z"/>
                <w:b/>
              </w:rPr>
            </w:pPr>
          </w:p>
          <w:p w:rsidR="00EE004A" w:rsidRPr="00E409BC" w:rsidRDefault="00EE004A" w:rsidP="00EE004A">
            <w:pPr>
              <w:jc w:val="both"/>
              <w:rPr>
                <w:ins w:id="670" w:author="Pavla Trefilová" w:date="2019-09-11T15:25:00Z"/>
                <w:b/>
              </w:rPr>
            </w:pPr>
            <w:ins w:id="671" w:author="Pavla Trefilová" w:date="2019-09-11T15:25:00Z">
              <w:r w:rsidRPr="00E409BC">
                <w:rPr>
                  <w:b/>
                </w:rPr>
                <w:t xml:space="preserve">PhDr. </w:t>
              </w:r>
              <w:r>
                <w:rPr>
                  <w:b/>
                </w:rPr>
                <w:t xml:space="preserve">Jana </w:t>
              </w:r>
              <w:r w:rsidRPr="00E409BC">
                <w:rPr>
                  <w:b/>
                </w:rPr>
                <w:t>Semotamová</w:t>
              </w:r>
            </w:ins>
          </w:p>
          <w:p w:rsidR="00223343" w:rsidRPr="00E409BC" w:rsidDel="00EE004A" w:rsidRDefault="00EE004A" w:rsidP="00EE004A">
            <w:pPr>
              <w:jc w:val="both"/>
              <w:rPr>
                <w:del w:id="672" w:author="Pavla Trefilová" w:date="2019-09-11T15:25:00Z"/>
                <w:b/>
              </w:rPr>
            </w:pPr>
            <w:ins w:id="673" w:author="Pavla Trefilová" w:date="2019-09-11T15:25:00Z">
              <w:r>
                <w:t xml:space="preserve">Semotamová </w:t>
              </w:r>
              <w:r>
                <w:rPr>
                  <w:color w:val="000000" w:themeColor="text1"/>
                </w:rPr>
                <w:t>(</w:t>
              </w:r>
              <w:r w:rsidRPr="00B1317B">
                <w:rPr>
                  <w:color w:val="000000" w:themeColor="text1"/>
                </w:rPr>
                <w:t>100%</w:t>
              </w:r>
              <w:r>
                <w:rPr>
                  <w:color w:val="000000" w:themeColor="text1"/>
                </w:rPr>
                <w:t>)</w:t>
              </w:r>
            </w:ins>
            <w:del w:id="674" w:author="Pavla Trefilová" w:date="2019-09-11T15:25:00Z">
              <w:r w:rsidR="00223343" w:rsidRPr="00E409BC" w:rsidDel="00EE004A">
                <w:rPr>
                  <w:b/>
                </w:rPr>
                <w:delText>PhDr. Semotamová</w:delText>
              </w:r>
            </w:del>
          </w:p>
          <w:p w:rsidR="00223343" w:rsidRPr="00004032" w:rsidRDefault="00223343" w:rsidP="00223343">
            <w:pPr>
              <w:jc w:val="both"/>
              <w:rPr>
                <w:b/>
              </w:rPr>
            </w:pPr>
            <w:del w:id="675" w:author="Pavla Trefilová" w:date="2019-09-11T15:25:00Z">
              <w:r w:rsidDel="00EE004A">
                <w:delText>Semotamová 100%</w:delText>
              </w:r>
            </w:del>
          </w:p>
        </w:tc>
        <w:tc>
          <w:tcPr>
            <w:tcW w:w="708" w:type="dxa"/>
          </w:tcPr>
          <w:p w:rsidR="00223343" w:rsidRDefault="00223343" w:rsidP="00223343">
            <w:pPr>
              <w:jc w:val="both"/>
            </w:pPr>
            <w:r>
              <w:t>1/Z</w:t>
            </w:r>
          </w:p>
        </w:tc>
        <w:tc>
          <w:tcPr>
            <w:tcW w:w="814" w:type="dxa"/>
          </w:tcPr>
          <w:p w:rsidR="00223343" w:rsidRDefault="00223343" w:rsidP="00223343">
            <w:pPr>
              <w:jc w:val="both"/>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t>Matematika EII</w:t>
            </w:r>
          </w:p>
          <w:p w:rsidR="00257A61" w:rsidRPr="00B1317B" w:rsidRDefault="00257A61" w:rsidP="00257A61">
            <w:pPr>
              <w:rPr>
                <w:i/>
                <w:color w:val="000000" w:themeColor="text1"/>
              </w:rPr>
            </w:pPr>
          </w:p>
        </w:tc>
        <w:tc>
          <w:tcPr>
            <w:tcW w:w="857" w:type="dxa"/>
            <w:gridSpan w:val="2"/>
          </w:tcPr>
          <w:p w:rsidR="00257A61" w:rsidRPr="00B1317B" w:rsidRDefault="00257A61" w:rsidP="00257A61">
            <w:pPr>
              <w:jc w:val="both"/>
              <w:rPr>
                <w:color w:val="000000" w:themeColor="text1"/>
              </w:rPr>
            </w:pPr>
            <w:r w:rsidRPr="00B1317B">
              <w:rPr>
                <w:color w:val="000000" w:themeColor="text1"/>
              </w:rPr>
              <w:t>20-0-0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5</w:t>
            </w:r>
          </w:p>
        </w:tc>
        <w:tc>
          <w:tcPr>
            <w:tcW w:w="2977" w:type="dxa"/>
          </w:tcPr>
          <w:p w:rsidR="00EE004A" w:rsidRPr="00315CDD" w:rsidRDefault="00EE004A" w:rsidP="00EE004A">
            <w:pPr>
              <w:jc w:val="both"/>
              <w:rPr>
                <w:ins w:id="676" w:author="Pavla Trefilová" w:date="2019-09-11T15:25:00Z"/>
                <w:b/>
                <w:color w:val="000000" w:themeColor="text1"/>
              </w:rPr>
            </w:pPr>
            <w:ins w:id="677" w:author="Pavla Trefilová" w:date="2019-09-11T15:25:00Z">
              <w:r w:rsidRPr="00315CDD">
                <w:rPr>
                  <w:b/>
                  <w:color w:val="000000" w:themeColor="text1"/>
                </w:rPr>
                <w:t xml:space="preserve">RNDr. </w:t>
              </w:r>
              <w:r>
                <w:rPr>
                  <w:b/>
                  <w:color w:val="000000" w:themeColor="text1"/>
                </w:rPr>
                <w:t xml:space="preserve">Martin </w:t>
              </w:r>
              <w:r w:rsidRPr="00315CDD">
                <w:rPr>
                  <w:b/>
                  <w:color w:val="000000" w:themeColor="text1"/>
                </w:rPr>
                <w:t>Fajkus, Ph.D.</w:t>
              </w:r>
            </w:ins>
          </w:p>
          <w:p w:rsidR="00EE004A" w:rsidRPr="00315CDD" w:rsidRDefault="00EE004A" w:rsidP="00EE004A">
            <w:pPr>
              <w:jc w:val="both"/>
              <w:rPr>
                <w:ins w:id="678" w:author="Pavla Trefilová" w:date="2019-09-11T15:25:00Z"/>
                <w:color w:val="000000" w:themeColor="text1"/>
              </w:rPr>
            </w:pPr>
            <w:ins w:id="679" w:author="Pavla Trefilová" w:date="2019-09-11T15:25:00Z">
              <w:r w:rsidRPr="00315CDD">
                <w:rPr>
                  <w:color w:val="000000" w:themeColor="text1"/>
                </w:rPr>
                <w:t xml:space="preserve">Fajkus </w:t>
              </w:r>
              <w:r>
                <w:rPr>
                  <w:color w:val="000000" w:themeColor="text1"/>
                </w:rPr>
                <w:t>(</w:t>
              </w:r>
              <w:r w:rsidRPr="00B1317B">
                <w:rPr>
                  <w:color w:val="000000" w:themeColor="text1"/>
                </w:rPr>
                <w:t>60%</w:t>
              </w:r>
              <w:r>
                <w:rPr>
                  <w:color w:val="000000" w:themeColor="text1"/>
                </w:rPr>
                <w:t>)</w:t>
              </w:r>
            </w:ins>
          </w:p>
          <w:p w:rsidR="00257A61" w:rsidRPr="00B1317B" w:rsidDel="00EE004A" w:rsidRDefault="00EE004A" w:rsidP="00EE004A">
            <w:pPr>
              <w:jc w:val="both"/>
              <w:rPr>
                <w:del w:id="680" w:author="Pavla Trefilová" w:date="2019-09-11T15:25:00Z"/>
                <w:b/>
                <w:color w:val="000000" w:themeColor="text1"/>
              </w:rPr>
            </w:pPr>
            <w:ins w:id="681" w:author="Pavla Trefilová" w:date="2019-09-11T15:25:00Z">
              <w:r w:rsidRPr="00315CDD">
                <w:rPr>
                  <w:color w:val="000000" w:themeColor="text1"/>
                </w:rPr>
                <w:t xml:space="preserve">Fialka </w:t>
              </w:r>
              <w:r>
                <w:rPr>
                  <w:color w:val="000000" w:themeColor="text1"/>
                </w:rPr>
                <w:t>(</w:t>
              </w:r>
              <w:r w:rsidRPr="00B1317B">
                <w:rPr>
                  <w:color w:val="000000" w:themeColor="text1"/>
                </w:rPr>
                <w:t>40%</w:t>
              </w:r>
              <w:r>
                <w:rPr>
                  <w:color w:val="000000" w:themeColor="text1"/>
                </w:rPr>
                <w:t>)</w:t>
              </w:r>
            </w:ins>
            <w:del w:id="682" w:author="Pavla Trefilová" w:date="2019-09-11T15:25:00Z">
              <w:r w:rsidR="00257A61" w:rsidRPr="00B1317B" w:rsidDel="00EE004A">
                <w:rPr>
                  <w:b/>
                  <w:color w:val="000000" w:themeColor="text1"/>
                </w:rPr>
                <w:delText>RNDr. Fajkus, Ph.D.</w:delText>
              </w:r>
            </w:del>
          </w:p>
          <w:p w:rsidR="00257A61" w:rsidRPr="00B1317B" w:rsidDel="00EE004A" w:rsidRDefault="00257A61" w:rsidP="00257A61">
            <w:pPr>
              <w:jc w:val="both"/>
              <w:rPr>
                <w:del w:id="683" w:author="Pavla Trefilová" w:date="2019-09-11T15:25:00Z"/>
                <w:color w:val="000000" w:themeColor="text1"/>
              </w:rPr>
            </w:pPr>
            <w:del w:id="684" w:author="Pavla Trefilová" w:date="2019-09-11T15:25:00Z">
              <w:r w:rsidRPr="00B1317B" w:rsidDel="00EE004A">
                <w:rPr>
                  <w:color w:val="000000" w:themeColor="text1"/>
                </w:rPr>
                <w:delText>Fajkus 60%</w:delText>
              </w:r>
            </w:del>
          </w:p>
          <w:p w:rsidR="00257A61" w:rsidRPr="00B1317B" w:rsidRDefault="00257A61" w:rsidP="00257A61">
            <w:pPr>
              <w:jc w:val="both"/>
              <w:rPr>
                <w:color w:val="000000" w:themeColor="text1"/>
              </w:rPr>
            </w:pPr>
            <w:del w:id="685" w:author="Pavla Trefilová" w:date="2019-09-11T15:25:00Z">
              <w:r w:rsidRPr="00B1317B" w:rsidDel="00EE004A">
                <w:rPr>
                  <w:color w:val="000000" w:themeColor="text1"/>
                </w:rPr>
                <w:delText>Fialka 40%</w:delText>
              </w:r>
            </w:del>
          </w:p>
        </w:tc>
        <w:tc>
          <w:tcPr>
            <w:tcW w:w="708" w:type="dxa"/>
          </w:tcPr>
          <w:p w:rsidR="00257A61" w:rsidRPr="00B1317B" w:rsidRDefault="00257A61" w:rsidP="00257A61">
            <w:pPr>
              <w:jc w:val="both"/>
              <w:rPr>
                <w:color w:val="000000" w:themeColor="text1"/>
              </w:rPr>
            </w:pPr>
            <w:r w:rsidRPr="00B1317B">
              <w:rPr>
                <w:color w:val="000000" w:themeColor="text1"/>
              </w:rPr>
              <w:t>1/L</w:t>
            </w:r>
          </w:p>
        </w:tc>
        <w:tc>
          <w:tcPr>
            <w:tcW w:w="814" w:type="dxa"/>
          </w:tcPr>
          <w:p w:rsidR="00257A61" w:rsidRPr="00B1317B" w:rsidRDefault="00257A61" w:rsidP="00257A61">
            <w:pPr>
              <w:jc w:val="both"/>
              <w:rPr>
                <w:color w:val="000000" w:themeColor="text1"/>
              </w:rPr>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t xml:space="preserve">Makroekonomie I      </w:t>
            </w:r>
          </w:p>
        </w:tc>
        <w:tc>
          <w:tcPr>
            <w:tcW w:w="857" w:type="dxa"/>
            <w:gridSpan w:val="2"/>
          </w:tcPr>
          <w:p w:rsidR="00257A61" w:rsidRPr="00B1317B" w:rsidRDefault="00257A61" w:rsidP="00257A61">
            <w:pPr>
              <w:jc w:val="both"/>
              <w:rPr>
                <w:color w:val="000000" w:themeColor="text1"/>
              </w:rPr>
            </w:pPr>
            <w:r w:rsidRPr="00B1317B">
              <w:rPr>
                <w:color w:val="000000" w:themeColor="text1"/>
              </w:rPr>
              <w:t>20-0-0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6</w:t>
            </w:r>
          </w:p>
        </w:tc>
        <w:tc>
          <w:tcPr>
            <w:tcW w:w="2977" w:type="dxa"/>
          </w:tcPr>
          <w:p w:rsidR="00EE004A" w:rsidRPr="00315CDD" w:rsidRDefault="00EE004A" w:rsidP="00EE004A">
            <w:pPr>
              <w:jc w:val="both"/>
              <w:rPr>
                <w:ins w:id="686" w:author="Pavla Trefilová" w:date="2019-09-11T15:25:00Z"/>
                <w:b/>
                <w:color w:val="000000" w:themeColor="text1"/>
              </w:rPr>
            </w:pPr>
            <w:ins w:id="687" w:author="Pavla Trefilová" w:date="2019-09-11T15:25:00Z">
              <w:r w:rsidRPr="00315CDD">
                <w:rPr>
                  <w:b/>
                  <w:color w:val="000000" w:themeColor="text1"/>
                </w:rPr>
                <w:t xml:space="preserve">doc. Ing. </w:t>
              </w:r>
              <w:r>
                <w:rPr>
                  <w:b/>
                  <w:color w:val="000000" w:themeColor="text1"/>
                </w:rPr>
                <w:t xml:space="preserve">Jena </w:t>
              </w:r>
              <w:r w:rsidRPr="00315CDD">
                <w:rPr>
                  <w:b/>
                  <w:color w:val="000000" w:themeColor="text1"/>
                </w:rPr>
                <w:t>Švarcová, Ph.D.</w:t>
              </w:r>
            </w:ins>
          </w:p>
          <w:p w:rsidR="00257A61" w:rsidRPr="00B1317B" w:rsidDel="00EE004A" w:rsidRDefault="00EE004A" w:rsidP="00EE004A">
            <w:pPr>
              <w:jc w:val="both"/>
              <w:rPr>
                <w:del w:id="688" w:author="Pavla Trefilová" w:date="2019-09-11T15:25:00Z"/>
                <w:b/>
                <w:color w:val="000000" w:themeColor="text1"/>
              </w:rPr>
            </w:pPr>
            <w:ins w:id="689" w:author="Pavla Trefilová" w:date="2019-09-11T15:25:00Z">
              <w:r w:rsidRPr="00315CDD">
                <w:rPr>
                  <w:color w:val="000000" w:themeColor="text1"/>
                </w:rPr>
                <w:t xml:space="preserve">Švarcová </w:t>
              </w:r>
              <w:r>
                <w:rPr>
                  <w:color w:val="000000" w:themeColor="text1"/>
                </w:rPr>
                <w:t>(</w:t>
              </w:r>
              <w:r w:rsidRPr="00B1317B">
                <w:rPr>
                  <w:color w:val="000000" w:themeColor="text1"/>
                </w:rPr>
                <w:t>100%</w:t>
              </w:r>
              <w:r>
                <w:rPr>
                  <w:color w:val="000000" w:themeColor="text1"/>
                </w:rPr>
                <w:t>)</w:t>
              </w:r>
            </w:ins>
            <w:del w:id="690" w:author="Pavla Trefilová" w:date="2019-09-11T15:25:00Z">
              <w:r w:rsidR="00257A61" w:rsidRPr="00B1317B" w:rsidDel="00EE004A">
                <w:rPr>
                  <w:b/>
                  <w:color w:val="000000" w:themeColor="text1"/>
                </w:rPr>
                <w:delText>doc. Ing. Švarcová, Ph.D.</w:delText>
              </w:r>
            </w:del>
          </w:p>
          <w:p w:rsidR="00257A61" w:rsidRPr="00B1317B" w:rsidRDefault="00257A61" w:rsidP="00257A61">
            <w:pPr>
              <w:jc w:val="both"/>
              <w:rPr>
                <w:color w:val="000000" w:themeColor="text1"/>
              </w:rPr>
            </w:pPr>
            <w:del w:id="691" w:author="Pavla Trefilová" w:date="2019-09-11T15:25:00Z">
              <w:r w:rsidRPr="00B1317B" w:rsidDel="00EE004A">
                <w:rPr>
                  <w:color w:val="000000" w:themeColor="text1"/>
                </w:rPr>
                <w:delText>Švarcová 100%</w:delText>
              </w:r>
            </w:del>
          </w:p>
        </w:tc>
        <w:tc>
          <w:tcPr>
            <w:tcW w:w="708" w:type="dxa"/>
          </w:tcPr>
          <w:p w:rsidR="00257A61" w:rsidRPr="00B1317B" w:rsidRDefault="00257A61" w:rsidP="00257A61">
            <w:pPr>
              <w:jc w:val="both"/>
              <w:rPr>
                <w:color w:val="000000" w:themeColor="text1"/>
              </w:rPr>
            </w:pPr>
            <w:r w:rsidRPr="00B1317B">
              <w:rPr>
                <w:color w:val="000000" w:themeColor="text1"/>
              </w:rPr>
              <w:t>1/L</w:t>
            </w:r>
          </w:p>
        </w:tc>
        <w:tc>
          <w:tcPr>
            <w:tcW w:w="814" w:type="dxa"/>
          </w:tcPr>
          <w:p w:rsidR="00257A61" w:rsidRPr="00B1317B" w:rsidRDefault="00257A61" w:rsidP="00257A61">
            <w:pPr>
              <w:jc w:val="both"/>
              <w:rPr>
                <w:color w:val="000000" w:themeColor="text1"/>
              </w:rPr>
            </w:pPr>
            <w:r w:rsidRPr="00B1317B">
              <w:rPr>
                <w:color w:val="000000" w:themeColor="text1"/>
              </w:rPr>
              <w:t>ZT</w:t>
            </w:r>
          </w:p>
        </w:tc>
      </w:tr>
      <w:tr w:rsidR="00257A61" w:rsidTr="00406EBE">
        <w:tc>
          <w:tcPr>
            <w:tcW w:w="2370" w:type="dxa"/>
          </w:tcPr>
          <w:p w:rsidR="00257A61" w:rsidRPr="00B1317B" w:rsidRDefault="00257A61" w:rsidP="00257A61">
            <w:pPr>
              <w:rPr>
                <w:color w:val="000000" w:themeColor="text1"/>
              </w:rPr>
            </w:pPr>
            <w:r w:rsidRPr="00B1317B">
              <w:rPr>
                <w:color w:val="000000" w:themeColor="text1"/>
              </w:rPr>
              <w:t>Počítačové zpracování dat</w:t>
            </w:r>
          </w:p>
        </w:tc>
        <w:tc>
          <w:tcPr>
            <w:tcW w:w="857" w:type="dxa"/>
            <w:gridSpan w:val="2"/>
          </w:tcPr>
          <w:p w:rsidR="00257A61" w:rsidRPr="00B1317B" w:rsidRDefault="00257A61" w:rsidP="00257A61">
            <w:pPr>
              <w:jc w:val="both"/>
              <w:rPr>
                <w:color w:val="000000" w:themeColor="text1"/>
              </w:rPr>
            </w:pPr>
            <w:r w:rsidRPr="00B1317B">
              <w:rPr>
                <w:color w:val="000000" w:themeColor="text1"/>
              </w:rPr>
              <w:t>10-0-0</w:t>
            </w:r>
          </w:p>
        </w:tc>
        <w:tc>
          <w:tcPr>
            <w:tcW w:w="850" w:type="dxa"/>
          </w:tcPr>
          <w:p w:rsidR="00257A61" w:rsidRPr="00B1317B" w:rsidRDefault="00257A61" w:rsidP="00257A61">
            <w:pPr>
              <w:jc w:val="both"/>
              <w:rPr>
                <w:color w:val="000000" w:themeColor="text1"/>
              </w:rPr>
            </w:pPr>
            <w:r w:rsidRPr="00B1317B">
              <w:rPr>
                <w:color w:val="000000" w:themeColor="text1"/>
              </w:rPr>
              <w:t>klz</w:t>
            </w:r>
          </w:p>
        </w:tc>
        <w:tc>
          <w:tcPr>
            <w:tcW w:w="709" w:type="dxa"/>
          </w:tcPr>
          <w:p w:rsidR="00257A61" w:rsidRPr="00B1317B" w:rsidRDefault="00257A61" w:rsidP="00257A61">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ins w:id="692" w:author="Pavla Trefilová" w:date="2019-09-11T15:26:00Z"/>
                <w:b/>
                <w:color w:val="000000" w:themeColor="text1"/>
              </w:rPr>
            </w:pPr>
            <w:ins w:id="693" w:author="Pavla Trefilová" w:date="2019-09-11T15:26:00Z">
              <w:r w:rsidRPr="00B1317B">
                <w:rPr>
                  <w:b/>
                  <w:color w:val="000000" w:themeColor="text1"/>
                </w:rPr>
                <w:t xml:space="preserve">Ing. </w:t>
              </w:r>
              <w:r>
                <w:rPr>
                  <w:b/>
                  <w:color w:val="000000" w:themeColor="text1"/>
                </w:rPr>
                <w:t xml:space="preserve">Miroslava </w:t>
              </w:r>
              <w:r w:rsidRPr="00B1317B">
                <w:rPr>
                  <w:b/>
                  <w:color w:val="000000" w:themeColor="text1"/>
                </w:rPr>
                <w:t>Dolejšová, Ph.D.</w:t>
              </w:r>
            </w:ins>
          </w:p>
          <w:p w:rsidR="00257A61" w:rsidRPr="00B1317B" w:rsidDel="00EE004A" w:rsidRDefault="00EE004A" w:rsidP="00EE004A">
            <w:pPr>
              <w:jc w:val="both"/>
              <w:rPr>
                <w:del w:id="694" w:author="Pavla Trefilová" w:date="2019-09-11T15:26:00Z"/>
                <w:b/>
                <w:color w:val="000000" w:themeColor="text1"/>
              </w:rPr>
            </w:pPr>
            <w:ins w:id="695" w:author="Pavla Trefilová" w:date="2019-09-11T15:26:00Z">
              <w:r>
                <w:rPr>
                  <w:color w:val="000000" w:themeColor="text1"/>
                </w:rPr>
                <w:t>Dolejšová (</w:t>
              </w:r>
              <w:r w:rsidRPr="00B1317B">
                <w:rPr>
                  <w:color w:val="000000" w:themeColor="text1"/>
                </w:rPr>
                <w:t>100%</w:t>
              </w:r>
              <w:r>
                <w:rPr>
                  <w:color w:val="000000" w:themeColor="text1"/>
                </w:rPr>
                <w:t>)</w:t>
              </w:r>
            </w:ins>
            <w:del w:id="696" w:author="Pavla Trefilová" w:date="2019-09-11T15:26:00Z">
              <w:r w:rsidR="00257A61" w:rsidRPr="00B1317B" w:rsidDel="00EE004A">
                <w:rPr>
                  <w:b/>
                  <w:color w:val="000000" w:themeColor="text1"/>
                </w:rPr>
                <w:delText>Ing. Dolejšová, Ph.D.</w:delText>
              </w:r>
            </w:del>
          </w:p>
          <w:p w:rsidR="00257A61" w:rsidRPr="00B1317B" w:rsidRDefault="00257A61" w:rsidP="00257A61">
            <w:pPr>
              <w:jc w:val="both"/>
              <w:rPr>
                <w:color w:val="000000" w:themeColor="text1"/>
              </w:rPr>
            </w:pPr>
            <w:del w:id="697" w:author="Pavla Trefilová" w:date="2019-09-11T15:26:00Z">
              <w:r w:rsidDel="00EE004A">
                <w:rPr>
                  <w:color w:val="000000" w:themeColor="text1"/>
                </w:rPr>
                <w:delText>Dolejšová 10</w:delText>
              </w:r>
              <w:r w:rsidRPr="00B1317B" w:rsidDel="00EE004A">
                <w:rPr>
                  <w:color w:val="000000" w:themeColor="text1"/>
                </w:rPr>
                <w:delText>0%</w:delText>
              </w:r>
            </w:del>
          </w:p>
        </w:tc>
        <w:tc>
          <w:tcPr>
            <w:tcW w:w="708" w:type="dxa"/>
          </w:tcPr>
          <w:p w:rsidR="00257A61" w:rsidRPr="00B1317B" w:rsidRDefault="00257A61" w:rsidP="00257A61">
            <w:pPr>
              <w:jc w:val="both"/>
              <w:rPr>
                <w:color w:val="000000" w:themeColor="text1"/>
              </w:rPr>
            </w:pPr>
            <w:r w:rsidRPr="00B1317B">
              <w:rPr>
                <w:color w:val="000000" w:themeColor="text1"/>
              </w:rPr>
              <w:t>1/L</w:t>
            </w:r>
          </w:p>
        </w:tc>
        <w:tc>
          <w:tcPr>
            <w:tcW w:w="814" w:type="dxa"/>
          </w:tcPr>
          <w:p w:rsidR="00257A61" w:rsidRPr="00B1317B" w:rsidRDefault="00257A61" w:rsidP="00257A61">
            <w:pPr>
              <w:jc w:val="both"/>
              <w:rPr>
                <w:color w:val="000000" w:themeColor="text1"/>
              </w:rPr>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t>Aplikovaná statistika I</w:t>
            </w:r>
          </w:p>
        </w:tc>
        <w:tc>
          <w:tcPr>
            <w:tcW w:w="857" w:type="dxa"/>
            <w:gridSpan w:val="2"/>
          </w:tcPr>
          <w:p w:rsidR="00257A61" w:rsidRPr="00B1317B" w:rsidRDefault="00257A61" w:rsidP="00257A61">
            <w:pPr>
              <w:jc w:val="both"/>
              <w:rPr>
                <w:color w:val="000000" w:themeColor="text1"/>
              </w:rPr>
            </w:pPr>
            <w:r w:rsidRPr="00B1317B">
              <w:rPr>
                <w:color w:val="000000" w:themeColor="text1"/>
              </w:rPr>
              <w:t>20-0-0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5</w:t>
            </w:r>
          </w:p>
        </w:tc>
        <w:tc>
          <w:tcPr>
            <w:tcW w:w="2977" w:type="dxa"/>
          </w:tcPr>
          <w:p w:rsidR="00EE004A" w:rsidRPr="00315CDD" w:rsidRDefault="00EE004A" w:rsidP="00EE004A">
            <w:pPr>
              <w:jc w:val="both"/>
              <w:rPr>
                <w:ins w:id="698" w:author="Pavla Trefilová" w:date="2019-09-11T15:26:00Z"/>
                <w:b/>
                <w:color w:val="000000" w:themeColor="text1"/>
              </w:rPr>
            </w:pPr>
            <w:ins w:id="699" w:author="Pavla Trefilová" w:date="2019-09-11T15:26:00Z">
              <w:r w:rsidRPr="00315CDD">
                <w:rPr>
                  <w:b/>
                  <w:color w:val="000000" w:themeColor="text1"/>
                </w:rPr>
                <w:t xml:space="preserve">Ing. </w:t>
              </w:r>
              <w:r>
                <w:rPr>
                  <w:b/>
                  <w:color w:val="000000" w:themeColor="text1"/>
                </w:rPr>
                <w:t xml:space="preserve">Martin </w:t>
              </w:r>
              <w:r w:rsidRPr="00315CDD">
                <w:rPr>
                  <w:b/>
                  <w:color w:val="000000" w:themeColor="text1"/>
                </w:rPr>
                <w:t>Kovářík, Ph.D.</w:t>
              </w:r>
            </w:ins>
          </w:p>
          <w:p w:rsidR="00257A61" w:rsidRPr="00B1317B" w:rsidDel="00EE004A" w:rsidRDefault="00EE004A" w:rsidP="00EE004A">
            <w:pPr>
              <w:jc w:val="both"/>
              <w:rPr>
                <w:del w:id="700" w:author="Pavla Trefilová" w:date="2019-09-11T15:26:00Z"/>
                <w:b/>
                <w:color w:val="000000" w:themeColor="text1"/>
              </w:rPr>
            </w:pPr>
            <w:ins w:id="701" w:author="Pavla Trefilová" w:date="2019-09-11T15:26:00Z">
              <w:r w:rsidRPr="00315CDD">
                <w:rPr>
                  <w:color w:val="000000" w:themeColor="text1"/>
                </w:rPr>
                <w:t xml:space="preserve">Kovářík </w:t>
              </w:r>
              <w:r>
                <w:rPr>
                  <w:color w:val="000000" w:themeColor="text1"/>
                </w:rPr>
                <w:t>(</w:t>
              </w:r>
              <w:r w:rsidRPr="00B1317B">
                <w:rPr>
                  <w:color w:val="000000" w:themeColor="text1"/>
                </w:rPr>
                <w:t>100%</w:t>
              </w:r>
              <w:r>
                <w:rPr>
                  <w:color w:val="000000" w:themeColor="text1"/>
                </w:rPr>
                <w:t>)</w:t>
              </w:r>
            </w:ins>
            <w:del w:id="702" w:author="Pavla Trefilová" w:date="2019-09-11T15:26:00Z">
              <w:r w:rsidR="00257A61" w:rsidRPr="00B1317B" w:rsidDel="00EE004A">
                <w:rPr>
                  <w:b/>
                  <w:color w:val="000000" w:themeColor="text1"/>
                </w:rPr>
                <w:delText>Ing. Kovářík, Ph.D.</w:delText>
              </w:r>
            </w:del>
          </w:p>
          <w:p w:rsidR="00257A61" w:rsidRPr="00B1317B" w:rsidRDefault="00257A61" w:rsidP="00257A61">
            <w:pPr>
              <w:jc w:val="both"/>
              <w:rPr>
                <w:color w:val="000000" w:themeColor="text1"/>
              </w:rPr>
            </w:pPr>
            <w:del w:id="703" w:author="Pavla Trefilová" w:date="2019-09-11T15:26:00Z">
              <w:r w:rsidRPr="00B1317B" w:rsidDel="00EE004A">
                <w:rPr>
                  <w:color w:val="000000" w:themeColor="text1"/>
                </w:rPr>
                <w:delText>Kovářík 100%</w:delText>
              </w:r>
            </w:del>
          </w:p>
        </w:tc>
        <w:tc>
          <w:tcPr>
            <w:tcW w:w="708" w:type="dxa"/>
          </w:tcPr>
          <w:p w:rsidR="00257A61" w:rsidRPr="00B1317B" w:rsidRDefault="00257A61" w:rsidP="00257A61">
            <w:pPr>
              <w:jc w:val="both"/>
              <w:rPr>
                <w:color w:val="000000" w:themeColor="text1"/>
              </w:rPr>
            </w:pPr>
            <w:r w:rsidRPr="00B1317B">
              <w:rPr>
                <w:color w:val="000000" w:themeColor="text1"/>
              </w:rPr>
              <w:t>1/L</w:t>
            </w:r>
          </w:p>
        </w:tc>
        <w:tc>
          <w:tcPr>
            <w:tcW w:w="814" w:type="dxa"/>
          </w:tcPr>
          <w:p w:rsidR="00257A61" w:rsidRPr="00B1317B" w:rsidRDefault="00257A61" w:rsidP="00257A61">
            <w:pPr>
              <w:jc w:val="both"/>
              <w:rPr>
                <w:color w:val="000000" w:themeColor="text1"/>
              </w:rPr>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t>Základy projektového řízení</w:t>
            </w:r>
          </w:p>
        </w:tc>
        <w:tc>
          <w:tcPr>
            <w:tcW w:w="857" w:type="dxa"/>
            <w:gridSpan w:val="2"/>
          </w:tcPr>
          <w:p w:rsidR="00257A61" w:rsidRPr="00B1317B" w:rsidRDefault="00257A61" w:rsidP="00257A61">
            <w:pPr>
              <w:jc w:val="both"/>
              <w:rPr>
                <w:color w:val="000000" w:themeColor="text1"/>
              </w:rPr>
            </w:pPr>
            <w:r w:rsidRPr="00B1317B">
              <w:rPr>
                <w:color w:val="000000" w:themeColor="text1"/>
              </w:rPr>
              <w:t>10-0-0</w:t>
            </w:r>
          </w:p>
        </w:tc>
        <w:tc>
          <w:tcPr>
            <w:tcW w:w="850" w:type="dxa"/>
          </w:tcPr>
          <w:p w:rsidR="00257A61" w:rsidRPr="00B1317B" w:rsidRDefault="00257A61" w:rsidP="00257A61">
            <w:pPr>
              <w:jc w:val="both"/>
              <w:rPr>
                <w:color w:val="000000" w:themeColor="text1"/>
              </w:rPr>
            </w:pPr>
            <w:r w:rsidRPr="00B1317B">
              <w:rPr>
                <w:color w:val="000000" w:themeColor="text1"/>
              </w:rPr>
              <w:t>klz</w:t>
            </w:r>
          </w:p>
        </w:tc>
        <w:tc>
          <w:tcPr>
            <w:tcW w:w="709" w:type="dxa"/>
          </w:tcPr>
          <w:p w:rsidR="00257A61" w:rsidRPr="00B1317B" w:rsidRDefault="00257A61" w:rsidP="00257A61">
            <w:pPr>
              <w:jc w:val="both"/>
              <w:rPr>
                <w:color w:val="000000" w:themeColor="text1"/>
              </w:rPr>
            </w:pPr>
            <w:r w:rsidRPr="00B1317B">
              <w:rPr>
                <w:color w:val="000000" w:themeColor="text1"/>
              </w:rPr>
              <w:t>3</w:t>
            </w:r>
          </w:p>
        </w:tc>
        <w:tc>
          <w:tcPr>
            <w:tcW w:w="2977" w:type="dxa"/>
          </w:tcPr>
          <w:p w:rsidR="00EE004A" w:rsidRPr="00C5333A" w:rsidRDefault="00EE004A" w:rsidP="00EE004A">
            <w:pPr>
              <w:jc w:val="both"/>
              <w:rPr>
                <w:ins w:id="704" w:author="Pavla Trefilová" w:date="2019-09-11T15:26:00Z"/>
                <w:b/>
                <w:color w:val="000000" w:themeColor="text1"/>
              </w:rPr>
            </w:pPr>
            <w:ins w:id="705" w:author="Pavla Trefilová" w:date="2019-09-11T15:26:00Z">
              <w:r w:rsidRPr="00C5333A">
                <w:rPr>
                  <w:b/>
                  <w:color w:val="000000" w:themeColor="text1"/>
                </w:rPr>
                <w:t xml:space="preserve">Ing. </w:t>
              </w:r>
              <w:r>
                <w:rPr>
                  <w:b/>
                  <w:color w:val="000000" w:themeColor="text1"/>
                </w:rPr>
                <w:t xml:space="preserve">Lucie </w:t>
              </w:r>
              <w:r w:rsidRPr="00C5333A">
                <w:rPr>
                  <w:b/>
                  <w:color w:val="000000" w:themeColor="text1"/>
                </w:rPr>
                <w:t>Tomancová, Ph.D.</w:t>
              </w:r>
            </w:ins>
          </w:p>
          <w:p w:rsidR="00257A61" w:rsidRPr="00B1317B" w:rsidDel="00EE004A" w:rsidRDefault="00EE004A" w:rsidP="00EE004A">
            <w:pPr>
              <w:jc w:val="both"/>
              <w:rPr>
                <w:del w:id="706" w:author="Pavla Trefilová" w:date="2019-09-11T15:26:00Z"/>
                <w:b/>
                <w:color w:val="000000" w:themeColor="text1"/>
              </w:rPr>
            </w:pPr>
            <w:ins w:id="707" w:author="Pavla Trefilová" w:date="2019-09-11T15:26:00Z">
              <w:r w:rsidRPr="00C5333A">
                <w:rPr>
                  <w:color w:val="000000" w:themeColor="text1"/>
                </w:rPr>
                <w:t xml:space="preserve">Tomancová </w:t>
              </w:r>
              <w:r>
                <w:rPr>
                  <w:color w:val="000000" w:themeColor="text1"/>
                </w:rPr>
                <w:t>(</w:t>
              </w:r>
              <w:r w:rsidRPr="00B1317B">
                <w:rPr>
                  <w:color w:val="000000" w:themeColor="text1"/>
                </w:rPr>
                <w:t>100%</w:t>
              </w:r>
              <w:r>
                <w:rPr>
                  <w:color w:val="000000" w:themeColor="text1"/>
                </w:rPr>
                <w:t>)</w:t>
              </w:r>
            </w:ins>
            <w:del w:id="708" w:author="Pavla Trefilová" w:date="2019-09-11T15:26:00Z">
              <w:r w:rsidR="00257A61" w:rsidRPr="00B1317B" w:rsidDel="00EE004A">
                <w:rPr>
                  <w:b/>
                  <w:color w:val="000000" w:themeColor="text1"/>
                </w:rPr>
                <w:delText>Ing. Tomancová, Ph.D.</w:delText>
              </w:r>
            </w:del>
          </w:p>
          <w:p w:rsidR="00257A61" w:rsidRPr="00B1317B" w:rsidRDefault="00257A61" w:rsidP="00257A61">
            <w:pPr>
              <w:jc w:val="both"/>
              <w:rPr>
                <w:color w:val="000000" w:themeColor="text1"/>
              </w:rPr>
            </w:pPr>
            <w:del w:id="709" w:author="Pavla Trefilová" w:date="2019-09-11T15:26:00Z">
              <w:r w:rsidRPr="00B1317B" w:rsidDel="00EE004A">
                <w:rPr>
                  <w:color w:val="000000" w:themeColor="text1"/>
                </w:rPr>
                <w:lastRenderedPageBreak/>
                <w:delText>Tomancová 100%</w:delText>
              </w:r>
            </w:del>
          </w:p>
        </w:tc>
        <w:tc>
          <w:tcPr>
            <w:tcW w:w="708" w:type="dxa"/>
          </w:tcPr>
          <w:p w:rsidR="00257A61" w:rsidRPr="00B1317B" w:rsidRDefault="00257A61" w:rsidP="00257A61">
            <w:pPr>
              <w:jc w:val="both"/>
              <w:rPr>
                <w:color w:val="000000" w:themeColor="text1"/>
              </w:rPr>
            </w:pPr>
            <w:r w:rsidRPr="00B1317B">
              <w:rPr>
                <w:color w:val="000000" w:themeColor="text1"/>
              </w:rPr>
              <w:lastRenderedPageBreak/>
              <w:t>1/L</w:t>
            </w:r>
          </w:p>
        </w:tc>
        <w:tc>
          <w:tcPr>
            <w:tcW w:w="814" w:type="dxa"/>
          </w:tcPr>
          <w:p w:rsidR="00257A61" w:rsidRPr="00B1317B" w:rsidRDefault="00257A61" w:rsidP="00257A61">
            <w:pPr>
              <w:jc w:val="both"/>
              <w:rPr>
                <w:color w:val="000000" w:themeColor="text1"/>
              </w:rPr>
            </w:pPr>
          </w:p>
        </w:tc>
      </w:tr>
      <w:tr w:rsidR="00257A61" w:rsidDel="003A445E" w:rsidTr="00406EBE">
        <w:trPr>
          <w:del w:id="710" w:author="Drahomíra Pavelková" w:date="2019-09-04T19:12:00Z"/>
        </w:trPr>
        <w:tc>
          <w:tcPr>
            <w:tcW w:w="2370" w:type="dxa"/>
          </w:tcPr>
          <w:p w:rsidR="00257A61" w:rsidRPr="00B1317B" w:rsidDel="003A445E" w:rsidRDefault="00257A61" w:rsidP="00257A61">
            <w:pPr>
              <w:rPr>
                <w:del w:id="711" w:author="Drahomíra Pavelková" w:date="2019-09-04T19:12:00Z"/>
                <w:color w:val="000000" w:themeColor="text1"/>
              </w:rPr>
            </w:pPr>
            <w:del w:id="712" w:author="Drahomíra Pavelková" w:date="2019-09-04T19:12:00Z">
              <w:r w:rsidRPr="00B1317B" w:rsidDel="003A445E">
                <w:rPr>
                  <w:color w:val="000000" w:themeColor="text1"/>
                </w:rPr>
                <w:delText>Podniková ekonomika I</w:delText>
              </w:r>
            </w:del>
          </w:p>
          <w:p w:rsidR="00257A61" w:rsidRPr="00B1317B" w:rsidDel="003A445E" w:rsidRDefault="00257A61" w:rsidP="00257A61">
            <w:pPr>
              <w:rPr>
                <w:del w:id="713" w:author="Drahomíra Pavelková" w:date="2019-09-04T19:12:00Z"/>
                <w:color w:val="000000" w:themeColor="text1"/>
              </w:rPr>
            </w:pPr>
          </w:p>
        </w:tc>
        <w:tc>
          <w:tcPr>
            <w:tcW w:w="857" w:type="dxa"/>
            <w:gridSpan w:val="2"/>
          </w:tcPr>
          <w:p w:rsidR="00257A61" w:rsidRPr="00B1317B" w:rsidDel="003A445E" w:rsidRDefault="00257A61" w:rsidP="00257A61">
            <w:pPr>
              <w:jc w:val="both"/>
              <w:rPr>
                <w:del w:id="714" w:author="Drahomíra Pavelková" w:date="2019-09-04T19:12:00Z"/>
                <w:color w:val="000000" w:themeColor="text1"/>
              </w:rPr>
            </w:pPr>
            <w:del w:id="715" w:author="Drahomíra Pavelková" w:date="2019-09-04T19:12:00Z">
              <w:r w:rsidRPr="00B1317B" w:rsidDel="003A445E">
                <w:rPr>
                  <w:color w:val="000000" w:themeColor="text1"/>
                </w:rPr>
                <w:delText>15-0-0</w:delText>
              </w:r>
            </w:del>
          </w:p>
        </w:tc>
        <w:tc>
          <w:tcPr>
            <w:tcW w:w="850" w:type="dxa"/>
          </w:tcPr>
          <w:p w:rsidR="00257A61" w:rsidRPr="00B1317B" w:rsidDel="003A445E" w:rsidRDefault="00257A61" w:rsidP="00257A61">
            <w:pPr>
              <w:jc w:val="both"/>
              <w:rPr>
                <w:del w:id="716" w:author="Drahomíra Pavelková" w:date="2019-09-04T19:12:00Z"/>
                <w:color w:val="000000" w:themeColor="text1"/>
              </w:rPr>
            </w:pPr>
            <w:del w:id="717" w:author="Drahomíra Pavelková" w:date="2019-09-04T19:12:00Z">
              <w:r w:rsidRPr="00B1317B" w:rsidDel="003A445E">
                <w:rPr>
                  <w:color w:val="000000" w:themeColor="text1"/>
                </w:rPr>
                <w:delText>zp, zk</w:delText>
              </w:r>
            </w:del>
          </w:p>
        </w:tc>
        <w:tc>
          <w:tcPr>
            <w:tcW w:w="709" w:type="dxa"/>
          </w:tcPr>
          <w:p w:rsidR="00257A61" w:rsidRPr="00B1317B" w:rsidDel="003A445E" w:rsidRDefault="00257A61" w:rsidP="00257A61">
            <w:pPr>
              <w:jc w:val="both"/>
              <w:rPr>
                <w:del w:id="718" w:author="Drahomíra Pavelková" w:date="2019-09-04T19:12:00Z"/>
                <w:color w:val="000000" w:themeColor="text1"/>
              </w:rPr>
            </w:pPr>
            <w:del w:id="719" w:author="Drahomíra Pavelková" w:date="2019-09-04T19:12:00Z">
              <w:r w:rsidRPr="00B1317B" w:rsidDel="003A445E">
                <w:rPr>
                  <w:color w:val="000000" w:themeColor="text1"/>
                </w:rPr>
                <w:delText>5</w:delText>
              </w:r>
            </w:del>
          </w:p>
        </w:tc>
        <w:tc>
          <w:tcPr>
            <w:tcW w:w="2977" w:type="dxa"/>
          </w:tcPr>
          <w:p w:rsidR="00257A61" w:rsidRPr="00B1317B" w:rsidDel="003A445E" w:rsidRDefault="00257A61" w:rsidP="00257A61">
            <w:pPr>
              <w:jc w:val="both"/>
              <w:rPr>
                <w:del w:id="720" w:author="Drahomíra Pavelková" w:date="2019-09-04T19:12:00Z"/>
                <w:b/>
                <w:color w:val="000000" w:themeColor="text1"/>
              </w:rPr>
            </w:pPr>
            <w:del w:id="721" w:author="Drahomíra Pavelková" w:date="2019-09-04T19:12:00Z">
              <w:r w:rsidDel="003A445E">
                <w:rPr>
                  <w:b/>
                  <w:color w:val="000000" w:themeColor="text1"/>
                </w:rPr>
                <w:delText xml:space="preserve">doc. </w:delText>
              </w:r>
              <w:r w:rsidRPr="00B1317B" w:rsidDel="003A445E">
                <w:rPr>
                  <w:b/>
                  <w:color w:val="000000" w:themeColor="text1"/>
                </w:rPr>
                <w:delText>Ing. Novák Ph.D.</w:delText>
              </w:r>
            </w:del>
          </w:p>
          <w:p w:rsidR="00257A61" w:rsidRPr="00B1317B" w:rsidDel="003A445E" w:rsidRDefault="00257A61" w:rsidP="00257A61">
            <w:pPr>
              <w:jc w:val="both"/>
              <w:rPr>
                <w:del w:id="722" w:author="Drahomíra Pavelková" w:date="2019-09-04T19:12:00Z"/>
                <w:color w:val="000000" w:themeColor="text1"/>
              </w:rPr>
            </w:pPr>
            <w:del w:id="723" w:author="Drahomíra Pavelková" w:date="2019-09-04T19:12:00Z">
              <w:r w:rsidRPr="00B1317B" w:rsidDel="003A445E">
                <w:rPr>
                  <w:color w:val="000000" w:themeColor="text1"/>
                </w:rPr>
                <w:delText>Novák 100%</w:delText>
              </w:r>
            </w:del>
          </w:p>
        </w:tc>
        <w:tc>
          <w:tcPr>
            <w:tcW w:w="708" w:type="dxa"/>
          </w:tcPr>
          <w:p w:rsidR="00257A61" w:rsidRPr="00B1317B" w:rsidDel="003A445E" w:rsidRDefault="00257A61" w:rsidP="00257A61">
            <w:pPr>
              <w:jc w:val="both"/>
              <w:rPr>
                <w:del w:id="724" w:author="Drahomíra Pavelková" w:date="2019-09-04T19:12:00Z"/>
                <w:color w:val="000000" w:themeColor="text1"/>
              </w:rPr>
            </w:pPr>
            <w:del w:id="725" w:author="Drahomíra Pavelková" w:date="2019-09-04T19:12:00Z">
              <w:r w:rsidRPr="00B1317B" w:rsidDel="003A445E">
                <w:rPr>
                  <w:color w:val="000000" w:themeColor="text1"/>
                </w:rPr>
                <w:delText>1/L</w:delText>
              </w:r>
            </w:del>
          </w:p>
        </w:tc>
        <w:tc>
          <w:tcPr>
            <w:tcW w:w="814" w:type="dxa"/>
          </w:tcPr>
          <w:p w:rsidR="00257A61" w:rsidRPr="00B1317B" w:rsidDel="003A445E" w:rsidRDefault="00257A61" w:rsidP="00257A61">
            <w:pPr>
              <w:jc w:val="both"/>
              <w:rPr>
                <w:del w:id="726" w:author="Drahomíra Pavelková" w:date="2019-09-04T19:12:00Z"/>
                <w:color w:val="000000" w:themeColor="text1"/>
              </w:rPr>
            </w:pPr>
            <w:del w:id="727" w:author="Drahomíra Pavelková" w:date="2019-09-04T19:12:00Z">
              <w:r w:rsidRPr="00B1317B" w:rsidDel="003A445E">
                <w:rPr>
                  <w:color w:val="000000" w:themeColor="text1"/>
                </w:rPr>
                <w:delText>ZT</w:delText>
              </w:r>
            </w:del>
          </w:p>
        </w:tc>
      </w:tr>
      <w:tr w:rsidR="00257A61" w:rsidTr="00406EBE">
        <w:tc>
          <w:tcPr>
            <w:tcW w:w="2370" w:type="dxa"/>
          </w:tcPr>
          <w:p w:rsidR="00257A61" w:rsidRDefault="00257A61" w:rsidP="00257A61">
            <w:r>
              <w:t>Cizí jazyk 2</w:t>
            </w:r>
          </w:p>
        </w:tc>
        <w:tc>
          <w:tcPr>
            <w:tcW w:w="857" w:type="dxa"/>
            <w:gridSpan w:val="2"/>
          </w:tcPr>
          <w:p w:rsidR="00257A61" w:rsidRDefault="00257A61" w:rsidP="00257A61">
            <w:pPr>
              <w:jc w:val="both"/>
            </w:pPr>
            <w:r>
              <w:t>10-0-0</w:t>
            </w:r>
          </w:p>
        </w:tc>
        <w:tc>
          <w:tcPr>
            <w:tcW w:w="850" w:type="dxa"/>
          </w:tcPr>
          <w:p w:rsidR="00257A61" w:rsidRDefault="00257A61" w:rsidP="00257A61">
            <w:pPr>
              <w:jc w:val="both"/>
            </w:pPr>
            <w:r>
              <w:t>zp, zk</w:t>
            </w:r>
          </w:p>
        </w:tc>
        <w:tc>
          <w:tcPr>
            <w:tcW w:w="709" w:type="dxa"/>
          </w:tcPr>
          <w:p w:rsidR="00257A61" w:rsidRDefault="00257A61" w:rsidP="00257A61">
            <w:pPr>
              <w:jc w:val="both"/>
            </w:pPr>
            <w:r>
              <w:t>4</w:t>
            </w:r>
          </w:p>
        </w:tc>
        <w:tc>
          <w:tcPr>
            <w:tcW w:w="2977" w:type="dxa"/>
          </w:tcPr>
          <w:p w:rsidR="00EE004A" w:rsidRPr="00E409BC" w:rsidRDefault="00EE004A" w:rsidP="00EE004A">
            <w:pPr>
              <w:jc w:val="both"/>
              <w:rPr>
                <w:ins w:id="728" w:author="Pavla Trefilová" w:date="2019-09-11T15:25:00Z"/>
                <w:b/>
              </w:rPr>
            </w:pPr>
            <w:ins w:id="729" w:author="Pavla Trefilová" w:date="2019-09-11T15:25:00Z">
              <w:r w:rsidRPr="00E409BC">
                <w:rPr>
                  <w:b/>
                </w:rPr>
                <w:t xml:space="preserve">Mgr. </w:t>
              </w:r>
              <w:r>
                <w:rPr>
                  <w:b/>
                </w:rPr>
                <w:t xml:space="preserve">Věra </w:t>
              </w:r>
              <w:r w:rsidRPr="00E409BC">
                <w:rPr>
                  <w:b/>
                </w:rPr>
                <w:t>Kozáková, Ph.D.</w:t>
              </w:r>
            </w:ins>
          </w:p>
          <w:p w:rsidR="00EE004A" w:rsidRDefault="00EE004A" w:rsidP="00EE004A">
            <w:pPr>
              <w:jc w:val="both"/>
              <w:rPr>
                <w:ins w:id="730" w:author="Pavla Trefilová" w:date="2019-09-11T15:25:00Z"/>
                <w:b/>
              </w:rPr>
            </w:pPr>
            <w:ins w:id="731" w:author="Pavla Trefilová" w:date="2019-09-11T15:25:00Z">
              <w:r>
                <w:t xml:space="preserve">Kozáková </w:t>
              </w:r>
              <w:r>
                <w:rPr>
                  <w:color w:val="000000" w:themeColor="text1"/>
                </w:rPr>
                <w:t>(</w:t>
              </w:r>
              <w:r w:rsidRPr="00B1317B">
                <w:rPr>
                  <w:color w:val="000000" w:themeColor="text1"/>
                </w:rPr>
                <w:t>100%</w:t>
              </w:r>
              <w:r>
                <w:rPr>
                  <w:color w:val="000000" w:themeColor="text1"/>
                </w:rPr>
                <w:t>)</w:t>
              </w:r>
            </w:ins>
          </w:p>
          <w:p w:rsidR="00EE004A" w:rsidRPr="00E409BC" w:rsidRDefault="00EE004A" w:rsidP="00EE004A">
            <w:pPr>
              <w:jc w:val="both"/>
              <w:rPr>
                <w:ins w:id="732" w:author="Pavla Trefilová" w:date="2019-09-11T15:25:00Z"/>
                <w:b/>
              </w:rPr>
            </w:pPr>
            <w:ins w:id="733" w:author="Pavla Trefilová" w:date="2019-09-11T15:25:00Z">
              <w:r w:rsidRPr="00E409BC">
                <w:rPr>
                  <w:b/>
                </w:rPr>
                <w:t xml:space="preserve">PhDr. </w:t>
              </w:r>
              <w:r>
                <w:rPr>
                  <w:b/>
                </w:rPr>
                <w:t xml:space="preserve">Jana </w:t>
              </w:r>
              <w:r w:rsidRPr="00E409BC">
                <w:rPr>
                  <w:b/>
                </w:rPr>
                <w:t>Semotamová</w:t>
              </w:r>
            </w:ins>
          </w:p>
          <w:p w:rsidR="00257A61" w:rsidRPr="00E409BC" w:rsidDel="00EE004A" w:rsidRDefault="00EE004A" w:rsidP="00EE004A">
            <w:pPr>
              <w:jc w:val="both"/>
              <w:rPr>
                <w:del w:id="734" w:author="Pavla Trefilová" w:date="2019-09-11T15:25:00Z"/>
                <w:b/>
              </w:rPr>
            </w:pPr>
            <w:ins w:id="735" w:author="Pavla Trefilová" w:date="2019-09-11T15:25:00Z">
              <w:r>
                <w:t xml:space="preserve">Semotamová </w:t>
              </w:r>
              <w:r>
                <w:rPr>
                  <w:color w:val="000000" w:themeColor="text1"/>
                </w:rPr>
                <w:t>(</w:t>
              </w:r>
              <w:r w:rsidRPr="00B1317B">
                <w:rPr>
                  <w:color w:val="000000" w:themeColor="text1"/>
                </w:rPr>
                <w:t>100%</w:t>
              </w:r>
              <w:r>
                <w:rPr>
                  <w:color w:val="000000" w:themeColor="text1"/>
                </w:rPr>
                <w:t>)</w:t>
              </w:r>
            </w:ins>
            <w:del w:id="736" w:author="Pavla Trefilová" w:date="2019-09-11T15:25:00Z">
              <w:r w:rsidR="00257A61" w:rsidRPr="00E409BC" w:rsidDel="00EE004A">
                <w:rPr>
                  <w:b/>
                </w:rPr>
                <w:delText>Mgr. Kozáková, Ph.D.</w:delText>
              </w:r>
            </w:del>
          </w:p>
          <w:p w:rsidR="00257A61" w:rsidDel="00EE004A" w:rsidRDefault="00257A61" w:rsidP="00257A61">
            <w:pPr>
              <w:jc w:val="both"/>
              <w:rPr>
                <w:del w:id="737" w:author="Pavla Trefilová" w:date="2019-09-11T15:25:00Z"/>
              </w:rPr>
            </w:pPr>
            <w:del w:id="738" w:author="Pavla Trefilová" w:date="2019-09-11T15:25:00Z">
              <w:r w:rsidDel="00EE004A">
                <w:delText>Kozáková 100%</w:delText>
              </w:r>
            </w:del>
          </w:p>
          <w:p w:rsidR="00257A61" w:rsidRPr="00E409BC" w:rsidDel="00EE004A" w:rsidRDefault="00257A61" w:rsidP="00257A61">
            <w:pPr>
              <w:jc w:val="both"/>
              <w:rPr>
                <w:del w:id="739" w:author="Pavla Trefilová" w:date="2019-09-11T15:25:00Z"/>
                <w:b/>
              </w:rPr>
            </w:pPr>
            <w:del w:id="740" w:author="Pavla Trefilová" w:date="2019-09-11T15:25:00Z">
              <w:r w:rsidRPr="00E409BC" w:rsidDel="00EE004A">
                <w:rPr>
                  <w:b/>
                </w:rPr>
                <w:delText>PhDr. Semotamová</w:delText>
              </w:r>
            </w:del>
          </w:p>
          <w:p w:rsidR="00257A61" w:rsidRPr="00004032" w:rsidRDefault="00257A61" w:rsidP="00257A61">
            <w:pPr>
              <w:jc w:val="both"/>
              <w:rPr>
                <w:b/>
              </w:rPr>
            </w:pPr>
            <w:del w:id="741" w:author="Pavla Trefilová" w:date="2019-09-11T15:25:00Z">
              <w:r w:rsidDel="00EE004A">
                <w:delText>Semotamová 100%</w:delText>
              </w:r>
            </w:del>
          </w:p>
        </w:tc>
        <w:tc>
          <w:tcPr>
            <w:tcW w:w="708" w:type="dxa"/>
          </w:tcPr>
          <w:p w:rsidR="00257A61" w:rsidRDefault="00257A61" w:rsidP="00257A61">
            <w:pPr>
              <w:jc w:val="both"/>
            </w:pPr>
            <w:r>
              <w:t>1/L</w:t>
            </w:r>
          </w:p>
        </w:tc>
        <w:tc>
          <w:tcPr>
            <w:tcW w:w="814" w:type="dxa"/>
          </w:tcPr>
          <w:p w:rsidR="00257A61" w:rsidRDefault="00257A61" w:rsidP="00257A61">
            <w:pPr>
              <w:jc w:val="both"/>
            </w:pPr>
          </w:p>
        </w:tc>
      </w:tr>
      <w:tr w:rsidR="000F4F43" w:rsidTr="00406EBE">
        <w:trPr>
          <w:ins w:id="742" w:author="Drahomíra Pavelková" w:date="2019-09-04T19:01:00Z"/>
        </w:trPr>
        <w:tc>
          <w:tcPr>
            <w:tcW w:w="2370" w:type="dxa"/>
          </w:tcPr>
          <w:p w:rsidR="000F4F43" w:rsidRPr="00B1317B" w:rsidRDefault="000F4F43" w:rsidP="000F4F43">
            <w:pPr>
              <w:rPr>
                <w:ins w:id="743" w:author="Drahomíra Pavelková" w:date="2019-09-04T19:01:00Z"/>
                <w:color w:val="000000" w:themeColor="text1"/>
              </w:rPr>
            </w:pPr>
            <w:ins w:id="744" w:author="Drahomíra Pavelková" w:date="2019-09-04T19:01:00Z">
              <w:r w:rsidRPr="00315CDD">
                <w:rPr>
                  <w:color w:val="000000" w:themeColor="text1"/>
                </w:rPr>
                <w:t>Základy podnikové ekonomiky</w:t>
              </w:r>
            </w:ins>
          </w:p>
        </w:tc>
        <w:tc>
          <w:tcPr>
            <w:tcW w:w="857" w:type="dxa"/>
            <w:gridSpan w:val="2"/>
          </w:tcPr>
          <w:p w:rsidR="000F4F43" w:rsidRPr="00B1317B" w:rsidRDefault="000F4F43" w:rsidP="000F4F43">
            <w:pPr>
              <w:jc w:val="both"/>
              <w:rPr>
                <w:ins w:id="745" w:author="Drahomíra Pavelková" w:date="2019-09-04T19:01:00Z"/>
                <w:color w:val="000000" w:themeColor="text1"/>
              </w:rPr>
            </w:pPr>
            <w:ins w:id="746" w:author="Drahomíra Pavelková" w:date="2019-09-04T19:01:00Z">
              <w:r w:rsidRPr="00315CDD">
                <w:rPr>
                  <w:color w:val="000000" w:themeColor="text1"/>
                </w:rPr>
                <w:t>20-0-0</w:t>
              </w:r>
            </w:ins>
          </w:p>
        </w:tc>
        <w:tc>
          <w:tcPr>
            <w:tcW w:w="850" w:type="dxa"/>
          </w:tcPr>
          <w:p w:rsidR="000F4F43" w:rsidRPr="00B1317B" w:rsidRDefault="000F4F43" w:rsidP="000F4F43">
            <w:pPr>
              <w:jc w:val="both"/>
              <w:rPr>
                <w:ins w:id="747" w:author="Drahomíra Pavelková" w:date="2019-09-04T19:01:00Z"/>
                <w:color w:val="000000" w:themeColor="text1"/>
              </w:rPr>
            </w:pPr>
            <w:ins w:id="748" w:author="Drahomíra Pavelková" w:date="2019-09-04T19:01:00Z">
              <w:r w:rsidRPr="00315CDD">
                <w:rPr>
                  <w:color w:val="000000" w:themeColor="text1"/>
                </w:rPr>
                <w:t>zp, zk</w:t>
              </w:r>
            </w:ins>
          </w:p>
        </w:tc>
        <w:tc>
          <w:tcPr>
            <w:tcW w:w="709" w:type="dxa"/>
          </w:tcPr>
          <w:p w:rsidR="000F4F43" w:rsidRPr="00B1317B" w:rsidRDefault="000F4F43" w:rsidP="000F4F43">
            <w:pPr>
              <w:jc w:val="both"/>
              <w:rPr>
                <w:ins w:id="749" w:author="Drahomíra Pavelková" w:date="2019-09-04T19:01:00Z"/>
                <w:color w:val="000000" w:themeColor="text1"/>
              </w:rPr>
            </w:pPr>
            <w:ins w:id="750" w:author="Drahomíra Pavelková" w:date="2019-09-04T19:01:00Z">
              <w:r w:rsidRPr="00315CDD">
                <w:rPr>
                  <w:color w:val="000000" w:themeColor="text1"/>
                </w:rPr>
                <w:t>5</w:t>
              </w:r>
            </w:ins>
          </w:p>
        </w:tc>
        <w:tc>
          <w:tcPr>
            <w:tcW w:w="2977" w:type="dxa"/>
          </w:tcPr>
          <w:p w:rsidR="000F4F43" w:rsidRPr="00315CDD" w:rsidRDefault="000F4F43" w:rsidP="000F4F43">
            <w:pPr>
              <w:jc w:val="both"/>
              <w:rPr>
                <w:ins w:id="751" w:author="Drahomíra Pavelková" w:date="2019-09-04T19:01:00Z"/>
                <w:b/>
                <w:color w:val="000000" w:themeColor="text1"/>
              </w:rPr>
            </w:pPr>
            <w:ins w:id="752" w:author="Drahomíra Pavelková" w:date="2019-09-04T19:01:00Z">
              <w:r w:rsidRPr="00315CDD">
                <w:rPr>
                  <w:b/>
                  <w:color w:val="000000" w:themeColor="text1"/>
                </w:rPr>
                <w:t xml:space="preserve">doc. Ing. </w:t>
              </w:r>
            </w:ins>
            <w:ins w:id="753" w:author="Pavla Trefilová" w:date="2019-09-11T15:26:00Z">
              <w:r w:rsidR="00A13DC4">
                <w:rPr>
                  <w:b/>
                  <w:color w:val="000000" w:themeColor="text1"/>
                </w:rPr>
                <w:t xml:space="preserve">Petr </w:t>
              </w:r>
            </w:ins>
            <w:ins w:id="754" w:author="Drahomíra Pavelková" w:date="2019-09-04T19:01:00Z">
              <w:r w:rsidRPr="00315CDD">
                <w:rPr>
                  <w:b/>
                  <w:color w:val="000000" w:themeColor="text1"/>
                </w:rPr>
                <w:t>Novák, Ph.D.</w:t>
              </w:r>
            </w:ins>
          </w:p>
          <w:p w:rsidR="000F4F43" w:rsidRPr="00315CDD" w:rsidRDefault="000F4F43" w:rsidP="000F4F43">
            <w:pPr>
              <w:jc w:val="both"/>
              <w:rPr>
                <w:ins w:id="755" w:author="Drahomíra Pavelková" w:date="2019-09-04T19:01:00Z"/>
                <w:color w:val="000000" w:themeColor="text1"/>
              </w:rPr>
            </w:pPr>
            <w:ins w:id="756" w:author="Drahomíra Pavelková" w:date="2019-09-04T19:01:00Z">
              <w:r w:rsidRPr="00315CDD">
                <w:rPr>
                  <w:color w:val="000000" w:themeColor="text1"/>
                </w:rPr>
                <w:t xml:space="preserve">Novák </w:t>
              </w:r>
            </w:ins>
            <w:ins w:id="757" w:author="Pavla Trefilová" w:date="2019-09-11T15:26:00Z">
              <w:r w:rsidR="00A13DC4">
                <w:rPr>
                  <w:color w:val="000000" w:themeColor="text1"/>
                </w:rPr>
                <w:t>(</w:t>
              </w:r>
            </w:ins>
            <w:ins w:id="758" w:author="Drahomíra Pavelková" w:date="2019-09-04T19:01:00Z">
              <w:r w:rsidRPr="00315CDD">
                <w:rPr>
                  <w:color w:val="000000" w:themeColor="text1"/>
                </w:rPr>
                <w:t>60%</w:t>
              </w:r>
            </w:ins>
            <w:ins w:id="759" w:author="Pavla Trefilová" w:date="2019-09-11T15:26:00Z">
              <w:r w:rsidR="00A13DC4">
                <w:rPr>
                  <w:color w:val="000000" w:themeColor="text1"/>
                </w:rPr>
                <w:t>)</w:t>
              </w:r>
            </w:ins>
          </w:p>
          <w:p w:rsidR="000F4F43" w:rsidRPr="00B1317B" w:rsidRDefault="000F4F43" w:rsidP="000F4F43">
            <w:pPr>
              <w:jc w:val="both"/>
              <w:rPr>
                <w:ins w:id="760" w:author="Drahomíra Pavelková" w:date="2019-09-04T19:01:00Z"/>
                <w:b/>
                <w:color w:val="000000" w:themeColor="text1"/>
              </w:rPr>
            </w:pPr>
            <w:ins w:id="761" w:author="Drahomíra Pavelková" w:date="2019-09-04T19:01:00Z">
              <w:r>
                <w:rPr>
                  <w:color w:val="000000" w:themeColor="text1"/>
                </w:rPr>
                <w:t xml:space="preserve">L. </w:t>
              </w:r>
              <w:r w:rsidRPr="00315CDD">
                <w:rPr>
                  <w:color w:val="000000" w:themeColor="text1"/>
                </w:rPr>
                <w:t xml:space="preserve">Kozubíková </w:t>
              </w:r>
            </w:ins>
            <w:ins w:id="762" w:author="Pavla Trefilová" w:date="2019-09-11T15:26:00Z">
              <w:r w:rsidR="00A13DC4">
                <w:rPr>
                  <w:color w:val="000000" w:themeColor="text1"/>
                </w:rPr>
                <w:t>(</w:t>
              </w:r>
            </w:ins>
            <w:ins w:id="763" w:author="Drahomíra Pavelková" w:date="2019-09-04T19:01:00Z">
              <w:r w:rsidRPr="00315CDD">
                <w:rPr>
                  <w:color w:val="000000" w:themeColor="text1"/>
                </w:rPr>
                <w:t>40%</w:t>
              </w:r>
            </w:ins>
            <w:ins w:id="764" w:author="Pavla Trefilová" w:date="2019-09-11T15:26:00Z">
              <w:r w:rsidR="00A13DC4">
                <w:rPr>
                  <w:color w:val="000000" w:themeColor="text1"/>
                </w:rPr>
                <w:t>)</w:t>
              </w:r>
            </w:ins>
          </w:p>
        </w:tc>
        <w:tc>
          <w:tcPr>
            <w:tcW w:w="708" w:type="dxa"/>
          </w:tcPr>
          <w:p w:rsidR="000F4F43" w:rsidRPr="00B1317B" w:rsidRDefault="000F4F43" w:rsidP="000F4F43">
            <w:pPr>
              <w:jc w:val="both"/>
              <w:rPr>
                <w:ins w:id="765" w:author="Drahomíra Pavelková" w:date="2019-09-04T19:01:00Z"/>
                <w:color w:val="000000" w:themeColor="text1"/>
              </w:rPr>
            </w:pPr>
            <w:ins w:id="766" w:author="Drahomíra Pavelková" w:date="2019-09-04T19:01:00Z">
              <w:r>
                <w:rPr>
                  <w:color w:val="000000" w:themeColor="text1"/>
                </w:rPr>
                <w:t>2</w:t>
              </w:r>
              <w:r w:rsidRPr="00315CDD">
                <w:rPr>
                  <w:color w:val="000000" w:themeColor="text1"/>
                </w:rPr>
                <w:t>/Z</w:t>
              </w:r>
            </w:ins>
          </w:p>
        </w:tc>
        <w:tc>
          <w:tcPr>
            <w:tcW w:w="814" w:type="dxa"/>
          </w:tcPr>
          <w:p w:rsidR="000F4F43" w:rsidRPr="00B1317B" w:rsidRDefault="000F4F43" w:rsidP="000F4F43">
            <w:pPr>
              <w:jc w:val="both"/>
              <w:rPr>
                <w:ins w:id="767" w:author="Drahomíra Pavelková" w:date="2019-09-04T19:01:00Z"/>
                <w:color w:val="000000" w:themeColor="text1"/>
              </w:rPr>
            </w:pPr>
            <w:ins w:id="768" w:author="Drahomíra Pavelková" w:date="2019-09-04T19:01:00Z">
              <w:r>
                <w:rPr>
                  <w:color w:val="000000" w:themeColor="text1"/>
                </w:rPr>
                <w:t>ZT</w:t>
              </w:r>
            </w:ins>
          </w:p>
        </w:tc>
      </w:tr>
      <w:tr w:rsidR="000F4F43" w:rsidTr="00406EBE">
        <w:tc>
          <w:tcPr>
            <w:tcW w:w="2370" w:type="dxa"/>
          </w:tcPr>
          <w:p w:rsidR="000F4F43" w:rsidRPr="00B1317B" w:rsidRDefault="000F4F43" w:rsidP="000F4F43">
            <w:pPr>
              <w:rPr>
                <w:color w:val="000000" w:themeColor="text1"/>
              </w:rPr>
            </w:pPr>
            <w:r w:rsidRPr="00B1317B">
              <w:rPr>
                <w:color w:val="000000" w:themeColor="text1"/>
              </w:rPr>
              <w:t>Aplikovaná statistika II</w:t>
            </w:r>
          </w:p>
        </w:tc>
        <w:tc>
          <w:tcPr>
            <w:tcW w:w="857" w:type="dxa"/>
            <w:gridSpan w:val="2"/>
          </w:tcPr>
          <w:p w:rsidR="000F4F43" w:rsidRPr="00B1317B" w:rsidRDefault="000F4F43" w:rsidP="000F4F43">
            <w:pPr>
              <w:jc w:val="both"/>
              <w:rPr>
                <w:color w:val="000000" w:themeColor="text1"/>
              </w:rPr>
            </w:pPr>
            <w:r w:rsidRPr="00B1317B">
              <w:rPr>
                <w:color w:val="000000" w:themeColor="text1"/>
              </w:rPr>
              <w:t>20-0-0</w:t>
            </w:r>
          </w:p>
        </w:tc>
        <w:tc>
          <w:tcPr>
            <w:tcW w:w="850" w:type="dxa"/>
          </w:tcPr>
          <w:p w:rsidR="000F4F43" w:rsidRPr="00B1317B" w:rsidRDefault="000F4F43" w:rsidP="000F4F43">
            <w:pPr>
              <w:jc w:val="both"/>
              <w:rPr>
                <w:color w:val="000000" w:themeColor="text1"/>
              </w:rPr>
            </w:pPr>
            <w:r w:rsidRPr="00B1317B">
              <w:rPr>
                <w:color w:val="000000" w:themeColor="text1"/>
              </w:rPr>
              <w:t>zp, zk</w:t>
            </w:r>
          </w:p>
        </w:tc>
        <w:tc>
          <w:tcPr>
            <w:tcW w:w="709" w:type="dxa"/>
          </w:tcPr>
          <w:p w:rsidR="000F4F43" w:rsidRPr="00B1317B" w:rsidRDefault="000F4F43" w:rsidP="000F4F43">
            <w:pPr>
              <w:jc w:val="both"/>
              <w:rPr>
                <w:color w:val="000000" w:themeColor="text1"/>
              </w:rPr>
            </w:pPr>
            <w:r w:rsidRPr="00B1317B">
              <w:rPr>
                <w:color w:val="000000" w:themeColor="text1"/>
              </w:rPr>
              <w:t>5</w:t>
            </w:r>
          </w:p>
        </w:tc>
        <w:tc>
          <w:tcPr>
            <w:tcW w:w="2977" w:type="dxa"/>
          </w:tcPr>
          <w:p w:rsidR="00A13DC4" w:rsidRPr="00B1317B" w:rsidRDefault="00A13DC4" w:rsidP="00A13DC4">
            <w:pPr>
              <w:jc w:val="both"/>
              <w:rPr>
                <w:ins w:id="769" w:author="Pavla Trefilová" w:date="2019-09-11T15:26:00Z"/>
                <w:b/>
                <w:color w:val="000000" w:themeColor="text1"/>
              </w:rPr>
            </w:pPr>
            <w:ins w:id="770" w:author="Pavla Trefilová" w:date="2019-09-11T15:26:00Z">
              <w:r w:rsidRPr="00B1317B">
                <w:rPr>
                  <w:b/>
                  <w:color w:val="000000" w:themeColor="text1"/>
                </w:rPr>
                <w:t xml:space="preserve">Ing. </w:t>
              </w:r>
              <w:r>
                <w:rPr>
                  <w:b/>
                  <w:color w:val="000000" w:themeColor="text1"/>
                </w:rPr>
                <w:t>Martin</w:t>
              </w:r>
              <w:r w:rsidRPr="00B1317B">
                <w:rPr>
                  <w:b/>
                  <w:color w:val="000000" w:themeColor="text1"/>
                </w:rPr>
                <w:t xml:space="preserve"> Kovářík, Ph.D.</w:t>
              </w:r>
            </w:ins>
          </w:p>
          <w:p w:rsidR="00A13DC4" w:rsidRPr="00B1317B" w:rsidRDefault="00A13DC4" w:rsidP="00A13DC4">
            <w:pPr>
              <w:jc w:val="both"/>
              <w:rPr>
                <w:ins w:id="771" w:author="Pavla Trefilová" w:date="2019-09-11T15:26:00Z"/>
                <w:color w:val="000000" w:themeColor="text1"/>
              </w:rPr>
            </w:pPr>
            <w:ins w:id="772" w:author="Pavla Trefilová" w:date="2019-09-11T15:26:00Z">
              <w:r w:rsidRPr="00B1317B">
                <w:rPr>
                  <w:color w:val="000000" w:themeColor="text1"/>
                </w:rPr>
                <w:t xml:space="preserve">Kovářík </w:t>
              </w:r>
              <w:r>
                <w:rPr>
                  <w:color w:val="000000" w:themeColor="text1"/>
                </w:rPr>
                <w:t>(</w:t>
              </w:r>
              <w:r w:rsidRPr="00B1317B">
                <w:rPr>
                  <w:color w:val="000000" w:themeColor="text1"/>
                </w:rPr>
                <w:t>60%</w:t>
              </w:r>
              <w:r>
                <w:rPr>
                  <w:color w:val="000000" w:themeColor="text1"/>
                </w:rPr>
                <w:t>)</w:t>
              </w:r>
            </w:ins>
          </w:p>
          <w:p w:rsidR="000F4F43" w:rsidRPr="00B1317B" w:rsidDel="00A13DC4" w:rsidRDefault="00A13DC4" w:rsidP="00A13DC4">
            <w:pPr>
              <w:jc w:val="both"/>
              <w:rPr>
                <w:del w:id="773" w:author="Pavla Trefilová" w:date="2019-09-11T15:26:00Z"/>
                <w:b/>
                <w:color w:val="000000" w:themeColor="text1"/>
              </w:rPr>
            </w:pPr>
            <w:ins w:id="774" w:author="Pavla Trefilová" w:date="2019-09-11T15:26:00Z">
              <w:r w:rsidRPr="00B1317B">
                <w:rPr>
                  <w:color w:val="000000" w:themeColor="text1"/>
                </w:rPr>
                <w:t xml:space="preserve">Dvorský </w:t>
              </w:r>
              <w:r>
                <w:rPr>
                  <w:color w:val="000000" w:themeColor="text1"/>
                </w:rPr>
                <w:t>(</w:t>
              </w:r>
              <w:r w:rsidRPr="00B1317B">
                <w:rPr>
                  <w:color w:val="000000" w:themeColor="text1"/>
                </w:rPr>
                <w:t>40%</w:t>
              </w:r>
              <w:r>
                <w:rPr>
                  <w:color w:val="000000" w:themeColor="text1"/>
                </w:rPr>
                <w:t>)</w:t>
              </w:r>
            </w:ins>
            <w:del w:id="775" w:author="Pavla Trefilová" w:date="2019-09-11T15:26:00Z">
              <w:r w:rsidR="000F4F43" w:rsidRPr="00B1317B" w:rsidDel="00A13DC4">
                <w:rPr>
                  <w:b/>
                  <w:color w:val="000000" w:themeColor="text1"/>
                </w:rPr>
                <w:delText>Ing. Kovářík, Ph.D.</w:delText>
              </w:r>
            </w:del>
          </w:p>
          <w:p w:rsidR="000F4F43" w:rsidRPr="00B1317B" w:rsidDel="00A13DC4" w:rsidRDefault="000F4F43" w:rsidP="000F4F43">
            <w:pPr>
              <w:jc w:val="both"/>
              <w:rPr>
                <w:del w:id="776" w:author="Pavla Trefilová" w:date="2019-09-11T15:26:00Z"/>
                <w:color w:val="000000" w:themeColor="text1"/>
              </w:rPr>
            </w:pPr>
            <w:del w:id="777" w:author="Pavla Trefilová" w:date="2019-09-11T15:26:00Z">
              <w:r w:rsidRPr="00B1317B" w:rsidDel="00A13DC4">
                <w:rPr>
                  <w:color w:val="000000" w:themeColor="text1"/>
                </w:rPr>
                <w:delText>Kovářík 60%</w:delText>
              </w:r>
            </w:del>
          </w:p>
          <w:p w:rsidR="000F4F43" w:rsidRPr="00B1317B" w:rsidRDefault="000F4F43" w:rsidP="000F4F43">
            <w:pPr>
              <w:jc w:val="both"/>
              <w:rPr>
                <w:color w:val="000000" w:themeColor="text1"/>
              </w:rPr>
            </w:pPr>
            <w:del w:id="778" w:author="Pavla Trefilová" w:date="2019-09-11T15:26:00Z">
              <w:r w:rsidRPr="00B1317B" w:rsidDel="00A13DC4">
                <w:rPr>
                  <w:color w:val="000000" w:themeColor="text1"/>
                </w:rPr>
                <w:delText>Dvorský 40%</w:delText>
              </w:r>
            </w:del>
          </w:p>
        </w:tc>
        <w:tc>
          <w:tcPr>
            <w:tcW w:w="708" w:type="dxa"/>
          </w:tcPr>
          <w:p w:rsidR="000F4F43" w:rsidRPr="00B1317B" w:rsidRDefault="000F4F43" w:rsidP="000F4F43">
            <w:pPr>
              <w:jc w:val="both"/>
              <w:rPr>
                <w:color w:val="000000" w:themeColor="text1"/>
              </w:rPr>
            </w:pPr>
            <w:r w:rsidRPr="00B1317B">
              <w:rPr>
                <w:color w:val="000000" w:themeColor="text1"/>
              </w:rPr>
              <w:t>2/Z</w:t>
            </w:r>
          </w:p>
        </w:tc>
        <w:tc>
          <w:tcPr>
            <w:tcW w:w="814" w:type="dxa"/>
          </w:tcPr>
          <w:p w:rsidR="000F4F43" w:rsidRPr="00B1317B" w:rsidRDefault="000F4F43" w:rsidP="000F4F43">
            <w:pPr>
              <w:jc w:val="both"/>
              <w:rPr>
                <w:color w:val="000000" w:themeColor="text1"/>
              </w:rPr>
            </w:pPr>
          </w:p>
        </w:tc>
      </w:tr>
      <w:tr w:rsidR="000F4F43" w:rsidTr="00406EBE">
        <w:tc>
          <w:tcPr>
            <w:tcW w:w="2370" w:type="dxa"/>
          </w:tcPr>
          <w:p w:rsidR="000F4F43" w:rsidRPr="00B1317B" w:rsidRDefault="000F4F43" w:rsidP="000F4F43">
            <w:pPr>
              <w:rPr>
                <w:color w:val="000000" w:themeColor="text1"/>
              </w:rPr>
            </w:pPr>
            <w:r w:rsidRPr="00B1317B">
              <w:rPr>
                <w:color w:val="000000" w:themeColor="text1"/>
              </w:rPr>
              <w:t>Finanční účetnictví I</w:t>
            </w:r>
          </w:p>
        </w:tc>
        <w:tc>
          <w:tcPr>
            <w:tcW w:w="857" w:type="dxa"/>
            <w:gridSpan w:val="2"/>
          </w:tcPr>
          <w:p w:rsidR="000F4F43" w:rsidRPr="00B1317B" w:rsidRDefault="000F4F43" w:rsidP="000F4F43">
            <w:pPr>
              <w:jc w:val="both"/>
              <w:rPr>
                <w:color w:val="000000" w:themeColor="text1"/>
              </w:rPr>
            </w:pPr>
            <w:r w:rsidRPr="00B1317B">
              <w:rPr>
                <w:color w:val="000000" w:themeColor="text1"/>
              </w:rPr>
              <w:t>20-0-0</w:t>
            </w:r>
          </w:p>
        </w:tc>
        <w:tc>
          <w:tcPr>
            <w:tcW w:w="850" w:type="dxa"/>
          </w:tcPr>
          <w:p w:rsidR="000F4F43" w:rsidRPr="00B1317B" w:rsidRDefault="000F4F43" w:rsidP="000F4F43">
            <w:pPr>
              <w:jc w:val="both"/>
              <w:rPr>
                <w:color w:val="000000" w:themeColor="text1"/>
              </w:rPr>
            </w:pPr>
            <w:r w:rsidRPr="00B1317B">
              <w:rPr>
                <w:color w:val="000000" w:themeColor="text1"/>
              </w:rPr>
              <w:t>zp, zk</w:t>
            </w:r>
          </w:p>
        </w:tc>
        <w:tc>
          <w:tcPr>
            <w:tcW w:w="709" w:type="dxa"/>
          </w:tcPr>
          <w:p w:rsidR="000F4F43" w:rsidRPr="00B1317B" w:rsidRDefault="000F4F43" w:rsidP="000F4F43">
            <w:pPr>
              <w:jc w:val="both"/>
              <w:rPr>
                <w:color w:val="000000" w:themeColor="text1"/>
              </w:rPr>
            </w:pPr>
            <w:r w:rsidRPr="00B1317B">
              <w:rPr>
                <w:color w:val="000000" w:themeColor="text1"/>
              </w:rPr>
              <w:t>5</w:t>
            </w:r>
          </w:p>
        </w:tc>
        <w:tc>
          <w:tcPr>
            <w:tcW w:w="2977" w:type="dxa"/>
          </w:tcPr>
          <w:p w:rsidR="00A13DC4" w:rsidRPr="00315CDD" w:rsidRDefault="00A13DC4" w:rsidP="00A13DC4">
            <w:pPr>
              <w:jc w:val="both"/>
              <w:rPr>
                <w:ins w:id="779" w:author="Pavla Trefilová" w:date="2019-09-11T15:26:00Z"/>
                <w:b/>
                <w:color w:val="000000" w:themeColor="text1"/>
              </w:rPr>
            </w:pPr>
            <w:ins w:id="780" w:author="Pavla Trefilová" w:date="2019-09-11T15:26:00Z">
              <w:r w:rsidRPr="00315CDD">
                <w:rPr>
                  <w:b/>
                  <w:color w:val="000000" w:themeColor="text1"/>
                </w:rPr>
                <w:t xml:space="preserve">Ing. </w:t>
              </w:r>
              <w:r>
                <w:rPr>
                  <w:b/>
                  <w:color w:val="000000" w:themeColor="text1"/>
                </w:rPr>
                <w:t xml:space="preserve">Milana </w:t>
              </w:r>
              <w:r w:rsidRPr="00315CDD">
                <w:rPr>
                  <w:b/>
                  <w:color w:val="000000" w:themeColor="text1"/>
                </w:rPr>
                <w:t>Otrusinová, Ph.D.</w:t>
              </w:r>
            </w:ins>
          </w:p>
          <w:p w:rsidR="00A13DC4" w:rsidRPr="00315CDD" w:rsidRDefault="00A13DC4" w:rsidP="00A13DC4">
            <w:pPr>
              <w:jc w:val="both"/>
              <w:rPr>
                <w:ins w:id="781" w:author="Pavla Trefilová" w:date="2019-09-11T15:26:00Z"/>
                <w:color w:val="000000" w:themeColor="text1"/>
              </w:rPr>
            </w:pPr>
            <w:ins w:id="782" w:author="Pavla Trefilová" w:date="2019-09-11T15:26:00Z">
              <w:r w:rsidRPr="00315CDD">
                <w:rPr>
                  <w:color w:val="000000" w:themeColor="text1"/>
                </w:rPr>
                <w:t xml:space="preserve">Otrusinová </w:t>
              </w:r>
              <w:r>
                <w:rPr>
                  <w:color w:val="000000" w:themeColor="text1"/>
                </w:rPr>
                <w:t>(</w:t>
              </w:r>
              <w:r w:rsidRPr="00315CDD">
                <w:rPr>
                  <w:color w:val="000000" w:themeColor="text1"/>
                </w:rPr>
                <w:t>70%</w:t>
              </w:r>
              <w:r>
                <w:rPr>
                  <w:color w:val="000000" w:themeColor="text1"/>
                </w:rPr>
                <w:t>)</w:t>
              </w:r>
            </w:ins>
          </w:p>
          <w:p w:rsidR="000F4F43" w:rsidRPr="00B1317B" w:rsidDel="00A13DC4" w:rsidRDefault="00A13DC4" w:rsidP="00A13DC4">
            <w:pPr>
              <w:jc w:val="both"/>
              <w:rPr>
                <w:del w:id="783" w:author="Pavla Trefilová" w:date="2019-09-11T15:26:00Z"/>
                <w:b/>
                <w:color w:val="000000" w:themeColor="text1"/>
              </w:rPr>
            </w:pPr>
            <w:ins w:id="784" w:author="Pavla Trefilová" w:date="2019-09-11T15:26:00Z">
              <w:r w:rsidRPr="00315CDD">
                <w:rPr>
                  <w:color w:val="000000" w:themeColor="text1"/>
                </w:rPr>
                <w:t xml:space="preserve">Svitáková </w:t>
              </w:r>
              <w:r>
                <w:rPr>
                  <w:color w:val="000000" w:themeColor="text1"/>
                </w:rPr>
                <w:t>(</w:t>
              </w:r>
              <w:r w:rsidRPr="00315CDD">
                <w:rPr>
                  <w:color w:val="000000" w:themeColor="text1"/>
                </w:rPr>
                <w:t>30%</w:t>
              </w:r>
              <w:r>
                <w:rPr>
                  <w:color w:val="000000" w:themeColor="text1"/>
                </w:rPr>
                <w:t>)</w:t>
              </w:r>
            </w:ins>
            <w:del w:id="785" w:author="Pavla Trefilová" w:date="2019-09-11T15:26:00Z">
              <w:r w:rsidR="000F4F43" w:rsidRPr="00B1317B" w:rsidDel="00A13DC4">
                <w:rPr>
                  <w:b/>
                  <w:color w:val="000000" w:themeColor="text1"/>
                </w:rPr>
                <w:delText>Ing. Otrusinová, Ph.D.</w:delText>
              </w:r>
            </w:del>
          </w:p>
          <w:p w:rsidR="000F4F43" w:rsidRPr="00B1317B" w:rsidDel="00A13DC4" w:rsidRDefault="000F4F43" w:rsidP="000F4F43">
            <w:pPr>
              <w:jc w:val="both"/>
              <w:rPr>
                <w:del w:id="786" w:author="Pavla Trefilová" w:date="2019-09-11T15:26:00Z"/>
                <w:color w:val="000000" w:themeColor="text1"/>
              </w:rPr>
            </w:pPr>
            <w:del w:id="787" w:author="Pavla Trefilová" w:date="2019-09-11T15:26:00Z">
              <w:r w:rsidRPr="00B1317B" w:rsidDel="00A13DC4">
                <w:rPr>
                  <w:color w:val="000000" w:themeColor="text1"/>
                </w:rPr>
                <w:delText>Otrusinová 70%</w:delText>
              </w:r>
            </w:del>
          </w:p>
          <w:p w:rsidR="000F4F43" w:rsidRPr="00B1317B" w:rsidRDefault="000F4F43" w:rsidP="000F4F43">
            <w:pPr>
              <w:jc w:val="both"/>
              <w:rPr>
                <w:b/>
                <w:color w:val="000000" w:themeColor="text1"/>
              </w:rPr>
            </w:pPr>
            <w:del w:id="788" w:author="Pavla Trefilová" w:date="2019-09-11T15:26:00Z">
              <w:r w:rsidRPr="00B1317B" w:rsidDel="00A13DC4">
                <w:rPr>
                  <w:color w:val="000000" w:themeColor="text1"/>
                </w:rPr>
                <w:delText>Svitáková 30%</w:delText>
              </w:r>
            </w:del>
          </w:p>
        </w:tc>
        <w:tc>
          <w:tcPr>
            <w:tcW w:w="708" w:type="dxa"/>
          </w:tcPr>
          <w:p w:rsidR="000F4F43" w:rsidRPr="00B1317B" w:rsidRDefault="000F4F43" w:rsidP="000F4F43">
            <w:pPr>
              <w:jc w:val="both"/>
              <w:rPr>
                <w:color w:val="000000" w:themeColor="text1"/>
              </w:rPr>
            </w:pPr>
            <w:r w:rsidRPr="00B1317B">
              <w:rPr>
                <w:color w:val="000000" w:themeColor="text1"/>
              </w:rPr>
              <w:t>2/Z</w:t>
            </w:r>
          </w:p>
        </w:tc>
        <w:tc>
          <w:tcPr>
            <w:tcW w:w="814" w:type="dxa"/>
          </w:tcPr>
          <w:p w:rsidR="000F4F43" w:rsidRPr="00B1317B" w:rsidRDefault="000F4F43" w:rsidP="000F4F43">
            <w:pPr>
              <w:jc w:val="both"/>
              <w:rPr>
                <w:color w:val="000000" w:themeColor="text1"/>
              </w:rPr>
            </w:pPr>
            <w:r w:rsidRPr="00B1317B">
              <w:rPr>
                <w:color w:val="000000" w:themeColor="text1"/>
              </w:rPr>
              <w:t>PZ</w:t>
            </w:r>
          </w:p>
        </w:tc>
      </w:tr>
      <w:tr w:rsidR="000F4F43" w:rsidDel="003A445E" w:rsidTr="00406EBE">
        <w:trPr>
          <w:del w:id="789" w:author="Drahomíra Pavelková" w:date="2019-09-04T19:12:00Z"/>
        </w:trPr>
        <w:tc>
          <w:tcPr>
            <w:tcW w:w="2370" w:type="dxa"/>
          </w:tcPr>
          <w:p w:rsidR="000F4F43" w:rsidRPr="00B1317B" w:rsidDel="003A445E" w:rsidRDefault="000F4F43" w:rsidP="000F4F43">
            <w:pPr>
              <w:rPr>
                <w:del w:id="790" w:author="Drahomíra Pavelková" w:date="2019-09-04T19:12:00Z"/>
                <w:color w:val="000000" w:themeColor="text1"/>
              </w:rPr>
            </w:pPr>
            <w:del w:id="791" w:author="Drahomíra Pavelková" w:date="2019-09-04T19:12:00Z">
              <w:r w:rsidRPr="00B1317B" w:rsidDel="003A445E">
                <w:rPr>
                  <w:color w:val="000000" w:themeColor="text1"/>
                </w:rPr>
                <w:delText>Podniková ekonomika II</w:delText>
              </w:r>
            </w:del>
          </w:p>
          <w:p w:rsidR="000F4F43" w:rsidRPr="00B1317B" w:rsidDel="003A445E" w:rsidRDefault="000F4F43" w:rsidP="000F4F43">
            <w:pPr>
              <w:rPr>
                <w:del w:id="792" w:author="Drahomíra Pavelková" w:date="2019-09-04T19:12:00Z"/>
                <w:color w:val="000000" w:themeColor="text1"/>
              </w:rPr>
            </w:pPr>
          </w:p>
        </w:tc>
        <w:tc>
          <w:tcPr>
            <w:tcW w:w="857" w:type="dxa"/>
            <w:gridSpan w:val="2"/>
          </w:tcPr>
          <w:p w:rsidR="000F4F43" w:rsidRPr="00B1317B" w:rsidDel="003A445E" w:rsidRDefault="000F4F43" w:rsidP="000F4F43">
            <w:pPr>
              <w:jc w:val="both"/>
              <w:rPr>
                <w:del w:id="793" w:author="Drahomíra Pavelková" w:date="2019-09-04T19:12:00Z"/>
                <w:color w:val="000000" w:themeColor="text1"/>
              </w:rPr>
            </w:pPr>
            <w:del w:id="794" w:author="Drahomíra Pavelková" w:date="2019-09-04T19:12:00Z">
              <w:r w:rsidRPr="00B1317B" w:rsidDel="003A445E">
                <w:rPr>
                  <w:color w:val="000000" w:themeColor="text1"/>
                </w:rPr>
                <w:delText>20-0-0</w:delText>
              </w:r>
            </w:del>
          </w:p>
        </w:tc>
        <w:tc>
          <w:tcPr>
            <w:tcW w:w="850" w:type="dxa"/>
          </w:tcPr>
          <w:p w:rsidR="000F4F43" w:rsidRPr="00B1317B" w:rsidDel="003A445E" w:rsidRDefault="000F4F43" w:rsidP="000F4F43">
            <w:pPr>
              <w:jc w:val="both"/>
              <w:rPr>
                <w:del w:id="795" w:author="Drahomíra Pavelková" w:date="2019-09-04T19:12:00Z"/>
                <w:color w:val="000000" w:themeColor="text1"/>
              </w:rPr>
            </w:pPr>
            <w:del w:id="796" w:author="Drahomíra Pavelková" w:date="2019-09-04T19:12:00Z">
              <w:r w:rsidRPr="00B1317B" w:rsidDel="003A445E">
                <w:rPr>
                  <w:color w:val="000000" w:themeColor="text1"/>
                </w:rPr>
                <w:delText>zp, zk</w:delText>
              </w:r>
            </w:del>
          </w:p>
        </w:tc>
        <w:tc>
          <w:tcPr>
            <w:tcW w:w="709" w:type="dxa"/>
          </w:tcPr>
          <w:p w:rsidR="000F4F43" w:rsidRPr="00B1317B" w:rsidDel="003A445E" w:rsidRDefault="000F4F43" w:rsidP="000F4F43">
            <w:pPr>
              <w:jc w:val="both"/>
              <w:rPr>
                <w:del w:id="797" w:author="Drahomíra Pavelková" w:date="2019-09-04T19:12:00Z"/>
                <w:color w:val="000000" w:themeColor="text1"/>
              </w:rPr>
            </w:pPr>
            <w:del w:id="798" w:author="Drahomíra Pavelková" w:date="2019-09-04T19:12:00Z">
              <w:r w:rsidRPr="00B1317B" w:rsidDel="003A445E">
                <w:rPr>
                  <w:color w:val="000000" w:themeColor="text1"/>
                </w:rPr>
                <w:delText>6</w:delText>
              </w:r>
            </w:del>
          </w:p>
        </w:tc>
        <w:tc>
          <w:tcPr>
            <w:tcW w:w="2977" w:type="dxa"/>
          </w:tcPr>
          <w:p w:rsidR="000F4F43" w:rsidRPr="00B1317B" w:rsidDel="003A445E" w:rsidRDefault="000F4F43" w:rsidP="000F4F43">
            <w:pPr>
              <w:jc w:val="both"/>
              <w:rPr>
                <w:del w:id="799" w:author="Drahomíra Pavelková" w:date="2019-09-04T19:12:00Z"/>
                <w:b/>
                <w:color w:val="000000" w:themeColor="text1"/>
              </w:rPr>
            </w:pPr>
            <w:del w:id="800" w:author="Drahomíra Pavelková" w:date="2019-09-04T19:12:00Z">
              <w:r w:rsidRPr="00B1317B" w:rsidDel="003A445E">
                <w:rPr>
                  <w:b/>
                  <w:color w:val="000000" w:themeColor="text1"/>
                </w:rPr>
                <w:delText>Ing. Kozubíková, Ph.D.</w:delText>
              </w:r>
            </w:del>
          </w:p>
          <w:p w:rsidR="000F4F43" w:rsidRPr="00B1317B" w:rsidDel="003A445E" w:rsidRDefault="000F4F43" w:rsidP="000F4F43">
            <w:pPr>
              <w:jc w:val="both"/>
              <w:rPr>
                <w:del w:id="801" w:author="Drahomíra Pavelková" w:date="2019-09-04T19:12:00Z"/>
                <w:color w:val="000000" w:themeColor="text1"/>
              </w:rPr>
            </w:pPr>
            <w:del w:id="802" w:author="Drahomíra Pavelková" w:date="2019-09-04T19:12:00Z">
              <w:r w:rsidRPr="00B1317B" w:rsidDel="003A445E">
                <w:rPr>
                  <w:color w:val="000000" w:themeColor="text1"/>
                </w:rPr>
                <w:delText>Kozubíková 60%</w:delText>
              </w:r>
            </w:del>
          </w:p>
          <w:p w:rsidR="000F4F43" w:rsidRPr="00B1317B" w:rsidDel="003A445E" w:rsidRDefault="000F4F43" w:rsidP="000F4F43">
            <w:pPr>
              <w:jc w:val="both"/>
              <w:rPr>
                <w:del w:id="803" w:author="Drahomíra Pavelková" w:date="2019-09-04T19:12:00Z"/>
                <w:b/>
                <w:color w:val="000000" w:themeColor="text1"/>
              </w:rPr>
            </w:pPr>
            <w:del w:id="804" w:author="Drahomíra Pavelková" w:date="2019-09-04T19:12:00Z">
              <w:r w:rsidRPr="00B1317B" w:rsidDel="003A445E">
                <w:rPr>
                  <w:color w:val="000000" w:themeColor="text1"/>
                </w:rPr>
                <w:delText>Zámečník 40%</w:delText>
              </w:r>
            </w:del>
          </w:p>
        </w:tc>
        <w:tc>
          <w:tcPr>
            <w:tcW w:w="708" w:type="dxa"/>
          </w:tcPr>
          <w:p w:rsidR="000F4F43" w:rsidRPr="00B1317B" w:rsidDel="003A445E" w:rsidRDefault="000F4F43" w:rsidP="000F4F43">
            <w:pPr>
              <w:jc w:val="both"/>
              <w:rPr>
                <w:del w:id="805" w:author="Drahomíra Pavelková" w:date="2019-09-04T19:12:00Z"/>
                <w:color w:val="000000" w:themeColor="text1"/>
              </w:rPr>
            </w:pPr>
            <w:del w:id="806" w:author="Drahomíra Pavelková" w:date="2019-09-04T19:12:00Z">
              <w:r w:rsidRPr="00B1317B" w:rsidDel="003A445E">
                <w:rPr>
                  <w:color w:val="000000" w:themeColor="text1"/>
                </w:rPr>
                <w:delText>2/Z</w:delText>
              </w:r>
            </w:del>
          </w:p>
        </w:tc>
        <w:tc>
          <w:tcPr>
            <w:tcW w:w="814" w:type="dxa"/>
          </w:tcPr>
          <w:p w:rsidR="000F4F43" w:rsidRPr="00B1317B" w:rsidDel="003A445E" w:rsidRDefault="000F4F43" w:rsidP="000F4F43">
            <w:pPr>
              <w:jc w:val="both"/>
              <w:rPr>
                <w:del w:id="807" w:author="Drahomíra Pavelková" w:date="2019-09-04T19:12:00Z"/>
                <w:color w:val="000000" w:themeColor="text1"/>
              </w:rPr>
            </w:pPr>
            <w:del w:id="808" w:author="Drahomíra Pavelková" w:date="2019-09-04T19:12:00Z">
              <w:r w:rsidRPr="00B1317B" w:rsidDel="003A445E">
                <w:rPr>
                  <w:color w:val="000000" w:themeColor="text1"/>
                </w:rPr>
                <w:delText>ZT</w:delText>
              </w:r>
            </w:del>
          </w:p>
        </w:tc>
      </w:tr>
      <w:tr w:rsidR="000F4F43" w:rsidTr="00406EBE">
        <w:tc>
          <w:tcPr>
            <w:tcW w:w="2370" w:type="dxa"/>
          </w:tcPr>
          <w:p w:rsidR="000F4F43" w:rsidRPr="00B1317B" w:rsidRDefault="000F4F43" w:rsidP="000F4F43">
            <w:pPr>
              <w:rPr>
                <w:color w:val="000000" w:themeColor="text1"/>
              </w:rPr>
            </w:pPr>
            <w:r>
              <w:rPr>
                <w:color w:val="000000" w:themeColor="text1"/>
              </w:rPr>
              <w:t xml:space="preserve">Finanční trhy </w:t>
            </w:r>
          </w:p>
          <w:p w:rsidR="000F4F43" w:rsidRPr="00B1317B" w:rsidRDefault="000F4F43" w:rsidP="000F4F43">
            <w:pPr>
              <w:rPr>
                <w:color w:val="000000" w:themeColor="text1"/>
              </w:rPr>
            </w:pPr>
          </w:p>
        </w:tc>
        <w:tc>
          <w:tcPr>
            <w:tcW w:w="857" w:type="dxa"/>
            <w:gridSpan w:val="2"/>
          </w:tcPr>
          <w:p w:rsidR="000F4F43" w:rsidRPr="00B1317B" w:rsidRDefault="000F4F43" w:rsidP="000F4F43">
            <w:pPr>
              <w:jc w:val="both"/>
              <w:rPr>
                <w:color w:val="000000" w:themeColor="text1"/>
              </w:rPr>
            </w:pPr>
            <w:r>
              <w:rPr>
                <w:color w:val="000000" w:themeColor="text1"/>
              </w:rPr>
              <w:t>10-0-0</w:t>
            </w:r>
          </w:p>
        </w:tc>
        <w:tc>
          <w:tcPr>
            <w:tcW w:w="850" w:type="dxa"/>
          </w:tcPr>
          <w:p w:rsidR="000F4F43" w:rsidRPr="00B1317B" w:rsidRDefault="000F4F43" w:rsidP="000F4F43">
            <w:pPr>
              <w:jc w:val="both"/>
              <w:rPr>
                <w:color w:val="000000" w:themeColor="text1"/>
              </w:rPr>
            </w:pPr>
            <w:r w:rsidRPr="00B1317B">
              <w:rPr>
                <w:color w:val="000000" w:themeColor="text1"/>
              </w:rPr>
              <w:t xml:space="preserve">klz </w:t>
            </w:r>
          </w:p>
        </w:tc>
        <w:tc>
          <w:tcPr>
            <w:tcW w:w="709" w:type="dxa"/>
          </w:tcPr>
          <w:p w:rsidR="000F4F43" w:rsidRPr="00B1317B" w:rsidRDefault="000F4F43" w:rsidP="000F4F43">
            <w:pPr>
              <w:jc w:val="both"/>
              <w:rPr>
                <w:color w:val="000000" w:themeColor="text1"/>
              </w:rPr>
            </w:pPr>
            <w:r>
              <w:rPr>
                <w:color w:val="000000" w:themeColor="text1"/>
              </w:rPr>
              <w:t>3</w:t>
            </w:r>
          </w:p>
        </w:tc>
        <w:tc>
          <w:tcPr>
            <w:tcW w:w="2977" w:type="dxa"/>
          </w:tcPr>
          <w:p w:rsidR="00A13DC4" w:rsidRPr="00B1317B" w:rsidRDefault="00A13DC4" w:rsidP="00A13DC4">
            <w:pPr>
              <w:jc w:val="both"/>
              <w:rPr>
                <w:ins w:id="809" w:author="Pavla Trefilová" w:date="2019-09-11T15:27:00Z"/>
                <w:b/>
                <w:color w:val="000000" w:themeColor="text1"/>
              </w:rPr>
            </w:pPr>
            <w:ins w:id="810" w:author="Pavla Trefilová" w:date="2019-09-11T15:27:00Z">
              <w:r w:rsidRPr="00B1317B">
                <w:rPr>
                  <w:b/>
                  <w:color w:val="000000" w:themeColor="text1"/>
                </w:rPr>
                <w:t xml:space="preserve">Ing. </w:t>
              </w:r>
              <w:r>
                <w:rPr>
                  <w:b/>
                  <w:color w:val="000000" w:themeColor="text1"/>
                </w:rPr>
                <w:t xml:space="preserve">Jana </w:t>
              </w:r>
              <w:r w:rsidRPr="00B1317B">
                <w:rPr>
                  <w:b/>
                  <w:color w:val="000000" w:themeColor="text1"/>
                </w:rPr>
                <w:t>Vychytilová, Ph.D.</w:t>
              </w:r>
            </w:ins>
          </w:p>
          <w:p w:rsidR="00A13DC4" w:rsidRDefault="00A13DC4" w:rsidP="00A13DC4">
            <w:pPr>
              <w:jc w:val="both"/>
              <w:rPr>
                <w:ins w:id="811" w:author="Pavla Trefilová" w:date="2019-09-11T15:27:00Z"/>
                <w:color w:val="000000" w:themeColor="text1"/>
              </w:rPr>
            </w:pPr>
            <w:ins w:id="812" w:author="Pavla Trefilová" w:date="2019-09-11T15:27:00Z">
              <w:r w:rsidRPr="00B1317B">
                <w:rPr>
                  <w:color w:val="000000" w:themeColor="text1"/>
                </w:rPr>
                <w:t xml:space="preserve">Vychytilová </w:t>
              </w:r>
              <w:r>
                <w:rPr>
                  <w:color w:val="000000" w:themeColor="text1"/>
                </w:rPr>
                <w:t>(80%)</w:t>
              </w:r>
            </w:ins>
          </w:p>
          <w:p w:rsidR="000F4F43" w:rsidRPr="00B1317B" w:rsidDel="00A13DC4" w:rsidRDefault="00A13DC4" w:rsidP="00A13DC4">
            <w:pPr>
              <w:jc w:val="both"/>
              <w:rPr>
                <w:del w:id="813" w:author="Pavla Trefilová" w:date="2019-09-11T15:27:00Z"/>
                <w:b/>
                <w:color w:val="000000" w:themeColor="text1"/>
              </w:rPr>
            </w:pPr>
            <w:ins w:id="814" w:author="Pavla Trefilová" w:date="2019-09-11T15:27:00Z">
              <w:r>
                <w:rPr>
                  <w:color w:val="000000" w:themeColor="text1"/>
                </w:rPr>
                <w:t>Lapčík (20%) (ext)</w:t>
              </w:r>
            </w:ins>
            <w:del w:id="815" w:author="Pavla Trefilová" w:date="2019-09-11T15:27:00Z">
              <w:r w:rsidR="000F4F43" w:rsidRPr="00B1317B" w:rsidDel="00A13DC4">
                <w:rPr>
                  <w:b/>
                  <w:color w:val="000000" w:themeColor="text1"/>
                </w:rPr>
                <w:delText>Ing. Vychytilová, Ph.D.</w:delText>
              </w:r>
            </w:del>
          </w:p>
          <w:p w:rsidR="000F4F43" w:rsidDel="00A13DC4" w:rsidRDefault="000F4F43" w:rsidP="000F4F43">
            <w:pPr>
              <w:jc w:val="both"/>
              <w:rPr>
                <w:del w:id="816" w:author="Pavla Trefilová" w:date="2019-09-11T15:27:00Z"/>
                <w:color w:val="000000" w:themeColor="text1"/>
              </w:rPr>
            </w:pPr>
            <w:del w:id="817" w:author="Pavla Trefilová" w:date="2019-09-11T15:27:00Z">
              <w:r w:rsidDel="00A13DC4">
                <w:rPr>
                  <w:color w:val="000000" w:themeColor="text1"/>
                </w:rPr>
                <w:delText>Vychytilová 80%</w:delText>
              </w:r>
            </w:del>
          </w:p>
          <w:p w:rsidR="000F4F43" w:rsidRPr="00B1317B" w:rsidRDefault="000F4F43" w:rsidP="000F4F43">
            <w:pPr>
              <w:jc w:val="both"/>
              <w:rPr>
                <w:b/>
                <w:color w:val="000000" w:themeColor="text1"/>
              </w:rPr>
            </w:pPr>
            <w:del w:id="818" w:author="Pavla Trefilová" w:date="2019-09-11T15:27:00Z">
              <w:r w:rsidDel="00A13DC4">
                <w:rPr>
                  <w:color w:val="000000" w:themeColor="text1"/>
                </w:rPr>
                <w:delText>Lapčík 20% (ext)</w:delText>
              </w:r>
            </w:del>
          </w:p>
        </w:tc>
        <w:tc>
          <w:tcPr>
            <w:tcW w:w="708" w:type="dxa"/>
          </w:tcPr>
          <w:p w:rsidR="000F4F43" w:rsidRPr="00B1317B" w:rsidRDefault="000F4F43" w:rsidP="000F4F43">
            <w:pPr>
              <w:jc w:val="both"/>
              <w:rPr>
                <w:color w:val="000000" w:themeColor="text1"/>
              </w:rPr>
            </w:pPr>
            <w:r w:rsidRPr="00B1317B">
              <w:rPr>
                <w:color w:val="000000" w:themeColor="text1"/>
              </w:rPr>
              <w:t>2/Z</w:t>
            </w:r>
          </w:p>
        </w:tc>
        <w:tc>
          <w:tcPr>
            <w:tcW w:w="814" w:type="dxa"/>
          </w:tcPr>
          <w:p w:rsidR="000F4F43" w:rsidRPr="00B1317B" w:rsidRDefault="000F4F43" w:rsidP="000F4F43">
            <w:pPr>
              <w:jc w:val="both"/>
              <w:rPr>
                <w:color w:val="000000" w:themeColor="text1"/>
              </w:rPr>
            </w:pPr>
          </w:p>
        </w:tc>
      </w:tr>
      <w:tr w:rsidR="000F4F43" w:rsidTr="00406EBE">
        <w:tc>
          <w:tcPr>
            <w:tcW w:w="2370" w:type="dxa"/>
          </w:tcPr>
          <w:p w:rsidR="000F4F43" w:rsidRPr="00B1317B" w:rsidRDefault="000F4F43" w:rsidP="000F4F43">
            <w:pPr>
              <w:rPr>
                <w:color w:val="000000" w:themeColor="text1"/>
              </w:rPr>
            </w:pPr>
            <w:r w:rsidRPr="00B1317B">
              <w:rPr>
                <w:color w:val="000000" w:themeColor="text1"/>
              </w:rPr>
              <w:t>Účetní a daňové SW</w:t>
            </w:r>
          </w:p>
        </w:tc>
        <w:tc>
          <w:tcPr>
            <w:tcW w:w="857" w:type="dxa"/>
            <w:gridSpan w:val="2"/>
          </w:tcPr>
          <w:p w:rsidR="000F4F43" w:rsidRPr="00B1317B" w:rsidRDefault="000F4F43" w:rsidP="000F4F43">
            <w:pPr>
              <w:jc w:val="both"/>
              <w:rPr>
                <w:color w:val="000000" w:themeColor="text1"/>
              </w:rPr>
            </w:pPr>
            <w:r>
              <w:rPr>
                <w:color w:val="000000" w:themeColor="text1"/>
              </w:rPr>
              <w:t>1</w:t>
            </w:r>
            <w:r w:rsidRPr="00B1317B">
              <w:rPr>
                <w:color w:val="000000" w:themeColor="text1"/>
              </w:rPr>
              <w:t>0-</w:t>
            </w:r>
            <w:r>
              <w:rPr>
                <w:color w:val="000000" w:themeColor="text1"/>
              </w:rPr>
              <w:t>0</w:t>
            </w:r>
            <w:r w:rsidRPr="00B1317B">
              <w:rPr>
                <w:color w:val="000000" w:themeColor="text1"/>
              </w:rPr>
              <w:t>-0</w:t>
            </w:r>
          </w:p>
        </w:tc>
        <w:tc>
          <w:tcPr>
            <w:tcW w:w="850" w:type="dxa"/>
          </w:tcPr>
          <w:p w:rsidR="000F4F43" w:rsidRPr="00B1317B" w:rsidRDefault="000F4F43" w:rsidP="000F4F43">
            <w:pPr>
              <w:jc w:val="both"/>
              <w:rPr>
                <w:color w:val="000000" w:themeColor="text1"/>
              </w:rPr>
            </w:pPr>
            <w:r w:rsidRPr="00B1317B">
              <w:rPr>
                <w:color w:val="000000" w:themeColor="text1"/>
              </w:rPr>
              <w:t>klz</w:t>
            </w:r>
          </w:p>
        </w:tc>
        <w:tc>
          <w:tcPr>
            <w:tcW w:w="709" w:type="dxa"/>
          </w:tcPr>
          <w:p w:rsidR="000F4F43" w:rsidRPr="00257A61" w:rsidRDefault="000F4F43" w:rsidP="000F4F43">
            <w:pPr>
              <w:jc w:val="both"/>
              <w:rPr>
                <w:color w:val="000000" w:themeColor="text1"/>
              </w:rPr>
            </w:pPr>
            <w:r w:rsidRPr="00257A61">
              <w:rPr>
                <w:color w:val="000000" w:themeColor="text1"/>
              </w:rPr>
              <w:t>3</w:t>
            </w:r>
          </w:p>
        </w:tc>
        <w:tc>
          <w:tcPr>
            <w:tcW w:w="2977" w:type="dxa"/>
          </w:tcPr>
          <w:p w:rsidR="00A13DC4" w:rsidRPr="00C5333A" w:rsidRDefault="00A13DC4" w:rsidP="00A13DC4">
            <w:pPr>
              <w:jc w:val="both"/>
              <w:rPr>
                <w:ins w:id="819" w:author="Pavla Trefilová" w:date="2019-09-11T15:27:00Z"/>
                <w:b/>
                <w:color w:val="000000" w:themeColor="text1"/>
              </w:rPr>
            </w:pPr>
            <w:ins w:id="820" w:author="Pavla Trefilová" w:date="2019-09-11T15:27:00Z">
              <w:r w:rsidRPr="00C5333A">
                <w:rPr>
                  <w:b/>
                  <w:color w:val="000000" w:themeColor="text1"/>
                </w:rPr>
                <w:t xml:space="preserve">Mgr. </w:t>
              </w:r>
              <w:r>
                <w:rPr>
                  <w:b/>
                  <w:color w:val="000000" w:themeColor="text1"/>
                </w:rPr>
                <w:t xml:space="preserve">Eva </w:t>
              </w:r>
              <w:r w:rsidRPr="00C5333A">
                <w:rPr>
                  <w:b/>
                  <w:color w:val="000000" w:themeColor="text1"/>
                </w:rPr>
                <w:t>Kolářová, Ph.D.</w:t>
              </w:r>
            </w:ins>
          </w:p>
          <w:p w:rsidR="000F4F43" w:rsidRPr="00B1317B" w:rsidDel="00A13DC4" w:rsidRDefault="00A13DC4" w:rsidP="00A13DC4">
            <w:pPr>
              <w:jc w:val="both"/>
              <w:rPr>
                <w:del w:id="821" w:author="Pavla Trefilová" w:date="2019-09-11T15:27:00Z"/>
                <w:b/>
                <w:color w:val="000000" w:themeColor="text1"/>
              </w:rPr>
            </w:pPr>
            <w:ins w:id="822" w:author="Pavla Trefilová" w:date="2019-09-11T15:27:00Z">
              <w:r w:rsidRPr="00C5333A">
                <w:rPr>
                  <w:color w:val="000000" w:themeColor="text1"/>
                </w:rPr>
                <w:t xml:space="preserve">Kolářová </w:t>
              </w:r>
              <w:r>
                <w:rPr>
                  <w:color w:val="000000" w:themeColor="text1"/>
                </w:rPr>
                <w:t>(</w:t>
              </w:r>
              <w:r w:rsidRPr="00B1317B">
                <w:rPr>
                  <w:color w:val="000000" w:themeColor="text1"/>
                </w:rPr>
                <w:t>100%</w:t>
              </w:r>
              <w:r>
                <w:rPr>
                  <w:color w:val="000000" w:themeColor="text1"/>
                </w:rPr>
                <w:t>)</w:t>
              </w:r>
            </w:ins>
            <w:del w:id="823" w:author="Pavla Trefilová" w:date="2019-09-11T15:27:00Z">
              <w:r w:rsidR="000F4F43" w:rsidRPr="00B1317B" w:rsidDel="00A13DC4">
                <w:rPr>
                  <w:b/>
                  <w:color w:val="000000" w:themeColor="text1"/>
                </w:rPr>
                <w:delText>Ing. Kolářová, Ph.D.</w:delText>
              </w:r>
            </w:del>
          </w:p>
          <w:p w:rsidR="000F4F43" w:rsidRPr="00B1317B" w:rsidRDefault="000F4F43" w:rsidP="000F4F43">
            <w:pPr>
              <w:jc w:val="both"/>
              <w:rPr>
                <w:b/>
                <w:color w:val="000000" w:themeColor="text1"/>
              </w:rPr>
            </w:pPr>
            <w:del w:id="824" w:author="Pavla Trefilová" w:date="2019-09-11T15:27:00Z">
              <w:r w:rsidRPr="00B1317B" w:rsidDel="00A13DC4">
                <w:rPr>
                  <w:color w:val="000000" w:themeColor="text1"/>
                </w:rPr>
                <w:delText>Kolářová 100%</w:delText>
              </w:r>
            </w:del>
          </w:p>
        </w:tc>
        <w:tc>
          <w:tcPr>
            <w:tcW w:w="708" w:type="dxa"/>
          </w:tcPr>
          <w:p w:rsidR="000F4F43" w:rsidRPr="00B1317B" w:rsidRDefault="000F4F43" w:rsidP="000F4F43">
            <w:pPr>
              <w:jc w:val="both"/>
              <w:rPr>
                <w:color w:val="000000" w:themeColor="text1"/>
              </w:rPr>
            </w:pPr>
            <w:r w:rsidRPr="00B1317B">
              <w:rPr>
                <w:color w:val="000000" w:themeColor="text1"/>
              </w:rPr>
              <w:t>2/Z</w:t>
            </w:r>
          </w:p>
        </w:tc>
        <w:tc>
          <w:tcPr>
            <w:tcW w:w="814" w:type="dxa"/>
          </w:tcPr>
          <w:p w:rsidR="000F4F43" w:rsidRPr="00B1317B" w:rsidRDefault="000F4F43" w:rsidP="000F4F43">
            <w:pPr>
              <w:jc w:val="both"/>
              <w:rPr>
                <w:color w:val="000000" w:themeColor="text1"/>
              </w:rPr>
            </w:pPr>
          </w:p>
        </w:tc>
      </w:tr>
      <w:tr w:rsidR="000F4F43" w:rsidTr="00406EBE">
        <w:tc>
          <w:tcPr>
            <w:tcW w:w="2370" w:type="dxa"/>
          </w:tcPr>
          <w:p w:rsidR="000F4F43" w:rsidRDefault="000F4F43" w:rsidP="000F4F43">
            <w:r>
              <w:t>Cizí jazyk 3</w:t>
            </w:r>
          </w:p>
        </w:tc>
        <w:tc>
          <w:tcPr>
            <w:tcW w:w="857" w:type="dxa"/>
            <w:gridSpan w:val="2"/>
          </w:tcPr>
          <w:p w:rsidR="000F4F43" w:rsidRDefault="000F4F43" w:rsidP="000F4F43">
            <w:pPr>
              <w:jc w:val="both"/>
            </w:pPr>
            <w:r>
              <w:t>10-0-0</w:t>
            </w:r>
          </w:p>
        </w:tc>
        <w:tc>
          <w:tcPr>
            <w:tcW w:w="850" w:type="dxa"/>
          </w:tcPr>
          <w:p w:rsidR="000F4F43" w:rsidRDefault="000F4F43" w:rsidP="000F4F43">
            <w:pPr>
              <w:jc w:val="both"/>
            </w:pPr>
            <w:r>
              <w:t>klz</w:t>
            </w:r>
          </w:p>
        </w:tc>
        <w:tc>
          <w:tcPr>
            <w:tcW w:w="709" w:type="dxa"/>
          </w:tcPr>
          <w:p w:rsidR="000F4F43" w:rsidRDefault="000F4F43" w:rsidP="000F4F43">
            <w:pPr>
              <w:jc w:val="both"/>
            </w:pPr>
            <w:r>
              <w:t>4</w:t>
            </w:r>
          </w:p>
        </w:tc>
        <w:tc>
          <w:tcPr>
            <w:tcW w:w="2977" w:type="dxa"/>
          </w:tcPr>
          <w:p w:rsidR="00EE004A" w:rsidRPr="00E409BC" w:rsidRDefault="00EE004A" w:rsidP="00EE004A">
            <w:pPr>
              <w:jc w:val="both"/>
              <w:rPr>
                <w:ins w:id="825" w:author="Pavla Trefilová" w:date="2019-09-11T15:25:00Z"/>
                <w:b/>
              </w:rPr>
            </w:pPr>
            <w:ins w:id="826" w:author="Pavla Trefilová" w:date="2019-09-11T15:25:00Z">
              <w:r w:rsidRPr="00E409BC">
                <w:rPr>
                  <w:b/>
                </w:rPr>
                <w:t xml:space="preserve">Mgr. </w:t>
              </w:r>
              <w:r>
                <w:rPr>
                  <w:b/>
                </w:rPr>
                <w:t xml:space="preserve">Věra </w:t>
              </w:r>
              <w:r w:rsidRPr="00E409BC">
                <w:rPr>
                  <w:b/>
                </w:rPr>
                <w:t>Kozáková, Ph.D.</w:t>
              </w:r>
            </w:ins>
          </w:p>
          <w:p w:rsidR="00EE004A" w:rsidRDefault="00EE004A" w:rsidP="00EE004A">
            <w:pPr>
              <w:jc w:val="both"/>
              <w:rPr>
                <w:ins w:id="827" w:author="Pavla Trefilová" w:date="2019-09-11T15:25:00Z"/>
                <w:b/>
              </w:rPr>
            </w:pPr>
            <w:ins w:id="828" w:author="Pavla Trefilová" w:date="2019-09-11T15:25:00Z">
              <w:r>
                <w:t xml:space="preserve">Kozáková </w:t>
              </w:r>
              <w:r>
                <w:rPr>
                  <w:color w:val="000000" w:themeColor="text1"/>
                </w:rPr>
                <w:t>(</w:t>
              </w:r>
              <w:r w:rsidRPr="00B1317B">
                <w:rPr>
                  <w:color w:val="000000" w:themeColor="text1"/>
                </w:rPr>
                <w:t>100%</w:t>
              </w:r>
              <w:r>
                <w:rPr>
                  <w:color w:val="000000" w:themeColor="text1"/>
                </w:rPr>
                <w:t>)</w:t>
              </w:r>
            </w:ins>
          </w:p>
          <w:p w:rsidR="00EE004A" w:rsidRPr="00E409BC" w:rsidRDefault="00EE004A" w:rsidP="00EE004A">
            <w:pPr>
              <w:jc w:val="both"/>
              <w:rPr>
                <w:ins w:id="829" w:author="Pavla Trefilová" w:date="2019-09-11T15:25:00Z"/>
                <w:b/>
              </w:rPr>
            </w:pPr>
            <w:ins w:id="830" w:author="Pavla Trefilová" w:date="2019-09-11T15:25:00Z">
              <w:r w:rsidRPr="00E409BC">
                <w:rPr>
                  <w:b/>
                </w:rPr>
                <w:t xml:space="preserve">PhDr. </w:t>
              </w:r>
              <w:r>
                <w:rPr>
                  <w:b/>
                </w:rPr>
                <w:t xml:space="preserve">Jana </w:t>
              </w:r>
              <w:r w:rsidRPr="00E409BC">
                <w:rPr>
                  <w:b/>
                </w:rPr>
                <w:t>Semotamová</w:t>
              </w:r>
            </w:ins>
          </w:p>
          <w:p w:rsidR="000F4F43" w:rsidRPr="00E409BC" w:rsidDel="00EE004A" w:rsidRDefault="00EE004A" w:rsidP="00EE004A">
            <w:pPr>
              <w:jc w:val="both"/>
              <w:rPr>
                <w:del w:id="831" w:author="Pavla Trefilová" w:date="2019-09-11T15:25:00Z"/>
                <w:b/>
              </w:rPr>
            </w:pPr>
            <w:ins w:id="832" w:author="Pavla Trefilová" w:date="2019-09-11T15:25:00Z">
              <w:r>
                <w:t xml:space="preserve">Semotamová </w:t>
              </w:r>
              <w:r>
                <w:rPr>
                  <w:color w:val="000000" w:themeColor="text1"/>
                </w:rPr>
                <w:t>(</w:t>
              </w:r>
              <w:r w:rsidRPr="00B1317B">
                <w:rPr>
                  <w:color w:val="000000" w:themeColor="text1"/>
                </w:rPr>
                <w:t>100%</w:t>
              </w:r>
              <w:r>
                <w:rPr>
                  <w:color w:val="000000" w:themeColor="text1"/>
                </w:rPr>
                <w:t>)</w:t>
              </w:r>
            </w:ins>
            <w:del w:id="833" w:author="Pavla Trefilová" w:date="2019-09-11T15:25:00Z">
              <w:r w:rsidR="000F4F43" w:rsidRPr="00E409BC" w:rsidDel="00EE004A">
                <w:rPr>
                  <w:b/>
                </w:rPr>
                <w:delText>Mgr. Kozáková, Ph.D.</w:delText>
              </w:r>
            </w:del>
          </w:p>
          <w:p w:rsidR="000F4F43" w:rsidDel="00EE004A" w:rsidRDefault="000F4F43" w:rsidP="000F4F43">
            <w:pPr>
              <w:jc w:val="both"/>
              <w:rPr>
                <w:del w:id="834" w:author="Pavla Trefilová" w:date="2019-09-11T15:25:00Z"/>
              </w:rPr>
            </w:pPr>
            <w:del w:id="835" w:author="Pavla Trefilová" w:date="2019-09-11T15:25:00Z">
              <w:r w:rsidDel="00EE004A">
                <w:delText>Kozáková 100%</w:delText>
              </w:r>
            </w:del>
          </w:p>
          <w:p w:rsidR="000F4F43" w:rsidRPr="00E409BC" w:rsidDel="00EE004A" w:rsidRDefault="000F4F43" w:rsidP="000F4F43">
            <w:pPr>
              <w:jc w:val="both"/>
              <w:rPr>
                <w:del w:id="836" w:author="Pavla Trefilová" w:date="2019-09-11T15:25:00Z"/>
                <w:b/>
              </w:rPr>
            </w:pPr>
            <w:del w:id="837" w:author="Pavla Trefilová" w:date="2019-09-11T15:25:00Z">
              <w:r w:rsidRPr="00E409BC" w:rsidDel="00EE004A">
                <w:rPr>
                  <w:b/>
                </w:rPr>
                <w:delText>PhDr. Semotamová</w:delText>
              </w:r>
            </w:del>
          </w:p>
          <w:p w:rsidR="000F4F43" w:rsidRPr="00004032" w:rsidRDefault="000F4F43" w:rsidP="000F4F43">
            <w:pPr>
              <w:jc w:val="both"/>
              <w:rPr>
                <w:b/>
              </w:rPr>
            </w:pPr>
            <w:del w:id="838" w:author="Pavla Trefilová" w:date="2019-09-11T15:25:00Z">
              <w:r w:rsidDel="00EE004A">
                <w:delText>Semotamová 100%</w:delText>
              </w:r>
            </w:del>
          </w:p>
        </w:tc>
        <w:tc>
          <w:tcPr>
            <w:tcW w:w="708" w:type="dxa"/>
          </w:tcPr>
          <w:p w:rsidR="000F4F43" w:rsidRDefault="000F4F43" w:rsidP="000F4F43">
            <w:pPr>
              <w:jc w:val="both"/>
            </w:pPr>
            <w:r>
              <w:t>2/Z</w:t>
            </w:r>
          </w:p>
        </w:tc>
        <w:tc>
          <w:tcPr>
            <w:tcW w:w="814" w:type="dxa"/>
          </w:tcPr>
          <w:p w:rsidR="000F4F43" w:rsidRDefault="000F4F43" w:rsidP="000F4F43">
            <w:pPr>
              <w:jc w:val="both"/>
            </w:pPr>
          </w:p>
        </w:tc>
      </w:tr>
      <w:tr w:rsidR="000F4F43" w:rsidTr="00406EBE">
        <w:tc>
          <w:tcPr>
            <w:tcW w:w="2370" w:type="dxa"/>
          </w:tcPr>
          <w:p w:rsidR="000F4F43" w:rsidRPr="00B1317B" w:rsidRDefault="000F4F43" w:rsidP="000F4F43">
            <w:pPr>
              <w:rPr>
                <w:color w:val="000000" w:themeColor="text1"/>
              </w:rPr>
            </w:pPr>
            <w:r w:rsidRPr="00B1317B">
              <w:rPr>
                <w:color w:val="000000" w:themeColor="text1"/>
              </w:rPr>
              <w:t>Úvod do finančních technologií</w:t>
            </w:r>
          </w:p>
        </w:tc>
        <w:tc>
          <w:tcPr>
            <w:tcW w:w="857" w:type="dxa"/>
            <w:gridSpan w:val="2"/>
          </w:tcPr>
          <w:p w:rsidR="000F4F43" w:rsidRPr="00B1317B" w:rsidRDefault="000F4F43" w:rsidP="000F4F43">
            <w:pPr>
              <w:jc w:val="both"/>
              <w:rPr>
                <w:color w:val="000000" w:themeColor="text1"/>
              </w:rPr>
            </w:pPr>
            <w:r>
              <w:rPr>
                <w:color w:val="000000" w:themeColor="text1"/>
              </w:rPr>
              <w:t>15</w:t>
            </w:r>
            <w:r w:rsidRPr="00B1317B">
              <w:rPr>
                <w:color w:val="000000" w:themeColor="text1"/>
              </w:rPr>
              <w:t>-0-</w:t>
            </w:r>
            <w:r>
              <w:rPr>
                <w:color w:val="000000" w:themeColor="text1"/>
              </w:rPr>
              <w:t>0</w:t>
            </w:r>
          </w:p>
        </w:tc>
        <w:tc>
          <w:tcPr>
            <w:tcW w:w="850" w:type="dxa"/>
          </w:tcPr>
          <w:p w:rsidR="000F4F43" w:rsidRPr="00B1317B" w:rsidRDefault="000F4F43" w:rsidP="000F4F43">
            <w:pPr>
              <w:jc w:val="both"/>
              <w:rPr>
                <w:color w:val="000000" w:themeColor="text1"/>
              </w:rPr>
            </w:pPr>
            <w:r w:rsidRPr="00B1317B">
              <w:rPr>
                <w:color w:val="000000" w:themeColor="text1"/>
              </w:rPr>
              <w:t>zp, zk</w:t>
            </w:r>
          </w:p>
        </w:tc>
        <w:tc>
          <w:tcPr>
            <w:tcW w:w="709" w:type="dxa"/>
          </w:tcPr>
          <w:p w:rsidR="000F4F43" w:rsidRPr="00B1317B" w:rsidRDefault="000F4F43" w:rsidP="000F4F43">
            <w:pPr>
              <w:jc w:val="both"/>
              <w:rPr>
                <w:color w:val="000000" w:themeColor="text1"/>
              </w:rPr>
            </w:pPr>
            <w:r w:rsidRPr="00B1317B">
              <w:rPr>
                <w:color w:val="000000" w:themeColor="text1"/>
              </w:rPr>
              <w:t>5</w:t>
            </w:r>
          </w:p>
        </w:tc>
        <w:tc>
          <w:tcPr>
            <w:tcW w:w="2977" w:type="dxa"/>
          </w:tcPr>
          <w:p w:rsidR="00A13DC4" w:rsidRPr="00B1317B" w:rsidRDefault="00A13DC4" w:rsidP="00A13DC4">
            <w:pPr>
              <w:rPr>
                <w:ins w:id="839" w:author="Pavla Trefilová" w:date="2019-09-11T15:27:00Z"/>
                <w:b/>
                <w:color w:val="000000" w:themeColor="text1"/>
              </w:rPr>
            </w:pPr>
            <w:ins w:id="840" w:author="Pavla Trefilová" w:date="2019-09-11T15:27:00Z">
              <w:r w:rsidRPr="00B1317B">
                <w:rPr>
                  <w:b/>
                  <w:color w:val="000000" w:themeColor="text1"/>
                </w:rPr>
                <w:t xml:space="preserve">Ing. </w:t>
              </w:r>
              <w:r>
                <w:rPr>
                  <w:b/>
                  <w:color w:val="000000" w:themeColor="text1"/>
                </w:rPr>
                <w:t xml:space="preserve">Mojmír </w:t>
              </w:r>
              <w:r w:rsidRPr="00B1317B">
                <w:rPr>
                  <w:b/>
                  <w:color w:val="000000" w:themeColor="text1"/>
                </w:rPr>
                <w:t xml:space="preserve">Hampl, Ph.D. </w:t>
              </w:r>
            </w:ins>
          </w:p>
          <w:p w:rsidR="00A13DC4" w:rsidRDefault="00A13DC4" w:rsidP="00A13DC4">
            <w:pPr>
              <w:rPr>
                <w:ins w:id="841" w:author="Pavla Trefilová" w:date="2019-09-11T15:27:00Z"/>
                <w:color w:val="000000" w:themeColor="text1"/>
              </w:rPr>
            </w:pPr>
            <w:ins w:id="842" w:author="Pavla Trefilová" w:date="2019-09-11T15:27:00Z">
              <w:r w:rsidRPr="00B1317B">
                <w:rPr>
                  <w:color w:val="000000" w:themeColor="text1"/>
                </w:rPr>
                <w:t xml:space="preserve">Hampl </w:t>
              </w:r>
              <w:r>
                <w:rPr>
                  <w:color w:val="000000" w:themeColor="text1"/>
                </w:rPr>
                <w:t>(45</w:t>
              </w:r>
              <w:r w:rsidRPr="00B1317B">
                <w:rPr>
                  <w:color w:val="000000" w:themeColor="text1"/>
                </w:rPr>
                <w:t>%</w:t>
              </w:r>
              <w:r>
                <w:rPr>
                  <w:color w:val="000000" w:themeColor="text1"/>
                </w:rPr>
                <w:t>)</w:t>
              </w:r>
            </w:ins>
          </w:p>
          <w:p w:rsidR="00A13DC4" w:rsidRPr="00B1317B" w:rsidRDefault="00A13DC4" w:rsidP="00A13DC4">
            <w:pPr>
              <w:rPr>
                <w:ins w:id="843" w:author="Pavla Trefilová" w:date="2019-09-11T15:27:00Z"/>
                <w:color w:val="000000" w:themeColor="text1"/>
              </w:rPr>
            </w:pPr>
            <w:ins w:id="844" w:author="Pavla Trefilová" w:date="2019-09-11T15:27:00Z">
              <w:r>
                <w:rPr>
                  <w:color w:val="000000" w:themeColor="text1"/>
                </w:rPr>
                <w:t>Homolka (30%)</w:t>
              </w:r>
            </w:ins>
          </w:p>
          <w:p w:rsidR="00A13DC4" w:rsidRPr="00F538CD" w:rsidRDefault="00A13DC4" w:rsidP="00A13DC4">
            <w:pPr>
              <w:rPr>
                <w:ins w:id="845" w:author="Pavla Trefilová" w:date="2019-09-11T15:27:00Z"/>
                <w:color w:val="000000" w:themeColor="text1"/>
              </w:rPr>
            </w:pPr>
            <w:ins w:id="846" w:author="Pavla Trefilová" w:date="2019-09-11T15:27:00Z">
              <w:r w:rsidRPr="00F538CD">
                <w:rPr>
                  <w:color w:val="000000" w:themeColor="text1"/>
                </w:rPr>
                <w:t>Staszki</w:t>
              </w:r>
              <w:r>
                <w:rPr>
                  <w:color w:val="000000" w:themeColor="text1"/>
                </w:rPr>
                <w:t>e</w:t>
              </w:r>
              <w:r w:rsidRPr="00F538CD">
                <w:rPr>
                  <w:color w:val="000000" w:themeColor="text1"/>
                </w:rPr>
                <w:t xml:space="preserve">wicz </w:t>
              </w:r>
              <w:r>
                <w:rPr>
                  <w:color w:val="000000" w:themeColor="text1"/>
                </w:rPr>
                <w:t>(</w:t>
              </w:r>
              <w:r w:rsidRPr="00F538CD">
                <w:rPr>
                  <w:color w:val="000000" w:themeColor="text1"/>
                </w:rPr>
                <w:t>15%</w:t>
              </w:r>
              <w:r>
                <w:rPr>
                  <w:color w:val="000000" w:themeColor="text1"/>
                </w:rPr>
                <w:t>)</w:t>
              </w:r>
              <w:r w:rsidRPr="00F538CD">
                <w:rPr>
                  <w:color w:val="000000" w:themeColor="text1"/>
                </w:rPr>
                <w:t xml:space="preserve"> (ext)</w:t>
              </w:r>
            </w:ins>
          </w:p>
          <w:p w:rsidR="000F4F43" w:rsidRPr="00B1317B" w:rsidDel="00A13DC4" w:rsidRDefault="00A13DC4" w:rsidP="00A13DC4">
            <w:pPr>
              <w:rPr>
                <w:del w:id="847" w:author="Pavla Trefilová" w:date="2019-09-11T15:27:00Z"/>
                <w:b/>
                <w:color w:val="000000" w:themeColor="text1"/>
              </w:rPr>
            </w:pPr>
            <w:ins w:id="848" w:author="Pavla Trefilová" w:date="2019-09-11T15:27:00Z">
              <w:r w:rsidRPr="00F538CD">
                <w:rPr>
                  <w:color w:val="000000" w:themeColor="text1"/>
                </w:rPr>
                <w:t xml:space="preserve">Stroukal </w:t>
              </w:r>
              <w:r>
                <w:rPr>
                  <w:color w:val="000000" w:themeColor="text1"/>
                </w:rPr>
                <w:t>(</w:t>
              </w:r>
              <w:r w:rsidRPr="00F538CD">
                <w:rPr>
                  <w:color w:val="000000" w:themeColor="text1"/>
                </w:rPr>
                <w:t>10%</w:t>
              </w:r>
              <w:r>
                <w:rPr>
                  <w:color w:val="000000" w:themeColor="text1"/>
                </w:rPr>
                <w:t>)</w:t>
              </w:r>
              <w:r w:rsidRPr="00F538CD">
                <w:rPr>
                  <w:color w:val="000000" w:themeColor="text1"/>
                </w:rPr>
                <w:t xml:space="preserve"> (ext)</w:t>
              </w:r>
            </w:ins>
            <w:del w:id="849" w:author="Pavla Trefilová" w:date="2019-09-11T15:27:00Z">
              <w:r w:rsidR="000F4F43" w:rsidRPr="00B1317B" w:rsidDel="00A13DC4">
                <w:rPr>
                  <w:b/>
                  <w:color w:val="000000" w:themeColor="text1"/>
                </w:rPr>
                <w:delText xml:space="preserve">Ing. Hampl, Ph.D. </w:delText>
              </w:r>
            </w:del>
          </w:p>
          <w:p w:rsidR="000F4F43" w:rsidDel="00A13DC4" w:rsidRDefault="000F4F43" w:rsidP="000F4F43">
            <w:pPr>
              <w:rPr>
                <w:del w:id="850" w:author="Pavla Trefilová" w:date="2019-09-11T15:27:00Z"/>
                <w:color w:val="000000" w:themeColor="text1"/>
              </w:rPr>
            </w:pPr>
            <w:del w:id="851" w:author="Pavla Trefilová" w:date="2019-09-11T15:27:00Z">
              <w:r w:rsidRPr="00B1317B" w:rsidDel="00A13DC4">
                <w:rPr>
                  <w:color w:val="000000" w:themeColor="text1"/>
                </w:rPr>
                <w:delText xml:space="preserve">Hampl </w:delText>
              </w:r>
              <w:r w:rsidDel="00A13DC4">
                <w:rPr>
                  <w:color w:val="000000" w:themeColor="text1"/>
                </w:rPr>
                <w:delText>45</w:delText>
              </w:r>
              <w:r w:rsidRPr="00B1317B" w:rsidDel="00A13DC4">
                <w:rPr>
                  <w:color w:val="000000" w:themeColor="text1"/>
                </w:rPr>
                <w:delText>%</w:delText>
              </w:r>
            </w:del>
          </w:p>
          <w:p w:rsidR="000F4F43" w:rsidRPr="00B1317B" w:rsidDel="00A13DC4" w:rsidRDefault="000F4F43" w:rsidP="000F4F43">
            <w:pPr>
              <w:rPr>
                <w:del w:id="852" w:author="Pavla Trefilová" w:date="2019-09-11T15:27:00Z"/>
                <w:color w:val="000000" w:themeColor="text1"/>
              </w:rPr>
            </w:pPr>
            <w:del w:id="853" w:author="Pavla Trefilová" w:date="2019-09-11T15:27:00Z">
              <w:r w:rsidDel="00A13DC4">
                <w:rPr>
                  <w:color w:val="000000" w:themeColor="text1"/>
                </w:rPr>
                <w:delText>Homolka 30%</w:delText>
              </w:r>
            </w:del>
          </w:p>
          <w:p w:rsidR="000F4F43" w:rsidRPr="00F538CD" w:rsidDel="00A13DC4" w:rsidRDefault="000F4F43" w:rsidP="000F4F43">
            <w:pPr>
              <w:rPr>
                <w:del w:id="854" w:author="Pavla Trefilová" w:date="2019-09-11T15:27:00Z"/>
                <w:color w:val="000000" w:themeColor="text1"/>
              </w:rPr>
            </w:pPr>
            <w:del w:id="855" w:author="Pavla Trefilová" w:date="2019-09-11T15:27:00Z">
              <w:r w:rsidRPr="00F538CD" w:rsidDel="00A13DC4">
                <w:rPr>
                  <w:color w:val="000000" w:themeColor="text1"/>
                </w:rPr>
                <w:delText>Staszkiwicz 15% (ext)</w:delText>
              </w:r>
            </w:del>
          </w:p>
          <w:p w:rsidR="000F4F43" w:rsidRPr="00B1317B" w:rsidRDefault="000F4F43" w:rsidP="000F4F43">
            <w:pPr>
              <w:jc w:val="both"/>
              <w:rPr>
                <w:b/>
                <w:color w:val="000000" w:themeColor="text1"/>
              </w:rPr>
            </w:pPr>
            <w:del w:id="856" w:author="Pavla Trefilová" w:date="2019-09-11T15:27:00Z">
              <w:r w:rsidRPr="00F538CD" w:rsidDel="00A13DC4">
                <w:rPr>
                  <w:color w:val="000000" w:themeColor="text1"/>
                </w:rPr>
                <w:delText>Stroukal 10% (ext)</w:delText>
              </w:r>
            </w:del>
          </w:p>
        </w:tc>
        <w:tc>
          <w:tcPr>
            <w:tcW w:w="708" w:type="dxa"/>
          </w:tcPr>
          <w:p w:rsidR="000F4F43" w:rsidRPr="00B1317B" w:rsidRDefault="000F4F43" w:rsidP="000F4F43">
            <w:pPr>
              <w:jc w:val="both"/>
              <w:rPr>
                <w:color w:val="000000" w:themeColor="text1"/>
              </w:rPr>
            </w:pPr>
            <w:r w:rsidRPr="00B1317B">
              <w:rPr>
                <w:color w:val="000000" w:themeColor="text1"/>
              </w:rPr>
              <w:t>2/L</w:t>
            </w:r>
          </w:p>
        </w:tc>
        <w:tc>
          <w:tcPr>
            <w:tcW w:w="814" w:type="dxa"/>
          </w:tcPr>
          <w:p w:rsidR="000F4F43" w:rsidRPr="00B1317B" w:rsidRDefault="000F4F43" w:rsidP="000F4F43">
            <w:pPr>
              <w:jc w:val="both"/>
              <w:rPr>
                <w:color w:val="000000" w:themeColor="text1"/>
              </w:rPr>
            </w:pPr>
            <w:r w:rsidRPr="00B1317B">
              <w:rPr>
                <w:color w:val="000000" w:themeColor="text1"/>
              </w:rPr>
              <w:t>PZ</w:t>
            </w:r>
          </w:p>
        </w:tc>
      </w:tr>
      <w:tr w:rsidR="000F4F43" w:rsidTr="00406EBE">
        <w:tc>
          <w:tcPr>
            <w:tcW w:w="2370" w:type="dxa"/>
          </w:tcPr>
          <w:p w:rsidR="000F4F43" w:rsidRPr="00B1317B" w:rsidRDefault="000F4F43" w:rsidP="000F4F43">
            <w:pPr>
              <w:rPr>
                <w:color w:val="000000" w:themeColor="text1"/>
              </w:rPr>
            </w:pPr>
            <w:r w:rsidRPr="00B1317B">
              <w:rPr>
                <w:color w:val="000000" w:themeColor="text1"/>
              </w:rPr>
              <w:t>Řízení lidských zdrojů I</w:t>
            </w:r>
          </w:p>
        </w:tc>
        <w:tc>
          <w:tcPr>
            <w:tcW w:w="857" w:type="dxa"/>
            <w:gridSpan w:val="2"/>
          </w:tcPr>
          <w:p w:rsidR="000F4F43" w:rsidRPr="00B1317B" w:rsidRDefault="000F4F43" w:rsidP="000F4F43">
            <w:pPr>
              <w:jc w:val="both"/>
              <w:rPr>
                <w:color w:val="000000" w:themeColor="text1"/>
              </w:rPr>
            </w:pPr>
            <w:r>
              <w:rPr>
                <w:color w:val="000000" w:themeColor="text1"/>
              </w:rPr>
              <w:t>15</w:t>
            </w:r>
            <w:r w:rsidRPr="00B1317B">
              <w:rPr>
                <w:color w:val="000000" w:themeColor="text1"/>
              </w:rPr>
              <w:t>-0-</w:t>
            </w:r>
            <w:r>
              <w:rPr>
                <w:color w:val="000000" w:themeColor="text1"/>
              </w:rPr>
              <w:t>0</w:t>
            </w:r>
          </w:p>
        </w:tc>
        <w:tc>
          <w:tcPr>
            <w:tcW w:w="850" w:type="dxa"/>
          </w:tcPr>
          <w:p w:rsidR="000F4F43" w:rsidRPr="00B1317B" w:rsidRDefault="000F4F43" w:rsidP="000F4F43">
            <w:pPr>
              <w:jc w:val="both"/>
              <w:rPr>
                <w:color w:val="000000" w:themeColor="text1"/>
              </w:rPr>
            </w:pPr>
            <w:r w:rsidRPr="00B1317B">
              <w:rPr>
                <w:color w:val="000000" w:themeColor="text1"/>
              </w:rPr>
              <w:t>zp, zk</w:t>
            </w:r>
          </w:p>
        </w:tc>
        <w:tc>
          <w:tcPr>
            <w:tcW w:w="709" w:type="dxa"/>
          </w:tcPr>
          <w:p w:rsidR="000F4F43" w:rsidRPr="00B1317B" w:rsidRDefault="000F4F43" w:rsidP="000F4F43">
            <w:pPr>
              <w:jc w:val="both"/>
              <w:rPr>
                <w:color w:val="000000" w:themeColor="text1"/>
              </w:rPr>
            </w:pPr>
            <w:r w:rsidRPr="00B1317B">
              <w:rPr>
                <w:color w:val="000000" w:themeColor="text1"/>
              </w:rPr>
              <w:t>4</w:t>
            </w:r>
          </w:p>
        </w:tc>
        <w:tc>
          <w:tcPr>
            <w:tcW w:w="2977" w:type="dxa"/>
          </w:tcPr>
          <w:p w:rsidR="00A13DC4" w:rsidRPr="00B1317B" w:rsidRDefault="00A13DC4" w:rsidP="00A13DC4">
            <w:pPr>
              <w:jc w:val="both"/>
              <w:rPr>
                <w:ins w:id="857" w:author="Pavla Trefilová" w:date="2019-09-11T15:27:00Z"/>
                <w:b/>
                <w:color w:val="000000" w:themeColor="text1"/>
              </w:rPr>
            </w:pPr>
            <w:ins w:id="858" w:author="Pavla Trefilová" w:date="2019-09-11T15:27:00Z">
              <w:r w:rsidRPr="00B1317B">
                <w:rPr>
                  <w:b/>
                  <w:color w:val="000000" w:themeColor="text1"/>
                </w:rPr>
                <w:t xml:space="preserve">Ing. </w:t>
              </w:r>
              <w:r>
                <w:rPr>
                  <w:b/>
                  <w:color w:val="000000" w:themeColor="text1"/>
                </w:rPr>
                <w:t xml:space="preserve">Jana </w:t>
              </w:r>
              <w:r w:rsidRPr="00B1317B">
                <w:rPr>
                  <w:b/>
                  <w:color w:val="000000" w:themeColor="text1"/>
                </w:rPr>
                <w:t>Matošková, Ph.D.</w:t>
              </w:r>
            </w:ins>
          </w:p>
          <w:p w:rsidR="000F4F43" w:rsidRPr="00B1317B" w:rsidDel="00A13DC4" w:rsidRDefault="00A13DC4" w:rsidP="00A13DC4">
            <w:pPr>
              <w:jc w:val="both"/>
              <w:rPr>
                <w:del w:id="859" w:author="Pavla Trefilová" w:date="2019-09-11T15:27:00Z"/>
                <w:b/>
                <w:color w:val="000000" w:themeColor="text1"/>
              </w:rPr>
            </w:pPr>
            <w:ins w:id="860" w:author="Pavla Trefilová" w:date="2019-09-11T15:27:00Z">
              <w:r w:rsidRPr="00B1317B">
                <w:rPr>
                  <w:color w:val="000000" w:themeColor="text1"/>
                </w:rPr>
                <w:t xml:space="preserve">Matošková </w:t>
              </w:r>
              <w:r>
                <w:rPr>
                  <w:color w:val="000000" w:themeColor="text1"/>
                </w:rPr>
                <w:t>(</w:t>
              </w:r>
              <w:r w:rsidRPr="00B1317B">
                <w:rPr>
                  <w:color w:val="000000" w:themeColor="text1"/>
                </w:rPr>
                <w:t>100%</w:t>
              </w:r>
              <w:r>
                <w:rPr>
                  <w:color w:val="000000" w:themeColor="text1"/>
                </w:rPr>
                <w:t>)</w:t>
              </w:r>
            </w:ins>
            <w:del w:id="861" w:author="Pavla Trefilová" w:date="2019-09-11T15:27:00Z">
              <w:r w:rsidR="000F4F43" w:rsidRPr="00B1317B" w:rsidDel="00A13DC4">
                <w:rPr>
                  <w:b/>
                  <w:color w:val="000000" w:themeColor="text1"/>
                </w:rPr>
                <w:delText>Ing. Matošková, Ph.D.</w:delText>
              </w:r>
            </w:del>
          </w:p>
          <w:p w:rsidR="000F4F43" w:rsidRPr="00B1317B" w:rsidRDefault="000F4F43" w:rsidP="000F4F43">
            <w:pPr>
              <w:jc w:val="both"/>
              <w:rPr>
                <w:b/>
                <w:color w:val="000000" w:themeColor="text1"/>
              </w:rPr>
            </w:pPr>
            <w:del w:id="862" w:author="Pavla Trefilová" w:date="2019-09-11T15:27:00Z">
              <w:r w:rsidRPr="00B1317B" w:rsidDel="00A13DC4">
                <w:rPr>
                  <w:color w:val="000000" w:themeColor="text1"/>
                </w:rPr>
                <w:lastRenderedPageBreak/>
                <w:delText>Matošková 100%</w:delText>
              </w:r>
            </w:del>
          </w:p>
        </w:tc>
        <w:tc>
          <w:tcPr>
            <w:tcW w:w="708" w:type="dxa"/>
          </w:tcPr>
          <w:p w:rsidR="000F4F43" w:rsidRPr="00B1317B" w:rsidRDefault="000F4F43" w:rsidP="000F4F43">
            <w:pPr>
              <w:jc w:val="both"/>
              <w:rPr>
                <w:color w:val="000000" w:themeColor="text1"/>
              </w:rPr>
            </w:pPr>
            <w:r w:rsidRPr="00B1317B">
              <w:rPr>
                <w:color w:val="000000" w:themeColor="text1"/>
              </w:rPr>
              <w:lastRenderedPageBreak/>
              <w:t>2/L</w:t>
            </w:r>
          </w:p>
        </w:tc>
        <w:tc>
          <w:tcPr>
            <w:tcW w:w="814" w:type="dxa"/>
          </w:tcPr>
          <w:p w:rsidR="000F4F43" w:rsidRPr="00B1317B" w:rsidRDefault="000F4F43" w:rsidP="000F4F43">
            <w:pPr>
              <w:jc w:val="both"/>
              <w:rPr>
                <w:color w:val="000000" w:themeColor="text1"/>
              </w:rPr>
            </w:pPr>
          </w:p>
        </w:tc>
      </w:tr>
      <w:tr w:rsidR="000F4F43" w:rsidTr="00406EBE">
        <w:tc>
          <w:tcPr>
            <w:tcW w:w="2370" w:type="dxa"/>
          </w:tcPr>
          <w:p w:rsidR="000F4F43" w:rsidRPr="00B1317B" w:rsidRDefault="000F4F43" w:rsidP="000F4F43">
            <w:pPr>
              <w:rPr>
                <w:color w:val="000000" w:themeColor="text1"/>
              </w:rPr>
            </w:pPr>
            <w:r w:rsidRPr="00B1317B">
              <w:rPr>
                <w:color w:val="000000" w:themeColor="text1"/>
              </w:rPr>
              <w:t>Právo pro ekonomy</w:t>
            </w:r>
          </w:p>
        </w:tc>
        <w:tc>
          <w:tcPr>
            <w:tcW w:w="857" w:type="dxa"/>
            <w:gridSpan w:val="2"/>
          </w:tcPr>
          <w:p w:rsidR="000F4F43" w:rsidRPr="00B1317B" w:rsidRDefault="000F4F43" w:rsidP="000F4F43">
            <w:pPr>
              <w:jc w:val="both"/>
              <w:rPr>
                <w:color w:val="000000" w:themeColor="text1"/>
              </w:rPr>
            </w:pPr>
            <w:r>
              <w:rPr>
                <w:color w:val="000000" w:themeColor="text1"/>
              </w:rPr>
              <w:t>20</w:t>
            </w:r>
            <w:r w:rsidRPr="00B1317B">
              <w:rPr>
                <w:color w:val="000000" w:themeColor="text1"/>
              </w:rPr>
              <w:t>-0-</w:t>
            </w:r>
            <w:r>
              <w:rPr>
                <w:color w:val="000000" w:themeColor="text1"/>
              </w:rPr>
              <w:t>0</w:t>
            </w:r>
          </w:p>
        </w:tc>
        <w:tc>
          <w:tcPr>
            <w:tcW w:w="850" w:type="dxa"/>
          </w:tcPr>
          <w:p w:rsidR="000F4F43" w:rsidRPr="00B1317B" w:rsidRDefault="000F4F43" w:rsidP="000F4F43">
            <w:pPr>
              <w:jc w:val="both"/>
              <w:rPr>
                <w:color w:val="000000" w:themeColor="text1"/>
              </w:rPr>
            </w:pPr>
            <w:r w:rsidRPr="00B1317B">
              <w:rPr>
                <w:color w:val="000000" w:themeColor="text1"/>
              </w:rPr>
              <w:t>zp, zk</w:t>
            </w:r>
          </w:p>
        </w:tc>
        <w:tc>
          <w:tcPr>
            <w:tcW w:w="709" w:type="dxa"/>
          </w:tcPr>
          <w:p w:rsidR="000F4F43" w:rsidRPr="00B1317B" w:rsidRDefault="000F4F43" w:rsidP="000F4F43">
            <w:pPr>
              <w:jc w:val="both"/>
              <w:rPr>
                <w:color w:val="000000" w:themeColor="text1"/>
              </w:rPr>
            </w:pPr>
            <w:r w:rsidRPr="00B1317B">
              <w:rPr>
                <w:color w:val="000000" w:themeColor="text1"/>
              </w:rPr>
              <w:t>5</w:t>
            </w:r>
          </w:p>
        </w:tc>
        <w:tc>
          <w:tcPr>
            <w:tcW w:w="2977" w:type="dxa"/>
          </w:tcPr>
          <w:p w:rsidR="00A13DC4" w:rsidRPr="00B1317B" w:rsidRDefault="00A13DC4" w:rsidP="00A13DC4">
            <w:pPr>
              <w:jc w:val="both"/>
              <w:rPr>
                <w:ins w:id="863" w:author="Pavla Trefilová" w:date="2019-09-11T15:28:00Z"/>
                <w:b/>
                <w:color w:val="000000" w:themeColor="text1"/>
              </w:rPr>
            </w:pPr>
            <w:ins w:id="864" w:author="Pavla Trefilová" w:date="2019-09-11T15:28:00Z">
              <w:r w:rsidRPr="00B1317B">
                <w:rPr>
                  <w:b/>
                  <w:color w:val="000000" w:themeColor="text1"/>
                </w:rPr>
                <w:t xml:space="preserve">JUDr. </w:t>
              </w:r>
              <w:r>
                <w:rPr>
                  <w:b/>
                  <w:color w:val="000000" w:themeColor="text1"/>
                </w:rPr>
                <w:t xml:space="preserve">Olga </w:t>
              </w:r>
              <w:r w:rsidRPr="00B1317B">
                <w:rPr>
                  <w:b/>
                  <w:color w:val="000000" w:themeColor="text1"/>
                </w:rPr>
                <w:t>Kapplová, Ph.D.</w:t>
              </w:r>
            </w:ins>
          </w:p>
          <w:p w:rsidR="000F4F43" w:rsidRPr="00B1317B" w:rsidDel="00A13DC4" w:rsidRDefault="00A13DC4" w:rsidP="00A13DC4">
            <w:pPr>
              <w:jc w:val="both"/>
              <w:rPr>
                <w:del w:id="865" w:author="Pavla Trefilová" w:date="2019-09-11T15:28:00Z"/>
                <w:b/>
                <w:color w:val="000000" w:themeColor="text1"/>
              </w:rPr>
            </w:pPr>
            <w:ins w:id="866" w:author="Pavla Trefilová" w:date="2019-09-11T15:28:00Z">
              <w:r w:rsidRPr="00B1317B">
                <w:rPr>
                  <w:color w:val="000000" w:themeColor="text1"/>
                </w:rPr>
                <w:t xml:space="preserve">Kapplová </w:t>
              </w:r>
              <w:r>
                <w:rPr>
                  <w:color w:val="000000" w:themeColor="text1"/>
                </w:rPr>
                <w:t>(</w:t>
              </w:r>
              <w:r w:rsidRPr="00B1317B">
                <w:rPr>
                  <w:color w:val="000000" w:themeColor="text1"/>
                </w:rPr>
                <w:t>100%</w:t>
              </w:r>
              <w:r>
                <w:rPr>
                  <w:color w:val="000000" w:themeColor="text1"/>
                </w:rPr>
                <w:t>)</w:t>
              </w:r>
            </w:ins>
            <w:del w:id="867" w:author="Pavla Trefilová" w:date="2019-09-11T15:28:00Z">
              <w:r w:rsidR="000F4F43" w:rsidRPr="00B1317B" w:rsidDel="00A13DC4">
                <w:rPr>
                  <w:b/>
                  <w:color w:val="000000" w:themeColor="text1"/>
                </w:rPr>
                <w:delText>JUDr. Kapplová, Ph.D.</w:delText>
              </w:r>
            </w:del>
          </w:p>
          <w:p w:rsidR="000F4F43" w:rsidRPr="00B1317B" w:rsidRDefault="000F4F43" w:rsidP="000F4F43">
            <w:pPr>
              <w:jc w:val="both"/>
              <w:rPr>
                <w:b/>
                <w:color w:val="000000" w:themeColor="text1"/>
              </w:rPr>
            </w:pPr>
            <w:del w:id="868" w:author="Pavla Trefilová" w:date="2019-09-11T15:28:00Z">
              <w:r w:rsidRPr="00B1317B" w:rsidDel="00A13DC4">
                <w:rPr>
                  <w:color w:val="000000" w:themeColor="text1"/>
                </w:rPr>
                <w:delText>Kapplová 100%</w:delText>
              </w:r>
            </w:del>
          </w:p>
        </w:tc>
        <w:tc>
          <w:tcPr>
            <w:tcW w:w="708" w:type="dxa"/>
          </w:tcPr>
          <w:p w:rsidR="000F4F43" w:rsidRPr="00B1317B" w:rsidRDefault="000F4F43" w:rsidP="000F4F43">
            <w:pPr>
              <w:jc w:val="both"/>
              <w:rPr>
                <w:color w:val="000000" w:themeColor="text1"/>
              </w:rPr>
            </w:pPr>
            <w:r w:rsidRPr="00B1317B">
              <w:rPr>
                <w:color w:val="000000" w:themeColor="text1"/>
              </w:rPr>
              <w:t>2/L</w:t>
            </w:r>
          </w:p>
        </w:tc>
        <w:tc>
          <w:tcPr>
            <w:tcW w:w="814" w:type="dxa"/>
          </w:tcPr>
          <w:p w:rsidR="000F4F43" w:rsidRPr="00B1317B" w:rsidRDefault="000F4F43" w:rsidP="000F4F43">
            <w:pPr>
              <w:jc w:val="both"/>
              <w:rPr>
                <w:color w:val="000000" w:themeColor="text1"/>
              </w:rPr>
            </w:pPr>
          </w:p>
        </w:tc>
      </w:tr>
      <w:tr w:rsidR="000F4F43" w:rsidTr="00406EBE">
        <w:tc>
          <w:tcPr>
            <w:tcW w:w="2370" w:type="dxa"/>
          </w:tcPr>
          <w:p w:rsidR="000F4F43" w:rsidRPr="00B1317B" w:rsidRDefault="000F4F43" w:rsidP="000F4F43">
            <w:pPr>
              <w:rPr>
                <w:color w:val="000000" w:themeColor="text1"/>
              </w:rPr>
            </w:pPr>
            <w:r w:rsidRPr="00B1317B">
              <w:rPr>
                <w:color w:val="000000" w:themeColor="text1"/>
              </w:rPr>
              <w:t xml:space="preserve">Daně   </w:t>
            </w:r>
          </w:p>
        </w:tc>
        <w:tc>
          <w:tcPr>
            <w:tcW w:w="857" w:type="dxa"/>
            <w:gridSpan w:val="2"/>
          </w:tcPr>
          <w:p w:rsidR="000F4F43" w:rsidRPr="00B1317B" w:rsidRDefault="000F4F43" w:rsidP="000F4F43">
            <w:pPr>
              <w:jc w:val="both"/>
              <w:rPr>
                <w:color w:val="000000" w:themeColor="text1"/>
              </w:rPr>
            </w:pPr>
            <w:r w:rsidRPr="00B1317B">
              <w:rPr>
                <w:color w:val="000000" w:themeColor="text1"/>
              </w:rPr>
              <w:t>20-0-0</w:t>
            </w:r>
          </w:p>
        </w:tc>
        <w:tc>
          <w:tcPr>
            <w:tcW w:w="850" w:type="dxa"/>
          </w:tcPr>
          <w:p w:rsidR="000F4F43" w:rsidRPr="00B1317B" w:rsidRDefault="000F4F43" w:rsidP="000F4F43">
            <w:pPr>
              <w:jc w:val="both"/>
              <w:rPr>
                <w:color w:val="000000" w:themeColor="text1"/>
              </w:rPr>
            </w:pPr>
            <w:r w:rsidRPr="00B1317B">
              <w:rPr>
                <w:color w:val="000000" w:themeColor="text1"/>
              </w:rPr>
              <w:t>zp, zk</w:t>
            </w:r>
          </w:p>
        </w:tc>
        <w:tc>
          <w:tcPr>
            <w:tcW w:w="709" w:type="dxa"/>
          </w:tcPr>
          <w:p w:rsidR="000F4F43" w:rsidRPr="00B1317B" w:rsidRDefault="000F4F43" w:rsidP="000F4F43">
            <w:pPr>
              <w:jc w:val="both"/>
              <w:rPr>
                <w:color w:val="000000" w:themeColor="text1"/>
              </w:rPr>
            </w:pPr>
            <w:r w:rsidRPr="00B1317B">
              <w:rPr>
                <w:color w:val="000000" w:themeColor="text1"/>
              </w:rPr>
              <w:t>5</w:t>
            </w:r>
          </w:p>
        </w:tc>
        <w:tc>
          <w:tcPr>
            <w:tcW w:w="2977" w:type="dxa"/>
          </w:tcPr>
          <w:p w:rsidR="00A13DC4" w:rsidRPr="00B1317B" w:rsidRDefault="00A13DC4" w:rsidP="00A13DC4">
            <w:pPr>
              <w:jc w:val="both"/>
              <w:rPr>
                <w:ins w:id="869" w:author="Pavla Trefilová" w:date="2019-09-11T15:28:00Z"/>
                <w:b/>
                <w:color w:val="000000" w:themeColor="text1"/>
              </w:rPr>
            </w:pPr>
            <w:ins w:id="870" w:author="Pavla Trefilová" w:date="2019-09-11T15:28:00Z">
              <w:r w:rsidRPr="00B1317B">
                <w:rPr>
                  <w:b/>
                  <w:color w:val="000000" w:themeColor="text1"/>
                </w:rPr>
                <w:t xml:space="preserve">Ing. </w:t>
              </w:r>
              <w:r>
                <w:rPr>
                  <w:b/>
                  <w:color w:val="000000" w:themeColor="text1"/>
                </w:rPr>
                <w:t xml:space="preserve">Pavlína </w:t>
              </w:r>
              <w:r w:rsidRPr="00B1317B">
                <w:rPr>
                  <w:b/>
                  <w:color w:val="000000" w:themeColor="text1"/>
                </w:rPr>
                <w:t>Kirschnerová</w:t>
              </w:r>
              <w:r>
                <w:rPr>
                  <w:b/>
                  <w:color w:val="000000" w:themeColor="text1"/>
                </w:rPr>
                <w:t>, Ph.D.</w:t>
              </w:r>
            </w:ins>
          </w:p>
          <w:p w:rsidR="000F4F43" w:rsidRPr="00B1317B" w:rsidDel="00A13DC4" w:rsidRDefault="00A13DC4" w:rsidP="00A13DC4">
            <w:pPr>
              <w:jc w:val="both"/>
              <w:rPr>
                <w:del w:id="871" w:author="Pavla Trefilová" w:date="2019-09-11T15:28:00Z"/>
                <w:b/>
                <w:color w:val="000000" w:themeColor="text1"/>
              </w:rPr>
            </w:pPr>
            <w:ins w:id="872" w:author="Pavla Trefilová" w:date="2019-09-11T15:28:00Z">
              <w:r w:rsidRPr="00B1317B">
                <w:rPr>
                  <w:color w:val="000000" w:themeColor="text1"/>
                </w:rPr>
                <w:t xml:space="preserve">Kirschnerová </w:t>
              </w:r>
              <w:r>
                <w:rPr>
                  <w:color w:val="000000" w:themeColor="text1"/>
                </w:rPr>
                <w:t>(</w:t>
              </w:r>
              <w:r w:rsidRPr="00B1317B">
                <w:rPr>
                  <w:color w:val="000000" w:themeColor="text1"/>
                </w:rPr>
                <w:t>100%</w:t>
              </w:r>
              <w:r>
                <w:rPr>
                  <w:color w:val="000000" w:themeColor="text1"/>
                </w:rPr>
                <w:t>)</w:t>
              </w:r>
            </w:ins>
            <w:del w:id="873" w:author="Pavla Trefilová" w:date="2019-09-11T15:28:00Z">
              <w:r w:rsidR="000F4F43" w:rsidRPr="00B1317B" w:rsidDel="00A13DC4">
                <w:rPr>
                  <w:b/>
                  <w:color w:val="000000" w:themeColor="text1"/>
                </w:rPr>
                <w:delText>Ing. Kirschnerová</w:delText>
              </w:r>
              <w:r w:rsidR="000F4F43" w:rsidDel="00A13DC4">
                <w:rPr>
                  <w:b/>
                  <w:color w:val="000000" w:themeColor="text1"/>
                </w:rPr>
                <w:delText>, Ph.D.</w:delText>
              </w:r>
            </w:del>
          </w:p>
          <w:p w:rsidR="000F4F43" w:rsidRPr="00B1317B" w:rsidRDefault="000F4F43" w:rsidP="000F4F43">
            <w:pPr>
              <w:jc w:val="both"/>
              <w:rPr>
                <w:color w:val="000000" w:themeColor="text1"/>
              </w:rPr>
            </w:pPr>
            <w:del w:id="874" w:author="Pavla Trefilová" w:date="2019-09-11T15:28:00Z">
              <w:r w:rsidRPr="00B1317B" w:rsidDel="00A13DC4">
                <w:rPr>
                  <w:color w:val="000000" w:themeColor="text1"/>
                </w:rPr>
                <w:delText>Kirschnerová 100%</w:delText>
              </w:r>
            </w:del>
          </w:p>
        </w:tc>
        <w:tc>
          <w:tcPr>
            <w:tcW w:w="708" w:type="dxa"/>
          </w:tcPr>
          <w:p w:rsidR="000F4F43" w:rsidRPr="00B1317B" w:rsidRDefault="000F4F43" w:rsidP="000F4F43">
            <w:pPr>
              <w:jc w:val="both"/>
              <w:rPr>
                <w:color w:val="000000" w:themeColor="text1"/>
              </w:rPr>
            </w:pPr>
            <w:r w:rsidRPr="00B1317B">
              <w:rPr>
                <w:color w:val="000000" w:themeColor="text1"/>
              </w:rPr>
              <w:t>2/L</w:t>
            </w:r>
          </w:p>
        </w:tc>
        <w:tc>
          <w:tcPr>
            <w:tcW w:w="814" w:type="dxa"/>
          </w:tcPr>
          <w:p w:rsidR="000F4F43" w:rsidRPr="00B1317B" w:rsidRDefault="000F4F43" w:rsidP="000F4F43">
            <w:pPr>
              <w:jc w:val="both"/>
              <w:rPr>
                <w:color w:val="000000" w:themeColor="text1"/>
              </w:rPr>
            </w:pPr>
            <w:r w:rsidRPr="00B1317B">
              <w:rPr>
                <w:color w:val="000000" w:themeColor="text1"/>
              </w:rPr>
              <w:t>PZ</w:t>
            </w:r>
          </w:p>
        </w:tc>
      </w:tr>
      <w:tr w:rsidR="000F4F43" w:rsidTr="00406EBE">
        <w:tc>
          <w:tcPr>
            <w:tcW w:w="2370" w:type="dxa"/>
          </w:tcPr>
          <w:p w:rsidR="000F4F43" w:rsidRPr="00B1317B" w:rsidRDefault="000F4F43" w:rsidP="000F4F43">
            <w:pPr>
              <w:rPr>
                <w:color w:val="000000" w:themeColor="text1"/>
              </w:rPr>
            </w:pPr>
            <w:r w:rsidRPr="00B1317B">
              <w:rPr>
                <w:color w:val="000000" w:themeColor="text1"/>
              </w:rPr>
              <w:t>Manažerské účetnictví</w:t>
            </w:r>
          </w:p>
          <w:p w:rsidR="000F4F43" w:rsidRPr="00B1317B" w:rsidRDefault="000F4F43" w:rsidP="000F4F43">
            <w:pPr>
              <w:rPr>
                <w:color w:val="000000" w:themeColor="text1"/>
              </w:rPr>
            </w:pPr>
          </w:p>
        </w:tc>
        <w:tc>
          <w:tcPr>
            <w:tcW w:w="857" w:type="dxa"/>
            <w:gridSpan w:val="2"/>
          </w:tcPr>
          <w:p w:rsidR="000F4F43" w:rsidRPr="00B1317B" w:rsidRDefault="000F4F43" w:rsidP="000F4F43">
            <w:pPr>
              <w:jc w:val="both"/>
              <w:rPr>
                <w:color w:val="000000" w:themeColor="text1"/>
              </w:rPr>
            </w:pPr>
            <w:r w:rsidRPr="00B1317B">
              <w:rPr>
                <w:color w:val="000000" w:themeColor="text1"/>
              </w:rPr>
              <w:t>20-0-0</w:t>
            </w:r>
          </w:p>
        </w:tc>
        <w:tc>
          <w:tcPr>
            <w:tcW w:w="850" w:type="dxa"/>
          </w:tcPr>
          <w:p w:rsidR="000F4F43" w:rsidRPr="00B1317B" w:rsidRDefault="000F4F43" w:rsidP="000F4F43">
            <w:pPr>
              <w:jc w:val="both"/>
              <w:rPr>
                <w:color w:val="000000" w:themeColor="text1"/>
              </w:rPr>
            </w:pPr>
            <w:r w:rsidRPr="00B1317B">
              <w:rPr>
                <w:color w:val="000000" w:themeColor="text1"/>
              </w:rPr>
              <w:t>zp, zk</w:t>
            </w:r>
          </w:p>
        </w:tc>
        <w:tc>
          <w:tcPr>
            <w:tcW w:w="709" w:type="dxa"/>
          </w:tcPr>
          <w:p w:rsidR="000F4F43" w:rsidRPr="00B1317B" w:rsidRDefault="000F4F43" w:rsidP="000F4F43">
            <w:pPr>
              <w:jc w:val="both"/>
              <w:rPr>
                <w:color w:val="000000" w:themeColor="text1"/>
              </w:rPr>
            </w:pPr>
            <w:r w:rsidRPr="00B1317B">
              <w:rPr>
                <w:color w:val="000000" w:themeColor="text1"/>
              </w:rPr>
              <w:t>6</w:t>
            </w:r>
          </w:p>
        </w:tc>
        <w:tc>
          <w:tcPr>
            <w:tcW w:w="2977" w:type="dxa"/>
          </w:tcPr>
          <w:p w:rsidR="00A13DC4" w:rsidRPr="00B1317B" w:rsidRDefault="00A13DC4" w:rsidP="00A13DC4">
            <w:pPr>
              <w:jc w:val="both"/>
              <w:rPr>
                <w:ins w:id="875" w:author="Pavla Trefilová" w:date="2019-09-11T15:28:00Z"/>
                <w:b/>
                <w:color w:val="000000" w:themeColor="text1"/>
              </w:rPr>
            </w:pPr>
            <w:ins w:id="876" w:author="Pavla Trefilová" w:date="2019-09-11T15:28:00Z">
              <w:r>
                <w:rPr>
                  <w:b/>
                  <w:color w:val="000000" w:themeColor="text1"/>
                </w:rPr>
                <w:t>prof.</w:t>
              </w:r>
              <w:r w:rsidRPr="00B1317B">
                <w:rPr>
                  <w:b/>
                  <w:color w:val="000000" w:themeColor="text1"/>
                </w:rPr>
                <w:t xml:space="preserve"> Ing. </w:t>
              </w:r>
              <w:r>
                <w:rPr>
                  <w:b/>
                  <w:color w:val="000000" w:themeColor="text1"/>
                </w:rPr>
                <w:t xml:space="preserve">Boris </w:t>
              </w:r>
              <w:r w:rsidRPr="00B1317B">
                <w:rPr>
                  <w:b/>
                  <w:color w:val="000000" w:themeColor="text1"/>
                </w:rPr>
                <w:t>Popesko, Ph.D.</w:t>
              </w:r>
            </w:ins>
          </w:p>
          <w:p w:rsidR="00A13DC4" w:rsidRPr="00B1317B" w:rsidRDefault="00A13DC4" w:rsidP="00A13DC4">
            <w:pPr>
              <w:jc w:val="both"/>
              <w:rPr>
                <w:ins w:id="877" w:author="Pavla Trefilová" w:date="2019-09-11T15:28:00Z"/>
                <w:color w:val="000000" w:themeColor="text1"/>
              </w:rPr>
            </w:pPr>
            <w:ins w:id="878" w:author="Pavla Trefilová" w:date="2019-09-11T15:28:00Z">
              <w:r w:rsidRPr="00B1317B">
                <w:rPr>
                  <w:color w:val="000000" w:themeColor="text1"/>
                </w:rPr>
                <w:t xml:space="preserve">Popesko </w:t>
              </w:r>
              <w:r>
                <w:rPr>
                  <w:color w:val="000000" w:themeColor="text1"/>
                </w:rPr>
                <w:t>(</w:t>
              </w:r>
              <w:r w:rsidRPr="00B1317B">
                <w:rPr>
                  <w:color w:val="000000" w:themeColor="text1"/>
                </w:rPr>
                <w:t>60%</w:t>
              </w:r>
              <w:r>
                <w:rPr>
                  <w:color w:val="000000" w:themeColor="text1"/>
                </w:rPr>
                <w:t>)</w:t>
              </w:r>
            </w:ins>
          </w:p>
          <w:p w:rsidR="000F4F43" w:rsidRPr="00B1317B" w:rsidDel="00A13DC4" w:rsidRDefault="00A13DC4" w:rsidP="00A13DC4">
            <w:pPr>
              <w:jc w:val="both"/>
              <w:rPr>
                <w:del w:id="879" w:author="Pavla Trefilová" w:date="2019-09-11T15:28:00Z"/>
                <w:b/>
                <w:color w:val="000000" w:themeColor="text1"/>
              </w:rPr>
            </w:pPr>
            <w:ins w:id="880" w:author="Pavla Trefilová" w:date="2019-09-11T15:28:00Z">
              <w:r w:rsidRPr="00B1317B">
                <w:rPr>
                  <w:color w:val="000000" w:themeColor="text1"/>
                </w:rPr>
                <w:t xml:space="preserve">Papadaki </w:t>
              </w:r>
              <w:r>
                <w:rPr>
                  <w:color w:val="000000" w:themeColor="text1"/>
                </w:rPr>
                <w:t>(</w:t>
              </w:r>
              <w:r w:rsidRPr="00B1317B">
                <w:rPr>
                  <w:color w:val="000000" w:themeColor="text1"/>
                </w:rPr>
                <w:t>40%</w:t>
              </w:r>
              <w:r>
                <w:rPr>
                  <w:color w:val="000000" w:themeColor="text1"/>
                </w:rPr>
                <w:t>)</w:t>
              </w:r>
            </w:ins>
            <w:del w:id="881" w:author="Pavla Trefilová" w:date="2019-09-11T15:28:00Z">
              <w:r w:rsidR="000F4F43" w:rsidRPr="00B1317B" w:rsidDel="00A13DC4">
                <w:rPr>
                  <w:b/>
                  <w:color w:val="000000" w:themeColor="text1"/>
                </w:rPr>
                <w:delText>doc. Ing. Popesko, Ph.D.</w:delText>
              </w:r>
            </w:del>
          </w:p>
          <w:p w:rsidR="000F4F43" w:rsidRPr="00B1317B" w:rsidDel="00A13DC4" w:rsidRDefault="000F4F43" w:rsidP="000F4F43">
            <w:pPr>
              <w:jc w:val="both"/>
              <w:rPr>
                <w:del w:id="882" w:author="Pavla Trefilová" w:date="2019-09-11T15:28:00Z"/>
                <w:color w:val="000000" w:themeColor="text1"/>
              </w:rPr>
            </w:pPr>
            <w:del w:id="883" w:author="Pavla Trefilová" w:date="2019-09-11T15:28:00Z">
              <w:r w:rsidRPr="00B1317B" w:rsidDel="00A13DC4">
                <w:rPr>
                  <w:color w:val="000000" w:themeColor="text1"/>
                </w:rPr>
                <w:delText>Popesko 60%</w:delText>
              </w:r>
            </w:del>
          </w:p>
          <w:p w:rsidR="000F4F43" w:rsidRPr="00B1317B" w:rsidRDefault="000F4F43" w:rsidP="000F4F43">
            <w:pPr>
              <w:jc w:val="both"/>
              <w:rPr>
                <w:color w:val="000000" w:themeColor="text1"/>
              </w:rPr>
            </w:pPr>
            <w:del w:id="884" w:author="Pavla Trefilová" w:date="2019-09-11T15:28:00Z">
              <w:r w:rsidRPr="00B1317B" w:rsidDel="00A13DC4">
                <w:rPr>
                  <w:color w:val="000000" w:themeColor="text1"/>
                </w:rPr>
                <w:delText>Papadaki 40%</w:delText>
              </w:r>
            </w:del>
          </w:p>
        </w:tc>
        <w:tc>
          <w:tcPr>
            <w:tcW w:w="708" w:type="dxa"/>
          </w:tcPr>
          <w:p w:rsidR="000F4F43" w:rsidRPr="00B1317B" w:rsidRDefault="000F4F43" w:rsidP="000F4F43">
            <w:pPr>
              <w:jc w:val="both"/>
              <w:rPr>
                <w:color w:val="000000" w:themeColor="text1"/>
              </w:rPr>
            </w:pPr>
            <w:r w:rsidRPr="00B1317B">
              <w:rPr>
                <w:color w:val="000000" w:themeColor="text1"/>
              </w:rPr>
              <w:t>2/L</w:t>
            </w:r>
          </w:p>
        </w:tc>
        <w:tc>
          <w:tcPr>
            <w:tcW w:w="814" w:type="dxa"/>
          </w:tcPr>
          <w:p w:rsidR="000F4F43" w:rsidRPr="00B1317B" w:rsidRDefault="000F4F43" w:rsidP="000F4F43">
            <w:pPr>
              <w:jc w:val="both"/>
              <w:rPr>
                <w:color w:val="000000" w:themeColor="text1"/>
              </w:rPr>
            </w:pPr>
            <w:r w:rsidRPr="00B1317B">
              <w:rPr>
                <w:color w:val="000000" w:themeColor="text1"/>
              </w:rPr>
              <w:t>ZT</w:t>
            </w:r>
          </w:p>
        </w:tc>
      </w:tr>
      <w:tr w:rsidR="000F4F43" w:rsidTr="00406EBE">
        <w:tc>
          <w:tcPr>
            <w:tcW w:w="2370" w:type="dxa"/>
          </w:tcPr>
          <w:p w:rsidR="000F4F43" w:rsidRDefault="000F4F43" w:rsidP="000F4F43">
            <w:r>
              <w:t>Cizí jazyk 4</w:t>
            </w:r>
          </w:p>
        </w:tc>
        <w:tc>
          <w:tcPr>
            <w:tcW w:w="857" w:type="dxa"/>
            <w:gridSpan w:val="2"/>
          </w:tcPr>
          <w:p w:rsidR="000F4F43" w:rsidRDefault="000F4F43" w:rsidP="000F4F43">
            <w:pPr>
              <w:jc w:val="both"/>
            </w:pPr>
            <w:r>
              <w:t>10-0-0</w:t>
            </w:r>
          </w:p>
        </w:tc>
        <w:tc>
          <w:tcPr>
            <w:tcW w:w="850" w:type="dxa"/>
          </w:tcPr>
          <w:p w:rsidR="000F4F43" w:rsidRDefault="000F4F43" w:rsidP="000F4F43">
            <w:pPr>
              <w:jc w:val="both"/>
            </w:pPr>
            <w:r>
              <w:t>zp, zk</w:t>
            </w:r>
          </w:p>
        </w:tc>
        <w:tc>
          <w:tcPr>
            <w:tcW w:w="709" w:type="dxa"/>
          </w:tcPr>
          <w:p w:rsidR="000F4F43" w:rsidRDefault="000F4F43" w:rsidP="000F4F43">
            <w:pPr>
              <w:jc w:val="both"/>
            </w:pPr>
            <w:r>
              <w:t>4</w:t>
            </w:r>
          </w:p>
        </w:tc>
        <w:tc>
          <w:tcPr>
            <w:tcW w:w="2977" w:type="dxa"/>
          </w:tcPr>
          <w:p w:rsidR="00EE004A" w:rsidRPr="00E409BC" w:rsidRDefault="00EE004A" w:rsidP="00EE004A">
            <w:pPr>
              <w:jc w:val="both"/>
              <w:rPr>
                <w:ins w:id="885" w:author="Pavla Trefilová" w:date="2019-09-11T15:25:00Z"/>
                <w:b/>
              </w:rPr>
            </w:pPr>
            <w:ins w:id="886" w:author="Pavla Trefilová" w:date="2019-09-11T15:25:00Z">
              <w:r w:rsidRPr="00E409BC">
                <w:rPr>
                  <w:b/>
                </w:rPr>
                <w:t xml:space="preserve">Mgr. </w:t>
              </w:r>
              <w:r>
                <w:rPr>
                  <w:b/>
                </w:rPr>
                <w:t xml:space="preserve">Věra </w:t>
              </w:r>
              <w:r w:rsidRPr="00E409BC">
                <w:rPr>
                  <w:b/>
                </w:rPr>
                <w:t>Kozáková, Ph.D.</w:t>
              </w:r>
            </w:ins>
          </w:p>
          <w:p w:rsidR="00EE004A" w:rsidRDefault="00EE004A" w:rsidP="00EE004A">
            <w:pPr>
              <w:jc w:val="both"/>
              <w:rPr>
                <w:ins w:id="887" w:author="Pavla Trefilová" w:date="2019-09-11T15:25:00Z"/>
                <w:b/>
              </w:rPr>
            </w:pPr>
            <w:ins w:id="888" w:author="Pavla Trefilová" w:date="2019-09-11T15:25:00Z">
              <w:r>
                <w:t xml:space="preserve">Kozáková </w:t>
              </w:r>
              <w:r>
                <w:rPr>
                  <w:color w:val="000000" w:themeColor="text1"/>
                </w:rPr>
                <w:t>(</w:t>
              </w:r>
              <w:r w:rsidRPr="00B1317B">
                <w:rPr>
                  <w:color w:val="000000" w:themeColor="text1"/>
                </w:rPr>
                <w:t>100%</w:t>
              </w:r>
              <w:r>
                <w:rPr>
                  <w:color w:val="000000" w:themeColor="text1"/>
                </w:rPr>
                <w:t>)</w:t>
              </w:r>
            </w:ins>
          </w:p>
          <w:p w:rsidR="00EE004A" w:rsidRPr="00E409BC" w:rsidRDefault="00EE004A" w:rsidP="00EE004A">
            <w:pPr>
              <w:jc w:val="both"/>
              <w:rPr>
                <w:ins w:id="889" w:author="Pavla Trefilová" w:date="2019-09-11T15:25:00Z"/>
                <w:b/>
              </w:rPr>
            </w:pPr>
            <w:ins w:id="890" w:author="Pavla Trefilová" w:date="2019-09-11T15:25:00Z">
              <w:r w:rsidRPr="00E409BC">
                <w:rPr>
                  <w:b/>
                </w:rPr>
                <w:t xml:space="preserve">PhDr. </w:t>
              </w:r>
              <w:r>
                <w:rPr>
                  <w:b/>
                </w:rPr>
                <w:t xml:space="preserve">Jana </w:t>
              </w:r>
              <w:r w:rsidRPr="00E409BC">
                <w:rPr>
                  <w:b/>
                </w:rPr>
                <w:t>Semotamová</w:t>
              </w:r>
            </w:ins>
          </w:p>
          <w:p w:rsidR="000F4F43" w:rsidRPr="00E409BC" w:rsidDel="00EE004A" w:rsidRDefault="00EE004A" w:rsidP="00EE004A">
            <w:pPr>
              <w:jc w:val="both"/>
              <w:rPr>
                <w:del w:id="891" w:author="Pavla Trefilová" w:date="2019-09-11T15:25:00Z"/>
                <w:b/>
              </w:rPr>
            </w:pPr>
            <w:ins w:id="892" w:author="Pavla Trefilová" w:date="2019-09-11T15:25:00Z">
              <w:r>
                <w:t xml:space="preserve">Semotamová </w:t>
              </w:r>
              <w:r>
                <w:rPr>
                  <w:color w:val="000000" w:themeColor="text1"/>
                </w:rPr>
                <w:t>(</w:t>
              </w:r>
              <w:r w:rsidRPr="00B1317B">
                <w:rPr>
                  <w:color w:val="000000" w:themeColor="text1"/>
                </w:rPr>
                <w:t>100%</w:t>
              </w:r>
              <w:r>
                <w:rPr>
                  <w:color w:val="000000" w:themeColor="text1"/>
                </w:rPr>
                <w:t>)</w:t>
              </w:r>
            </w:ins>
            <w:del w:id="893" w:author="Pavla Trefilová" w:date="2019-09-11T15:25:00Z">
              <w:r w:rsidR="000F4F43" w:rsidRPr="00E409BC" w:rsidDel="00EE004A">
                <w:rPr>
                  <w:b/>
                </w:rPr>
                <w:delText>Mgr. Kozáková, Ph.D.</w:delText>
              </w:r>
            </w:del>
          </w:p>
          <w:p w:rsidR="000F4F43" w:rsidDel="00EE004A" w:rsidRDefault="000F4F43" w:rsidP="000F4F43">
            <w:pPr>
              <w:jc w:val="both"/>
              <w:rPr>
                <w:del w:id="894" w:author="Pavla Trefilová" w:date="2019-09-11T15:25:00Z"/>
              </w:rPr>
            </w:pPr>
            <w:del w:id="895" w:author="Pavla Trefilová" w:date="2019-09-11T15:25:00Z">
              <w:r w:rsidDel="00EE004A">
                <w:delText>Kozáková 100%</w:delText>
              </w:r>
            </w:del>
          </w:p>
          <w:p w:rsidR="000F4F43" w:rsidRPr="00E409BC" w:rsidDel="00EE004A" w:rsidRDefault="000F4F43" w:rsidP="000F4F43">
            <w:pPr>
              <w:jc w:val="both"/>
              <w:rPr>
                <w:del w:id="896" w:author="Pavla Trefilová" w:date="2019-09-11T15:25:00Z"/>
                <w:b/>
              </w:rPr>
            </w:pPr>
            <w:del w:id="897" w:author="Pavla Trefilová" w:date="2019-09-11T15:25:00Z">
              <w:r w:rsidRPr="00E409BC" w:rsidDel="00EE004A">
                <w:rPr>
                  <w:b/>
                </w:rPr>
                <w:delText>PhDr. Semotamová</w:delText>
              </w:r>
            </w:del>
          </w:p>
          <w:p w:rsidR="000F4F43" w:rsidRPr="00004032" w:rsidRDefault="000F4F43" w:rsidP="000F4F43">
            <w:pPr>
              <w:jc w:val="both"/>
              <w:rPr>
                <w:b/>
              </w:rPr>
            </w:pPr>
            <w:del w:id="898" w:author="Pavla Trefilová" w:date="2019-09-11T15:25:00Z">
              <w:r w:rsidDel="00EE004A">
                <w:delText>Semotamová 100%</w:delText>
              </w:r>
            </w:del>
          </w:p>
        </w:tc>
        <w:tc>
          <w:tcPr>
            <w:tcW w:w="708" w:type="dxa"/>
          </w:tcPr>
          <w:p w:rsidR="000F4F43" w:rsidRDefault="000F4F43" w:rsidP="000F4F43">
            <w:pPr>
              <w:jc w:val="both"/>
            </w:pPr>
            <w:r>
              <w:t>2/L</w:t>
            </w:r>
          </w:p>
        </w:tc>
        <w:tc>
          <w:tcPr>
            <w:tcW w:w="814" w:type="dxa"/>
          </w:tcPr>
          <w:p w:rsidR="000F4F43" w:rsidRDefault="000F4F43" w:rsidP="000F4F43">
            <w:pPr>
              <w:jc w:val="both"/>
            </w:pPr>
          </w:p>
        </w:tc>
      </w:tr>
      <w:tr w:rsidR="000F4F43" w:rsidTr="00406EBE">
        <w:tc>
          <w:tcPr>
            <w:tcW w:w="2370" w:type="dxa"/>
          </w:tcPr>
          <w:p w:rsidR="000F4F43" w:rsidRPr="00B1317B" w:rsidRDefault="000F4F43" w:rsidP="000F4F43">
            <w:pPr>
              <w:rPr>
                <w:color w:val="000000" w:themeColor="text1"/>
              </w:rPr>
            </w:pPr>
            <w:r w:rsidRPr="00B1317B">
              <w:rPr>
                <w:color w:val="000000" w:themeColor="text1"/>
              </w:rPr>
              <w:t>Seminář k bakalářské práci</w:t>
            </w:r>
          </w:p>
        </w:tc>
        <w:tc>
          <w:tcPr>
            <w:tcW w:w="857" w:type="dxa"/>
            <w:gridSpan w:val="2"/>
          </w:tcPr>
          <w:p w:rsidR="000F4F43" w:rsidRPr="00B1317B" w:rsidRDefault="000F4F43" w:rsidP="000F4F43">
            <w:pPr>
              <w:jc w:val="both"/>
              <w:rPr>
                <w:color w:val="000000" w:themeColor="text1"/>
              </w:rPr>
            </w:pPr>
            <w:r w:rsidRPr="00B1317B">
              <w:rPr>
                <w:color w:val="000000" w:themeColor="text1"/>
              </w:rPr>
              <w:t>10-0-0</w:t>
            </w:r>
          </w:p>
        </w:tc>
        <w:tc>
          <w:tcPr>
            <w:tcW w:w="850" w:type="dxa"/>
          </w:tcPr>
          <w:p w:rsidR="000F4F43" w:rsidRPr="00B1317B" w:rsidRDefault="000F4F43" w:rsidP="000F4F43">
            <w:pPr>
              <w:jc w:val="both"/>
              <w:rPr>
                <w:color w:val="000000" w:themeColor="text1"/>
              </w:rPr>
            </w:pPr>
            <w:r w:rsidRPr="00B1317B">
              <w:rPr>
                <w:color w:val="000000" w:themeColor="text1"/>
              </w:rPr>
              <w:t>zp</w:t>
            </w:r>
          </w:p>
        </w:tc>
        <w:tc>
          <w:tcPr>
            <w:tcW w:w="709" w:type="dxa"/>
          </w:tcPr>
          <w:p w:rsidR="000F4F43" w:rsidRPr="00B1317B" w:rsidRDefault="000F4F43" w:rsidP="000F4F43">
            <w:pPr>
              <w:jc w:val="both"/>
              <w:rPr>
                <w:color w:val="000000" w:themeColor="text1"/>
              </w:rPr>
            </w:pPr>
            <w:r w:rsidRPr="00B1317B">
              <w:rPr>
                <w:color w:val="000000" w:themeColor="text1"/>
              </w:rPr>
              <w:t>2</w:t>
            </w:r>
          </w:p>
        </w:tc>
        <w:tc>
          <w:tcPr>
            <w:tcW w:w="2977" w:type="dxa"/>
          </w:tcPr>
          <w:p w:rsidR="00A13DC4" w:rsidRPr="00B1317B" w:rsidRDefault="00A13DC4" w:rsidP="00A13DC4">
            <w:pPr>
              <w:jc w:val="both"/>
              <w:rPr>
                <w:ins w:id="899" w:author="Pavla Trefilová" w:date="2019-09-11T15:28:00Z"/>
                <w:b/>
                <w:color w:val="000000" w:themeColor="text1"/>
              </w:rPr>
            </w:pPr>
            <w:ins w:id="900" w:author="Pavla Trefilová" w:date="2019-09-11T15:28:00Z">
              <w:r w:rsidRPr="00B1317B">
                <w:rPr>
                  <w:b/>
                  <w:color w:val="000000" w:themeColor="text1"/>
                </w:rPr>
                <w:t xml:space="preserve">doc. Ing. </w:t>
              </w:r>
              <w:r>
                <w:rPr>
                  <w:b/>
                  <w:color w:val="000000" w:themeColor="text1"/>
                </w:rPr>
                <w:t xml:space="preserve">Michal </w:t>
              </w:r>
              <w:r w:rsidRPr="00B1317B">
                <w:rPr>
                  <w:b/>
                  <w:color w:val="000000" w:themeColor="text1"/>
                </w:rPr>
                <w:t>Pilík, Ph.D.</w:t>
              </w:r>
            </w:ins>
          </w:p>
          <w:p w:rsidR="00A13DC4" w:rsidRPr="00B1317B" w:rsidRDefault="00A13DC4" w:rsidP="00A13DC4">
            <w:pPr>
              <w:jc w:val="both"/>
              <w:rPr>
                <w:ins w:id="901" w:author="Pavla Trefilová" w:date="2019-09-11T15:28:00Z"/>
                <w:color w:val="000000" w:themeColor="text1"/>
              </w:rPr>
            </w:pPr>
            <w:ins w:id="902" w:author="Pavla Trefilová" w:date="2019-09-11T15:28:00Z">
              <w:r w:rsidRPr="00B1317B">
                <w:rPr>
                  <w:color w:val="000000" w:themeColor="text1"/>
                </w:rPr>
                <w:t xml:space="preserve">Pilík </w:t>
              </w:r>
              <w:r>
                <w:rPr>
                  <w:color w:val="000000" w:themeColor="text1"/>
                </w:rPr>
                <w:t>(</w:t>
              </w:r>
              <w:r w:rsidRPr="00B1317B">
                <w:rPr>
                  <w:color w:val="000000" w:themeColor="text1"/>
                </w:rPr>
                <w:t>80%</w:t>
              </w:r>
              <w:r>
                <w:rPr>
                  <w:color w:val="000000" w:themeColor="text1"/>
                </w:rPr>
                <w:t>)</w:t>
              </w:r>
            </w:ins>
          </w:p>
          <w:p w:rsidR="000F4F43" w:rsidRPr="00B1317B" w:rsidDel="00A13DC4" w:rsidRDefault="00A13DC4" w:rsidP="00A13DC4">
            <w:pPr>
              <w:jc w:val="both"/>
              <w:rPr>
                <w:del w:id="903" w:author="Pavla Trefilová" w:date="2019-09-11T15:28:00Z"/>
                <w:b/>
                <w:color w:val="000000" w:themeColor="text1"/>
              </w:rPr>
            </w:pPr>
            <w:ins w:id="904" w:author="Pavla Trefilová" w:date="2019-09-11T15:28:00Z">
              <w:r w:rsidRPr="00B1317B">
                <w:rPr>
                  <w:color w:val="000000" w:themeColor="text1"/>
                </w:rPr>
                <w:t xml:space="preserve">Staňková </w:t>
              </w:r>
              <w:r>
                <w:rPr>
                  <w:color w:val="000000" w:themeColor="text1"/>
                </w:rPr>
                <w:t>(</w:t>
              </w:r>
              <w:r w:rsidRPr="00B1317B">
                <w:rPr>
                  <w:color w:val="000000" w:themeColor="text1"/>
                </w:rPr>
                <w:t>20%</w:t>
              </w:r>
              <w:r>
                <w:rPr>
                  <w:color w:val="000000" w:themeColor="text1"/>
                </w:rPr>
                <w:t>)</w:t>
              </w:r>
            </w:ins>
            <w:del w:id="905" w:author="Pavla Trefilová" w:date="2019-09-11T15:28:00Z">
              <w:r w:rsidR="000F4F43" w:rsidRPr="00B1317B" w:rsidDel="00A13DC4">
                <w:rPr>
                  <w:b/>
                  <w:color w:val="000000" w:themeColor="text1"/>
                </w:rPr>
                <w:delText>doc. Ing. Pilík, Ph.D.</w:delText>
              </w:r>
            </w:del>
          </w:p>
          <w:p w:rsidR="000F4F43" w:rsidRPr="00B1317B" w:rsidDel="00A13DC4" w:rsidRDefault="000F4F43" w:rsidP="000F4F43">
            <w:pPr>
              <w:jc w:val="both"/>
              <w:rPr>
                <w:del w:id="906" w:author="Pavla Trefilová" w:date="2019-09-11T15:28:00Z"/>
                <w:color w:val="000000" w:themeColor="text1"/>
              </w:rPr>
            </w:pPr>
            <w:del w:id="907" w:author="Pavla Trefilová" w:date="2019-09-11T15:28:00Z">
              <w:r w:rsidRPr="00B1317B" w:rsidDel="00A13DC4">
                <w:rPr>
                  <w:color w:val="000000" w:themeColor="text1"/>
                </w:rPr>
                <w:delText>Pilík 80%</w:delText>
              </w:r>
            </w:del>
          </w:p>
          <w:p w:rsidR="000F4F43" w:rsidRPr="00B1317B" w:rsidRDefault="000F4F43" w:rsidP="000F4F43">
            <w:pPr>
              <w:jc w:val="both"/>
              <w:rPr>
                <w:color w:val="000000" w:themeColor="text1"/>
              </w:rPr>
            </w:pPr>
            <w:del w:id="908" w:author="Pavla Trefilová" w:date="2019-09-11T15:28:00Z">
              <w:r w:rsidRPr="00B1317B" w:rsidDel="00A13DC4">
                <w:rPr>
                  <w:color w:val="000000" w:themeColor="text1"/>
                </w:rPr>
                <w:delText>Staňková 20%</w:delText>
              </w:r>
            </w:del>
          </w:p>
        </w:tc>
        <w:tc>
          <w:tcPr>
            <w:tcW w:w="708" w:type="dxa"/>
          </w:tcPr>
          <w:p w:rsidR="000F4F43" w:rsidRPr="00B1317B" w:rsidRDefault="000F4F43" w:rsidP="000F4F43">
            <w:pPr>
              <w:jc w:val="both"/>
              <w:rPr>
                <w:color w:val="000000" w:themeColor="text1"/>
              </w:rPr>
            </w:pPr>
            <w:r w:rsidRPr="00B1317B">
              <w:rPr>
                <w:color w:val="000000" w:themeColor="text1"/>
              </w:rPr>
              <w:t>3/Z</w:t>
            </w:r>
          </w:p>
        </w:tc>
        <w:tc>
          <w:tcPr>
            <w:tcW w:w="814" w:type="dxa"/>
          </w:tcPr>
          <w:p w:rsidR="000F4F43" w:rsidRPr="00B1317B" w:rsidRDefault="000F4F43" w:rsidP="000F4F43">
            <w:pPr>
              <w:jc w:val="both"/>
              <w:rPr>
                <w:color w:val="000000" w:themeColor="text1"/>
              </w:rPr>
            </w:pPr>
          </w:p>
        </w:tc>
      </w:tr>
      <w:tr w:rsidR="00A13DC4" w:rsidTr="00406EBE">
        <w:tc>
          <w:tcPr>
            <w:tcW w:w="2370" w:type="dxa"/>
          </w:tcPr>
          <w:p w:rsidR="00A13DC4" w:rsidRPr="00B1317B" w:rsidRDefault="00A13DC4" w:rsidP="00A13DC4">
            <w:pPr>
              <w:rPr>
                <w:color w:val="000000" w:themeColor="text1"/>
              </w:rPr>
            </w:pPr>
            <w:r w:rsidRPr="00B1317B">
              <w:rPr>
                <w:color w:val="000000" w:themeColor="text1"/>
              </w:rPr>
              <w:t>Bankovnictví a pojišťovnictví I</w:t>
            </w:r>
          </w:p>
          <w:p w:rsidR="00A13DC4" w:rsidRPr="00B1317B" w:rsidRDefault="00A13DC4" w:rsidP="00A13DC4">
            <w:pPr>
              <w:rPr>
                <w:color w:val="000000" w:themeColor="text1"/>
              </w:rPr>
            </w:pPr>
          </w:p>
        </w:tc>
        <w:tc>
          <w:tcPr>
            <w:tcW w:w="857" w:type="dxa"/>
            <w:gridSpan w:val="2"/>
          </w:tcPr>
          <w:p w:rsidR="00A13DC4" w:rsidRPr="00B1317B" w:rsidRDefault="00A13DC4" w:rsidP="00A13DC4">
            <w:pPr>
              <w:jc w:val="both"/>
              <w:rPr>
                <w:color w:val="000000" w:themeColor="text1"/>
              </w:rPr>
            </w:pPr>
            <w:r w:rsidRPr="00B1317B">
              <w:rPr>
                <w:color w:val="000000" w:themeColor="text1"/>
              </w:rPr>
              <w:t>20-0-0</w:t>
            </w:r>
          </w:p>
        </w:tc>
        <w:tc>
          <w:tcPr>
            <w:tcW w:w="850" w:type="dxa"/>
          </w:tcPr>
          <w:p w:rsidR="00A13DC4" w:rsidRPr="00B1317B" w:rsidRDefault="00A13DC4" w:rsidP="00A13DC4">
            <w:pPr>
              <w:jc w:val="both"/>
              <w:rPr>
                <w:color w:val="000000" w:themeColor="text1"/>
              </w:rPr>
            </w:pPr>
            <w:r w:rsidRPr="00B1317B">
              <w:rPr>
                <w:color w:val="000000" w:themeColor="text1"/>
              </w:rPr>
              <w:t>zp, zk</w:t>
            </w:r>
          </w:p>
        </w:tc>
        <w:tc>
          <w:tcPr>
            <w:tcW w:w="709" w:type="dxa"/>
          </w:tcPr>
          <w:p w:rsidR="00A13DC4" w:rsidRPr="00B1317B" w:rsidRDefault="00A13DC4" w:rsidP="00A13DC4">
            <w:pPr>
              <w:jc w:val="both"/>
              <w:rPr>
                <w:color w:val="000000" w:themeColor="text1"/>
              </w:rPr>
            </w:pPr>
            <w:r w:rsidRPr="00B1317B">
              <w:rPr>
                <w:color w:val="000000" w:themeColor="text1"/>
              </w:rPr>
              <w:t>5</w:t>
            </w:r>
          </w:p>
        </w:tc>
        <w:tc>
          <w:tcPr>
            <w:tcW w:w="2977" w:type="dxa"/>
          </w:tcPr>
          <w:p w:rsidR="00A13DC4" w:rsidRPr="00B1317B" w:rsidRDefault="00A13DC4" w:rsidP="00A13DC4">
            <w:pPr>
              <w:jc w:val="both"/>
              <w:rPr>
                <w:ins w:id="909" w:author="Pavla Trefilová" w:date="2019-09-11T15:28:00Z"/>
                <w:b/>
                <w:color w:val="000000" w:themeColor="text1"/>
              </w:rPr>
            </w:pPr>
            <w:ins w:id="910" w:author="Pavla Trefilová" w:date="2019-09-11T15:28:00Z">
              <w:r w:rsidRPr="00B1317B">
                <w:rPr>
                  <w:b/>
                  <w:color w:val="000000" w:themeColor="text1"/>
                </w:rPr>
                <w:t xml:space="preserve">Ing. </w:t>
              </w:r>
              <w:r>
                <w:rPr>
                  <w:b/>
                  <w:color w:val="000000" w:themeColor="text1"/>
                </w:rPr>
                <w:t xml:space="preserve">Blanka </w:t>
              </w:r>
              <w:r w:rsidRPr="00B1317B">
                <w:rPr>
                  <w:b/>
                  <w:color w:val="000000" w:themeColor="text1"/>
                </w:rPr>
                <w:t>Kameníková, Ph.D.</w:t>
              </w:r>
            </w:ins>
          </w:p>
          <w:p w:rsidR="00A13DC4" w:rsidRPr="00B1317B" w:rsidRDefault="00A13DC4" w:rsidP="00A13DC4">
            <w:pPr>
              <w:jc w:val="both"/>
              <w:rPr>
                <w:ins w:id="911" w:author="Pavla Trefilová" w:date="2019-09-11T15:28:00Z"/>
                <w:color w:val="000000" w:themeColor="text1"/>
              </w:rPr>
            </w:pPr>
            <w:ins w:id="912" w:author="Pavla Trefilová" w:date="2019-09-11T15:28:00Z">
              <w:r w:rsidRPr="00B1317B">
                <w:rPr>
                  <w:color w:val="000000" w:themeColor="text1"/>
                </w:rPr>
                <w:t xml:space="preserve">Kameníková </w:t>
              </w:r>
              <w:r>
                <w:rPr>
                  <w:color w:val="000000" w:themeColor="text1"/>
                </w:rPr>
                <w:t>(</w:t>
              </w:r>
              <w:r w:rsidRPr="00B1317B">
                <w:rPr>
                  <w:color w:val="000000" w:themeColor="text1"/>
                </w:rPr>
                <w:t>70%</w:t>
              </w:r>
              <w:r>
                <w:rPr>
                  <w:color w:val="000000" w:themeColor="text1"/>
                </w:rPr>
                <w:t>)</w:t>
              </w:r>
            </w:ins>
          </w:p>
          <w:p w:rsidR="00A13DC4" w:rsidRPr="00B1317B" w:rsidDel="00A70D3A" w:rsidRDefault="00A13DC4" w:rsidP="00A13DC4">
            <w:pPr>
              <w:jc w:val="both"/>
              <w:rPr>
                <w:del w:id="913" w:author="Pavla Trefilová" w:date="2019-09-11T15:28:00Z"/>
                <w:b/>
                <w:color w:val="000000" w:themeColor="text1"/>
              </w:rPr>
            </w:pPr>
            <w:ins w:id="914" w:author="Pavla Trefilová" w:date="2019-09-11T15:28:00Z">
              <w:r w:rsidRPr="00B1317B">
                <w:rPr>
                  <w:color w:val="000000" w:themeColor="text1"/>
                </w:rPr>
                <w:t xml:space="preserve">Martinovičová </w:t>
              </w:r>
              <w:r>
                <w:rPr>
                  <w:color w:val="000000" w:themeColor="text1"/>
                </w:rPr>
                <w:t>(</w:t>
              </w:r>
              <w:r w:rsidRPr="00B1317B">
                <w:rPr>
                  <w:color w:val="000000" w:themeColor="text1"/>
                </w:rPr>
                <w:t>30%</w:t>
              </w:r>
              <w:r>
                <w:rPr>
                  <w:color w:val="000000" w:themeColor="text1"/>
                </w:rPr>
                <w:t>) (ext)</w:t>
              </w:r>
            </w:ins>
            <w:del w:id="915" w:author="Pavla Trefilová" w:date="2019-09-11T15:28:00Z">
              <w:r w:rsidRPr="00B1317B" w:rsidDel="00A70D3A">
                <w:rPr>
                  <w:b/>
                  <w:color w:val="000000" w:themeColor="text1"/>
                </w:rPr>
                <w:delText>Ing. Kameníková, Ph.D.</w:delText>
              </w:r>
            </w:del>
          </w:p>
          <w:p w:rsidR="00A13DC4" w:rsidRPr="00B1317B" w:rsidDel="00A70D3A" w:rsidRDefault="00A13DC4" w:rsidP="00A13DC4">
            <w:pPr>
              <w:jc w:val="both"/>
              <w:rPr>
                <w:del w:id="916" w:author="Pavla Trefilová" w:date="2019-09-11T15:28:00Z"/>
                <w:color w:val="000000" w:themeColor="text1"/>
              </w:rPr>
            </w:pPr>
            <w:del w:id="917" w:author="Pavla Trefilová" w:date="2019-09-11T15:28:00Z">
              <w:r w:rsidRPr="00B1317B" w:rsidDel="00A70D3A">
                <w:rPr>
                  <w:color w:val="000000" w:themeColor="text1"/>
                </w:rPr>
                <w:delText>Kameníková 70%</w:delText>
              </w:r>
            </w:del>
          </w:p>
          <w:p w:rsidR="00A13DC4" w:rsidRPr="00B1317B" w:rsidRDefault="00A13DC4" w:rsidP="00A13DC4">
            <w:pPr>
              <w:jc w:val="both"/>
              <w:rPr>
                <w:b/>
                <w:color w:val="000000" w:themeColor="text1"/>
              </w:rPr>
            </w:pPr>
            <w:del w:id="918" w:author="Pavla Trefilová" w:date="2019-09-11T15:28:00Z">
              <w:r w:rsidRPr="00B1317B" w:rsidDel="00A70D3A">
                <w:rPr>
                  <w:color w:val="000000" w:themeColor="text1"/>
                </w:rPr>
                <w:delText>Martinovičová 30%</w:delText>
              </w:r>
              <w:r w:rsidDel="00A70D3A">
                <w:rPr>
                  <w:color w:val="000000" w:themeColor="text1"/>
                </w:rPr>
                <w:delText xml:space="preserve"> (ext)</w:delText>
              </w:r>
            </w:del>
          </w:p>
        </w:tc>
        <w:tc>
          <w:tcPr>
            <w:tcW w:w="708" w:type="dxa"/>
          </w:tcPr>
          <w:p w:rsidR="00A13DC4" w:rsidRPr="00B1317B" w:rsidRDefault="00A13DC4" w:rsidP="00A13DC4">
            <w:pPr>
              <w:jc w:val="both"/>
              <w:rPr>
                <w:color w:val="000000" w:themeColor="text1"/>
              </w:rPr>
            </w:pPr>
            <w:r w:rsidRPr="00B1317B">
              <w:rPr>
                <w:color w:val="000000" w:themeColor="text1"/>
              </w:rPr>
              <w:t>3/Z</w:t>
            </w:r>
          </w:p>
        </w:tc>
        <w:tc>
          <w:tcPr>
            <w:tcW w:w="814" w:type="dxa"/>
          </w:tcPr>
          <w:p w:rsidR="00A13DC4" w:rsidRPr="00B1317B" w:rsidRDefault="00A13DC4" w:rsidP="00A13DC4">
            <w:pPr>
              <w:jc w:val="both"/>
              <w:rPr>
                <w:color w:val="000000" w:themeColor="text1"/>
              </w:rPr>
            </w:pPr>
            <w:r w:rsidRPr="00B1317B">
              <w:rPr>
                <w:color w:val="000000" w:themeColor="text1"/>
              </w:rPr>
              <w:t>PZ</w:t>
            </w:r>
          </w:p>
        </w:tc>
      </w:tr>
      <w:tr w:rsidR="00A13DC4" w:rsidTr="00406EBE">
        <w:tc>
          <w:tcPr>
            <w:tcW w:w="2370" w:type="dxa"/>
          </w:tcPr>
          <w:p w:rsidR="00A13DC4" w:rsidRPr="00B1317B" w:rsidRDefault="00A13DC4" w:rsidP="00A13DC4">
            <w:pPr>
              <w:rPr>
                <w:color w:val="000000" w:themeColor="text1"/>
              </w:rPr>
            </w:pPr>
            <w:r>
              <w:rPr>
                <w:color w:val="000000" w:themeColor="text1"/>
              </w:rPr>
              <w:t>Základy kvantitativních metod*</w:t>
            </w:r>
          </w:p>
        </w:tc>
        <w:tc>
          <w:tcPr>
            <w:tcW w:w="857" w:type="dxa"/>
            <w:gridSpan w:val="2"/>
          </w:tcPr>
          <w:p w:rsidR="00A13DC4" w:rsidRPr="00B1317B" w:rsidRDefault="00A13DC4" w:rsidP="00A13DC4">
            <w:pPr>
              <w:jc w:val="both"/>
              <w:rPr>
                <w:color w:val="000000" w:themeColor="text1"/>
              </w:rPr>
            </w:pPr>
            <w:r w:rsidRPr="00B1317B">
              <w:rPr>
                <w:color w:val="000000" w:themeColor="text1"/>
              </w:rPr>
              <w:t>15-0-0</w:t>
            </w:r>
          </w:p>
        </w:tc>
        <w:tc>
          <w:tcPr>
            <w:tcW w:w="850" w:type="dxa"/>
          </w:tcPr>
          <w:p w:rsidR="00A13DC4" w:rsidRPr="00B1317B" w:rsidRDefault="00A13DC4" w:rsidP="00A13DC4">
            <w:pPr>
              <w:jc w:val="both"/>
              <w:rPr>
                <w:color w:val="000000" w:themeColor="text1"/>
              </w:rPr>
            </w:pPr>
            <w:r w:rsidRPr="00B1317B">
              <w:rPr>
                <w:color w:val="000000" w:themeColor="text1"/>
              </w:rPr>
              <w:t>klz</w:t>
            </w:r>
          </w:p>
        </w:tc>
        <w:tc>
          <w:tcPr>
            <w:tcW w:w="709" w:type="dxa"/>
          </w:tcPr>
          <w:p w:rsidR="00A13DC4" w:rsidRPr="00B1317B" w:rsidRDefault="00A13DC4" w:rsidP="00A13DC4">
            <w:pPr>
              <w:jc w:val="both"/>
              <w:rPr>
                <w:color w:val="000000" w:themeColor="text1"/>
              </w:rPr>
            </w:pPr>
            <w:r w:rsidRPr="00B1317B">
              <w:rPr>
                <w:color w:val="000000" w:themeColor="text1"/>
              </w:rPr>
              <w:t>3</w:t>
            </w:r>
          </w:p>
        </w:tc>
        <w:tc>
          <w:tcPr>
            <w:tcW w:w="2977" w:type="dxa"/>
          </w:tcPr>
          <w:p w:rsidR="00A13DC4" w:rsidRPr="00B1317B" w:rsidRDefault="00A13DC4" w:rsidP="00A13DC4">
            <w:pPr>
              <w:jc w:val="both"/>
              <w:rPr>
                <w:ins w:id="919" w:author="Pavla Trefilová" w:date="2019-09-11T15:28:00Z"/>
                <w:b/>
                <w:color w:val="000000" w:themeColor="text1"/>
              </w:rPr>
            </w:pPr>
            <w:ins w:id="920" w:author="Pavla Trefilová" w:date="2019-09-11T15:28:00Z">
              <w:r w:rsidRPr="00B1317B">
                <w:rPr>
                  <w:b/>
                  <w:color w:val="000000" w:themeColor="text1"/>
                </w:rPr>
                <w:t xml:space="preserve">Ing. </w:t>
              </w:r>
              <w:r>
                <w:rPr>
                  <w:b/>
                  <w:color w:val="000000" w:themeColor="text1"/>
                </w:rPr>
                <w:t xml:space="preserve">Miroslava </w:t>
              </w:r>
              <w:r w:rsidRPr="00B1317B">
                <w:rPr>
                  <w:b/>
                  <w:color w:val="000000" w:themeColor="text1"/>
                </w:rPr>
                <w:t>Dolejšová, Ph.D.</w:t>
              </w:r>
            </w:ins>
          </w:p>
          <w:p w:rsidR="00A13DC4" w:rsidRPr="00B1317B" w:rsidDel="00A13DC4" w:rsidRDefault="00A13DC4" w:rsidP="00A13DC4">
            <w:pPr>
              <w:jc w:val="both"/>
              <w:rPr>
                <w:del w:id="921" w:author="Pavla Trefilová" w:date="2019-09-11T15:28:00Z"/>
                <w:b/>
                <w:color w:val="000000" w:themeColor="text1"/>
              </w:rPr>
            </w:pPr>
            <w:ins w:id="922" w:author="Pavla Trefilová" w:date="2019-09-11T15:28:00Z">
              <w:r w:rsidRPr="00B1317B">
                <w:rPr>
                  <w:color w:val="000000" w:themeColor="text1"/>
                </w:rPr>
                <w:t xml:space="preserve">Dolejšová </w:t>
              </w:r>
              <w:r>
                <w:rPr>
                  <w:color w:val="000000" w:themeColor="text1"/>
                </w:rPr>
                <w:t>(10</w:t>
              </w:r>
              <w:r w:rsidRPr="00B1317B">
                <w:rPr>
                  <w:color w:val="000000" w:themeColor="text1"/>
                </w:rPr>
                <w:t>0%</w:t>
              </w:r>
              <w:r>
                <w:rPr>
                  <w:color w:val="000000" w:themeColor="text1"/>
                </w:rPr>
                <w:t>)</w:t>
              </w:r>
            </w:ins>
            <w:del w:id="923" w:author="Pavla Trefilová" w:date="2019-09-11T15:28:00Z">
              <w:r w:rsidRPr="00B1317B" w:rsidDel="00A13DC4">
                <w:rPr>
                  <w:b/>
                  <w:color w:val="000000" w:themeColor="text1"/>
                </w:rPr>
                <w:delText>Ing. Dolejšová, Ph.D.</w:delText>
              </w:r>
            </w:del>
          </w:p>
          <w:p w:rsidR="00A13DC4" w:rsidRPr="00EA3B6A" w:rsidRDefault="00A13DC4" w:rsidP="00A13DC4">
            <w:pPr>
              <w:jc w:val="both"/>
              <w:rPr>
                <w:color w:val="000000" w:themeColor="text1"/>
              </w:rPr>
            </w:pPr>
            <w:del w:id="924" w:author="Pavla Trefilová" w:date="2019-09-11T15:28:00Z">
              <w:r w:rsidDel="00A13DC4">
                <w:rPr>
                  <w:color w:val="000000" w:themeColor="text1"/>
                </w:rPr>
                <w:delText>Dolejšová 100%</w:delText>
              </w:r>
            </w:del>
          </w:p>
        </w:tc>
        <w:tc>
          <w:tcPr>
            <w:tcW w:w="708" w:type="dxa"/>
          </w:tcPr>
          <w:p w:rsidR="00A13DC4" w:rsidRPr="00B1317B" w:rsidRDefault="00A13DC4" w:rsidP="00A13DC4">
            <w:pPr>
              <w:jc w:val="both"/>
              <w:rPr>
                <w:color w:val="000000" w:themeColor="text1"/>
              </w:rPr>
            </w:pPr>
            <w:r w:rsidRPr="00B1317B">
              <w:rPr>
                <w:color w:val="000000" w:themeColor="text1"/>
              </w:rPr>
              <w:t>3/Z</w:t>
            </w:r>
          </w:p>
        </w:tc>
        <w:tc>
          <w:tcPr>
            <w:tcW w:w="814" w:type="dxa"/>
          </w:tcPr>
          <w:p w:rsidR="00A13DC4" w:rsidRPr="00B1317B" w:rsidRDefault="00A13DC4" w:rsidP="00A13DC4">
            <w:pPr>
              <w:jc w:val="both"/>
              <w:rPr>
                <w:color w:val="000000" w:themeColor="text1"/>
              </w:rPr>
            </w:pPr>
          </w:p>
        </w:tc>
      </w:tr>
      <w:tr w:rsidR="00A13DC4" w:rsidTr="00406EBE">
        <w:tc>
          <w:tcPr>
            <w:tcW w:w="2370" w:type="dxa"/>
          </w:tcPr>
          <w:p w:rsidR="00A13DC4" w:rsidRPr="00B1317B" w:rsidRDefault="00A13DC4" w:rsidP="00A13DC4">
            <w:pPr>
              <w:rPr>
                <w:color w:val="000000" w:themeColor="text1"/>
              </w:rPr>
            </w:pPr>
            <w:r>
              <w:rPr>
                <w:color w:val="000000" w:themeColor="text1"/>
              </w:rPr>
              <w:t>Podnikové finance I</w:t>
            </w:r>
          </w:p>
          <w:p w:rsidR="00A13DC4" w:rsidRPr="00B1317B" w:rsidRDefault="00A13DC4" w:rsidP="00A13DC4">
            <w:pPr>
              <w:rPr>
                <w:color w:val="000000" w:themeColor="text1"/>
              </w:rPr>
            </w:pPr>
          </w:p>
        </w:tc>
        <w:tc>
          <w:tcPr>
            <w:tcW w:w="857" w:type="dxa"/>
            <w:gridSpan w:val="2"/>
          </w:tcPr>
          <w:p w:rsidR="00A13DC4" w:rsidRPr="00B1317B" w:rsidRDefault="00A13DC4" w:rsidP="00A13DC4">
            <w:pPr>
              <w:jc w:val="both"/>
              <w:rPr>
                <w:color w:val="000000" w:themeColor="text1"/>
              </w:rPr>
            </w:pPr>
            <w:r w:rsidRPr="00B1317B">
              <w:rPr>
                <w:color w:val="000000" w:themeColor="text1"/>
              </w:rPr>
              <w:t>20-0-0</w:t>
            </w:r>
          </w:p>
        </w:tc>
        <w:tc>
          <w:tcPr>
            <w:tcW w:w="850" w:type="dxa"/>
          </w:tcPr>
          <w:p w:rsidR="00A13DC4" w:rsidRPr="00B1317B" w:rsidRDefault="00A13DC4" w:rsidP="00A13DC4">
            <w:pPr>
              <w:jc w:val="both"/>
              <w:rPr>
                <w:color w:val="000000" w:themeColor="text1"/>
              </w:rPr>
            </w:pPr>
            <w:r w:rsidRPr="00B1317B">
              <w:rPr>
                <w:color w:val="000000" w:themeColor="text1"/>
              </w:rPr>
              <w:t>zp, zk</w:t>
            </w:r>
          </w:p>
        </w:tc>
        <w:tc>
          <w:tcPr>
            <w:tcW w:w="709" w:type="dxa"/>
          </w:tcPr>
          <w:p w:rsidR="00A13DC4" w:rsidRPr="00B1317B" w:rsidRDefault="00A13DC4" w:rsidP="00A13DC4">
            <w:pPr>
              <w:jc w:val="both"/>
              <w:rPr>
                <w:color w:val="000000" w:themeColor="text1"/>
              </w:rPr>
            </w:pPr>
            <w:r w:rsidRPr="00B1317B">
              <w:rPr>
                <w:color w:val="000000" w:themeColor="text1"/>
              </w:rPr>
              <w:t>6</w:t>
            </w:r>
          </w:p>
        </w:tc>
        <w:tc>
          <w:tcPr>
            <w:tcW w:w="2977" w:type="dxa"/>
          </w:tcPr>
          <w:p w:rsidR="00A13DC4" w:rsidRPr="00B1317B" w:rsidRDefault="00A13DC4" w:rsidP="00A13DC4">
            <w:pPr>
              <w:jc w:val="both"/>
              <w:rPr>
                <w:ins w:id="925" w:author="Pavla Trefilová" w:date="2019-09-11T15:28:00Z"/>
                <w:b/>
                <w:color w:val="000000" w:themeColor="text1"/>
              </w:rPr>
            </w:pPr>
            <w:ins w:id="926" w:author="Pavla Trefilová" w:date="2019-09-11T15:28:00Z">
              <w:r w:rsidRPr="00B1317B">
                <w:rPr>
                  <w:b/>
                  <w:color w:val="000000" w:themeColor="text1"/>
                </w:rPr>
                <w:t xml:space="preserve">doc. Ing. </w:t>
              </w:r>
              <w:r>
                <w:rPr>
                  <w:b/>
                  <w:color w:val="000000" w:themeColor="text1"/>
                </w:rPr>
                <w:t xml:space="preserve">Adriana </w:t>
              </w:r>
              <w:r w:rsidRPr="00B1317B">
                <w:rPr>
                  <w:b/>
                  <w:color w:val="000000" w:themeColor="text1"/>
                </w:rPr>
                <w:t>Knápková, Ph.D.</w:t>
              </w:r>
            </w:ins>
          </w:p>
          <w:p w:rsidR="00A13DC4" w:rsidRPr="00B1317B" w:rsidRDefault="00A13DC4" w:rsidP="00A13DC4">
            <w:pPr>
              <w:jc w:val="both"/>
              <w:rPr>
                <w:ins w:id="927" w:author="Pavla Trefilová" w:date="2019-09-11T15:28:00Z"/>
                <w:color w:val="000000" w:themeColor="text1"/>
              </w:rPr>
            </w:pPr>
            <w:ins w:id="928" w:author="Pavla Trefilová" w:date="2019-09-11T15:28:00Z">
              <w:r w:rsidRPr="00B1317B">
                <w:rPr>
                  <w:color w:val="000000" w:themeColor="text1"/>
                </w:rPr>
                <w:t xml:space="preserve">Knápková </w:t>
              </w:r>
              <w:r>
                <w:rPr>
                  <w:color w:val="000000" w:themeColor="text1"/>
                </w:rPr>
                <w:t>(</w:t>
              </w:r>
              <w:r w:rsidRPr="00B1317B">
                <w:rPr>
                  <w:color w:val="000000" w:themeColor="text1"/>
                </w:rPr>
                <w:t>60%</w:t>
              </w:r>
              <w:r>
                <w:rPr>
                  <w:color w:val="000000" w:themeColor="text1"/>
                </w:rPr>
                <w:t>)</w:t>
              </w:r>
            </w:ins>
          </w:p>
          <w:p w:rsidR="00A13DC4" w:rsidRDefault="00A13DC4" w:rsidP="00A13DC4">
            <w:pPr>
              <w:jc w:val="both"/>
              <w:rPr>
                <w:ins w:id="929" w:author="Pavla Trefilová" w:date="2019-09-11T15:28:00Z"/>
                <w:color w:val="000000" w:themeColor="text1"/>
              </w:rPr>
            </w:pPr>
            <w:ins w:id="930" w:author="Pavla Trefilová" w:date="2019-09-11T15:28:00Z">
              <w:r w:rsidRPr="00B1317B">
                <w:rPr>
                  <w:color w:val="000000" w:themeColor="text1"/>
                </w:rPr>
                <w:t xml:space="preserve">Pálka </w:t>
              </w:r>
              <w:r>
                <w:rPr>
                  <w:color w:val="000000" w:themeColor="text1"/>
                </w:rPr>
                <w:t>(3</w:t>
              </w:r>
              <w:r w:rsidRPr="00B1317B">
                <w:rPr>
                  <w:color w:val="000000" w:themeColor="text1"/>
                </w:rPr>
                <w:t>0%</w:t>
              </w:r>
              <w:r>
                <w:rPr>
                  <w:color w:val="000000" w:themeColor="text1"/>
                </w:rPr>
                <w:t>)</w:t>
              </w:r>
            </w:ins>
          </w:p>
          <w:p w:rsidR="00A13DC4" w:rsidRPr="00B1317B" w:rsidDel="00A13DC4" w:rsidRDefault="00A13DC4" w:rsidP="00A13DC4">
            <w:pPr>
              <w:jc w:val="both"/>
              <w:rPr>
                <w:del w:id="931" w:author="Pavla Trefilová" w:date="2019-09-11T15:28:00Z"/>
                <w:b/>
                <w:color w:val="000000" w:themeColor="text1"/>
              </w:rPr>
            </w:pPr>
            <w:ins w:id="932" w:author="Pavla Trefilová" w:date="2019-09-11T15:28:00Z">
              <w:r>
                <w:rPr>
                  <w:color w:val="000000" w:themeColor="text1"/>
                </w:rPr>
                <w:t>Remeš (10%) (ext)</w:t>
              </w:r>
            </w:ins>
            <w:del w:id="933" w:author="Pavla Trefilová" w:date="2019-09-11T15:28:00Z">
              <w:r w:rsidRPr="00B1317B" w:rsidDel="00A13DC4">
                <w:rPr>
                  <w:b/>
                  <w:color w:val="000000" w:themeColor="text1"/>
                </w:rPr>
                <w:delText>doc. Ing. Knápková, Ph.D.</w:delText>
              </w:r>
            </w:del>
          </w:p>
          <w:p w:rsidR="00A13DC4" w:rsidRPr="00B1317B" w:rsidDel="00A13DC4" w:rsidRDefault="00A13DC4" w:rsidP="00A13DC4">
            <w:pPr>
              <w:jc w:val="both"/>
              <w:rPr>
                <w:del w:id="934" w:author="Pavla Trefilová" w:date="2019-09-11T15:28:00Z"/>
                <w:color w:val="000000" w:themeColor="text1"/>
              </w:rPr>
            </w:pPr>
            <w:del w:id="935" w:author="Pavla Trefilová" w:date="2019-09-11T15:28:00Z">
              <w:r w:rsidRPr="00B1317B" w:rsidDel="00A13DC4">
                <w:rPr>
                  <w:color w:val="000000" w:themeColor="text1"/>
                </w:rPr>
                <w:delText>Knápková 60%</w:delText>
              </w:r>
            </w:del>
          </w:p>
          <w:p w:rsidR="00A13DC4" w:rsidDel="00A13DC4" w:rsidRDefault="00A13DC4" w:rsidP="00A13DC4">
            <w:pPr>
              <w:jc w:val="both"/>
              <w:rPr>
                <w:del w:id="936" w:author="Pavla Trefilová" w:date="2019-09-11T15:28:00Z"/>
                <w:color w:val="000000" w:themeColor="text1"/>
              </w:rPr>
            </w:pPr>
            <w:del w:id="937" w:author="Pavla Trefilová" w:date="2019-09-11T15:28:00Z">
              <w:r w:rsidDel="00A13DC4">
                <w:rPr>
                  <w:color w:val="000000" w:themeColor="text1"/>
                </w:rPr>
                <w:delText>Pálka 3</w:delText>
              </w:r>
              <w:r w:rsidRPr="00B1317B" w:rsidDel="00A13DC4">
                <w:rPr>
                  <w:color w:val="000000" w:themeColor="text1"/>
                </w:rPr>
                <w:delText>0%</w:delText>
              </w:r>
            </w:del>
          </w:p>
          <w:p w:rsidR="00A13DC4" w:rsidRPr="00B1317B" w:rsidRDefault="00A13DC4" w:rsidP="00A13DC4">
            <w:pPr>
              <w:jc w:val="both"/>
              <w:rPr>
                <w:b/>
                <w:color w:val="000000" w:themeColor="text1"/>
              </w:rPr>
            </w:pPr>
            <w:del w:id="938" w:author="Pavla Trefilová" w:date="2019-09-11T15:28:00Z">
              <w:r w:rsidDel="00A13DC4">
                <w:rPr>
                  <w:color w:val="000000" w:themeColor="text1"/>
                </w:rPr>
                <w:delText>Remeš 10% (ext)</w:delText>
              </w:r>
            </w:del>
          </w:p>
        </w:tc>
        <w:tc>
          <w:tcPr>
            <w:tcW w:w="708" w:type="dxa"/>
          </w:tcPr>
          <w:p w:rsidR="00A13DC4" w:rsidRPr="00B1317B" w:rsidRDefault="00A13DC4" w:rsidP="00A13DC4">
            <w:pPr>
              <w:jc w:val="both"/>
              <w:rPr>
                <w:color w:val="000000" w:themeColor="text1"/>
              </w:rPr>
            </w:pPr>
            <w:r w:rsidRPr="00B1317B">
              <w:rPr>
                <w:color w:val="000000" w:themeColor="text1"/>
              </w:rPr>
              <w:t>3/Z</w:t>
            </w:r>
          </w:p>
        </w:tc>
        <w:tc>
          <w:tcPr>
            <w:tcW w:w="814" w:type="dxa"/>
          </w:tcPr>
          <w:p w:rsidR="00A13DC4" w:rsidRPr="00B1317B" w:rsidRDefault="00A13DC4" w:rsidP="00A13DC4">
            <w:pPr>
              <w:jc w:val="both"/>
              <w:rPr>
                <w:color w:val="000000" w:themeColor="text1"/>
              </w:rPr>
            </w:pPr>
            <w:r w:rsidRPr="00B1317B">
              <w:rPr>
                <w:color w:val="000000" w:themeColor="text1"/>
              </w:rPr>
              <w:t>ZT</w:t>
            </w:r>
          </w:p>
        </w:tc>
      </w:tr>
      <w:tr w:rsidR="00A13DC4" w:rsidTr="00406EBE">
        <w:tc>
          <w:tcPr>
            <w:tcW w:w="2370" w:type="dxa"/>
          </w:tcPr>
          <w:p w:rsidR="00A13DC4" w:rsidRPr="00B1317B" w:rsidRDefault="00A13DC4" w:rsidP="00A13DC4">
            <w:pPr>
              <w:rPr>
                <w:color w:val="000000" w:themeColor="text1"/>
              </w:rPr>
            </w:pPr>
            <w:r>
              <w:rPr>
                <w:color w:val="000000" w:themeColor="text1"/>
              </w:rPr>
              <w:t>Investiční strategie</w:t>
            </w:r>
          </w:p>
        </w:tc>
        <w:tc>
          <w:tcPr>
            <w:tcW w:w="857" w:type="dxa"/>
            <w:gridSpan w:val="2"/>
          </w:tcPr>
          <w:p w:rsidR="00A13DC4" w:rsidRPr="00B1317B" w:rsidRDefault="00A13DC4" w:rsidP="00A13DC4">
            <w:pPr>
              <w:jc w:val="both"/>
              <w:rPr>
                <w:color w:val="000000" w:themeColor="text1"/>
              </w:rPr>
            </w:pPr>
            <w:r>
              <w:rPr>
                <w:color w:val="000000" w:themeColor="text1"/>
              </w:rPr>
              <w:t>15</w:t>
            </w:r>
            <w:r w:rsidRPr="00B1317B">
              <w:rPr>
                <w:color w:val="000000" w:themeColor="text1"/>
              </w:rPr>
              <w:t>-0-0</w:t>
            </w:r>
          </w:p>
        </w:tc>
        <w:tc>
          <w:tcPr>
            <w:tcW w:w="850" w:type="dxa"/>
          </w:tcPr>
          <w:p w:rsidR="00A13DC4" w:rsidRPr="00B1317B" w:rsidRDefault="00A13DC4" w:rsidP="00A13DC4">
            <w:pPr>
              <w:jc w:val="both"/>
              <w:rPr>
                <w:color w:val="000000" w:themeColor="text1"/>
              </w:rPr>
            </w:pPr>
            <w:r w:rsidRPr="00B1317B">
              <w:rPr>
                <w:color w:val="000000" w:themeColor="text1"/>
              </w:rPr>
              <w:t>zp, zk</w:t>
            </w:r>
          </w:p>
        </w:tc>
        <w:tc>
          <w:tcPr>
            <w:tcW w:w="709" w:type="dxa"/>
          </w:tcPr>
          <w:p w:rsidR="00A13DC4" w:rsidRPr="00B1317B" w:rsidRDefault="00A13DC4" w:rsidP="00A13DC4">
            <w:pPr>
              <w:jc w:val="both"/>
              <w:rPr>
                <w:color w:val="000000" w:themeColor="text1"/>
              </w:rPr>
            </w:pPr>
            <w:r>
              <w:rPr>
                <w:color w:val="000000" w:themeColor="text1"/>
              </w:rPr>
              <w:t>5</w:t>
            </w:r>
          </w:p>
        </w:tc>
        <w:tc>
          <w:tcPr>
            <w:tcW w:w="2977" w:type="dxa"/>
          </w:tcPr>
          <w:p w:rsidR="00A13DC4" w:rsidRPr="00B1317B" w:rsidRDefault="00A13DC4" w:rsidP="00A13DC4">
            <w:pPr>
              <w:jc w:val="both"/>
              <w:rPr>
                <w:ins w:id="939" w:author="Pavla Trefilová" w:date="2019-09-11T15:29:00Z"/>
                <w:b/>
                <w:color w:val="000000" w:themeColor="text1"/>
              </w:rPr>
            </w:pPr>
            <w:ins w:id="940" w:author="Pavla Trefilová" w:date="2019-09-11T15:29:00Z">
              <w:r w:rsidRPr="00B1317B">
                <w:rPr>
                  <w:b/>
                  <w:color w:val="000000" w:themeColor="text1"/>
                </w:rPr>
                <w:t xml:space="preserve">Ing. </w:t>
              </w:r>
              <w:r>
                <w:rPr>
                  <w:b/>
                  <w:color w:val="000000" w:themeColor="text1"/>
                </w:rPr>
                <w:t xml:space="preserve">Jana </w:t>
              </w:r>
              <w:r w:rsidRPr="00B1317B">
                <w:rPr>
                  <w:b/>
                  <w:color w:val="000000" w:themeColor="text1"/>
                </w:rPr>
                <w:t>Vychytilová, Ph.D.</w:t>
              </w:r>
            </w:ins>
          </w:p>
          <w:p w:rsidR="00A13DC4" w:rsidRPr="00B1317B" w:rsidDel="001D2EE0" w:rsidRDefault="00A13DC4" w:rsidP="00A13DC4">
            <w:pPr>
              <w:jc w:val="both"/>
              <w:rPr>
                <w:del w:id="941" w:author="Pavla Trefilová" w:date="2019-09-11T15:29:00Z"/>
                <w:b/>
                <w:color w:val="000000" w:themeColor="text1"/>
              </w:rPr>
            </w:pPr>
            <w:ins w:id="942" w:author="Pavla Trefilová" w:date="2019-09-11T15:29:00Z">
              <w:r w:rsidRPr="00B1317B">
                <w:rPr>
                  <w:color w:val="000000" w:themeColor="text1"/>
                </w:rPr>
                <w:t xml:space="preserve">Vychytilová </w:t>
              </w:r>
              <w:r>
                <w:rPr>
                  <w:color w:val="000000" w:themeColor="text1"/>
                </w:rPr>
                <w:t>(100</w:t>
              </w:r>
              <w:r w:rsidRPr="00B1317B">
                <w:rPr>
                  <w:color w:val="000000" w:themeColor="text1"/>
                </w:rPr>
                <w:t>%</w:t>
              </w:r>
              <w:r>
                <w:rPr>
                  <w:color w:val="000000" w:themeColor="text1"/>
                </w:rPr>
                <w:t>)</w:t>
              </w:r>
            </w:ins>
            <w:del w:id="943" w:author="Pavla Trefilová" w:date="2019-09-11T15:29:00Z">
              <w:r w:rsidRPr="00B1317B" w:rsidDel="001D2EE0">
                <w:rPr>
                  <w:b/>
                  <w:color w:val="000000" w:themeColor="text1"/>
                </w:rPr>
                <w:delText>Ing. Vychytilová, Ph.D.</w:delText>
              </w:r>
            </w:del>
          </w:p>
          <w:p w:rsidR="00A13DC4" w:rsidRPr="00C904CA" w:rsidRDefault="00A13DC4" w:rsidP="00A13DC4">
            <w:pPr>
              <w:jc w:val="both"/>
              <w:rPr>
                <w:color w:val="000000" w:themeColor="text1"/>
              </w:rPr>
            </w:pPr>
            <w:del w:id="944" w:author="Pavla Trefilová" w:date="2019-09-11T15:29:00Z">
              <w:r w:rsidRPr="00B1317B" w:rsidDel="001D2EE0">
                <w:rPr>
                  <w:color w:val="000000" w:themeColor="text1"/>
                </w:rPr>
                <w:delText xml:space="preserve">Vychytilová </w:delText>
              </w:r>
              <w:r w:rsidDel="001D2EE0">
                <w:rPr>
                  <w:color w:val="000000" w:themeColor="text1"/>
                </w:rPr>
                <w:delText>100</w:delText>
              </w:r>
              <w:r w:rsidRPr="00B1317B" w:rsidDel="001D2EE0">
                <w:rPr>
                  <w:color w:val="000000" w:themeColor="text1"/>
                </w:rPr>
                <w:delText>%</w:delText>
              </w:r>
            </w:del>
          </w:p>
        </w:tc>
        <w:tc>
          <w:tcPr>
            <w:tcW w:w="708" w:type="dxa"/>
          </w:tcPr>
          <w:p w:rsidR="00A13DC4" w:rsidRPr="00B1317B" w:rsidRDefault="00A13DC4" w:rsidP="00A13DC4">
            <w:pPr>
              <w:jc w:val="both"/>
              <w:rPr>
                <w:color w:val="000000" w:themeColor="text1"/>
              </w:rPr>
            </w:pPr>
            <w:r w:rsidRPr="00B1317B">
              <w:rPr>
                <w:color w:val="000000" w:themeColor="text1"/>
              </w:rPr>
              <w:t>3/Z</w:t>
            </w:r>
          </w:p>
        </w:tc>
        <w:tc>
          <w:tcPr>
            <w:tcW w:w="814" w:type="dxa"/>
          </w:tcPr>
          <w:p w:rsidR="00A13DC4" w:rsidRPr="00B1317B" w:rsidRDefault="00A13DC4" w:rsidP="00A13DC4">
            <w:pPr>
              <w:jc w:val="both"/>
              <w:rPr>
                <w:color w:val="000000" w:themeColor="text1"/>
              </w:rPr>
            </w:pPr>
          </w:p>
        </w:tc>
      </w:tr>
      <w:tr w:rsidR="00A13DC4" w:rsidTr="00406EBE">
        <w:tc>
          <w:tcPr>
            <w:tcW w:w="2370" w:type="dxa"/>
          </w:tcPr>
          <w:p w:rsidR="00A13DC4" w:rsidRPr="00B1317B" w:rsidRDefault="00A13DC4" w:rsidP="00A13DC4">
            <w:pPr>
              <w:rPr>
                <w:color w:val="000000" w:themeColor="text1"/>
              </w:rPr>
            </w:pPr>
            <w:r w:rsidRPr="00B1317B">
              <w:rPr>
                <w:color w:val="000000" w:themeColor="text1"/>
              </w:rPr>
              <w:t>Základy controllingu</w:t>
            </w:r>
          </w:p>
        </w:tc>
        <w:tc>
          <w:tcPr>
            <w:tcW w:w="857" w:type="dxa"/>
            <w:gridSpan w:val="2"/>
          </w:tcPr>
          <w:p w:rsidR="00A13DC4" w:rsidRPr="00B1317B" w:rsidRDefault="00A13DC4" w:rsidP="00A13DC4">
            <w:pPr>
              <w:jc w:val="both"/>
              <w:rPr>
                <w:color w:val="000000" w:themeColor="text1"/>
              </w:rPr>
            </w:pPr>
            <w:r w:rsidRPr="00B1317B">
              <w:rPr>
                <w:color w:val="000000" w:themeColor="text1"/>
              </w:rPr>
              <w:t>1</w:t>
            </w:r>
            <w:r>
              <w:rPr>
                <w:color w:val="000000" w:themeColor="text1"/>
              </w:rPr>
              <w:t>0</w:t>
            </w:r>
            <w:r w:rsidRPr="00B1317B">
              <w:rPr>
                <w:color w:val="000000" w:themeColor="text1"/>
              </w:rPr>
              <w:t>-</w:t>
            </w:r>
            <w:r>
              <w:rPr>
                <w:color w:val="000000" w:themeColor="text1"/>
              </w:rPr>
              <w:t>0</w:t>
            </w:r>
            <w:r w:rsidRPr="00B1317B">
              <w:rPr>
                <w:color w:val="000000" w:themeColor="text1"/>
              </w:rPr>
              <w:t>-0</w:t>
            </w:r>
          </w:p>
        </w:tc>
        <w:tc>
          <w:tcPr>
            <w:tcW w:w="850" w:type="dxa"/>
          </w:tcPr>
          <w:p w:rsidR="00A13DC4" w:rsidRPr="00B1317B" w:rsidRDefault="00A13DC4" w:rsidP="00A13DC4">
            <w:pPr>
              <w:jc w:val="both"/>
              <w:rPr>
                <w:color w:val="000000" w:themeColor="text1"/>
              </w:rPr>
            </w:pPr>
            <w:r w:rsidRPr="00B1317B">
              <w:rPr>
                <w:color w:val="000000" w:themeColor="text1"/>
              </w:rPr>
              <w:t>zp, zk</w:t>
            </w:r>
          </w:p>
        </w:tc>
        <w:tc>
          <w:tcPr>
            <w:tcW w:w="709" w:type="dxa"/>
          </w:tcPr>
          <w:p w:rsidR="00A13DC4" w:rsidRPr="00B1317B" w:rsidRDefault="00A13DC4" w:rsidP="00A13DC4">
            <w:pPr>
              <w:jc w:val="both"/>
              <w:rPr>
                <w:color w:val="000000" w:themeColor="text1"/>
              </w:rPr>
            </w:pPr>
            <w:r w:rsidRPr="00B1317B">
              <w:rPr>
                <w:color w:val="000000" w:themeColor="text1"/>
              </w:rPr>
              <w:t>4</w:t>
            </w:r>
          </w:p>
        </w:tc>
        <w:tc>
          <w:tcPr>
            <w:tcW w:w="2977" w:type="dxa"/>
          </w:tcPr>
          <w:p w:rsidR="00A13DC4" w:rsidRPr="00B1317B" w:rsidRDefault="00A13DC4" w:rsidP="00A13DC4">
            <w:pPr>
              <w:jc w:val="both"/>
              <w:rPr>
                <w:ins w:id="945" w:author="Pavla Trefilová" w:date="2019-09-11T15:29:00Z"/>
                <w:b/>
                <w:color w:val="000000" w:themeColor="text1"/>
              </w:rPr>
            </w:pPr>
            <w:ins w:id="946" w:author="Pavla Trefilová" w:date="2019-09-11T15:29:00Z">
              <w:r w:rsidRPr="00B1317B">
                <w:rPr>
                  <w:b/>
                  <w:color w:val="000000" w:themeColor="text1"/>
                </w:rPr>
                <w:t xml:space="preserve">doc. Ing. </w:t>
              </w:r>
              <w:r>
                <w:rPr>
                  <w:b/>
                  <w:color w:val="000000" w:themeColor="text1"/>
                </w:rPr>
                <w:t xml:space="preserve">Roman </w:t>
              </w:r>
              <w:r w:rsidRPr="00B1317B">
                <w:rPr>
                  <w:b/>
                  <w:color w:val="000000" w:themeColor="text1"/>
                </w:rPr>
                <w:t>Zámečník, Ph.D.</w:t>
              </w:r>
            </w:ins>
          </w:p>
          <w:p w:rsidR="00A13DC4" w:rsidRDefault="00A13DC4" w:rsidP="00A13DC4">
            <w:pPr>
              <w:jc w:val="both"/>
              <w:rPr>
                <w:ins w:id="947" w:author="Pavla Trefilová" w:date="2019-09-11T15:29:00Z"/>
                <w:color w:val="000000" w:themeColor="text1"/>
              </w:rPr>
            </w:pPr>
            <w:ins w:id="948" w:author="Pavla Trefilová" w:date="2019-09-11T15:29:00Z">
              <w:r w:rsidRPr="00B1317B">
                <w:rPr>
                  <w:color w:val="000000" w:themeColor="text1"/>
                </w:rPr>
                <w:t>Z</w:t>
              </w:r>
              <w:r>
                <w:rPr>
                  <w:color w:val="000000" w:themeColor="text1"/>
                </w:rPr>
                <w:t>ámečník (6</w:t>
              </w:r>
              <w:r w:rsidRPr="00B1317B">
                <w:rPr>
                  <w:color w:val="000000" w:themeColor="text1"/>
                </w:rPr>
                <w:t>0%</w:t>
              </w:r>
              <w:r>
                <w:rPr>
                  <w:color w:val="000000" w:themeColor="text1"/>
                </w:rPr>
                <w:t>)</w:t>
              </w:r>
            </w:ins>
          </w:p>
          <w:p w:rsidR="00A13DC4" w:rsidRPr="00B1317B" w:rsidDel="00A13DC4" w:rsidRDefault="00A13DC4" w:rsidP="00A13DC4">
            <w:pPr>
              <w:jc w:val="both"/>
              <w:rPr>
                <w:del w:id="949" w:author="Pavla Trefilová" w:date="2019-09-11T15:29:00Z"/>
                <w:b/>
                <w:color w:val="000000" w:themeColor="text1"/>
              </w:rPr>
            </w:pPr>
            <w:ins w:id="950" w:author="Pavla Trefilová" w:date="2019-09-11T15:29:00Z">
              <w:r>
                <w:rPr>
                  <w:color w:val="000000" w:themeColor="text1"/>
                </w:rPr>
                <w:t>Kozubíková (40%)</w:t>
              </w:r>
            </w:ins>
            <w:del w:id="951" w:author="Pavla Trefilová" w:date="2019-09-11T15:29:00Z">
              <w:r w:rsidRPr="00B1317B" w:rsidDel="00A13DC4">
                <w:rPr>
                  <w:b/>
                  <w:color w:val="000000" w:themeColor="text1"/>
                </w:rPr>
                <w:delText>doc. Ing. Zámečník, Ph.D.</w:delText>
              </w:r>
            </w:del>
          </w:p>
          <w:p w:rsidR="00A13DC4" w:rsidDel="00A13DC4" w:rsidRDefault="00A13DC4" w:rsidP="00A13DC4">
            <w:pPr>
              <w:jc w:val="both"/>
              <w:rPr>
                <w:del w:id="952" w:author="Pavla Trefilová" w:date="2019-09-11T15:29:00Z"/>
                <w:color w:val="000000" w:themeColor="text1"/>
              </w:rPr>
            </w:pPr>
            <w:del w:id="953" w:author="Pavla Trefilová" w:date="2019-09-11T15:29:00Z">
              <w:r w:rsidRPr="00B1317B" w:rsidDel="00A13DC4">
                <w:rPr>
                  <w:color w:val="000000" w:themeColor="text1"/>
                </w:rPr>
                <w:delText>Z</w:delText>
              </w:r>
              <w:r w:rsidDel="00A13DC4">
                <w:rPr>
                  <w:color w:val="000000" w:themeColor="text1"/>
                </w:rPr>
                <w:delText>ámečník 6</w:delText>
              </w:r>
              <w:r w:rsidRPr="00B1317B" w:rsidDel="00A13DC4">
                <w:rPr>
                  <w:color w:val="000000" w:themeColor="text1"/>
                </w:rPr>
                <w:delText>0%</w:delText>
              </w:r>
            </w:del>
          </w:p>
          <w:p w:rsidR="00A13DC4" w:rsidRPr="00B1317B" w:rsidRDefault="00A13DC4" w:rsidP="00A13DC4">
            <w:pPr>
              <w:jc w:val="both"/>
              <w:rPr>
                <w:b/>
                <w:color w:val="000000" w:themeColor="text1"/>
              </w:rPr>
            </w:pPr>
            <w:del w:id="954" w:author="Pavla Trefilová" w:date="2019-09-11T15:29:00Z">
              <w:r w:rsidDel="00A13DC4">
                <w:rPr>
                  <w:color w:val="000000" w:themeColor="text1"/>
                </w:rPr>
                <w:delText>Kozubíková 40%</w:delText>
              </w:r>
            </w:del>
          </w:p>
        </w:tc>
        <w:tc>
          <w:tcPr>
            <w:tcW w:w="708" w:type="dxa"/>
          </w:tcPr>
          <w:p w:rsidR="00A13DC4" w:rsidRPr="00B1317B" w:rsidRDefault="00A13DC4" w:rsidP="00A13DC4">
            <w:pPr>
              <w:jc w:val="both"/>
              <w:rPr>
                <w:color w:val="000000" w:themeColor="text1"/>
              </w:rPr>
            </w:pPr>
            <w:r w:rsidRPr="00B1317B">
              <w:rPr>
                <w:color w:val="000000" w:themeColor="text1"/>
              </w:rPr>
              <w:t>3/Z</w:t>
            </w:r>
          </w:p>
        </w:tc>
        <w:tc>
          <w:tcPr>
            <w:tcW w:w="814" w:type="dxa"/>
          </w:tcPr>
          <w:p w:rsidR="00A13DC4" w:rsidRPr="00B1317B" w:rsidRDefault="00A13DC4" w:rsidP="00A13DC4">
            <w:pPr>
              <w:jc w:val="both"/>
              <w:rPr>
                <w:color w:val="000000" w:themeColor="text1"/>
              </w:rPr>
            </w:pPr>
            <w:r w:rsidRPr="00B1317B">
              <w:rPr>
                <w:color w:val="000000" w:themeColor="text1"/>
              </w:rPr>
              <w:t>PZ</w:t>
            </w:r>
          </w:p>
        </w:tc>
      </w:tr>
      <w:tr w:rsidR="00A13DC4" w:rsidTr="00406EBE">
        <w:tc>
          <w:tcPr>
            <w:tcW w:w="2370" w:type="dxa"/>
          </w:tcPr>
          <w:p w:rsidR="00A13DC4" w:rsidRPr="00F538CD" w:rsidRDefault="00A13DC4" w:rsidP="00A13DC4">
            <w:pPr>
              <w:rPr>
                <w:color w:val="000000" w:themeColor="text1"/>
              </w:rPr>
            </w:pPr>
            <w:r w:rsidRPr="00F538CD">
              <w:rPr>
                <w:color w:val="000000" w:themeColor="text1"/>
              </w:rPr>
              <w:lastRenderedPageBreak/>
              <w:t>Riziko, kybernetická bezpečnost a aplikace finančních technologií</w:t>
            </w:r>
          </w:p>
        </w:tc>
        <w:tc>
          <w:tcPr>
            <w:tcW w:w="857" w:type="dxa"/>
            <w:gridSpan w:val="2"/>
          </w:tcPr>
          <w:p w:rsidR="00A13DC4" w:rsidRPr="00F538CD" w:rsidRDefault="00A13DC4" w:rsidP="00A13DC4">
            <w:pPr>
              <w:jc w:val="both"/>
              <w:rPr>
                <w:color w:val="000000" w:themeColor="text1"/>
              </w:rPr>
            </w:pPr>
            <w:r w:rsidRPr="00F538CD">
              <w:rPr>
                <w:color w:val="000000" w:themeColor="text1"/>
              </w:rPr>
              <w:t>20-0-0</w:t>
            </w:r>
          </w:p>
        </w:tc>
        <w:tc>
          <w:tcPr>
            <w:tcW w:w="850" w:type="dxa"/>
          </w:tcPr>
          <w:p w:rsidR="00A13DC4" w:rsidRPr="00F538CD" w:rsidRDefault="00A13DC4" w:rsidP="00A13DC4">
            <w:pPr>
              <w:jc w:val="both"/>
              <w:rPr>
                <w:color w:val="000000" w:themeColor="text1"/>
              </w:rPr>
            </w:pPr>
            <w:r w:rsidRPr="00F538CD">
              <w:rPr>
                <w:color w:val="000000" w:themeColor="text1"/>
              </w:rPr>
              <w:t>zp, zk</w:t>
            </w:r>
          </w:p>
        </w:tc>
        <w:tc>
          <w:tcPr>
            <w:tcW w:w="709" w:type="dxa"/>
          </w:tcPr>
          <w:p w:rsidR="00A13DC4" w:rsidRPr="00F538CD" w:rsidRDefault="00A13DC4" w:rsidP="00A13DC4">
            <w:pPr>
              <w:jc w:val="both"/>
              <w:rPr>
                <w:color w:val="000000" w:themeColor="text1"/>
              </w:rPr>
            </w:pPr>
            <w:r w:rsidRPr="00F538CD">
              <w:rPr>
                <w:color w:val="000000" w:themeColor="text1"/>
              </w:rPr>
              <w:t>6</w:t>
            </w:r>
          </w:p>
        </w:tc>
        <w:tc>
          <w:tcPr>
            <w:tcW w:w="2977" w:type="dxa"/>
          </w:tcPr>
          <w:p w:rsidR="00A13DC4" w:rsidRPr="00B1317B" w:rsidRDefault="00A13DC4" w:rsidP="00A13DC4">
            <w:pPr>
              <w:rPr>
                <w:ins w:id="955" w:author="Pavla Trefilová" w:date="2019-09-11T15:29:00Z"/>
                <w:b/>
                <w:color w:val="000000" w:themeColor="text1"/>
              </w:rPr>
            </w:pPr>
            <w:ins w:id="956" w:author="Pavla Trefilová" w:date="2019-09-11T15:29:00Z">
              <w:r w:rsidRPr="00B1317B">
                <w:rPr>
                  <w:b/>
                  <w:color w:val="000000" w:themeColor="text1"/>
                </w:rPr>
                <w:t xml:space="preserve">Ing. </w:t>
              </w:r>
              <w:r>
                <w:rPr>
                  <w:b/>
                  <w:color w:val="000000" w:themeColor="text1"/>
                </w:rPr>
                <w:t xml:space="preserve">Lubor </w:t>
              </w:r>
              <w:r w:rsidRPr="00B1317B">
                <w:rPr>
                  <w:b/>
                  <w:color w:val="000000" w:themeColor="text1"/>
                </w:rPr>
                <w:t>Homolka, Ph.D.</w:t>
              </w:r>
            </w:ins>
          </w:p>
          <w:p w:rsidR="00A13DC4" w:rsidRPr="00B1317B" w:rsidRDefault="00A13DC4" w:rsidP="00A13DC4">
            <w:pPr>
              <w:rPr>
                <w:ins w:id="957" w:author="Pavla Trefilová" w:date="2019-09-11T15:29:00Z"/>
                <w:color w:val="000000" w:themeColor="text1"/>
              </w:rPr>
            </w:pPr>
            <w:ins w:id="958" w:author="Pavla Trefilová" w:date="2019-09-11T15:29:00Z">
              <w:r w:rsidRPr="00B1317B">
                <w:rPr>
                  <w:color w:val="000000" w:themeColor="text1"/>
                </w:rPr>
                <w:t xml:space="preserve">Homolka </w:t>
              </w:r>
              <w:r>
                <w:rPr>
                  <w:color w:val="000000" w:themeColor="text1"/>
                </w:rPr>
                <w:t>(5</w:t>
              </w:r>
              <w:r w:rsidRPr="00B1317B">
                <w:rPr>
                  <w:color w:val="000000" w:themeColor="text1"/>
                </w:rPr>
                <w:t>0%</w:t>
              </w:r>
              <w:r>
                <w:rPr>
                  <w:color w:val="000000" w:themeColor="text1"/>
                </w:rPr>
                <w:t>)</w:t>
              </w:r>
            </w:ins>
          </w:p>
          <w:p w:rsidR="00A13DC4" w:rsidRPr="00F538CD" w:rsidRDefault="00A13DC4" w:rsidP="00A13DC4">
            <w:pPr>
              <w:rPr>
                <w:ins w:id="959" w:author="Pavla Trefilová" w:date="2019-09-11T15:29:00Z"/>
                <w:color w:val="000000" w:themeColor="text1"/>
              </w:rPr>
            </w:pPr>
            <w:ins w:id="960" w:author="Pavla Trefilová" w:date="2019-09-11T15:29:00Z">
              <w:r w:rsidRPr="00F538CD">
                <w:rPr>
                  <w:color w:val="000000" w:themeColor="text1"/>
                </w:rPr>
                <w:t xml:space="preserve">Žáček </w:t>
              </w:r>
              <w:r>
                <w:rPr>
                  <w:color w:val="000000" w:themeColor="text1"/>
                </w:rPr>
                <w:t>(</w:t>
              </w:r>
              <w:r w:rsidRPr="00F538CD">
                <w:rPr>
                  <w:color w:val="000000" w:themeColor="text1"/>
                </w:rPr>
                <w:t>20%</w:t>
              </w:r>
              <w:r>
                <w:rPr>
                  <w:color w:val="000000" w:themeColor="text1"/>
                </w:rPr>
                <w:t>)</w:t>
              </w:r>
              <w:r w:rsidRPr="00F538CD">
                <w:rPr>
                  <w:color w:val="000000" w:themeColor="text1"/>
                </w:rPr>
                <w:t xml:space="preserve"> </w:t>
              </w:r>
            </w:ins>
          </w:p>
          <w:p w:rsidR="00A13DC4" w:rsidRPr="00F538CD" w:rsidRDefault="00A13DC4" w:rsidP="00A13DC4">
            <w:pPr>
              <w:rPr>
                <w:ins w:id="961" w:author="Pavla Trefilová" w:date="2019-09-11T15:29:00Z"/>
                <w:color w:val="000000" w:themeColor="text1"/>
              </w:rPr>
            </w:pPr>
            <w:ins w:id="962" w:author="Pavla Trefilová" w:date="2019-09-11T15:29:00Z">
              <w:r w:rsidRPr="00F538CD">
                <w:rPr>
                  <w:color w:val="000000" w:themeColor="text1"/>
                </w:rPr>
                <w:t xml:space="preserve">Lapčík </w:t>
              </w:r>
              <w:r>
                <w:rPr>
                  <w:color w:val="000000" w:themeColor="text1"/>
                </w:rPr>
                <w:t>(</w:t>
              </w:r>
              <w:r w:rsidRPr="00F538CD">
                <w:rPr>
                  <w:color w:val="000000" w:themeColor="text1"/>
                </w:rPr>
                <w:t>10%</w:t>
              </w:r>
              <w:r>
                <w:rPr>
                  <w:color w:val="000000" w:themeColor="text1"/>
                </w:rPr>
                <w:t>)</w:t>
              </w:r>
              <w:r w:rsidRPr="00F538CD">
                <w:rPr>
                  <w:color w:val="000000" w:themeColor="text1"/>
                </w:rPr>
                <w:t xml:space="preserve"> (ext)</w:t>
              </w:r>
            </w:ins>
          </w:p>
          <w:p w:rsidR="00A13DC4" w:rsidRPr="00F538CD" w:rsidRDefault="00A13DC4" w:rsidP="00A13DC4">
            <w:pPr>
              <w:jc w:val="both"/>
              <w:rPr>
                <w:ins w:id="963" w:author="Pavla Trefilová" w:date="2019-09-11T15:29:00Z"/>
                <w:color w:val="000000" w:themeColor="text1"/>
              </w:rPr>
            </w:pPr>
            <w:ins w:id="964" w:author="Pavla Trefilová" w:date="2019-09-11T15:29:00Z">
              <w:r w:rsidRPr="00F538CD">
                <w:rPr>
                  <w:color w:val="000000" w:themeColor="text1"/>
                </w:rPr>
                <w:t xml:space="preserve">Hrubošová </w:t>
              </w:r>
              <w:r>
                <w:rPr>
                  <w:color w:val="000000" w:themeColor="text1"/>
                </w:rPr>
                <w:t>(</w:t>
              </w:r>
              <w:r w:rsidRPr="00F538CD">
                <w:rPr>
                  <w:color w:val="000000" w:themeColor="text1"/>
                </w:rPr>
                <w:t>10%</w:t>
              </w:r>
              <w:r>
                <w:rPr>
                  <w:color w:val="000000" w:themeColor="text1"/>
                </w:rPr>
                <w:t xml:space="preserve">) </w:t>
              </w:r>
              <w:r w:rsidRPr="00F538CD">
                <w:rPr>
                  <w:color w:val="000000" w:themeColor="text1"/>
                </w:rPr>
                <w:t>(ext)</w:t>
              </w:r>
            </w:ins>
          </w:p>
          <w:p w:rsidR="00A13DC4" w:rsidRPr="00F538CD" w:rsidDel="00A13DC4" w:rsidRDefault="00A13DC4" w:rsidP="00A13DC4">
            <w:pPr>
              <w:rPr>
                <w:del w:id="965" w:author="Pavla Trefilová" w:date="2019-09-11T15:29:00Z"/>
                <w:b/>
                <w:color w:val="000000" w:themeColor="text1"/>
              </w:rPr>
            </w:pPr>
            <w:ins w:id="966" w:author="Pavla Trefilová" w:date="2019-09-11T15:29:00Z">
              <w:r w:rsidRPr="00F538CD">
                <w:rPr>
                  <w:color w:val="000000" w:themeColor="text1"/>
                </w:rPr>
                <w:t xml:space="preserve">Staszkiewicz </w:t>
              </w:r>
              <w:r>
                <w:rPr>
                  <w:color w:val="000000" w:themeColor="text1"/>
                </w:rPr>
                <w:t>(</w:t>
              </w:r>
              <w:r w:rsidRPr="00F538CD">
                <w:rPr>
                  <w:color w:val="000000" w:themeColor="text1"/>
                </w:rPr>
                <w:t>10%</w:t>
              </w:r>
              <w:r>
                <w:rPr>
                  <w:color w:val="000000" w:themeColor="text1"/>
                </w:rPr>
                <w:t>)</w:t>
              </w:r>
              <w:r w:rsidRPr="00F538CD">
                <w:rPr>
                  <w:color w:val="000000" w:themeColor="text1"/>
                </w:rPr>
                <w:t xml:space="preserve"> (ext)</w:t>
              </w:r>
            </w:ins>
            <w:del w:id="967" w:author="Pavla Trefilová" w:date="2019-09-11T15:29:00Z">
              <w:r w:rsidRPr="00F538CD" w:rsidDel="00A13DC4">
                <w:rPr>
                  <w:b/>
                  <w:color w:val="000000" w:themeColor="text1"/>
                </w:rPr>
                <w:delText>Ing. Homolka, Ph.D.</w:delText>
              </w:r>
            </w:del>
          </w:p>
          <w:p w:rsidR="00A13DC4" w:rsidRPr="00F538CD" w:rsidDel="00A13DC4" w:rsidRDefault="00A13DC4" w:rsidP="00A13DC4">
            <w:pPr>
              <w:rPr>
                <w:del w:id="968" w:author="Pavla Trefilová" w:date="2019-09-11T15:29:00Z"/>
                <w:color w:val="000000" w:themeColor="text1"/>
              </w:rPr>
            </w:pPr>
            <w:del w:id="969" w:author="Pavla Trefilová" w:date="2019-09-11T15:29:00Z">
              <w:r w:rsidRPr="00F538CD" w:rsidDel="00A13DC4">
                <w:rPr>
                  <w:color w:val="000000" w:themeColor="text1"/>
                </w:rPr>
                <w:delText>Homolka 50%</w:delText>
              </w:r>
            </w:del>
          </w:p>
          <w:p w:rsidR="00A13DC4" w:rsidRPr="00F538CD" w:rsidDel="00A13DC4" w:rsidRDefault="00A13DC4" w:rsidP="00A13DC4">
            <w:pPr>
              <w:rPr>
                <w:del w:id="970" w:author="Pavla Trefilová" w:date="2019-09-11T15:29:00Z"/>
                <w:color w:val="000000" w:themeColor="text1"/>
              </w:rPr>
            </w:pPr>
            <w:del w:id="971" w:author="Pavla Trefilová" w:date="2019-09-11T15:29:00Z">
              <w:r w:rsidRPr="00F538CD" w:rsidDel="00A13DC4">
                <w:rPr>
                  <w:color w:val="000000" w:themeColor="text1"/>
                </w:rPr>
                <w:delText xml:space="preserve">Žáček 20% </w:delText>
              </w:r>
            </w:del>
          </w:p>
          <w:p w:rsidR="00A13DC4" w:rsidRPr="00F538CD" w:rsidDel="00A13DC4" w:rsidRDefault="00A13DC4" w:rsidP="00A13DC4">
            <w:pPr>
              <w:rPr>
                <w:del w:id="972" w:author="Pavla Trefilová" w:date="2019-09-11T15:29:00Z"/>
                <w:color w:val="000000" w:themeColor="text1"/>
              </w:rPr>
            </w:pPr>
            <w:del w:id="973" w:author="Pavla Trefilová" w:date="2019-09-11T15:29:00Z">
              <w:r w:rsidRPr="00F538CD" w:rsidDel="00A13DC4">
                <w:rPr>
                  <w:color w:val="000000" w:themeColor="text1"/>
                </w:rPr>
                <w:delText>Lapčík 10% (ex)</w:delText>
              </w:r>
            </w:del>
          </w:p>
          <w:p w:rsidR="00A13DC4" w:rsidRPr="00F538CD" w:rsidDel="00A13DC4" w:rsidRDefault="00A13DC4" w:rsidP="00A13DC4">
            <w:pPr>
              <w:jc w:val="both"/>
              <w:rPr>
                <w:del w:id="974" w:author="Pavla Trefilová" w:date="2019-09-11T15:29:00Z"/>
                <w:color w:val="000000" w:themeColor="text1"/>
              </w:rPr>
            </w:pPr>
            <w:del w:id="975" w:author="Pavla Trefilová" w:date="2019-09-11T15:29:00Z">
              <w:r w:rsidRPr="00F538CD" w:rsidDel="00A13DC4">
                <w:rPr>
                  <w:color w:val="000000" w:themeColor="text1"/>
                </w:rPr>
                <w:delText>Hrubošová 10% (ext)</w:delText>
              </w:r>
            </w:del>
          </w:p>
          <w:p w:rsidR="00A13DC4" w:rsidRPr="00F538CD" w:rsidRDefault="00A13DC4" w:rsidP="00A13DC4">
            <w:pPr>
              <w:jc w:val="both"/>
              <w:rPr>
                <w:b/>
                <w:color w:val="000000" w:themeColor="text1"/>
              </w:rPr>
            </w:pPr>
            <w:del w:id="976" w:author="Pavla Trefilová" w:date="2019-09-11T15:29:00Z">
              <w:r w:rsidRPr="00F538CD" w:rsidDel="00A13DC4">
                <w:rPr>
                  <w:color w:val="000000" w:themeColor="text1"/>
                </w:rPr>
                <w:delText>Staszkiewicz 10% (ext)</w:delText>
              </w:r>
            </w:del>
          </w:p>
        </w:tc>
        <w:tc>
          <w:tcPr>
            <w:tcW w:w="708" w:type="dxa"/>
          </w:tcPr>
          <w:p w:rsidR="00A13DC4" w:rsidRPr="00B1317B" w:rsidRDefault="00A13DC4" w:rsidP="00A13DC4">
            <w:pPr>
              <w:jc w:val="both"/>
              <w:rPr>
                <w:color w:val="000000" w:themeColor="text1"/>
              </w:rPr>
            </w:pPr>
            <w:r w:rsidRPr="00B1317B">
              <w:rPr>
                <w:color w:val="000000" w:themeColor="text1"/>
              </w:rPr>
              <w:t>3/L</w:t>
            </w:r>
          </w:p>
        </w:tc>
        <w:tc>
          <w:tcPr>
            <w:tcW w:w="814" w:type="dxa"/>
          </w:tcPr>
          <w:p w:rsidR="00A13DC4" w:rsidRPr="00B1317B" w:rsidRDefault="00A13DC4" w:rsidP="00A13DC4">
            <w:pPr>
              <w:jc w:val="both"/>
              <w:rPr>
                <w:color w:val="000000" w:themeColor="text1"/>
              </w:rPr>
            </w:pPr>
            <w:r w:rsidRPr="00B1317B">
              <w:rPr>
                <w:color w:val="000000" w:themeColor="text1"/>
              </w:rPr>
              <w:t>PZ</w:t>
            </w:r>
          </w:p>
        </w:tc>
      </w:tr>
      <w:tr w:rsidR="00A13DC4" w:rsidTr="00406EBE">
        <w:tc>
          <w:tcPr>
            <w:tcW w:w="2370" w:type="dxa"/>
          </w:tcPr>
          <w:p w:rsidR="00A13DC4" w:rsidRPr="00BE7263" w:rsidRDefault="00A13DC4" w:rsidP="00A13DC4">
            <w:pPr>
              <w:rPr>
                <w:ins w:id="977" w:author="Drahomíra Pavelková" w:date="2019-09-04T19:02:00Z"/>
                <w:color w:val="000000" w:themeColor="text1"/>
              </w:rPr>
            </w:pPr>
            <w:ins w:id="978" w:author="Drahomíra Pavelková" w:date="2019-09-04T19:02:00Z">
              <w:r w:rsidRPr="00BE7263">
                <w:rPr>
                  <w:color w:val="000000" w:themeColor="text1"/>
                </w:rPr>
                <w:t xml:space="preserve">Odborná praxe I </w:t>
              </w:r>
            </w:ins>
          </w:p>
          <w:p w:rsidR="00A13DC4" w:rsidRPr="00B1317B" w:rsidRDefault="00A13DC4" w:rsidP="00A13DC4">
            <w:pPr>
              <w:rPr>
                <w:color w:val="000000" w:themeColor="text1"/>
              </w:rPr>
            </w:pPr>
            <w:ins w:id="979" w:author="Drahomíra Pavelková" w:date="2019-09-04T19:02:00Z">
              <w:r w:rsidRPr="00BE7263">
                <w:rPr>
                  <w:color w:val="000000" w:themeColor="text1"/>
                </w:rPr>
                <w:t>(v rámci I. - V. semestru)</w:t>
              </w:r>
            </w:ins>
            <w:del w:id="980" w:author="Drahomíra Pavelková" w:date="2019-09-04T19:02:00Z">
              <w:r w:rsidRPr="00B1317B" w:rsidDel="00D22B6E">
                <w:rPr>
                  <w:color w:val="000000" w:themeColor="text1"/>
                </w:rPr>
                <w:delText>Odborná praxe I (</w:delText>
              </w:r>
              <w:r w:rsidDel="00D22B6E">
                <w:rPr>
                  <w:color w:val="000000" w:themeColor="text1"/>
                </w:rPr>
                <w:delText>160 h I.-V. semestr</w:delText>
              </w:r>
              <w:r w:rsidRPr="00B1317B" w:rsidDel="00D22B6E">
                <w:rPr>
                  <w:color w:val="000000" w:themeColor="text1"/>
                </w:rPr>
                <w:delText>)</w:delText>
              </w:r>
            </w:del>
          </w:p>
        </w:tc>
        <w:tc>
          <w:tcPr>
            <w:tcW w:w="857" w:type="dxa"/>
            <w:gridSpan w:val="2"/>
          </w:tcPr>
          <w:p w:rsidR="00A13DC4" w:rsidRPr="00B1317B" w:rsidRDefault="00A13DC4" w:rsidP="00A13DC4">
            <w:pPr>
              <w:jc w:val="both"/>
              <w:rPr>
                <w:color w:val="000000" w:themeColor="text1"/>
              </w:rPr>
            </w:pPr>
            <w:ins w:id="981" w:author="Drahomíra Pavelková" w:date="2019-09-04T19:02:00Z">
              <w:r w:rsidRPr="00BE7263">
                <w:rPr>
                  <w:color w:val="000000" w:themeColor="text1"/>
                </w:rPr>
                <w:t>160 h</w:t>
              </w:r>
            </w:ins>
          </w:p>
        </w:tc>
        <w:tc>
          <w:tcPr>
            <w:tcW w:w="850" w:type="dxa"/>
          </w:tcPr>
          <w:p w:rsidR="00A13DC4" w:rsidRPr="00B1317B" w:rsidRDefault="00A13DC4" w:rsidP="00A13DC4">
            <w:pPr>
              <w:jc w:val="both"/>
              <w:rPr>
                <w:color w:val="000000" w:themeColor="text1"/>
              </w:rPr>
            </w:pPr>
            <w:ins w:id="982" w:author="Drahomíra Pavelková" w:date="2019-09-04T19:02:00Z">
              <w:r w:rsidRPr="00BE7263">
                <w:rPr>
                  <w:color w:val="000000" w:themeColor="text1"/>
                </w:rPr>
                <w:t>zp</w:t>
              </w:r>
            </w:ins>
            <w:del w:id="983" w:author="Drahomíra Pavelková" w:date="2019-09-04T19:02:00Z">
              <w:r w:rsidRPr="00B1317B" w:rsidDel="00D22B6E">
                <w:rPr>
                  <w:color w:val="000000" w:themeColor="text1"/>
                </w:rPr>
                <w:delText>zp</w:delText>
              </w:r>
            </w:del>
          </w:p>
        </w:tc>
        <w:tc>
          <w:tcPr>
            <w:tcW w:w="709" w:type="dxa"/>
          </w:tcPr>
          <w:p w:rsidR="00A13DC4" w:rsidRPr="00B1317B" w:rsidRDefault="00A13DC4" w:rsidP="00A13DC4">
            <w:pPr>
              <w:jc w:val="both"/>
              <w:rPr>
                <w:color w:val="000000" w:themeColor="text1"/>
              </w:rPr>
            </w:pPr>
            <w:ins w:id="984" w:author="Drahomíra Pavelková" w:date="2019-09-04T19:02:00Z">
              <w:r w:rsidRPr="00BE7263">
                <w:rPr>
                  <w:color w:val="000000" w:themeColor="text1"/>
                </w:rPr>
                <w:t xml:space="preserve">8 </w:t>
              </w:r>
            </w:ins>
            <w:del w:id="985" w:author="Drahomíra Pavelková" w:date="2019-09-04T19:02:00Z">
              <w:r w:rsidDel="00D22B6E">
                <w:rPr>
                  <w:color w:val="000000" w:themeColor="text1"/>
                </w:rPr>
                <w:delText>4</w:delText>
              </w:r>
            </w:del>
          </w:p>
        </w:tc>
        <w:tc>
          <w:tcPr>
            <w:tcW w:w="2977" w:type="dxa"/>
          </w:tcPr>
          <w:p w:rsidR="00A13DC4" w:rsidRDefault="00A13DC4" w:rsidP="00A13DC4">
            <w:pPr>
              <w:jc w:val="both"/>
              <w:rPr>
                <w:ins w:id="986" w:author="Pavla Trefilová" w:date="2019-09-11T15:29:00Z"/>
                <w:b/>
                <w:color w:val="000000" w:themeColor="text1"/>
              </w:rPr>
            </w:pPr>
            <w:ins w:id="987" w:author="Pavla Trefilová" w:date="2019-09-11T15:29:00Z">
              <w:r w:rsidRPr="00B1317B">
                <w:rPr>
                  <w:b/>
                  <w:color w:val="000000" w:themeColor="text1"/>
                </w:rPr>
                <w:t xml:space="preserve">doc. </w:t>
              </w:r>
              <w:r>
                <w:rPr>
                  <w:b/>
                  <w:color w:val="000000" w:themeColor="text1"/>
                </w:rPr>
                <w:t xml:space="preserve">Ing. Adriana </w:t>
              </w:r>
              <w:r w:rsidRPr="00B1317B">
                <w:rPr>
                  <w:b/>
                  <w:color w:val="000000" w:themeColor="text1"/>
                </w:rPr>
                <w:t>Knápková, Ph.D.</w:t>
              </w:r>
            </w:ins>
          </w:p>
          <w:p w:rsidR="00A13DC4" w:rsidDel="00A13DC4" w:rsidRDefault="00A13DC4" w:rsidP="00A13DC4">
            <w:pPr>
              <w:jc w:val="both"/>
              <w:rPr>
                <w:ins w:id="988" w:author="Drahomíra Pavelková" w:date="2019-09-04T19:03:00Z"/>
                <w:del w:id="989" w:author="Pavla Trefilová" w:date="2019-09-11T15:29:00Z"/>
                <w:b/>
                <w:color w:val="000000" w:themeColor="text1"/>
              </w:rPr>
            </w:pPr>
            <w:ins w:id="990" w:author="Pavla Trefilová" w:date="2019-09-11T15:29:00Z">
              <w:r w:rsidRPr="00B1317B">
                <w:rPr>
                  <w:color w:val="000000" w:themeColor="text1"/>
                </w:rPr>
                <w:t xml:space="preserve">Knápková </w:t>
              </w:r>
              <w:r>
                <w:rPr>
                  <w:color w:val="000000" w:themeColor="text1"/>
                </w:rPr>
                <w:t>(100</w:t>
              </w:r>
              <w:r w:rsidRPr="00B1317B">
                <w:rPr>
                  <w:color w:val="000000" w:themeColor="text1"/>
                </w:rPr>
                <w:t>%</w:t>
              </w:r>
              <w:r>
                <w:rPr>
                  <w:color w:val="000000" w:themeColor="text1"/>
                </w:rPr>
                <w:t>)</w:t>
              </w:r>
            </w:ins>
            <w:ins w:id="991" w:author="Drahomíra Pavelková" w:date="2019-09-04T19:03:00Z">
              <w:del w:id="992" w:author="Pavla Trefilová" w:date="2019-09-11T15:29:00Z">
                <w:r w:rsidRPr="00B1317B" w:rsidDel="00A13DC4">
                  <w:rPr>
                    <w:b/>
                    <w:color w:val="000000" w:themeColor="text1"/>
                  </w:rPr>
                  <w:delText>doc. Knápková, Ph.D.</w:delText>
                </w:r>
              </w:del>
            </w:ins>
          </w:p>
          <w:p w:rsidR="00A13DC4" w:rsidDel="00A13DC4" w:rsidRDefault="00A13DC4" w:rsidP="00A13DC4">
            <w:pPr>
              <w:jc w:val="both"/>
              <w:rPr>
                <w:del w:id="993" w:author="Pavla Trefilová" w:date="2019-09-11T15:29:00Z"/>
                <w:b/>
                <w:color w:val="000000" w:themeColor="text1"/>
              </w:rPr>
            </w:pPr>
            <w:ins w:id="994" w:author="Drahomíra Pavelková" w:date="2019-09-04T19:03:00Z">
              <w:del w:id="995" w:author="Pavla Trefilová" w:date="2019-09-11T15:29:00Z">
                <w:r w:rsidRPr="00B1317B" w:rsidDel="00A13DC4">
                  <w:rPr>
                    <w:color w:val="000000" w:themeColor="text1"/>
                  </w:rPr>
                  <w:delText>Knápková 100%</w:delText>
                </w:r>
              </w:del>
            </w:ins>
            <w:del w:id="996" w:author="Pavla Trefilová" w:date="2019-09-11T15:29:00Z">
              <w:r w:rsidRPr="00B1317B" w:rsidDel="00A13DC4">
                <w:rPr>
                  <w:b/>
                  <w:color w:val="000000" w:themeColor="text1"/>
                </w:rPr>
                <w:delText>doc. Knápková, Ph.D.</w:delText>
              </w:r>
            </w:del>
          </w:p>
          <w:p w:rsidR="00A13DC4" w:rsidRPr="00B1317B" w:rsidRDefault="00A13DC4" w:rsidP="00A13DC4">
            <w:pPr>
              <w:jc w:val="both"/>
              <w:rPr>
                <w:b/>
                <w:color w:val="000000" w:themeColor="text1"/>
              </w:rPr>
            </w:pPr>
            <w:del w:id="997" w:author="Drahomíra Pavelková" w:date="2019-09-04T19:02:00Z">
              <w:r w:rsidRPr="00B1317B" w:rsidDel="00D22B6E">
                <w:rPr>
                  <w:color w:val="000000" w:themeColor="text1"/>
                </w:rPr>
                <w:delText>Knápková 100%</w:delText>
              </w:r>
            </w:del>
          </w:p>
        </w:tc>
        <w:tc>
          <w:tcPr>
            <w:tcW w:w="708" w:type="dxa"/>
          </w:tcPr>
          <w:p w:rsidR="00A13DC4" w:rsidRPr="00B1317B" w:rsidRDefault="00A13DC4" w:rsidP="00A13DC4">
            <w:pPr>
              <w:jc w:val="both"/>
              <w:rPr>
                <w:color w:val="000000" w:themeColor="text1"/>
              </w:rPr>
            </w:pPr>
            <w:ins w:id="998" w:author="Drahomíra Pavelková" w:date="2019-09-04T19:02:00Z">
              <w:r w:rsidRPr="00BE7263">
                <w:rPr>
                  <w:color w:val="000000" w:themeColor="text1"/>
                </w:rPr>
                <w:t>3/Z</w:t>
              </w:r>
            </w:ins>
            <w:del w:id="999" w:author="Drahomíra Pavelková" w:date="2019-09-04T19:02:00Z">
              <w:r w:rsidDel="00D22B6E">
                <w:rPr>
                  <w:color w:val="000000" w:themeColor="text1"/>
                </w:rPr>
                <w:delText>3</w:delText>
              </w:r>
              <w:r w:rsidRPr="00B1317B" w:rsidDel="00D22B6E">
                <w:rPr>
                  <w:color w:val="000000" w:themeColor="text1"/>
                </w:rPr>
                <w:delText>/</w:delText>
              </w:r>
              <w:r w:rsidDel="00D22B6E">
                <w:rPr>
                  <w:color w:val="000000" w:themeColor="text1"/>
                </w:rPr>
                <w:delText>Z</w:delText>
              </w:r>
            </w:del>
          </w:p>
        </w:tc>
        <w:tc>
          <w:tcPr>
            <w:tcW w:w="814" w:type="dxa"/>
          </w:tcPr>
          <w:p w:rsidR="00A13DC4" w:rsidRPr="00B1317B" w:rsidRDefault="00A13DC4" w:rsidP="00A13DC4">
            <w:pPr>
              <w:jc w:val="both"/>
              <w:rPr>
                <w:color w:val="000000" w:themeColor="text1"/>
              </w:rPr>
            </w:pPr>
          </w:p>
        </w:tc>
      </w:tr>
      <w:tr w:rsidR="00A13DC4" w:rsidTr="00406EBE">
        <w:tc>
          <w:tcPr>
            <w:tcW w:w="2370" w:type="dxa"/>
          </w:tcPr>
          <w:p w:rsidR="00A13DC4" w:rsidRPr="00B1317B" w:rsidRDefault="00A13DC4" w:rsidP="00A13DC4">
            <w:pPr>
              <w:rPr>
                <w:color w:val="000000" w:themeColor="text1"/>
              </w:rPr>
            </w:pPr>
            <w:ins w:id="1000" w:author="Drahomíra Pavelková" w:date="2019-09-04T19:02:00Z">
              <w:r w:rsidRPr="00BE7263">
                <w:rPr>
                  <w:color w:val="000000" w:themeColor="text1"/>
                </w:rPr>
                <w:t xml:space="preserve">Odborná praxe II (v rámci VI. semestru) </w:t>
              </w:r>
            </w:ins>
            <w:del w:id="1001" w:author="Drahomíra Pavelková" w:date="2019-09-04T19:02:00Z">
              <w:r w:rsidRPr="00B1317B" w:rsidDel="00D22B6E">
                <w:rPr>
                  <w:color w:val="000000" w:themeColor="text1"/>
                </w:rPr>
                <w:delText>Odborná praxe II (</w:delText>
              </w:r>
              <w:r w:rsidDel="00D22B6E">
                <w:rPr>
                  <w:color w:val="000000" w:themeColor="text1"/>
                </w:rPr>
                <w:delText>320 h VI. semestr</w:delText>
              </w:r>
              <w:r w:rsidRPr="00B1317B" w:rsidDel="00D22B6E">
                <w:rPr>
                  <w:color w:val="000000" w:themeColor="text1"/>
                </w:rPr>
                <w:delText>) a příprava bakalářské práce</w:delText>
              </w:r>
            </w:del>
          </w:p>
        </w:tc>
        <w:tc>
          <w:tcPr>
            <w:tcW w:w="857" w:type="dxa"/>
            <w:gridSpan w:val="2"/>
          </w:tcPr>
          <w:p w:rsidR="00A13DC4" w:rsidRPr="00B1317B" w:rsidRDefault="00A13DC4" w:rsidP="00A13DC4">
            <w:pPr>
              <w:jc w:val="both"/>
              <w:rPr>
                <w:color w:val="000000" w:themeColor="text1"/>
              </w:rPr>
            </w:pPr>
            <w:ins w:id="1002" w:author="Drahomíra Pavelková" w:date="2019-09-04T19:02:00Z">
              <w:r w:rsidRPr="00BE7263">
                <w:rPr>
                  <w:color w:val="000000" w:themeColor="text1"/>
                </w:rPr>
                <w:t>320 h</w:t>
              </w:r>
            </w:ins>
          </w:p>
        </w:tc>
        <w:tc>
          <w:tcPr>
            <w:tcW w:w="850" w:type="dxa"/>
          </w:tcPr>
          <w:p w:rsidR="00A13DC4" w:rsidRPr="00B1317B" w:rsidRDefault="00A13DC4" w:rsidP="00A13DC4">
            <w:pPr>
              <w:jc w:val="both"/>
              <w:rPr>
                <w:color w:val="000000" w:themeColor="text1"/>
              </w:rPr>
            </w:pPr>
            <w:ins w:id="1003" w:author="Drahomíra Pavelková" w:date="2019-09-04T19:02:00Z">
              <w:r w:rsidRPr="00BE7263">
                <w:rPr>
                  <w:color w:val="000000" w:themeColor="text1"/>
                </w:rPr>
                <w:t>zp</w:t>
              </w:r>
            </w:ins>
            <w:del w:id="1004" w:author="Drahomíra Pavelková" w:date="2019-09-04T19:02:00Z">
              <w:r w:rsidRPr="00B1317B" w:rsidDel="00D22B6E">
                <w:rPr>
                  <w:color w:val="000000" w:themeColor="text1"/>
                </w:rPr>
                <w:delText>zp</w:delText>
              </w:r>
            </w:del>
          </w:p>
        </w:tc>
        <w:tc>
          <w:tcPr>
            <w:tcW w:w="709" w:type="dxa"/>
          </w:tcPr>
          <w:p w:rsidR="00A13DC4" w:rsidRPr="00B1317B" w:rsidRDefault="00A13DC4" w:rsidP="00A13DC4">
            <w:pPr>
              <w:jc w:val="both"/>
              <w:rPr>
                <w:color w:val="000000" w:themeColor="text1"/>
              </w:rPr>
            </w:pPr>
            <w:ins w:id="1005" w:author="Drahomíra Pavelková" w:date="2019-09-04T19:02:00Z">
              <w:r w:rsidRPr="00BE7263">
                <w:rPr>
                  <w:color w:val="000000" w:themeColor="text1"/>
                </w:rPr>
                <w:t xml:space="preserve">16 </w:t>
              </w:r>
            </w:ins>
            <w:del w:id="1006" w:author="Drahomíra Pavelková" w:date="2019-09-04T19:02:00Z">
              <w:r w:rsidDel="00D22B6E">
                <w:rPr>
                  <w:color w:val="000000" w:themeColor="text1"/>
                </w:rPr>
                <w:delText>24</w:delText>
              </w:r>
            </w:del>
          </w:p>
        </w:tc>
        <w:tc>
          <w:tcPr>
            <w:tcW w:w="2977" w:type="dxa"/>
          </w:tcPr>
          <w:p w:rsidR="00A13DC4" w:rsidRDefault="00A13DC4" w:rsidP="00A13DC4">
            <w:pPr>
              <w:jc w:val="both"/>
              <w:rPr>
                <w:ins w:id="1007" w:author="Pavla Trefilová" w:date="2019-09-11T15:29:00Z"/>
                <w:b/>
                <w:color w:val="000000" w:themeColor="text1"/>
              </w:rPr>
            </w:pPr>
            <w:ins w:id="1008" w:author="Pavla Trefilová" w:date="2019-09-11T15:29:00Z">
              <w:r w:rsidRPr="00B1317B">
                <w:rPr>
                  <w:b/>
                  <w:color w:val="000000" w:themeColor="text1"/>
                </w:rPr>
                <w:t xml:space="preserve">doc. </w:t>
              </w:r>
              <w:r>
                <w:rPr>
                  <w:b/>
                  <w:color w:val="000000" w:themeColor="text1"/>
                </w:rPr>
                <w:t xml:space="preserve">Ing. Adriana </w:t>
              </w:r>
              <w:r w:rsidRPr="00B1317B">
                <w:rPr>
                  <w:b/>
                  <w:color w:val="000000" w:themeColor="text1"/>
                </w:rPr>
                <w:t>Knápková, Ph.D.</w:t>
              </w:r>
            </w:ins>
          </w:p>
          <w:p w:rsidR="00A13DC4" w:rsidDel="00A13DC4" w:rsidRDefault="00A13DC4" w:rsidP="00A13DC4">
            <w:pPr>
              <w:jc w:val="both"/>
              <w:rPr>
                <w:ins w:id="1009" w:author="Drahomíra Pavelková" w:date="2019-09-04T19:03:00Z"/>
                <w:del w:id="1010" w:author="Pavla Trefilová" w:date="2019-09-11T15:29:00Z"/>
                <w:b/>
                <w:color w:val="000000" w:themeColor="text1"/>
              </w:rPr>
            </w:pPr>
            <w:ins w:id="1011" w:author="Pavla Trefilová" w:date="2019-09-11T15:29:00Z">
              <w:r w:rsidRPr="00B1317B">
                <w:rPr>
                  <w:color w:val="000000" w:themeColor="text1"/>
                </w:rPr>
                <w:t xml:space="preserve">Knápková </w:t>
              </w:r>
              <w:r>
                <w:rPr>
                  <w:color w:val="000000" w:themeColor="text1"/>
                </w:rPr>
                <w:t>(100</w:t>
              </w:r>
              <w:r w:rsidRPr="00B1317B">
                <w:rPr>
                  <w:color w:val="000000" w:themeColor="text1"/>
                </w:rPr>
                <w:t>%</w:t>
              </w:r>
              <w:r>
                <w:rPr>
                  <w:color w:val="000000" w:themeColor="text1"/>
                </w:rPr>
                <w:t>)</w:t>
              </w:r>
            </w:ins>
            <w:ins w:id="1012" w:author="Drahomíra Pavelková" w:date="2019-09-04T19:03:00Z">
              <w:del w:id="1013" w:author="Pavla Trefilová" w:date="2019-09-11T15:29:00Z">
                <w:r w:rsidRPr="00B1317B" w:rsidDel="00A13DC4">
                  <w:rPr>
                    <w:b/>
                    <w:color w:val="000000" w:themeColor="text1"/>
                  </w:rPr>
                  <w:delText>doc. Knápková, Ph.D.</w:delText>
                </w:r>
              </w:del>
            </w:ins>
          </w:p>
          <w:p w:rsidR="00A13DC4" w:rsidRPr="00B1317B" w:rsidDel="00A13DC4" w:rsidRDefault="00A13DC4" w:rsidP="00A13DC4">
            <w:pPr>
              <w:jc w:val="both"/>
              <w:rPr>
                <w:del w:id="1014" w:author="Pavla Trefilová" w:date="2019-09-11T15:29:00Z"/>
                <w:b/>
                <w:color w:val="000000" w:themeColor="text1"/>
              </w:rPr>
            </w:pPr>
            <w:ins w:id="1015" w:author="Drahomíra Pavelková" w:date="2019-09-04T19:03:00Z">
              <w:del w:id="1016" w:author="Pavla Trefilová" w:date="2019-09-11T15:29:00Z">
                <w:r w:rsidRPr="00B1317B" w:rsidDel="00A13DC4">
                  <w:rPr>
                    <w:color w:val="000000" w:themeColor="text1"/>
                  </w:rPr>
                  <w:delText>Knápková 100%</w:delText>
                </w:r>
              </w:del>
            </w:ins>
            <w:del w:id="1017" w:author="Pavla Trefilová" w:date="2019-09-11T15:29:00Z">
              <w:r w:rsidRPr="00B1317B" w:rsidDel="00A13DC4">
                <w:rPr>
                  <w:b/>
                  <w:color w:val="000000" w:themeColor="text1"/>
                </w:rPr>
                <w:delText>doc. Knápková, Ph.D.</w:delText>
              </w:r>
            </w:del>
          </w:p>
          <w:p w:rsidR="00A13DC4" w:rsidRPr="00B1317B" w:rsidRDefault="00A13DC4" w:rsidP="00A13DC4">
            <w:pPr>
              <w:jc w:val="both"/>
              <w:rPr>
                <w:b/>
                <w:color w:val="000000" w:themeColor="text1"/>
              </w:rPr>
            </w:pPr>
            <w:del w:id="1018" w:author="Drahomíra Pavelková" w:date="2019-09-04T19:02:00Z">
              <w:r w:rsidRPr="00B1317B" w:rsidDel="00D22B6E">
                <w:rPr>
                  <w:color w:val="000000" w:themeColor="text1"/>
                </w:rPr>
                <w:delText>Knápková 100%</w:delText>
              </w:r>
            </w:del>
          </w:p>
        </w:tc>
        <w:tc>
          <w:tcPr>
            <w:tcW w:w="708" w:type="dxa"/>
          </w:tcPr>
          <w:p w:rsidR="00A13DC4" w:rsidRPr="00B1317B" w:rsidRDefault="00A13DC4" w:rsidP="00A13DC4">
            <w:pPr>
              <w:jc w:val="both"/>
              <w:rPr>
                <w:color w:val="000000" w:themeColor="text1"/>
              </w:rPr>
            </w:pPr>
            <w:ins w:id="1019" w:author="Drahomíra Pavelková" w:date="2019-09-04T19:02:00Z">
              <w:r w:rsidRPr="00BE7263">
                <w:rPr>
                  <w:color w:val="000000" w:themeColor="text1"/>
                </w:rPr>
                <w:t>3/L</w:t>
              </w:r>
            </w:ins>
            <w:del w:id="1020" w:author="Drahomíra Pavelková" w:date="2019-09-04T19:02:00Z">
              <w:r w:rsidRPr="00B1317B" w:rsidDel="00D22B6E">
                <w:rPr>
                  <w:color w:val="000000" w:themeColor="text1"/>
                </w:rPr>
                <w:delText>3/L</w:delText>
              </w:r>
            </w:del>
          </w:p>
        </w:tc>
        <w:tc>
          <w:tcPr>
            <w:tcW w:w="814" w:type="dxa"/>
          </w:tcPr>
          <w:p w:rsidR="00A13DC4" w:rsidRPr="00B1317B" w:rsidRDefault="00A13DC4" w:rsidP="00A13DC4">
            <w:pPr>
              <w:jc w:val="both"/>
              <w:rPr>
                <w:color w:val="000000" w:themeColor="text1"/>
              </w:rPr>
            </w:pPr>
          </w:p>
        </w:tc>
      </w:tr>
      <w:tr w:rsidR="00A13DC4" w:rsidTr="00406EBE">
        <w:trPr>
          <w:ins w:id="1021" w:author="Drahomíra Pavelková" w:date="2019-09-04T19:02:00Z"/>
        </w:trPr>
        <w:tc>
          <w:tcPr>
            <w:tcW w:w="2370" w:type="dxa"/>
          </w:tcPr>
          <w:p w:rsidR="00A13DC4" w:rsidRPr="00B1317B" w:rsidRDefault="00A13DC4" w:rsidP="00A13DC4">
            <w:pPr>
              <w:rPr>
                <w:ins w:id="1022" w:author="Drahomíra Pavelková" w:date="2019-09-04T19:02:00Z"/>
                <w:color w:val="000000" w:themeColor="text1"/>
              </w:rPr>
            </w:pPr>
            <w:ins w:id="1023" w:author="Drahomíra Pavelková" w:date="2019-09-04T19:02:00Z">
              <w:r w:rsidRPr="00BE7263">
                <w:rPr>
                  <w:color w:val="000000" w:themeColor="text1"/>
                </w:rPr>
                <w:t xml:space="preserve">Příprava bakalářské práce </w:t>
              </w:r>
            </w:ins>
          </w:p>
        </w:tc>
        <w:tc>
          <w:tcPr>
            <w:tcW w:w="857" w:type="dxa"/>
            <w:gridSpan w:val="2"/>
          </w:tcPr>
          <w:p w:rsidR="00A13DC4" w:rsidRPr="00B1317B" w:rsidRDefault="00A13DC4" w:rsidP="00A13DC4">
            <w:pPr>
              <w:jc w:val="both"/>
              <w:rPr>
                <w:ins w:id="1024" w:author="Drahomíra Pavelková" w:date="2019-09-04T19:02:00Z"/>
                <w:color w:val="000000" w:themeColor="text1"/>
              </w:rPr>
            </w:pPr>
            <w:ins w:id="1025" w:author="Drahomíra Pavelková" w:date="2019-09-04T19:02:00Z">
              <w:r w:rsidRPr="00BE7263">
                <w:rPr>
                  <w:color w:val="000000" w:themeColor="text1"/>
                </w:rPr>
                <w:t>120 h</w:t>
              </w:r>
            </w:ins>
          </w:p>
        </w:tc>
        <w:tc>
          <w:tcPr>
            <w:tcW w:w="850" w:type="dxa"/>
          </w:tcPr>
          <w:p w:rsidR="00A13DC4" w:rsidRPr="00B1317B" w:rsidRDefault="00A13DC4" w:rsidP="00A13DC4">
            <w:pPr>
              <w:jc w:val="both"/>
              <w:rPr>
                <w:ins w:id="1026" w:author="Drahomíra Pavelková" w:date="2019-09-04T19:02:00Z"/>
                <w:color w:val="000000" w:themeColor="text1"/>
              </w:rPr>
            </w:pPr>
            <w:ins w:id="1027" w:author="Drahomíra Pavelková" w:date="2019-09-04T19:02:00Z">
              <w:r w:rsidRPr="00BE7263">
                <w:rPr>
                  <w:color w:val="000000" w:themeColor="text1"/>
                </w:rPr>
                <w:t>zp</w:t>
              </w:r>
            </w:ins>
          </w:p>
        </w:tc>
        <w:tc>
          <w:tcPr>
            <w:tcW w:w="709" w:type="dxa"/>
          </w:tcPr>
          <w:p w:rsidR="00A13DC4" w:rsidRDefault="00A13DC4" w:rsidP="00A13DC4">
            <w:pPr>
              <w:jc w:val="both"/>
              <w:rPr>
                <w:ins w:id="1028" w:author="Drahomíra Pavelková" w:date="2019-09-04T19:02:00Z"/>
                <w:color w:val="000000" w:themeColor="text1"/>
              </w:rPr>
            </w:pPr>
            <w:ins w:id="1029" w:author="Drahomíra Pavelková" w:date="2019-09-04T19:02:00Z">
              <w:r w:rsidRPr="00BE7263">
                <w:rPr>
                  <w:color w:val="000000" w:themeColor="text1"/>
                </w:rPr>
                <w:t>6</w:t>
              </w:r>
            </w:ins>
          </w:p>
        </w:tc>
        <w:tc>
          <w:tcPr>
            <w:tcW w:w="2977" w:type="dxa"/>
          </w:tcPr>
          <w:p w:rsidR="00A13DC4" w:rsidRDefault="00A13DC4" w:rsidP="00A13DC4">
            <w:pPr>
              <w:jc w:val="both"/>
              <w:rPr>
                <w:ins w:id="1030" w:author="Pavla Trefilová" w:date="2019-09-11T15:29:00Z"/>
                <w:b/>
                <w:color w:val="000000" w:themeColor="text1"/>
              </w:rPr>
            </w:pPr>
            <w:ins w:id="1031" w:author="Pavla Trefilová" w:date="2019-09-11T15:29:00Z">
              <w:r w:rsidRPr="00B1317B">
                <w:rPr>
                  <w:b/>
                  <w:color w:val="000000" w:themeColor="text1"/>
                </w:rPr>
                <w:t xml:space="preserve">doc. </w:t>
              </w:r>
              <w:r>
                <w:rPr>
                  <w:b/>
                  <w:color w:val="000000" w:themeColor="text1"/>
                </w:rPr>
                <w:t xml:space="preserve">Ing. Adriana </w:t>
              </w:r>
              <w:r w:rsidRPr="00B1317B">
                <w:rPr>
                  <w:b/>
                  <w:color w:val="000000" w:themeColor="text1"/>
                </w:rPr>
                <w:t>Knápková, Ph.D.</w:t>
              </w:r>
            </w:ins>
          </w:p>
          <w:p w:rsidR="00A13DC4" w:rsidDel="00A13DC4" w:rsidRDefault="00A13DC4" w:rsidP="00A13DC4">
            <w:pPr>
              <w:jc w:val="both"/>
              <w:rPr>
                <w:ins w:id="1032" w:author="Drahomíra Pavelková" w:date="2019-09-04T19:03:00Z"/>
                <w:del w:id="1033" w:author="Pavla Trefilová" w:date="2019-09-11T15:29:00Z"/>
                <w:b/>
                <w:color w:val="000000" w:themeColor="text1"/>
              </w:rPr>
            </w:pPr>
            <w:ins w:id="1034" w:author="Pavla Trefilová" w:date="2019-09-11T15:29:00Z">
              <w:r w:rsidRPr="00B1317B">
                <w:rPr>
                  <w:color w:val="000000" w:themeColor="text1"/>
                </w:rPr>
                <w:t xml:space="preserve">Knápková </w:t>
              </w:r>
              <w:r>
                <w:rPr>
                  <w:color w:val="000000" w:themeColor="text1"/>
                </w:rPr>
                <w:t>(100</w:t>
              </w:r>
              <w:r w:rsidRPr="00B1317B">
                <w:rPr>
                  <w:color w:val="000000" w:themeColor="text1"/>
                </w:rPr>
                <w:t>%</w:t>
              </w:r>
              <w:r>
                <w:rPr>
                  <w:color w:val="000000" w:themeColor="text1"/>
                </w:rPr>
                <w:t>)</w:t>
              </w:r>
            </w:ins>
            <w:ins w:id="1035" w:author="Drahomíra Pavelková" w:date="2019-09-04T19:03:00Z">
              <w:del w:id="1036" w:author="Pavla Trefilová" w:date="2019-09-11T15:29:00Z">
                <w:r w:rsidRPr="00B1317B" w:rsidDel="00A13DC4">
                  <w:rPr>
                    <w:b/>
                    <w:color w:val="000000" w:themeColor="text1"/>
                  </w:rPr>
                  <w:delText>doc. Knápková, Ph.D.</w:delText>
                </w:r>
              </w:del>
            </w:ins>
          </w:p>
          <w:p w:rsidR="00A13DC4" w:rsidRPr="00B1317B" w:rsidRDefault="00A13DC4" w:rsidP="00A13DC4">
            <w:pPr>
              <w:jc w:val="both"/>
              <w:rPr>
                <w:ins w:id="1037" w:author="Drahomíra Pavelková" w:date="2019-09-04T19:02:00Z"/>
                <w:b/>
                <w:color w:val="000000" w:themeColor="text1"/>
              </w:rPr>
            </w:pPr>
            <w:ins w:id="1038" w:author="Drahomíra Pavelková" w:date="2019-09-04T19:03:00Z">
              <w:del w:id="1039" w:author="Pavla Trefilová" w:date="2019-09-11T15:29:00Z">
                <w:r w:rsidRPr="00B1317B" w:rsidDel="00A13DC4">
                  <w:rPr>
                    <w:color w:val="000000" w:themeColor="text1"/>
                  </w:rPr>
                  <w:delText>Knápková 100%</w:delText>
                </w:r>
              </w:del>
            </w:ins>
          </w:p>
        </w:tc>
        <w:tc>
          <w:tcPr>
            <w:tcW w:w="708" w:type="dxa"/>
          </w:tcPr>
          <w:p w:rsidR="00A13DC4" w:rsidRPr="00B1317B" w:rsidRDefault="00A13DC4" w:rsidP="00A13DC4">
            <w:pPr>
              <w:jc w:val="both"/>
              <w:rPr>
                <w:ins w:id="1040" w:author="Drahomíra Pavelková" w:date="2019-09-04T19:02:00Z"/>
                <w:color w:val="000000" w:themeColor="text1"/>
              </w:rPr>
            </w:pPr>
            <w:ins w:id="1041" w:author="Drahomíra Pavelková" w:date="2019-09-04T19:02:00Z">
              <w:r w:rsidRPr="00BE7263">
                <w:rPr>
                  <w:color w:val="000000" w:themeColor="text1"/>
                </w:rPr>
                <w:t>3/L</w:t>
              </w:r>
            </w:ins>
          </w:p>
        </w:tc>
        <w:tc>
          <w:tcPr>
            <w:tcW w:w="814" w:type="dxa"/>
          </w:tcPr>
          <w:p w:rsidR="00A13DC4" w:rsidRPr="00B1317B" w:rsidRDefault="00A13DC4" w:rsidP="00A13DC4">
            <w:pPr>
              <w:jc w:val="both"/>
              <w:rPr>
                <w:ins w:id="1042" w:author="Drahomíra Pavelková" w:date="2019-09-04T19:02:00Z"/>
                <w:color w:val="000000" w:themeColor="text1"/>
              </w:rPr>
            </w:pPr>
          </w:p>
        </w:tc>
      </w:tr>
      <w:tr w:rsidR="00A13DC4" w:rsidTr="00406EBE">
        <w:tc>
          <w:tcPr>
            <w:tcW w:w="9285" w:type="dxa"/>
            <w:gridSpan w:val="8"/>
            <w:shd w:val="clear" w:color="auto" w:fill="F7CAAC"/>
          </w:tcPr>
          <w:p w:rsidR="00A13DC4" w:rsidRDefault="00A13DC4" w:rsidP="00A13DC4">
            <w:pPr>
              <w:jc w:val="center"/>
            </w:pPr>
            <w:r>
              <w:rPr>
                <w:b/>
                <w:sz w:val="22"/>
              </w:rPr>
              <w:t>Povinně volitelné předměty</w:t>
            </w:r>
            <w:del w:id="1043" w:author="Drahomíra Pavelková" w:date="2019-09-04T19:51:00Z">
              <w:r w:rsidDel="00FF5FD8">
                <w:rPr>
                  <w:b/>
                  <w:sz w:val="22"/>
                </w:rPr>
                <w:delText xml:space="preserve"> - skupina 1</w:delText>
              </w:r>
            </w:del>
          </w:p>
        </w:tc>
      </w:tr>
      <w:tr w:rsidR="00A13DC4" w:rsidTr="00406EBE">
        <w:tc>
          <w:tcPr>
            <w:tcW w:w="2370" w:type="dxa"/>
          </w:tcPr>
          <w:p w:rsidR="00A13DC4" w:rsidRPr="00B1317B" w:rsidRDefault="00A13DC4" w:rsidP="00A13DC4">
            <w:pPr>
              <w:rPr>
                <w:color w:val="000000" w:themeColor="text1"/>
              </w:rPr>
            </w:pPr>
            <w:r w:rsidRPr="00B1317B">
              <w:rPr>
                <w:color w:val="000000" w:themeColor="text1"/>
              </w:rPr>
              <w:t>Accounting in English</w:t>
            </w:r>
          </w:p>
        </w:tc>
        <w:tc>
          <w:tcPr>
            <w:tcW w:w="857" w:type="dxa"/>
            <w:gridSpan w:val="2"/>
          </w:tcPr>
          <w:p w:rsidR="00A13DC4" w:rsidRPr="00B1317B" w:rsidRDefault="00A13DC4" w:rsidP="00A13DC4">
            <w:pPr>
              <w:jc w:val="both"/>
              <w:rPr>
                <w:color w:val="000000" w:themeColor="text1"/>
              </w:rPr>
            </w:pPr>
            <w:r w:rsidRPr="00B1317B">
              <w:rPr>
                <w:color w:val="000000" w:themeColor="text1"/>
              </w:rPr>
              <w:t>10-0-0</w:t>
            </w:r>
          </w:p>
        </w:tc>
        <w:tc>
          <w:tcPr>
            <w:tcW w:w="850" w:type="dxa"/>
          </w:tcPr>
          <w:p w:rsidR="00A13DC4" w:rsidRPr="00B1317B" w:rsidRDefault="00A13DC4" w:rsidP="00A13DC4">
            <w:pPr>
              <w:jc w:val="both"/>
              <w:rPr>
                <w:color w:val="000000" w:themeColor="text1"/>
              </w:rPr>
            </w:pPr>
            <w:r w:rsidRPr="00B1317B">
              <w:rPr>
                <w:color w:val="000000" w:themeColor="text1"/>
              </w:rPr>
              <w:t>klz</w:t>
            </w:r>
          </w:p>
        </w:tc>
        <w:tc>
          <w:tcPr>
            <w:tcW w:w="709" w:type="dxa"/>
          </w:tcPr>
          <w:p w:rsidR="00A13DC4" w:rsidRPr="00B1317B" w:rsidRDefault="00A13DC4" w:rsidP="00A13DC4">
            <w:pPr>
              <w:jc w:val="both"/>
              <w:rPr>
                <w:color w:val="000000" w:themeColor="text1"/>
              </w:rPr>
            </w:pPr>
            <w:r w:rsidRPr="00B1317B">
              <w:rPr>
                <w:color w:val="000000" w:themeColor="text1"/>
              </w:rPr>
              <w:t>3</w:t>
            </w:r>
          </w:p>
        </w:tc>
        <w:tc>
          <w:tcPr>
            <w:tcW w:w="2977" w:type="dxa"/>
          </w:tcPr>
          <w:p w:rsidR="00A13DC4" w:rsidRPr="00B1317B" w:rsidRDefault="00A13DC4" w:rsidP="00A13DC4">
            <w:pPr>
              <w:jc w:val="both"/>
              <w:rPr>
                <w:ins w:id="1044" w:author="Pavla Trefilová" w:date="2019-09-11T15:29:00Z"/>
                <w:b/>
                <w:color w:val="000000" w:themeColor="text1"/>
              </w:rPr>
            </w:pPr>
            <w:ins w:id="1045" w:author="Pavla Trefilová" w:date="2019-09-11T15:29:00Z">
              <w:r w:rsidRPr="00B1317B">
                <w:rPr>
                  <w:b/>
                  <w:color w:val="000000" w:themeColor="text1"/>
                </w:rPr>
                <w:t xml:space="preserve">doc. Ing. </w:t>
              </w:r>
              <w:r>
                <w:rPr>
                  <w:b/>
                  <w:color w:val="000000" w:themeColor="text1"/>
                </w:rPr>
                <w:t xml:space="preserve">Marie </w:t>
              </w:r>
              <w:r w:rsidRPr="00B1317B">
                <w:rPr>
                  <w:b/>
                  <w:color w:val="000000" w:themeColor="text1"/>
                </w:rPr>
                <w:t>Paseková, Ph.D.</w:t>
              </w:r>
            </w:ins>
          </w:p>
          <w:p w:rsidR="00A13DC4" w:rsidRPr="00B1317B" w:rsidDel="00A13DC4" w:rsidRDefault="00A13DC4" w:rsidP="00A13DC4">
            <w:pPr>
              <w:jc w:val="both"/>
              <w:rPr>
                <w:del w:id="1046" w:author="Pavla Trefilová" w:date="2019-09-11T15:29:00Z"/>
                <w:b/>
                <w:color w:val="000000" w:themeColor="text1"/>
              </w:rPr>
            </w:pPr>
            <w:ins w:id="1047" w:author="Pavla Trefilová" w:date="2019-09-11T15:29:00Z">
              <w:r w:rsidRPr="00B1317B">
                <w:rPr>
                  <w:color w:val="000000" w:themeColor="text1"/>
                </w:rPr>
                <w:t xml:space="preserve">Paseková </w:t>
              </w:r>
              <w:r>
                <w:rPr>
                  <w:color w:val="000000" w:themeColor="text1"/>
                </w:rPr>
                <w:t>(10</w:t>
              </w:r>
              <w:r w:rsidRPr="00B1317B">
                <w:rPr>
                  <w:color w:val="000000" w:themeColor="text1"/>
                </w:rPr>
                <w:t>0%</w:t>
              </w:r>
              <w:r>
                <w:rPr>
                  <w:color w:val="000000" w:themeColor="text1"/>
                </w:rPr>
                <w:t>)</w:t>
              </w:r>
            </w:ins>
            <w:del w:id="1048" w:author="Pavla Trefilová" w:date="2019-09-11T15:29:00Z">
              <w:r w:rsidRPr="00B1317B" w:rsidDel="00A13DC4">
                <w:rPr>
                  <w:b/>
                  <w:color w:val="000000" w:themeColor="text1"/>
                </w:rPr>
                <w:delText>doc. Ing. Paseková, Ph.D.</w:delText>
              </w:r>
            </w:del>
          </w:p>
          <w:p w:rsidR="00A13DC4" w:rsidRPr="00B1317B" w:rsidRDefault="00A13DC4" w:rsidP="00A13DC4">
            <w:pPr>
              <w:jc w:val="both"/>
              <w:rPr>
                <w:color w:val="000000" w:themeColor="text1"/>
              </w:rPr>
            </w:pPr>
            <w:del w:id="1049" w:author="Pavla Trefilová" w:date="2019-09-11T15:29:00Z">
              <w:r w:rsidRPr="00B1317B" w:rsidDel="00A13DC4">
                <w:rPr>
                  <w:color w:val="000000" w:themeColor="text1"/>
                </w:rPr>
                <w:delText>Paseková 100%</w:delText>
              </w:r>
            </w:del>
          </w:p>
        </w:tc>
        <w:tc>
          <w:tcPr>
            <w:tcW w:w="708" w:type="dxa"/>
          </w:tcPr>
          <w:p w:rsidR="00A13DC4" w:rsidRPr="00B1317B" w:rsidRDefault="00A13DC4" w:rsidP="00A13DC4">
            <w:pPr>
              <w:jc w:val="both"/>
              <w:rPr>
                <w:color w:val="000000" w:themeColor="text1"/>
              </w:rPr>
            </w:pPr>
            <w:r w:rsidRPr="00B1317B">
              <w:rPr>
                <w:color w:val="000000" w:themeColor="text1"/>
              </w:rPr>
              <w:t>Z</w:t>
            </w:r>
          </w:p>
        </w:tc>
        <w:tc>
          <w:tcPr>
            <w:tcW w:w="814" w:type="dxa"/>
          </w:tcPr>
          <w:p w:rsidR="00A13DC4" w:rsidRPr="00B1317B" w:rsidRDefault="00A13DC4" w:rsidP="00A13DC4">
            <w:pPr>
              <w:jc w:val="both"/>
              <w:rPr>
                <w:color w:val="000000" w:themeColor="text1"/>
              </w:rPr>
            </w:pPr>
            <w:r w:rsidRPr="00B1317B">
              <w:rPr>
                <w:color w:val="000000" w:themeColor="text1"/>
              </w:rPr>
              <w:t>PV</w:t>
            </w:r>
          </w:p>
        </w:tc>
      </w:tr>
      <w:tr w:rsidR="00A13DC4" w:rsidTr="00406EBE">
        <w:tc>
          <w:tcPr>
            <w:tcW w:w="2370" w:type="dxa"/>
          </w:tcPr>
          <w:p w:rsidR="00A13DC4" w:rsidRPr="00B1317B" w:rsidRDefault="00A13DC4" w:rsidP="00A13DC4">
            <w:pPr>
              <w:rPr>
                <w:color w:val="000000" w:themeColor="text1"/>
              </w:rPr>
            </w:pPr>
            <w:r w:rsidRPr="00B1317B">
              <w:rPr>
                <w:color w:val="000000" w:themeColor="text1"/>
              </w:rPr>
              <w:t>Základy účetnictví</w:t>
            </w:r>
          </w:p>
        </w:tc>
        <w:tc>
          <w:tcPr>
            <w:tcW w:w="857" w:type="dxa"/>
            <w:gridSpan w:val="2"/>
          </w:tcPr>
          <w:p w:rsidR="00A13DC4" w:rsidRPr="00B1317B" w:rsidRDefault="00A13DC4" w:rsidP="00A13DC4">
            <w:pPr>
              <w:jc w:val="both"/>
              <w:rPr>
                <w:color w:val="000000" w:themeColor="text1"/>
              </w:rPr>
            </w:pPr>
            <w:r w:rsidRPr="00B1317B">
              <w:rPr>
                <w:color w:val="000000" w:themeColor="text1"/>
              </w:rPr>
              <w:t>20-0-0</w:t>
            </w:r>
          </w:p>
        </w:tc>
        <w:tc>
          <w:tcPr>
            <w:tcW w:w="850" w:type="dxa"/>
          </w:tcPr>
          <w:p w:rsidR="00A13DC4" w:rsidRPr="00B1317B" w:rsidRDefault="00A13DC4" w:rsidP="00A13DC4">
            <w:pPr>
              <w:jc w:val="both"/>
              <w:rPr>
                <w:color w:val="000000" w:themeColor="text1"/>
              </w:rPr>
            </w:pPr>
            <w:r w:rsidRPr="00B1317B">
              <w:rPr>
                <w:color w:val="000000" w:themeColor="text1"/>
              </w:rPr>
              <w:t>klz</w:t>
            </w:r>
          </w:p>
        </w:tc>
        <w:tc>
          <w:tcPr>
            <w:tcW w:w="709" w:type="dxa"/>
          </w:tcPr>
          <w:p w:rsidR="00A13DC4" w:rsidRPr="00B1317B" w:rsidRDefault="00A13DC4" w:rsidP="00A13DC4">
            <w:pPr>
              <w:jc w:val="both"/>
              <w:rPr>
                <w:color w:val="000000" w:themeColor="text1"/>
              </w:rPr>
            </w:pPr>
            <w:r w:rsidRPr="00B1317B">
              <w:rPr>
                <w:color w:val="000000" w:themeColor="text1"/>
              </w:rPr>
              <w:t>4</w:t>
            </w:r>
          </w:p>
        </w:tc>
        <w:tc>
          <w:tcPr>
            <w:tcW w:w="2977" w:type="dxa"/>
          </w:tcPr>
          <w:p w:rsidR="00A13DC4" w:rsidRPr="00B1317B" w:rsidRDefault="00A13DC4" w:rsidP="00A13DC4">
            <w:pPr>
              <w:jc w:val="both"/>
              <w:rPr>
                <w:ins w:id="1050" w:author="Pavla Trefilová" w:date="2019-09-11T15:29:00Z"/>
                <w:b/>
                <w:color w:val="000000" w:themeColor="text1"/>
              </w:rPr>
            </w:pPr>
            <w:ins w:id="1051" w:author="Pavla Trefilová" w:date="2019-09-11T15:29:00Z">
              <w:r w:rsidRPr="00B1317B">
                <w:rPr>
                  <w:b/>
                  <w:color w:val="000000" w:themeColor="text1"/>
                </w:rPr>
                <w:t xml:space="preserve">doc. Ing. </w:t>
              </w:r>
              <w:r>
                <w:rPr>
                  <w:b/>
                  <w:color w:val="000000" w:themeColor="text1"/>
                </w:rPr>
                <w:t xml:space="preserve">Marie </w:t>
              </w:r>
              <w:r w:rsidRPr="00B1317B">
                <w:rPr>
                  <w:b/>
                  <w:color w:val="000000" w:themeColor="text1"/>
                </w:rPr>
                <w:t>Paseková, Ph.D.</w:t>
              </w:r>
            </w:ins>
          </w:p>
          <w:p w:rsidR="00A13DC4" w:rsidRPr="00B1317B" w:rsidRDefault="00A13DC4" w:rsidP="00A13DC4">
            <w:pPr>
              <w:jc w:val="both"/>
              <w:rPr>
                <w:ins w:id="1052" w:author="Pavla Trefilová" w:date="2019-09-11T15:29:00Z"/>
                <w:color w:val="000000" w:themeColor="text1"/>
              </w:rPr>
            </w:pPr>
            <w:ins w:id="1053" w:author="Pavla Trefilová" w:date="2019-09-11T15:29:00Z">
              <w:r w:rsidRPr="00B1317B">
                <w:rPr>
                  <w:color w:val="000000" w:themeColor="text1"/>
                </w:rPr>
                <w:t xml:space="preserve">Paseková </w:t>
              </w:r>
              <w:r>
                <w:rPr>
                  <w:color w:val="000000" w:themeColor="text1"/>
                </w:rPr>
                <w:t>(</w:t>
              </w:r>
              <w:r w:rsidRPr="00B1317B">
                <w:rPr>
                  <w:color w:val="000000" w:themeColor="text1"/>
                </w:rPr>
                <w:t>60%</w:t>
              </w:r>
              <w:r>
                <w:rPr>
                  <w:color w:val="000000" w:themeColor="text1"/>
                </w:rPr>
                <w:t>)</w:t>
              </w:r>
            </w:ins>
          </w:p>
          <w:p w:rsidR="00A13DC4" w:rsidRPr="00B1317B" w:rsidDel="00A13DC4" w:rsidRDefault="00A13DC4" w:rsidP="00A13DC4">
            <w:pPr>
              <w:jc w:val="both"/>
              <w:rPr>
                <w:del w:id="1054" w:author="Pavla Trefilová" w:date="2019-09-11T15:29:00Z"/>
                <w:b/>
                <w:color w:val="000000" w:themeColor="text1"/>
              </w:rPr>
            </w:pPr>
            <w:ins w:id="1055" w:author="Pavla Trefilová" w:date="2019-09-11T15:29:00Z">
              <w:r w:rsidRPr="00B1317B">
                <w:rPr>
                  <w:color w:val="000000" w:themeColor="text1"/>
                </w:rPr>
                <w:t xml:space="preserve">Svitáková </w:t>
              </w:r>
              <w:r>
                <w:rPr>
                  <w:color w:val="000000" w:themeColor="text1"/>
                </w:rPr>
                <w:t>(</w:t>
              </w:r>
              <w:r w:rsidRPr="00B1317B">
                <w:rPr>
                  <w:color w:val="000000" w:themeColor="text1"/>
                </w:rPr>
                <w:t>40%</w:t>
              </w:r>
              <w:r>
                <w:rPr>
                  <w:color w:val="000000" w:themeColor="text1"/>
                </w:rPr>
                <w:t>)</w:t>
              </w:r>
            </w:ins>
            <w:del w:id="1056" w:author="Pavla Trefilová" w:date="2019-09-11T15:29:00Z">
              <w:r w:rsidRPr="00B1317B" w:rsidDel="00A13DC4">
                <w:rPr>
                  <w:b/>
                  <w:color w:val="000000" w:themeColor="text1"/>
                </w:rPr>
                <w:delText>doc. Ing. Paseková, Ph.D.</w:delText>
              </w:r>
            </w:del>
          </w:p>
          <w:p w:rsidR="00A13DC4" w:rsidRPr="00B1317B" w:rsidDel="00A13DC4" w:rsidRDefault="00A13DC4" w:rsidP="00A13DC4">
            <w:pPr>
              <w:jc w:val="both"/>
              <w:rPr>
                <w:del w:id="1057" w:author="Pavla Trefilová" w:date="2019-09-11T15:29:00Z"/>
                <w:color w:val="000000" w:themeColor="text1"/>
              </w:rPr>
            </w:pPr>
            <w:del w:id="1058" w:author="Pavla Trefilová" w:date="2019-09-11T15:29:00Z">
              <w:r w:rsidRPr="00B1317B" w:rsidDel="00A13DC4">
                <w:rPr>
                  <w:color w:val="000000" w:themeColor="text1"/>
                </w:rPr>
                <w:delText>Paseková 60%</w:delText>
              </w:r>
            </w:del>
          </w:p>
          <w:p w:rsidR="00A13DC4" w:rsidRPr="00B1317B" w:rsidRDefault="00A13DC4" w:rsidP="00A13DC4">
            <w:pPr>
              <w:jc w:val="both"/>
              <w:rPr>
                <w:b/>
                <w:color w:val="000000" w:themeColor="text1"/>
              </w:rPr>
            </w:pPr>
            <w:del w:id="1059" w:author="Pavla Trefilová" w:date="2019-09-11T15:29:00Z">
              <w:r w:rsidRPr="00B1317B" w:rsidDel="00A13DC4">
                <w:rPr>
                  <w:color w:val="000000" w:themeColor="text1"/>
                </w:rPr>
                <w:delText>Svitáková 40%</w:delText>
              </w:r>
            </w:del>
          </w:p>
        </w:tc>
        <w:tc>
          <w:tcPr>
            <w:tcW w:w="708" w:type="dxa"/>
          </w:tcPr>
          <w:p w:rsidR="00A13DC4" w:rsidRPr="00B1317B" w:rsidRDefault="00A13DC4" w:rsidP="00A13DC4">
            <w:pPr>
              <w:jc w:val="both"/>
              <w:rPr>
                <w:color w:val="000000" w:themeColor="text1"/>
              </w:rPr>
            </w:pPr>
            <w:r w:rsidRPr="00B1317B">
              <w:rPr>
                <w:color w:val="000000" w:themeColor="text1"/>
              </w:rPr>
              <w:t>1/L</w:t>
            </w:r>
          </w:p>
        </w:tc>
        <w:tc>
          <w:tcPr>
            <w:tcW w:w="814" w:type="dxa"/>
          </w:tcPr>
          <w:p w:rsidR="00A13DC4" w:rsidRPr="00B1317B" w:rsidRDefault="00A13DC4" w:rsidP="00A13DC4">
            <w:pPr>
              <w:jc w:val="both"/>
              <w:rPr>
                <w:color w:val="000000" w:themeColor="text1"/>
              </w:rPr>
            </w:pPr>
            <w:r w:rsidRPr="00B1317B">
              <w:rPr>
                <w:color w:val="000000" w:themeColor="text1"/>
              </w:rPr>
              <w:t>PV</w:t>
            </w:r>
          </w:p>
        </w:tc>
      </w:tr>
      <w:tr w:rsidR="00A13DC4" w:rsidTr="00406EBE">
        <w:tc>
          <w:tcPr>
            <w:tcW w:w="2370" w:type="dxa"/>
          </w:tcPr>
          <w:p w:rsidR="00A13DC4" w:rsidRPr="00B1317B" w:rsidRDefault="00A13DC4" w:rsidP="00A13DC4">
            <w:pPr>
              <w:rPr>
                <w:color w:val="000000" w:themeColor="text1"/>
              </w:rPr>
            </w:pPr>
            <w:r w:rsidRPr="00B1317B">
              <w:rPr>
                <w:color w:val="000000" w:themeColor="text1"/>
              </w:rPr>
              <w:t xml:space="preserve">Manažerská psychologie a sociologie           </w:t>
            </w:r>
          </w:p>
        </w:tc>
        <w:tc>
          <w:tcPr>
            <w:tcW w:w="857" w:type="dxa"/>
            <w:gridSpan w:val="2"/>
          </w:tcPr>
          <w:p w:rsidR="00A13DC4" w:rsidRPr="00B1317B" w:rsidRDefault="00A13DC4" w:rsidP="00A13DC4">
            <w:pPr>
              <w:jc w:val="both"/>
              <w:rPr>
                <w:color w:val="000000" w:themeColor="text1"/>
              </w:rPr>
            </w:pPr>
            <w:r w:rsidRPr="00B1317B">
              <w:rPr>
                <w:color w:val="000000" w:themeColor="text1"/>
              </w:rPr>
              <w:t>15-0-0</w:t>
            </w:r>
          </w:p>
        </w:tc>
        <w:tc>
          <w:tcPr>
            <w:tcW w:w="850" w:type="dxa"/>
          </w:tcPr>
          <w:p w:rsidR="00A13DC4" w:rsidRPr="00B1317B" w:rsidRDefault="00A13DC4" w:rsidP="00A13DC4">
            <w:pPr>
              <w:jc w:val="both"/>
              <w:rPr>
                <w:color w:val="000000" w:themeColor="text1"/>
              </w:rPr>
            </w:pPr>
            <w:r w:rsidRPr="00B1317B">
              <w:rPr>
                <w:color w:val="000000" w:themeColor="text1"/>
              </w:rPr>
              <w:t>zp, zk</w:t>
            </w:r>
          </w:p>
        </w:tc>
        <w:tc>
          <w:tcPr>
            <w:tcW w:w="709" w:type="dxa"/>
          </w:tcPr>
          <w:p w:rsidR="00A13DC4" w:rsidRPr="00B1317B" w:rsidRDefault="00A13DC4" w:rsidP="00A13DC4">
            <w:pPr>
              <w:jc w:val="both"/>
              <w:rPr>
                <w:color w:val="000000" w:themeColor="text1"/>
              </w:rPr>
            </w:pPr>
            <w:r w:rsidRPr="00B1317B">
              <w:rPr>
                <w:color w:val="000000" w:themeColor="text1"/>
              </w:rPr>
              <w:t>4</w:t>
            </w:r>
          </w:p>
        </w:tc>
        <w:tc>
          <w:tcPr>
            <w:tcW w:w="2977" w:type="dxa"/>
          </w:tcPr>
          <w:p w:rsidR="00A13DC4" w:rsidRPr="00B1317B" w:rsidRDefault="00A13DC4" w:rsidP="00A13DC4">
            <w:pPr>
              <w:jc w:val="both"/>
              <w:rPr>
                <w:b/>
                <w:color w:val="000000" w:themeColor="text1"/>
              </w:rPr>
            </w:pPr>
            <w:r w:rsidRPr="00B1317B">
              <w:rPr>
                <w:b/>
                <w:color w:val="000000" w:themeColor="text1"/>
              </w:rPr>
              <w:t>Mgr. Kalenda, Ph.D.</w:t>
            </w:r>
          </w:p>
          <w:p w:rsidR="00A13DC4" w:rsidRPr="00B1317B" w:rsidDel="00A13DC4" w:rsidRDefault="00A13DC4">
            <w:pPr>
              <w:jc w:val="both"/>
              <w:rPr>
                <w:del w:id="1060" w:author="Pavla Trefilová" w:date="2019-09-11T15:27:00Z"/>
                <w:color w:val="000000" w:themeColor="text1"/>
              </w:rPr>
            </w:pPr>
            <w:r w:rsidRPr="00B1317B">
              <w:rPr>
                <w:color w:val="000000" w:themeColor="text1"/>
              </w:rPr>
              <w:t xml:space="preserve">Kalenda </w:t>
            </w:r>
            <w:ins w:id="1061" w:author="Pavla Trefilová" w:date="2019-09-11T15:30:00Z">
              <w:r>
                <w:rPr>
                  <w:color w:val="000000" w:themeColor="text1"/>
                </w:rPr>
                <w:t>(</w:t>
              </w:r>
            </w:ins>
            <w:ins w:id="1062" w:author="Pavla Trefilová" w:date="2019-09-11T15:27:00Z">
              <w:r>
                <w:rPr>
                  <w:color w:val="000000" w:themeColor="text1"/>
                </w:rPr>
                <w:t>10</w:t>
              </w:r>
            </w:ins>
            <w:del w:id="1063" w:author="Pavla Trefilová" w:date="2019-09-11T15:27:00Z">
              <w:r w:rsidRPr="00B1317B" w:rsidDel="00A13DC4">
                <w:rPr>
                  <w:color w:val="000000" w:themeColor="text1"/>
                </w:rPr>
                <w:delText>6</w:delText>
              </w:r>
            </w:del>
            <w:r w:rsidRPr="00B1317B">
              <w:rPr>
                <w:color w:val="000000" w:themeColor="text1"/>
              </w:rPr>
              <w:t>0%</w:t>
            </w:r>
          </w:p>
          <w:p w:rsidR="00A13DC4" w:rsidRPr="00B1317B" w:rsidRDefault="00A13DC4">
            <w:pPr>
              <w:jc w:val="both"/>
              <w:rPr>
                <w:b/>
                <w:color w:val="000000" w:themeColor="text1"/>
              </w:rPr>
            </w:pPr>
            <w:del w:id="1064" w:author="Pavla Trefilová" w:date="2019-09-11T15:27:00Z">
              <w:r w:rsidRPr="00B1317B" w:rsidDel="00A13DC4">
                <w:rPr>
                  <w:color w:val="000000" w:themeColor="text1"/>
                </w:rPr>
                <w:delText>Mandincová 40%</w:delText>
              </w:r>
            </w:del>
            <w:ins w:id="1065" w:author="Pavla Trefilová" w:date="2019-09-11T15:30:00Z">
              <w:r>
                <w:rPr>
                  <w:color w:val="000000" w:themeColor="text1"/>
                </w:rPr>
                <w:t>)</w:t>
              </w:r>
            </w:ins>
          </w:p>
        </w:tc>
        <w:tc>
          <w:tcPr>
            <w:tcW w:w="708" w:type="dxa"/>
          </w:tcPr>
          <w:p w:rsidR="00A13DC4" w:rsidRPr="00B1317B" w:rsidRDefault="00A13DC4" w:rsidP="00A13DC4">
            <w:pPr>
              <w:jc w:val="both"/>
              <w:rPr>
                <w:color w:val="000000" w:themeColor="text1"/>
              </w:rPr>
            </w:pPr>
            <w:r w:rsidRPr="00B1317B">
              <w:rPr>
                <w:color w:val="000000" w:themeColor="text1"/>
              </w:rPr>
              <w:t>2/L</w:t>
            </w:r>
          </w:p>
        </w:tc>
        <w:tc>
          <w:tcPr>
            <w:tcW w:w="814" w:type="dxa"/>
          </w:tcPr>
          <w:p w:rsidR="00A13DC4" w:rsidRPr="00B1317B" w:rsidRDefault="00A13DC4" w:rsidP="00A13DC4">
            <w:pPr>
              <w:jc w:val="both"/>
              <w:rPr>
                <w:color w:val="000000" w:themeColor="text1"/>
              </w:rPr>
            </w:pPr>
            <w:r w:rsidRPr="00B1317B">
              <w:rPr>
                <w:color w:val="000000" w:themeColor="text1"/>
              </w:rPr>
              <w:t>PZ</w:t>
            </w:r>
          </w:p>
        </w:tc>
      </w:tr>
      <w:tr w:rsidR="00A13DC4" w:rsidTr="00406EBE">
        <w:tc>
          <w:tcPr>
            <w:tcW w:w="2370" w:type="dxa"/>
          </w:tcPr>
          <w:p w:rsidR="00A13DC4" w:rsidRPr="00B1317B" w:rsidRDefault="00A13DC4" w:rsidP="00A13DC4">
            <w:pPr>
              <w:rPr>
                <w:color w:val="000000" w:themeColor="text1"/>
              </w:rPr>
            </w:pPr>
            <w:r w:rsidRPr="00B1317B">
              <w:rPr>
                <w:color w:val="000000" w:themeColor="text1"/>
              </w:rPr>
              <w:t>Manažerské dovednosti a techniky</w:t>
            </w:r>
            <w:r>
              <w:rPr>
                <w:color w:val="000000" w:themeColor="text1"/>
              </w:rPr>
              <w:t>*</w:t>
            </w:r>
          </w:p>
        </w:tc>
        <w:tc>
          <w:tcPr>
            <w:tcW w:w="857" w:type="dxa"/>
            <w:gridSpan w:val="2"/>
          </w:tcPr>
          <w:p w:rsidR="00A13DC4" w:rsidRPr="00B1317B" w:rsidRDefault="00A13DC4" w:rsidP="00A13DC4">
            <w:pPr>
              <w:jc w:val="both"/>
              <w:rPr>
                <w:color w:val="000000" w:themeColor="text1"/>
              </w:rPr>
            </w:pPr>
            <w:r w:rsidRPr="00B1317B">
              <w:rPr>
                <w:color w:val="000000" w:themeColor="text1"/>
              </w:rPr>
              <w:t>15-0-0</w:t>
            </w:r>
          </w:p>
        </w:tc>
        <w:tc>
          <w:tcPr>
            <w:tcW w:w="850" w:type="dxa"/>
          </w:tcPr>
          <w:p w:rsidR="00A13DC4" w:rsidRPr="00B1317B" w:rsidRDefault="00A13DC4" w:rsidP="00A13DC4">
            <w:pPr>
              <w:jc w:val="both"/>
              <w:rPr>
                <w:color w:val="000000" w:themeColor="text1"/>
              </w:rPr>
            </w:pPr>
            <w:r w:rsidRPr="00B1317B">
              <w:rPr>
                <w:color w:val="000000" w:themeColor="text1"/>
              </w:rPr>
              <w:t>klz</w:t>
            </w:r>
          </w:p>
        </w:tc>
        <w:tc>
          <w:tcPr>
            <w:tcW w:w="709" w:type="dxa"/>
          </w:tcPr>
          <w:p w:rsidR="00A13DC4" w:rsidRPr="00B1317B" w:rsidRDefault="00A13DC4" w:rsidP="00A13DC4">
            <w:pPr>
              <w:jc w:val="both"/>
              <w:rPr>
                <w:color w:val="000000" w:themeColor="text1"/>
              </w:rPr>
            </w:pPr>
            <w:r w:rsidRPr="00B1317B">
              <w:rPr>
                <w:color w:val="000000" w:themeColor="text1"/>
              </w:rPr>
              <w:t>3</w:t>
            </w:r>
          </w:p>
        </w:tc>
        <w:tc>
          <w:tcPr>
            <w:tcW w:w="2977" w:type="dxa"/>
          </w:tcPr>
          <w:p w:rsidR="00A13DC4" w:rsidRPr="00B1317B" w:rsidRDefault="00A13DC4" w:rsidP="00A13DC4">
            <w:pPr>
              <w:jc w:val="both"/>
              <w:rPr>
                <w:ins w:id="1066" w:author="Pavla Trefilová" w:date="2019-09-11T15:30:00Z"/>
                <w:b/>
                <w:color w:val="000000" w:themeColor="text1"/>
              </w:rPr>
            </w:pPr>
            <w:ins w:id="1067" w:author="Pavla Trefilová" w:date="2019-09-11T15:30:00Z">
              <w:r w:rsidRPr="00B1317B">
                <w:rPr>
                  <w:b/>
                  <w:color w:val="000000" w:themeColor="text1"/>
                </w:rPr>
                <w:t xml:space="preserve">Ing. </w:t>
              </w:r>
              <w:r>
                <w:rPr>
                  <w:b/>
                  <w:color w:val="000000" w:themeColor="text1"/>
                </w:rPr>
                <w:t xml:space="preserve">Jana </w:t>
              </w:r>
              <w:r w:rsidRPr="00B1317B">
                <w:rPr>
                  <w:b/>
                  <w:color w:val="000000" w:themeColor="text1"/>
                </w:rPr>
                <w:t>Matošková, Ph.D.</w:t>
              </w:r>
            </w:ins>
          </w:p>
          <w:p w:rsidR="00A13DC4" w:rsidRPr="00B1317B" w:rsidRDefault="00A13DC4" w:rsidP="00A13DC4">
            <w:pPr>
              <w:jc w:val="both"/>
              <w:rPr>
                <w:ins w:id="1068" w:author="Pavla Trefilová" w:date="2019-09-11T15:30:00Z"/>
                <w:color w:val="000000" w:themeColor="text1"/>
              </w:rPr>
            </w:pPr>
            <w:ins w:id="1069" w:author="Pavla Trefilová" w:date="2019-09-11T15:30:00Z">
              <w:r w:rsidRPr="00B1317B">
                <w:rPr>
                  <w:color w:val="000000" w:themeColor="text1"/>
                </w:rPr>
                <w:t xml:space="preserve">Matošková </w:t>
              </w:r>
              <w:r>
                <w:rPr>
                  <w:color w:val="000000" w:themeColor="text1"/>
                </w:rPr>
                <w:t>(</w:t>
              </w:r>
              <w:r w:rsidRPr="00B1317B">
                <w:rPr>
                  <w:color w:val="000000" w:themeColor="text1"/>
                </w:rPr>
                <w:t>80%</w:t>
              </w:r>
              <w:r>
                <w:rPr>
                  <w:color w:val="000000" w:themeColor="text1"/>
                </w:rPr>
                <w:t>)</w:t>
              </w:r>
            </w:ins>
          </w:p>
          <w:p w:rsidR="00A13DC4" w:rsidRPr="00B1317B" w:rsidDel="00A13DC4" w:rsidRDefault="00A13DC4" w:rsidP="00A13DC4">
            <w:pPr>
              <w:jc w:val="both"/>
              <w:rPr>
                <w:del w:id="1070" w:author="Pavla Trefilová" w:date="2019-09-11T15:30:00Z"/>
                <w:b/>
                <w:color w:val="000000" w:themeColor="text1"/>
              </w:rPr>
            </w:pPr>
            <w:ins w:id="1071" w:author="Pavla Trefilová" w:date="2019-09-11T15:30:00Z">
              <w:r w:rsidRPr="00B1317B">
                <w:rPr>
                  <w:color w:val="000000" w:themeColor="text1"/>
                </w:rPr>
                <w:t xml:space="preserve">Benyahya </w:t>
              </w:r>
              <w:r>
                <w:rPr>
                  <w:color w:val="000000" w:themeColor="text1"/>
                </w:rPr>
                <w:t>(</w:t>
              </w:r>
              <w:r w:rsidRPr="00B1317B">
                <w:rPr>
                  <w:color w:val="000000" w:themeColor="text1"/>
                </w:rPr>
                <w:t>20%</w:t>
              </w:r>
              <w:r>
                <w:rPr>
                  <w:color w:val="000000" w:themeColor="text1"/>
                </w:rPr>
                <w:t>)</w:t>
              </w:r>
            </w:ins>
            <w:del w:id="1072" w:author="Pavla Trefilová" w:date="2019-09-11T15:30:00Z">
              <w:r w:rsidRPr="00B1317B" w:rsidDel="00A13DC4">
                <w:rPr>
                  <w:b/>
                  <w:color w:val="000000" w:themeColor="text1"/>
                </w:rPr>
                <w:delText>Ing. Matošková, Ph.D.</w:delText>
              </w:r>
            </w:del>
          </w:p>
          <w:p w:rsidR="00A13DC4" w:rsidRPr="00B1317B" w:rsidDel="00A13DC4" w:rsidRDefault="00A13DC4" w:rsidP="00A13DC4">
            <w:pPr>
              <w:jc w:val="both"/>
              <w:rPr>
                <w:del w:id="1073" w:author="Pavla Trefilová" w:date="2019-09-11T15:30:00Z"/>
                <w:color w:val="000000" w:themeColor="text1"/>
              </w:rPr>
            </w:pPr>
            <w:del w:id="1074" w:author="Pavla Trefilová" w:date="2019-09-11T15:30:00Z">
              <w:r w:rsidRPr="00B1317B" w:rsidDel="00A13DC4">
                <w:rPr>
                  <w:color w:val="000000" w:themeColor="text1"/>
                </w:rPr>
                <w:delText>Matošková 80%</w:delText>
              </w:r>
            </w:del>
          </w:p>
          <w:p w:rsidR="00A13DC4" w:rsidRPr="00B1317B" w:rsidRDefault="00A13DC4" w:rsidP="00A13DC4">
            <w:pPr>
              <w:jc w:val="both"/>
              <w:rPr>
                <w:color w:val="000000" w:themeColor="text1"/>
              </w:rPr>
            </w:pPr>
            <w:del w:id="1075" w:author="Pavla Trefilová" w:date="2019-09-11T15:30:00Z">
              <w:r w:rsidRPr="00B1317B" w:rsidDel="00A13DC4">
                <w:rPr>
                  <w:color w:val="000000" w:themeColor="text1"/>
                </w:rPr>
                <w:delText>Benyahya 20%</w:delText>
              </w:r>
            </w:del>
          </w:p>
        </w:tc>
        <w:tc>
          <w:tcPr>
            <w:tcW w:w="708" w:type="dxa"/>
          </w:tcPr>
          <w:p w:rsidR="00A13DC4" w:rsidRPr="00B1317B" w:rsidRDefault="00A13DC4" w:rsidP="00A13DC4">
            <w:pPr>
              <w:jc w:val="both"/>
              <w:rPr>
                <w:color w:val="000000" w:themeColor="text1"/>
              </w:rPr>
            </w:pPr>
            <w:r w:rsidRPr="00B1317B">
              <w:rPr>
                <w:color w:val="000000" w:themeColor="text1"/>
              </w:rPr>
              <w:t>2,3/Z</w:t>
            </w:r>
          </w:p>
        </w:tc>
        <w:tc>
          <w:tcPr>
            <w:tcW w:w="814" w:type="dxa"/>
          </w:tcPr>
          <w:p w:rsidR="00A13DC4" w:rsidRPr="00B1317B" w:rsidRDefault="00A13DC4" w:rsidP="00A13DC4">
            <w:pPr>
              <w:jc w:val="both"/>
              <w:rPr>
                <w:color w:val="000000" w:themeColor="text1"/>
              </w:rPr>
            </w:pPr>
            <w:r w:rsidRPr="00B1317B">
              <w:rPr>
                <w:color w:val="000000" w:themeColor="text1"/>
              </w:rPr>
              <w:t>PV</w:t>
            </w:r>
          </w:p>
        </w:tc>
      </w:tr>
      <w:tr w:rsidR="00A13DC4" w:rsidTr="00406EBE">
        <w:tc>
          <w:tcPr>
            <w:tcW w:w="2370" w:type="dxa"/>
          </w:tcPr>
          <w:p w:rsidR="00A13DC4" w:rsidRPr="00B1317B" w:rsidRDefault="00A13DC4" w:rsidP="00A13DC4">
            <w:pPr>
              <w:rPr>
                <w:color w:val="000000" w:themeColor="text1"/>
              </w:rPr>
            </w:pPr>
            <w:r w:rsidRPr="00B1317B">
              <w:rPr>
                <w:color w:val="000000" w:themeColor="text1"/>
              </w:rPr>
              <w:t>Systém řízení Baťa</w:t>
            </w:r>
          </w:p>
        </w:tc>
        <w:tc>
          <w:tcPr>
            <w:tcW w:w="857" w:type="dxa"/>
            <w:gridSpan w:val="2"/>
          </w:tcPr>
          <w:p w:rsidR="00A13DC4" w:rsidRPr="00B1317B" w:rsidRDefault="00A13DC4" w:rsidP="00A13DC4">
            <w:pPr>
              <w:jc w:val="both"/>
              <w:rPr>
                <w:color w:val="000000" w:themeColor="text1"/>
              </w:rPr>
            </w:pPr>
            <w:r w:rsidRPr="00B1317B">
              <w:rPr>
                <w:color w:val="000000" w:themeColor="text1"/>
              </w:rPr>
              <w:t>10-0-0</w:t>
            </w:r>
          </w:p>
        </w:tc>
        <w:tc>
          <w:tcPr>
            <w:tcW w:w="850" w:type="dxa"/>
          </w:tcPr>
          <w:p w:rsidR="00A13DC4" w:rsidRPr="00B1317B" w:rsidRDefault="00A13DC4" w:rsidP="00A13DC4">
            <w:pPr>
              <w:jc w:val="both"/>
              <w:rPr>
                <w:color w:val="000000" w:themeColor="text1"/>
              </w:rPr>
            </w:pPr>
            <w:r w:rsidRPr="00B1317B">
              <w:rPr>
                <w:color w:val="000000" w:themeColor="text1"/>
              </w:rPr>
              <w:t>klz</w:t>
            </w:r>
          </w:p>
        </w:tc>
        <w:tc>
          <w:tcPr>
            <w:tcW w:w="709" w:type="dxa"/>
          </w:tcPr>
          <w:p w:rsidR="00A13DC4" w:rsidRPr="00B1317B" w:rsidRDefault="00A13DC4" w:rsidP="00A13DC4">
            <w:pPr>
              <w:jc w:val="both"/>
              <w:rPr>
                <w:color w:val="000000" w:themeColor="text1"/>
              </w:rPr>
            </w:pPr>
            <w:r w:rsidRPr="00B1317B">
              <w:rPr>
                <w:color w:val="000000" w:themeColor="text1"/>
              </w:rPr>
              <w:t>3</w:t>
            </w:r>
          </w:p>
        </w:tc>
        <w:tc>
          <w:tcPr>
            <w:tcW w:w="2977" w:type="dxa"/>
          </w:tcPr>
          <w:p w:rsidR="00A13DC4" w:rsidRPr="00B1317B" w:rsidRDefault="00A13DC4" w:rsidP="00A13DC4">
            <w:pPr>
              <w:jc w:val="both"/>
              <w:rPr>
                <w:b/>
                <w:color w:val="000000" w:themeColor="text1"/>
              </w:rPr>
            </w:pPr>
            <w:r w:rsidRPr="00B1317B">
              <w:rPr>
                <w:b/>
                <w:color w:val="000000" w:themeColor="text1"/>
              </w:rPr>
              <w:t xml:space="preserve">doc. Ing. </w:t>
            </w:r>
            <w:ins w:id="1076" w:author="Pavla Trefilová" w:date="2019-09-11T15:30:00Z">
              <w:r>
                <w:rPr>
                  <w:b/>
                  <w:color w:val="000000" w:themeColor="text1"/>
                </w:rPr>
                <w:t xml:space="preserve">Pavla </w:t>
              </w:r>
            </w:ins>
            <w:r w:rsidRPr="00B1317B">
              <w:rPr>
                <w:b/>
                <w:color w:val="000000" w:themeColor="text1"/>
              </w:rPr>
              <w:t>Staňková, Ph.D.</w:t>
            </w:r>
          </w:p>
          <w:p w:rsidR="00A13DC4" w:rsidRPr="00B1317B" w:rsidRDefault="00A13DC4" w:rsidP="00A13DC4">
            <w:pPr>
              <w:jc w:val="both"/>
              <w:rPr>
                <w:color w:val="000000" w:themeColor="text1"/>
              </w:rPr>
            </w:pPr>
            <w:r w:rsidRPr="00B1317B">
              <w:rPr>
                <w:color w:val="000000" w:themeColor="text1"/>
              </w:rPr>
              <w:t xml:space="preserve">Staňková </w:t>
            </w:r>
            <w:ins w:id="1077" w:author="Pavla Trefilová" w:date="2019-09-11T15:30:00Z">
              <w:r>
                <w:rPr>
                  <w:color w:val="000000" w:themeColor="text1"/>
                </w:rPr>
                <w:t>(</w:t>
              </w:r>
            </w:ins>
            <w:r w:rsidRPr="00B1317B">
              <w:rPr>
                <w:color w:val="000000" w:themeColor="text1"/>
              </w:rPr>
              <w:t>60%</w:t>
            </w:r>
            <w:ins w:id="1078" w:author="Pavla Trefilová" w:date="2019-09-11T15:30:00Z">
              <w:r>
                <w:rPr>
                  <w:color w:val="000000" w:themeColor="text1"/>
                </w:rPr>
                <w:t>)</w:t>
              </w:r>
            </w:ins>
          </w:p>
          <w:p w:rsidR="00A13DC4" w:rsidRPr="00B1317B" w:rsidRDefault="00A13DC4" w:rsidP="00A13DC4">
            <w:pPr>
              <w:jc w:val="both"/>
              <w:rPr>
                <w:color w:val="000000" w:themeColor="text1"/>
              </w:rPr>
            </w:pPr>
            <w:r w:rsidRPr="00B1317B">
              <w:rPr>
                <w:color w:val="000000" w:themeColor="text1"/>
              </w:rPr>
              <w:t xml:space="preserve">Culík Končitíková </w:t>
            </w:r>
            <w:ins w:id="1079" w:author="Pavla Trefilová" w:date="2019-09-11T15:30:00Z">
              <w:r>
                <w:rPr>
                  <w:color w:val="000000" w:themeColor="text1"/>
                </w:rPr>
                <w:t>(</w:t>
              </w:r>
            </w:ins>
            <w:r w:rsidRPr="00B1317B">
              <w:rPr>
                <w:color w:val="000000" w:themeColor="text1"/>
              </w:rPr>
              <w:t>40%</w:t>
            </w:r>
            <w:ins w:id="1080" w:author="Pavla Trefilová" w:date="2019-09-11T15:30:00Z">
              <w:r>
                <w:rPr>
                  <w:color w:val="000000" w:themeColor="text1"/>
                </w:rPr>
                <w:t>)</w:t>
              </w:r>
            </w:ins>
            <w:r>
              <w:rPr>
                <w:color w:val="000000" w:themeColor="text1"/>
              </w:rPr>
              <w:t xml:space="preserve"> (ext)</w:t>
            </w:r>
          </w:p>
        </w:tc>
        <w:tc>
          <w:tcPr>
            <w:tcW w:w="708" w:type="dxa"/>
          </w:tcPr>
          <w:p w:rsidR="00A13DC4" w:rsidRPr="00B1317B" w:rsidRDefault="00A13DC4" w:rsidP="00A13DC4">
            <w:pPr>
              <w:jc w:val="both"/>
              <w:rPr>
                <w:color w:val="000000" w:themeColor="text1"/>
              </w:rPr>
            </w:pPr>
            <w:r w:rsidRPr="00B1317B">
              <w:rPr>
                <w:color w:val="000000" w:themeColor="text1"/>
              </w:rPr>
              <w:t>2,3/Z</w:t>
            </w:r>
          </w:p>
        </w:tc>
        <w:tc>
          <w:tcPr>
            <w:tcW w:w="814" w:type="dxa"/>
          </w:tcPr>
          <w:p w:rsidR="00A13DC4" w:rsidRPr="00B1317B" w:rsidRDefault="00A13DC4" w:rsidP="00A13DC4">
            <w:pPr>
              <w:jc w:val="both"/>
              <w:rPr>
                <w:color w:val="000000" w:themeColor="text1"/>
              </w:rPr>
            </w:pPr>
            <w:r w:rsidRPr="00B1317B">
              <w:rPr>
                <w:color w:val="000000" w:themeColor="text1"/>
              </w:rPr>
              <w:t>PV</w:t>
            </w:r>
          </w:p>
        </w:tc>
      </w:tr>
      <w:tr w:rsidR="00A13DC4" w:rsidTr="00406EBE">
        <w:tc>
          <w:tcPr>
            <w:tcW w:w="2370" w:type="dxa"/>
          </w:tcPr>
          <w:p w:rsidR="00A13DC4" w:rsidRPr="00B1317B" w:rsidRDefault="00A13DC4" w:rsidP="00A13DC4">
            <w:pPr>
              <w:rPr>
                <w:color w:val="000000" w:themeColor="text1"/>
              </w:rPr>
            </w:pPr>
            <w:r w:rsidRPr="00B1317B">
              <w:rPr>
                <w:color w:val="000000" w:themeColor="text1"/>
              </w:rPr>
              <w:t>Daně individuálního podnikatele</w:t>
            </w:r>
          </w:p>
        </w:tc>
        <w:tc>
          <w:tcPr>
            <w:tcW w:w="857" w:type="dxa"/>
            <w:gridSpan w:val="2"/>
          </w:tcPr>
          <w:p w:rsidR="00A13DC4" w:rsidRPr="00B1317B" w:rsidRDefault="00A13DC4" w:rsidP="00A13DC4">
            <w:pPr>
              <w:jc w:val="both"/>
              <w:rPr>
                <w:color w:val="000000" w:themeColor="text1"/>
              </w:rPr>
            </w:pPr>
            <w:r w:rsidRPr="00B1317B">
              <w:rPr>
                <w:color w:val="000000" w:themeColor="text1"/>
              </w:rPr>
              <w:t>10-0-0</w:t>
            </w:r>
          </w:p>
        </w:tc>
        <w:tc>
          <w:tcPr>
            <w:tcW w:w="850" w:type="dxa"/>
          </w:tcPr>
          <w:p w:rsidR="00A13DC4" w:rsidRPr="00B1317B" w:rsidRDefault="00A13DC4" w:rsidP="00A13DC4">
            <w:pPr>
              <w:jc w:val="both"/>
              <w:rPr>
                <w:color w:val="000000" w:themeColor="text1"/>
              </w:rPr>
            </w:pPr>
            <w:r w:rsidRPr="00B1317B">
              <w:rPr>
                <w:color w:val="000000" w:themeColor="text1"/>
              </w:rPr>
              <w:t>klz</w:t>
            </w:r>
          </w:p>
        </w:tc>
        <w:tc>
          <w:tcPr>
            <w:tcW w:w="709" w:type="dxa"/>
          </w:tcPr>
          <w:p w:rsidR="00A13DC4" w:rsidRPr="00B1317B" w:rsidRDefault="00A13DC4" w:rsidP="00A13DC4">
            <w:pPr>
              <w:jc w:val="both"/>
              <w:rPr>
                <w:color w:val="000000" w:themeColor="text1"/>
              </w:rPr>
            </w:pPr>
            <w:r w:rsidRPr="00B1317B">
              <w:rPr>
                <w:color w:val="000000" w:themeColor="text1"/>
              </w:rPr>
              <w:t>3</w:t>
            </w:r>
          </w:p>
        </w:tc>
        <w:tc>
          <w:tcPr>
            <w:tcW w:w="2977" w:type="dxa"/>
          </w:tcPr>
          <w:p w:rsidR="00A13DC4" w:rsidRPr="00B1317B" w:rsidRDefault="00A13DC4" w:rsidP="00A13DC4">
            <w:pPr>
              <w:jc w:val="both"/>
              <w:rPr>
                <w:b/>
                <w:color w:val="000000" w:themeColor="text1"/>
              </w:rPr>
            </w:pPr>
            <w:r w:rsidRPr="00B1317B">
              <w:rPr>
                <w:b/>
                <w:color w:val="000000" w:themeColor="text1"/>
              </w:rPr>
              <w:t xml:space="preserve">Ing. </w:t>
            </w:r>
            <w:ins w:id="1081" w:author="Pavla Trefilová" w:date="2019-09-11T15:30:00Z">
              <w:r>
                <w:rPr>
                  <w:b/>
                  <w:color w:val="000000" w:themeColor="text1"/>
                </w:rPr>
                <w:t xml:space="preserve">Eva </w:t>
              </w:r>
            </w:ins>
            <w:r w:rsidRPr="00B1317B">
              <w:rPr>
                <w:b/>
                <w:color w:val="000000" w:themeColor="text1"/>
              </w:rPr>
              <w:t>Kolářová, Ph.D.</w:t>
            </w:r>
          </w:p>
          <w:p w:rsidR="00A13DC4" w:rsidRDefault="00A13DC4" w:rsidP="00A13DC4">
            <w:pPr>
              <w:jc w:val="both"/>
              <w:rPr>
                <w:color w:val="000000" w:themeColor="text1"/>
              </w:rPr>
            </w:pPr>
            <w:r>
              <w:rPr>
                <w:color w:val="000000" w:themeColor="text1"/>
              </w:rPr>
              <w:t xml:space="preserve">Kolářová </w:t>
            </w:r>
            <w:ins w:id="1082" w:author="Pavla Trefilová" w:date="2019-09-11T15:30:00Z">
              <w:r>
                <w:rPr>
                  <w:color w:val="000000" w:themeColor="text1"/>
                </w:rPr>
                <w:t>(</w:t>
              </w:r>
            </w:ins>
            <w:r>
              <w:rPr>
                <w:color w:val="000000" w:themeColor="text1"/>
              </w:rPr>
              <w:t>6</w:t>
            </w:r>
            <w:r w:rsidRPr="00B1317B">
              <w:rPr>
                <w:color w:val="000000" w:themeColor="text1"/>
              </w:rPr>
              <w:t>0%</w:t>
            </w:r>
            <w:ins w:id="1083" w:author="Pavla Trefilová" w:date="2019-09-11T15:30:00Z">
              <w:r>
                <w:rPr>
                  <w:color w:val="000000" w:themeColor="text1"/>
                </w:rPr>
                <w:t>)</w:t>
              </w:r>
            </w:ins>
          </w:p>
          <w:p w:rsidR="00A13DC4" w:rsidRPr="00B1317B" w:rsidRDefault="00A13DC4" w:rsidP="00A13DC4">
            <w:pPr>
              <w:jc w:val="both"/>
              <w:rPr>
                <w:color w:val="000000" w:themeColor="text1"/>
              </w:rPr>
            </w:pPr>
            <w:r>
              <w:rPr>
                <w:color w:val="000000" w:themeColor="text1"/>
              </w:rPr>
              <w:t xml:space="preserve">Svitáková </w:t>
            </w:r>
            <w:ins w:id="1084" w:author="Pavla Trefilová" w:date="2019-09-11T15:30:00Z">
              <w:r>
                <w:rPr>
                  <w:color w:val="000000" w:themeColor="text1"/>
                </w:rPr>
                <w:t>(</w:t>
              </w:r>
            </w:ins>
            <w:r>
              <w:rPr>
                <w:color w:val="000000" w:themeColor="text1"/>
              </w:rPr>
              <w:t>40%</w:t>
            </w:r>
            <w:ins w:id="1085" w:author="Pavla Trefilová" w:date="2019-09-11T15:30:00Z">
              <w:r>
                <w:rPr>
                  <w:color w:val="000000" w:themeColor="text1"/>
                </w:rPr>
                <w:t>)</w:t>
              </w:r>
            </w:ins>
          </w:p>
        </w:tc>
        <w:tc>
          <w:tcPr>
            <w:tcW w:w="708" w:type="dxa"/>
          </w:tcPr>
          <w:p w:rsidR="00A13DC4" w:rsidRPr="00B1317B" w:rsidRDefault="00A13DC4" w:rsidP="00A13DC4">
            <w:pPr>
              <w:jc w:val="both"/>
              <w:rPr>
                <w:color w:val="000000" w:themeColor="text1"/>
              </w:rPr>
            </w:pPr>
            <w:r w:rsidRPr="00B1317B">
              <w:rPr>
                <w:color w:val="000000" w:themeColor="text1"/>
              </w:rPr>
              <w:t>2,3/L</w:t>
            </w:r>
          </w:p>
        </w:tc>
        <w:tc>
          <w:tcPr>
            <w:tcW w:w="814" w:type="dxa"/>
          </w:tcPr>
          <w:p w:rsidR="00A13DC4" w:rsidRPr="00B1317B" w:rsidRDefault="00A13DC4" w:rsidP="00A13DC4">
            <w:pPr>
              <w:jc w:val="both"/>
              <w:rPr>
                <w:color w:val="000000" w:themeColor="text1"/>
              </w:rPr>
            </w:pPr>
            <w:r w:rsidRPr="00B1317B">
              <w:rPr>
                <w:color w:val="000000" w:themeColor="text1"/>
              </w:rPr>
              <w:t>PV</w:t>
            </w:r>
          </w:p>
        </w:tc>
      </w:tr>
      <w:tr w:rsidR="00A13DC4" w:rsidTr="00406EBE">
        <w:tc>
          <w:tcPr>
            <w:tcW w:w="2370" w:type="dxa"/>
          </w:tcPr>
          <w:p w:rsidR="00A13DC4" w:rsidRPr="00B1317B" w:rsidRDefault="00A13DC4" w:rsidP="00A13DC4">
            <w:pPr>
              <w:rPr>
                <w:color w:val="000000" w:themeColor="text1"/>
              </w:rPr>
            </w:pPr>
            <w:r w:rsidRPr="00B1317B">
              <w:rPr>
                <w:color w:val="000000" w:themeColor="text1"/>
              </w:rPr>
              <w:t xml:space="preserve">Úvod do studia systémů </w:t>
            </w:r>
          </w:p>
        </w:tc>
        <w:tc>
          <w:tcPr>
            <w:tcW w:w="857" w:type="dxa"/>
            <w:gridSpan w:val="2"/>
          </w:tcPr>
          <w:p w:rsidR="00A13DC4" w:rsidRPr="00B1317B" w:rsidRDefault="00A13DC4" w:rsidP="00A13DC4">
            <w:pPr>
              <w:jc w:val="both"/>
              <w:rPr>
                <w:color w:val="000000" w:themeColor="text1"/>
              </w:rPr>
            </w:pPr>
            <w:r w:rsidRPr="00B1317B">
              <w:rPr>
                <w:color w:val="000000" w:themeColor="text1"/>
              </w:rPr>
              <w:t>15-0-0</w:t>
            </w:r>
          </w:p>
        </w:tc>
        <w:tc>
          <w:tcPr>
            <w:tcW w:w="850" w:type="dxa"/>
          </w:tcPr>
          <w:p w:rsidR="00A13DC4" w:rsidRPr="00B1317B" w:rsidRDefault="00A13DC4" w:rsidP="00A13DC4">
            <w:pPr>
              <w:jc w:val="both"/>
              <w:rPr>
                <w:color w:val="000000" w:themeColor="text1"/>
              </w:rPr>
            </w:pPr>
            <w:r w:rsidRPr="00B1317B">
              <w:rPr>
                <w:color w:val="000000" w:themeColor="text1"/>
              </w:rPr>
              <w:t>zp, zk</w:t>
            </w:r>
          </w:p>
        </w:tc>
        <w:tc>
          <w:tcPr>
            <w:tcW w:w="709" w:type="dxa"/>
          </w:tcPr>
          <w:p w:rsidR="00A13DC4" w:rsidRPr="00B1317B" w:rsidRDefault="00A13DC4" w:rsidP="00A13DC4">
            <w:pPr>
              <w:jc w:val="both"/>
              <w:rPr>
                <w:color w:val="000000" w:themeColor="text1"/>
              </w:rPr>
            </w:pPr>
            <w:r w:rsidRPr="00B1317B">
              <w:rPr>
                <w:color w:val="000000" w:themeColor="text1"/>
              </w:rPr>
              <w:t>5</w:t>
            </w:r>
          </w:p>
        </w:tc>
        <w:tc>
          <w:tcPr>
            <w:tcW w:w="2977" w:type="dxa"/>
          </w:tcPr>
          <w:p w:rsidR="00A13DC4" w:rsidRPr="00B1317B" w:rsidRDefault="00A13DC4" w:rsidP="00A13DC4">
            <w:pPr>
              <w:jc w:val="both"/>
              <w:rPr>
                <w:ins w:id="1086" w:author="Pavla Trefilová" w:date="2019-09-11T15:30:00Z"/>
                <w:b/>
                <w:color w:val="000000" w:themeColor="text1"/>
              </w:rPr>
            </w:pPr>
            <w:ins w:id="1087" w:author="Pavla Trefilová" w:date="2019-09-11T15:30:00Z">
              <w:r w:rsidRPr="00B1317B">
                <w:rPr>
                  <w:b/>
                  <w:color w:val="000000" w:themeColor="text1"/>
                </w:rPr>
                <w:t xml:space="preserve">Ing. </w:t>
              </w:r>
              <w:r>
                <w:rPr>
                  <w:b/>
                  <w:color w:val="000000" w:themeColor="text1"/>
                </w:rPr>
                <w:t xml:space="preserve">Michal </w:t>
              </w:r>
              <w:r w:rsidRPr="00B1317B">
                <w:rPr>
                  <w:b/>
                  <w:color w:val="000000" w:themeColor="text1"/>
                </w:rPr>
                <w:t>Pivnička, Ph.D.</w:t>
              </w:r>
            </w:ins>
          </w:p>
          <w:p w:rsidR="00A13DC4" w:rsidRPr="00B1317B" w:rsidDel="00A13DC4" w:rsidRDefault="00A13DC4" w:rsidP="00A13DC4">
            <w:pPr>
              <w:jc w:val="both"/>
              <w:rPr>
                <w:del w:id="1088" w:author="Pavla Trefilová" w:date="2019-09-11T15:30:00Z"/>
                <w:b/>
                <w:color w:val="000000" w:themeColor="text1"/>
              </w:rPr>
            </w:pPr>
            <w:ins w:id="1089" w:author="Pavla Trefilová" w:date="2019-09-11T15:30:00Z">
              <w:r w:rsidRPr="00B1317B">
                <w:rPr>
                  <w:color w:val="000000" w:themeColor="text1"/>
                </w:rPr>
                <w:t xml:space="preserve">Pivnička </w:t>
              </w:r>
              <w:r>
                <w:rPr>
                  <w:color w:val="000000" w:themeColor="text1"/>
                </w:rPr>
                <w:t>(10</w:t>
              </w:r>
              <w:r w:rsidRPr="00B1317B">
                <w:rPr>
                  <w:color w:val="000000" w:themeColor="text1"/>
                </w:rPr>
                <w:t>0%</w:t>
              </w:r>
              <w:r>
                <w:rPr>
                  <w:color w:val="000000" w:themeColor="text1"/>
                </w:rPr>
                <w:t>)</w:t>
              </w:r>
            </w:ins>
            <w:del w:id="1090" w:author="Pavla Trefilová" w:date="2019-09-11T15:30:00Z">
              <w:r w:rsidRPr="00B1317B" w:rsidDel="00A13DC4">
                <w:rPr>
                  <w:b/>
                  <w:color w:val="000000" w:themeColor="text1"/>
                </w:rPr>
                <w:delText>Ing. Pivnička, Ph.D.</w:delText>
              </w:r>
            </w:del>
          </w:p>
          <w:p w:rsidR="00A13DC4" w:rsidRPr="00B1317B" w:rsidRDefault="00A13DC4" w:rsidP="00A13DC4">
            <w:pPr>
              <w:jc w:val="both"/>
              <w:rPr>
                <w:color w:val="000000" w:themeColor="text1"/>
              </w:rPr>
            </w:pPr>
            <w:del w:id="1091" w:author="Pavla Trefilová" w:date="2019-09-11T15:30:00Z">
              <w:r w:rsidRPr="00B1317B" w:rsidDel="00A13DC4">
                <w:rPr>
                  <w:color w:val="000000" w:themeColor="text1"/>
                </w:rPr>
                <w:lastRenderedPageBreak/>
                <w:delText>Pivnička 100%</w:delText>
              </w:r>
            </w:del>
          </w:p>
        </w:tc>
        <w:tc>
          <w:tcPr>
            <w:tcW w:w="708" w:type="dxa"/>
          </w:tcPr>
          <w:p w:rsidR="00A13DC4" w:rsidRPr="00B1317B" w:rsidRDefault="00A13DC4" w:rsidP="00A13DC4">
            <w:pPr>
              <w:jc w:val="both"/>
              <w:rPr>
                <w:color w:val="000000" w:themeColor="text1"/>
              </w:rPr>
            </w:pPr>
            <w:r w:rsidRPr="00B1317B">
              <w:rPr>
                <w:color w:val="000000" w:themeColor="text1"/>
              </w:rPr>
              <w:lastRenderedPageBreak/>
              <w:t>2/Z</w:t>
            </w:r>
          </w:p>
        </w:tc>
        <w:tc>
          <w:tcPr>
            <w:tcW w:w="814" w:type="dxa"/>
          </w:tcPr>
          <w:p w:rsidR="00A13DC4" w:rsidRPr="00B1317B" w:rsidRDefault="00A13DC4" w:rsidP="00A13DC4">
            <w:pPr>
              <w:jc w:val="both"/>
              <w:rPr>
                <w:color w:val="000000" w:themeColor="text1"/>
              </w:rPr>
            </w:pPr>
            <w:r w:rsidRPr="00B1317B">
              <w:rPr>
                <w:color w:val="000000" w:themeColor="text1"/>
              </w:rPr>
              <w:t>PV</w:t>
            </w:r>
          </w:p>
        </w:tc>
      </w:tr>
      <w:tr w:rsidR="00A13DC4" w:rsidTr="00406EBE">
        <w:tc>
          <w:tcPr>
            <w:tcW w:w="2370" w:type="dxa"/>
          </w:tcPr>
          <w:p w:rsidR="00A13DC4" w:rsidRPr="00B1317B" w:rsidRDefault="00A13DC4" w:rsidP="00A13DC4">
            <w:pPr>
              <w:rPr>
                <w:color w:val="000000" w:themeColor="text1"/>
              </w:rPr>
            </w:pPr>
            <w:r w:rsidRPr="00B1317B">
              <w:rPr>
                <w:color w:val="000000" w:themeColor="text1"/>
              </w:rPr>
              <w:t>Mezinárodní ekonomické prostředí</w:t>
            </w:r>
          </w:p>
        </w:tc>
        <w:tc>
          <w:tcPr>
            <w:tcW w:w="857" w:type="dxa"/>
            <w:gridSpan w:val="2"/>
          </w:tcPr>
          <w:p w:rsidR="00A13DC4" w:rsidRPr="00B1317B" w:rsidRDefault="00A13DC4" w:rsidP="00A13DC4">
            <w:pPr>
              <w:jc w:val="both"/>
              <w:rPr>
                <w:color w:val="000000" w:themeColor="text1"/>
              </w:rPr>
            </w:pPr>
            <w:r w:rsidRPr="00B1317B">
              <w:rPr>
                <w:color w:val="000000" w:themeColor="text1"/>
              </w:rPr>
              <w:t>10-0-0</w:t>
            </w:r>
          </w:p>
        </w:tc>
        <w:tc>
          <w:tcPr>
            <w:tcW w:w="850" w:type="dxa"/>
          </w:tcPr>
          <w:p w:rsidR="00A13DC4" w:rsidRPr="00B1317B" w:rsidRDefault="00A13DC4" w:rsidP="00A13DC4">
            <w:pPr>
              <w:jc w:val="both"/>
              <w:rPr>
                <w:color w:val="000000" w:themeColor="text1"/>
              </w:rPr>
            </w:pPr>
            <w:r w:rsidRPr="00B1317B">
              <w:rPr>
                <w:color w:val="000000" w:themeColor="text1"/>
              </w:rPr>
              <w:t>klz</w:t>
            </w:r>
          </w:p>
        </w:tc>
        <w:tc>
          <w:tcPr>
            <w:tcW w:w="709" w:type="dxa"/>
          </w:tcPr>
          <w:p w:rsidR="00A13DC4" w:rsidRPr="00B1317B" w:rsidRDefault="00A13DC4" w:rsidP="00A13DC4">
            <w:pPr>
              <w:jc w:val="both"/>
              <w:rPr>
                <w:color w:val="000000" w:themeColor="text1"/>
              </w:rPr>
            </w:pPr>
            <w:r w:rsidRPr="00B1317B">
              <w:rPr>
                <w:color w:val="000000" w:themeColor="text1"/>
              </w:rPr>
              <w:t>3</w:t>
            </w:r>
          </w:p>
        </w:tc>
        <w:tc>
          <w:tcPr>
            <w:tcW w:w="2977" w:type="dxa"/>
          </w:tcPr>
          <w:p w:rsidR="00A13DC4" w:rsidRPr="00B1317B" w:rsidRDefault="00A13DC4" w:rsidP="00A13DC4">
            <w:pPr>
              <w:jc w:val="both"/>
              <w:rPr>
                <w:ins w:id="1092" w:author="Pavla Trefilová" w:date="2019-09-11T15:30:00Z"/>
                <w:b/>
                <w:color w:val="000000" w:themeColor="text1"/>
              </w:rPr>
            </w:pPr>
            <w:ins w:id="1093" w:author="Pavla Trefilová" w:date="2019-09-11T15:30:00Z">
              <w:r w:rsidRPr="00B1317B">
                <w:rPr>
                  <w:b/>
                  <w:color w:val="000000" w:themeColor="text1"/>
                </w:rPr>
                <w:t xml:space="preserve">Ing. </w:t>
              </w:r>
              <w:r>
                <w:rPr>
                  <w:b/>
                  <w:color w:val="000000" w:themeColor="text1"/>
                </w:rPr>
                <w:t xml:space="preserve">Martin </w:t>
              </w:r>
              <w:r w:rsidRPr="00B1317B">
                <w:rPr>
                  <w:b/>
                  <w:color w:val="000000" w:themeColor="text1"/>
                </w:rPr>
                <w:t>Mikeska, Ph.D.</w:t>
              </w:r>
            </w:ins>
          </w:p>
          <w:p w:rsidR="00A13DC4" w:rsidRPr="00B1317B" w:rsidRDefault="00A13DC4" w:rsidP="00A13DC4">
            <w:pPr>
              <w:jc w:val="both"/>
              <w:rPr>
                <w:ins w:id="1094" w:author="Pavla Trefilová" w:date="2019-09-11T15:30:00Z"/>
                <w:color w:val="000000" w:themeColor="text1"/>
              </w:rPr>
            </w:pPr>
            <w:ins w:id="1095" w:author="Pavla Trefilová" w:date="2019-09-11T15:30:00Z">
              <w:r w:rsidRPr="00B1317B">
                <w:rPr>
                  <w:color w:val="000000" w:themeColor="text1"/>
                </w:rPr>
                <w:t xml:space="preserve">Mikeska </w:t>
              </w:r>
              <w:r>
                <w:rPr>
                  <w:color w:val="000000" w:themeColor="text1"/>
                </w:rPr>
                <w:t>(</w:t>
              </w:r>
              <w:r w:rsidRPr="00B1317B">
                <w:rPr>
                  <w:color w:val="000000" w:themeColor="text1"/>
                </w:rPr>
                <w:t>60%</w:t>
              </w:r>
              <w:r>
                <w:rPr>
                  <w:color w:val="000000" w:themeColor="text1"/>
                </w:rPr>
                <w:t>)</w:t>
              </w:r>
            </w:ins>
          </w:p>
          <w:p w:rsidR="00A13DC4" w:rsidRPr="00B1317B" w:rsidDel="00A13DC4" w:rsidRDefault="00A13DC4" w:rsidP="00A13DC4">
            <w:pPr>
              <w:jc w:val="both"/>
              <w:rPr>
                <w:del w:id="1096" w:author="Pavla Trefilová" w:date="2019-09-11T15:30:00Z"/>
                <w:b/>
                <w:color w:val="000000" w:themeColor="text1"/>
              </w:rPr>
            </w:pPr>
            <w:ins w:id="1097" w:author="Pavla Trefilová" w:date="2019-09-11T15:30:00Z">
              <w:r w:rsidRPr="00B1317B">
                <w:rPr>
                  <w:color w:val="000000" w:themeColor="text1"/>
                </w:rPr>
                <w:t xml:space="preserve">Horáková </w:t>
              </w:r>
              <w:r>
                <w:rPr>
                  <w:color w:val="000000" w:themeColor="text1"/>
                </w:rPr>
                <w:t>(</w:t>
              </w:r>
              <w:r w:rsidRPr="00B1317B">
                <w:rPr>
                  <w:color w:val="000000" w:themeColor="text1"/>
                </w:rPr>
                <w:t>40%</w:t>
              </w:r>
              <w:r>
                <w:rPr>
                  <w:color w:val="000000" w:themeColor="text1"/>
                </w:rPr>
                <w:t>)</w:t>
              </w:r>
            </w:ins>
            <w:del w:id="1098" w:author="Pavla Trefilová" w:date="2019-09-11T15:30:00Z">
              <w:r w:rsidRPr="00B1317B" w:rsidDel="00A13DC4">
                <w:rPr>
                  <w:b/>
                  <w:color w:val="000000" w:themeColor="text1"/>
                </w:rPr>
                <w:delText>Ing. Mikeska, Ph.D.</w:delText>
              </w:r>
            </w:del>
          </w:p>
          <w:p w:rsidR="00A13DC4" w:rsidRPr="00B1317B" w:rsidDel="00A13DC4" w:rsidRDefault="00A13DC4" w:rsidP="00A13DC4">
            <w:pPr>
              <w:jc w:val="both"/>
              <w:rPr>
                <w:del w:id="1099" w:author="Pavla Trefilová" w:date="2019-09-11T15:30:00Z"/>
                <w:color w:val="000000" w:themeColor="text1"/>
              </w:rPr>
            </w:pPr>
            <w:del w:id="1100" w:author="Pavla Trefilová" w:date="2019-09-11T15:30:00Z">
              <w:r w:rsidRPr="00B1317B" w:rsidDel="00A13DC4">
                <w:rPr>
                  <w:color w:val="000000" w:themeColor="text1"/>
                </w:rPr>
                <w:delText>Mikeska 60%</w:delText>
              </w:r>
            </w:del>
          </w:p>
          <w:p w:rsidR="00A13DC4" w:rsidRPr="00B1317B" w:rsidRDefault="00A13DC4" w:rsidP="00A13DC4">
            <w:pPr>
              <w:jc w:val="both"/>
              <w:rPr>
                <w:color w:val="000000" w:themeColor="text1"/>
              </w:rPr>
            </w:pPr>
            <w:del w:id="1101" w:author="Pavla Trefilová" w:date="2019-09-11T15:30:00Z">
              <w:r w:rsidRPr="00B1317B" w:rsidDel="00A13DC4">
                <w:rPr>
                  <w:color w:val="000000" w:themeColor="text1"/>
                </w:rPr>
                <w:delText>Horáková 40%</w:delText>
              </w:r>
            </w:del>
          </w:p>
        </w:tc>
        <w:tc>
          <w:tcPr>
            <w:tcW w:w="708" w:type="dxa"/>
          </w:tcPr>
          <w:p w:rsidR="00A13DC4" w:rsidRPr="00B1317B" w:rsidRDefault="00A13DC4" w:rsidP="00A13DC4">
            <w:pPr>
              <w:jc w:val="both"/>
              <w:rPr>
                <w:color w:val="000000" w:themeColor="text1"/>
              </w:rPr>
            </w:pPr>
            <w:r w:rsidRPr="00B1317B">
              <w:rPr>
                <w:color w:val="000000" w:themeColor="text1"/>
              </w:rPr>
              <w:t>2/Z</w:t>
            </w:r>
          </w:p>
        </w:tc>
        <w:tc>
          <w:tcPr>
            <w:tcW w:w="814" w:type="dxa"/>
          </w:tcPr>
          <w:p w:rsidR="00A13DC4" w:rsidRPr="00B1317B" w:rsidRDefault="00A13DC4" w:rsidP="00A13DC4">
            <w:pPr>
              <w:jc w:val="both"/>
              <w:rPr>
                <w:color w:val="000000" w:themeColor="text1"/>
              </w:rPr>
            </w:pPr>
            <w:r w:rsidRPr="00B1317B">
              <w:rPr>
                <w:color w:val="000000" w:themeColor="text1"/>
              </w:rPr>
              <w:t>PV</w:t>
            </w:r>
          </w:p>
        </w:tc>
      </w:tr>
      <w:tr w:rsidR="00A13DC4" w:rsidRPr="00336550" w:rsidTr="00406EBE">
        <w:trPr>
          <w:trHeight w:val="1508"/>
        </w:trPr>
        <w:tc>
          <w:tcPr>
            <w:tcW w:w="9285" w:type="dxa"/>
            <w:gridSpan w:val="8"/>
          </w:tcPr>
          <w:p w:rsidR="00A13DC4" w:rsidRDefault="00A13DC4" w:rsidP="00A13DC4">
            <w:pPr>
              <w:rPr>
                <w:b/>
              </w:rPr>
            </w:pPr>
            <w:r>
              <w:rPr>
                <w:b/>
              </w:rPr>
              <w:t>Podmínka pro splnění této skupiny předmětů:</w:t>
            </w:r>
          </w:p>
          <w:p w:rsidR="00A13DC4" w:rsidRPr="00A95C34" w:rsidRDefault="00A13DC4" w:rsidP="00A13DC4">
            <w:pPr>
              <w:jc w:val="both"/>
            </w:pPr>
            <w:r w:rsidRPr="00A95C34">
              <w:t xml:space="preserve">Student v kombinované formě studia si volí z nabídky povinně volitelné předměty minimálně </w:t>
            </w:r>
            <w:r w:rsidRPr="00CC6CEB">
              <w:t xml:space="preserve">za </w:t>
            </w:r>
            <w:ins w:id="1102" w:author="Drahomíra Pavelková" w:date="2019-09-04T19:52:00Z">
              <w:r>
                <w:rPr>
                  <w:b/>
                </w:rPr>
                <w:t>13</w:t>
              </w:r>
            </w:ins>
            <w:del w:id="1103" w:author="Drahomíra Pavelková" w:date="2019-09-04T19:52:00Z">
              <w:r w:rsidDel="00FF5FD8">
                <w:rPr>
                  <w:b/>
                </w:rPr>
                <w:delText>9</w:delText>
              </w:r>
            </w:del>
            <w:r w:rsidRPr="00DA3A64">
              <w:rPr>
                <w:b/>
              </w:rPr>
              <w:t xml:space="preserve"> kreditů </w:t>
            </w:r>
            <w:r>
              <w:rPr>
                <w:b/>
              </w:rPr>
              <w:t xml:space="preserve">(viz Sebehodnotící zpráva SP standard 7.2). </w:t>
            </w:r>
          </w:p>
          <w:p w:rsidR="00A13DC4" w:rsidRDefault="00A13DC4" w:rsidP="00A13DC4"/>
          <w:p w:rsidR="00A13DC4" w:rsidRPr="00336550" w:rsidRDefault="00A13DC4" w:rsidP="00A13DC4">
            <w:pPr>
              <w:rPr>
                <w:b/>
              </w:rPr>
            </w:pPr>
            <w:r>
              <w:rPr>
                <w:b/>
              </w:rPr>
              <w:t>Pozn.: Předměty označené * lze studovat i v anglickém jazyce.</w:t>
            </w:r>
          </w:p>
        </w:tc>
      </w:tr>
      <w:tr w:rsidR="00A13DC4" w:rsidTr="00406EBE">
        <w:tc>
          <w:tcPr>
            <w:tcW w:w="9285" w:type="dxa"/>
            <w:gridSpan w:val="8"/>
            <w:shd w:val="clear" w:color="auto" w:fill="F7CAAC"/>
          </w:tcPr>
          <w:p w:rsidR="00A13DC4" w:rsidRDefault="00A13DC4" w:rsidP="00A13DC4">
            <w:r>
              <w:rPr>
                <w:b/>
                <w:sz w:val="22"/>
              </w:rPr>
              <w:t>Volitelné předměty – skupina 2</w:t>
            </w:r>
          </w:p>
        </w:tc>
      </w:tr>
      <w:tr w:rsidR="00A13DC4" w:rsidTr="00406EBE">
        <w:trPr>
          <w:trHeight w:val="747"/>
        </w:trPr>
        <w:tc>
          <w:tcPr>
            <w:tcW w:w="9285" w:type="dxa"/>
            <w:gridSpan w:val="8"/>
          </w:tcPr>
          <w:p w:rsidR="00A13DC4" w:rsidRDefault="00A13DC4" w:rsidP="00A13DC4">
            <w:pPr>
              <w:jc w:val="both"/>
              <w:rPr>
                <w:b/>
              </w:rPr>
            </w:pPr>
          </w:p>
          <w:p w:rsidR="00A13DC4" w:rsidRDefault="00A13DC4" w:rsidP="00A13DC4">
            <w:pPr>
              <w:jc w:val="both"/>
            </w:pPr>
            <w:r w:rsidRPr="00A95C34">
              <w:t>V kombinované formě studia není tato skupina předmětů z důvodu odlišné organizace studia nabízena.</w:t>
            </w:r>
          </w:p>
          <w:p w:rsidR="00A13DC4" w:rsidRDefault="00A13DC4" w:rsidP="00A13DC4">
            <w:pPr>
              <w:jc w:val="both"/>
            </w:pPr>
          </w:p>
        </w:tc>
      </w:tr>
      <w:tr w:rsidR="00A13DC4" w:rsidTr="00406EBE">
        <w:tc>
          <w:tcPr>
            <w:tcW w:w="3227" w:type="dxa"/>
            <w:gridSpan w:val="3"/>
            <w:shd w:val="clear" w:color="auto" w:fill="F7CAAC"/>
          </w:tcPr>
          <w:p w:rsidR="00A13DC4" w:rsidRDefault="00A13DC4" w:rsidP="00A13DC4">
            <w:pPr>
              <w:jc w:val="both"/>
              <w:rPr>
                <w:b/>
              </w:rPr>
            </w:pPr>
            <w:r>
              <w:rPr>
                <w:b/>
              </w:rPr>
              <w:t xml:space="preserve"> Součásti SZZ a jejich obsah</w:t>
            </w:r>
          </w:p>
        </w:tc>
        <w:tc>
          <w:tcPr>
            <w:tcW w:w="6058" w:type="dxa"/>
            <w:gridSpan w:val="5"/>
            <w:tcBorders>
              <w:bottom w:val="nil"/>
            </w:tcBorders>
          </w:tcPr>
          <w:p w:rsidR="00A13DC4" w:rsidRDefault="00A13DC4" w:rsidP="00A13DC4">
            <w:pPr>
              <w:jc w:val="both"/>
            </w:pPr>
          </w:p>
        </w:tc>
      </w:tr>
      <w:tr w:rsidR="00A13DC4" w:rsidRPr="00336550" w:rsidTr="00406EBE">
        <w:trPr>
          <w:trHeight w:val="708"/>
        </w:trPr>
        <w:tc>
          <w:tcPr>
            <w:tcW w:w="9285" w:type="dxa"/>
            <w:gridSpan w:val="8"/>
            <w:tcBorders>
              <w:top w:val="nil"/>
            </w:tcBorders>
          </w:tcPr>
          <w:p w:rsidR="00A13DC4" w:rsidRPr="00B1317B" w:rsidRDefault="00A13DC4" w:rsidP="00A13DC4">
            <w:pPr>
              <w:pStyle w:val="Zkladntext"/>
              <w:ind w:left="22"/>
              <w:rPr>
                <w:rFonts w:ascii="Times New Roman" w:hAnsi="Times New Roman"/>
                <w:i w:val="0"/>
                <w:color w:val="000000" w:themeColor="text1"/>
                <w:sz w:val="20"/>
                <w:szCs w:val="20"/>
              </w:rPr>
            </w:pPr>
            <w:r w:rsidRPr="00B1317B">
              <w:rPr>
                <w:rFonts w:ascii="Times New Roman" w:hAnsi="Times New Roman"/>
                <w:i w:val="0"/>
                <w:color w:val="000000" w:themeColor="text1"/>
                <w:sz w:val="20"/>
                <w:szCs w:val="20"/>
              </w:rPr>
              <w:t>SZZ se skládá ze dvou částí:</w:t>
            </w:r>
          </w:p>
          <w:p w:rsidR="00A13DC4" w:rsidRPr="00B1317B" w:rsidRDefault="00A13DC4" w:rsidP="00A13DC4">
            <w:pPr>
              <w:pStyle w:val="Zkladntext"/>
              <w:numPr>
                <w:ilvl w:val="0"/>
                <w:numId w:val="112"/>
              </w:numPr>
              <w:rPr>
                <w:rFonts w:ascii="Times New Roman" w:hAnsi="Times New Roman"/>
                <w:i w:val="0"/>
                <w:color w:val="000000" w:themeColor="text1"/>
                <w:sz w:val="20"/>
                <w:szCs w:val="20"/>
              </w:rPr>
            </w:pPr>
            <w:r w:rsidRPr="00B1317B">
              <w:rPr>
                <w:rFonts w:ascii="Times New Roman" w:hAnsi="Times New Roman"/>
                <w:i w:val="0"/>
                <w:color w:val="000000" w:themeColor="text1"/>
                <w:sz w:val="20"/>
                <w:szCs w:val="20"/>
              </w:rPr>
              <w:t>část: obhajoba BP a</w:t>
            </w:r>
          </w:p>
          <w:p w:rsidR="00A13DC4" w:rsidRDefault="00A13DC4" w:rsidP="00A13DC4">
            <w:pPr>
              <w:pStyle w:val="Zkladntext"/>
              <w:numPr>
                <w:ilvl w:val="0"/>
                <w:numId w:val="112"/>
              </w:numPr>
              <w:rPr>
                <w:rFonts w:ascii="Times New Roman" w:hAnsi="Times New Roman"/>
                <w:i w:val="0"/>
                <w:color w:val="000000" w:themeColor="text1"/>
                <w:sz w:val="20"/>
                <w:szCs w:val="20"/>
              </w:rPr>
            </w:pPr>
            <w:r w:rsidRPr="00B1317B">
              <w:rPr>
                <w:rFonts w:ascii="Times New Roman" w:hAnsi="Times New Roman"/>
                <w:i w:val="0"/>
                <w:color w:val="000000" w:themeColor="text1"/>
                <w:sz w:val="20"/>
                <w:szCs w:val="20"/>
              </w:rPr>
              <w:t>část: zkouška z odborné problematiky sou</w:t>
            </w:r>
            <w:r>
              <w:rPr>
                <w:rFonts w:ascii="Times New Roman" w:hAnsi="Times New Roman"/>
                <w:i w:val="0"/>
                <w:color w:val="000000" w:themeColor="text1"/>
                <w:sz w:val="20"/>
                <w:szCs w:val="20"/>
              </w:rPr>
              <w:t xml:space="preserve">visející se studovaným program </w:t>
            </w:r>
            <w:r w:rsidRPr="00B1317B">
              <w:rPr>
                <w:rFonts w:ascii="Times New Roman" w:hAnsi="Times New Roman"/>
                <w:i w:val="0"/>
                <w:color w:val="000000" w:themeColor="text1"/>
                <w:sz w:val="20"/>
                <w:szCs w:val="20"/>
              </w:rPr>
              <w:t xml:space="preserve">zaměřením BP </w:t>
            </w:r>
          </w:p>
          <w:p w:rsidR="00A13DC4" w:rsidRPr="00B1317B" w:rsidRDefault="00A13DC4" w:rsidP="00A13DC4">
            <w:pPr>
              <w:pStyle w:val="Zkladntext"/>
              <w:ind w:left="742"/>
              <w:rPr>
                <w:rFonts w:ascii="Times New Roman" w:hAnsi="Times New Roman"/>
                <w:i w:val="0"/>
                <w:color w:val="000000" w:themeColor="text1"/>
                <w:sz w:val="20"/>
                <w:szCs w:val="20"/>
              </w:rPr>
            </w:pPr>
          </w:p>
          <w:p w:rsidR="00A13DC4" w:rsidRPr="00B1317B" w:rsidRDefault="00A13DC4" w:rsidP="00A13DC4">
            <w:pPr>
              <w:jc w:val="both"/>
              <w:rPr>
                <w:color w:val="000000" w:themeColor="text1"/>
              </w:rPr>
            </w:pPr>
            <w:r w:rsidRPr="00B1317B">
              <w:rPr>
                <w:color w:val="000000" w:themeColor="text1"/>
              </w:rPr>
              <w:t xml:space="preserve">Zkouška z odborné problematiky se skládá z odborné rozpravy ze tří základních tematických okruhů. </w:t>
            </w:r>
          </w:p>
          <w:p w:rsidR="00A13DC4" w:rsidRPr="00B1317B" w:rsidRDefault="00A13DC4" w:rsidP="00A13DC4">
            <w:pPr>
              <w:pStyle w:val="Odstavecseseznamem"/>
              <w:numPr>
                <w:ilvl w:val="0"/>
                <w:numId w:val="33"/>
              </w:numPr>
              <w:spacing w:after="160" w:line="256" w:lineRule="auto"/>
              <w:jc w:val="both"/>
              <w:rPr>
                <w:color w:val="000000" w:themeColor="text1"/>
              </w:rPr>
            </w:pPr>
            <w:r w:rsidRPr="00B1317B">
              <w:rPr>
                <w:b/>
                <w:color w:val="000000" w:themeColor="text1"/>
              </w:rPr>
              <w:t>Ekonomie</w:t>
            </w:r>
            <w:r w:rsidRPr="00B1317B">
              <w:rPr>
                <w:color w:val="000000" w:themeColor="text1"/>
              </w:rPr>
              <w:t xml:space="preserve"> </w:t>
            </w:r>
            <w:r w:rsidRPr="00B1317B">
              <w:rPr>
                <w:i/>
                <w:color w:val="000000" w:themeColor="text1"/>
              </w:rPr>
              <w:t>(rozsah je dán předměty Mikroekonomie I, Makroekonomie I)</w:t>
            </w:r>
          </w:p>
          <w:p w:rsidR="00A13DC4" w:rsidRPr="00B1317B" w:rsidRDefault="00A13DC4" w:rsidP="00A13DC4">
            <w:pPr>
              <w:pStyle w:val="Odstavecseseznamem"/>
              <w:numPr>
                <w:ilvl w:val="0"/>
                <w:numId w:val="33"/>
              </w:numPr>
              <w:spacing w:after="160" w:line="256" w:lineRule="auto"/>
              <w:jc w:val="both"/>
              <w:rPr>
                <w:color w:val="000000" w:themeColor="text1"/>
              </w:rPr>
            </w:pPr>
            <w:r w:rsidRPr="00B1317B">
              <w:rPr>
                <w:b/>
                <w:color w:val="000000" w:themeColor="text1"/>
              </w:rPr>
              <w:t>Finance a ekonomika podniku</w:t>
            </w:r>
            <w:r w:rsidRPr="00B1317B">
              <w:rPr>
                <w:color w:val="000000" w:themeColor="text1"/>
              </w:rPr>
              <w:t xml:space="preserve"> </w:t>
            </w:r>
            <w:r w:rsidRPr="00B1317B">
              <w:rPr>
                <w:i/>
                <w:color w:val="000000" w:themeColor="text1"/>
              </w:rPr>
              <w:t xml:space="preserve">(rozsah je dán předměty </w:t>
            </w:r>
            <w:ins w:id="1104" w:author="Drahomíra Pavelková" w:date="2019-09-04T19:02:00Z">
              <w:r>
                <w:rPr>
                  <w:i/>
                  <w:color w:val="000000" w:themeColor="text1"/>
                </w:rPr>
                <w:t xml:space="preserve">Základy podnikové ekonomiky, </w:t>
              </w:r>
            </w:ins>
            <w:del w:id="1105" w:author="Drahomíra Pavelková" w:date="2019-09-04T19:01:00Z">
              <w:r w:rsidRPr="00B1317B" w:rsidDel="000F4F43">
                <w:rPr>
                  <w:i/>
                  <w:color w:val="000000" w:themeColor="text1"/>
                </w:rPr>
                <w:delText xml:space="preserve">Podniková ekonomika I, Podniková ekonomika II, </w:delText>
              </w:r>
            </w:del>
            <w:r w:rsidRPr="00B1317B">
              <w:rPr>
                <w:i/>
                <w:color w:val="000000" w:themeColor="text1"/>
              </w:rPr>
              <w:t>Manažerské účetnictví, Podnikové finance</w:t>
            </w:r>
            <w:r>
              <w:rPr>
                <w:i/>
                <w:color w:val="000000" w:themeColor="text1"/>
              </w:rPr>
              <w:t xml:space="preserve"> I</w:t>
            </w:r>
            <w:r w:rsidRPr="00B1317B">
              <w:rPr>
                <w:i/>
                <w:color w:val="000000" w:themeColor="text1"/>
              </w:rPr>
              <w:t xml:space="preserve">, Bankovnictví a pojišťovnictví I) </w:t>
            </w:r>
          </w:p>
          <w:p w:rsidR="00A13DC4" w:rsidRPr="00336550" w:rsidRDefault="00A13DC4" w:rsidP="00A13DC4">
            <w:pPr>
              <w:pStyle w:val="Odstavecseseznamem"/>
              <w:numPr>
                <w:ilvl w:val="0"/>
                <w:numId w:val="33"/>
              </w:numPr>
              <w:spacing w:after="160" w:line="259" w:lineRule="auto"/>
              <w:jc w:val="both"/>
            </w:pPr>
            <w:r w:rsidRPr="00B1317B">
              <w:rPr>
                <w:b/>
                <w:color w:val="000000" w:themeColor="text1"/>
              </w:rPr>
              <w:t xml:space="preserve">Finanční trhy a finanční technologie </w:t>
            </w:r>
            <w:r w:rsidRPr="00B1317B">
              <w:rPr>
                <w:i/>
                <w:color w:val="000000" w:themeColor="text1"/>
              </w:rPr>
              <w:t>(rozsah j</w:t>
            </w:r>
            <w:r>
              <w:rPr>
                <w:i/>
                <w:color w:val="000000" w:themeColor="text1"/>
              </w:rPr>
              <w:t>e dán předměty Finanční trhy, I</w:t>
            </w:r>
            <w:r w:rsidRPr="00B1317B">
              <w:rPr>
                <w:i/>
                <w:color w:val="000000" w:themeColor="text1"/>
              </w:rPr>
              <w:t>nvestiční strategie</w:t>
            </w:r>
            <w:r>
              <w:rPr>
                <w:i/>
                <w:color w:val="000000" w:themeColor="text1"/>
              </w:rPr>
              <w:t>,</w:t>
            </w:r>
            <w:r w:rsidRPr="00B1317B">
              <w:rPr>
                <w:i/>
                <w:color w:val="000000" w:themeColor="text1"/>
              </w:rPr>
              <w:t xml:space="preserve"> Bankovnictví a pojišťovnictví I</w:t>
            </w:r>
            <w:r>
              <w:rPr>
                <w:i/>
                <w:color w:val="000000" w:themeColor="text1"/>
              </w:rPr>
              <w:t>, Úvod do finančních technologií,</w:t>
            </w:r>
            <w:r w:rsidRPr="00B1317B">
              <w:rPr>
                <w:i/>
                <w:color w:val="000000" w:themeColor="text1"/>
              </w:rPr>
              <w:t xml:space="preserve"> </w:t>
            </w:r>
            <w:r w:rsidRPr="00B73C6A">
              <w:rPr>
                <w:i/>
                <w:color w:val="000000" w:themeColor="text1"/>
              </w:rPr>
              <w:t>Riziko, kybernetická bezpečnost a aplikace finančních technologií</w:t>
            </w:r>
            <w:r w:rsidRPr="00B1317B">
              <w:rPr>
                <w:i/>
                <w:color w:val="000000" w:themeColor="text1"/>
              </w:rPr>
              <w:t>)</w:t>
            </w:r>
          </w:p>
        </w:tc>
      </w:tr>
      <w:tr w:rsidR="00A13DC4" w:rsidRPr="00336550" w:rsidTr="00406EBE">
        <w:tc>
          <w:tcPr>
            <w:tcW w:w="3227" w:type="dxa"/>
            <w:gridSpan w:val="3"/>
            <w:shd w:val="clear" w:color="auto" w:fill="F7CAAC"/>
          </w:tcPr>
          <w:p w:rsidR="00A13DC4" w:rsidRDefault="00A13DC4" w:rsidP="00A13DC4">
            <w:pPr>
              <w:jc w:val="both"/>
              <w:rPr>
                <w:b/>
              </w:rPr>
            </w:pPr>
            <w:r>
              <w:rPr>
                <w:b/>
              </w:rPr>
              <w:t>Další studijní povinnosti</w:t>
            </w:r>
          </w:p>
        </w:tc>
        <w:tc>
          <w:tcPr>
            <w:tcW w:w="6058" w:type="dxa"/>
            <w:gridSpan w:val="5"/>
            <w:tcBorders>
              <w:bottom w:val="nil"/>
            </w:tcBorders>
          </w:tcPr>
          <w:p w:rsidR="00A13DC4" w:rsidRPr="00336550" w:rsidRDefault="00A13DC4" w:rsidP="00A13DC4">
            <w:pPr>
              <w:jc w:val="both"/>
            </w:pPr>
          </w:p>
        </w:tc>
      </w:tr>
      <w:tr w:rsidR="00A13DC4" w:rsidTr="00406EBE">
        <w:trPr>
          <w:trHeight w:val="581"/>
        </w:trPr>
        <w:tc>
          <w:tcPr>
            <w:tcW w:w="9285" w:type="dxa"/>
            <w:gridSpan w:val="8"/>
            <w:tcBorders>
              <w:top w:val="nil"/>
            </w:tcBorders>
          </w:tcPr>
          <w:p w:rsidR="00A13DC4" w:rsidRDefault="00A13DC4" w:rsidP="00A13DC4">
            <w:pPr>
              <w:jc w:val="both"/>
            </w:pPr>
            <w:r w:rsidRPr="00B1317B">
              <w:rPr>
                <w:color w:val="000000" w:themeColor="text1"/>
              </w:rPr>
              <w:t xml:space="preserve">Mezi další studijní povinnosti v rámci SP patří absolvování odborné praxe v rozsahu 12 týdnů.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5" w:history="1">
              <w:r w:rsidRPr="00B1317B">
                <w:rPr>
                  <w:rStyle w:val="Hypertextovodkaz"/>
                  <w:color w:val="000000" w:themeColor="text1"/>
                </w:rPr>
                <w:t>https://fame.utb.cz/student/vyuka/odborna-bakalarska-praxe/</w:t>
              </w:r>
            </w:hyperlink>
            <w:r w:rsidRPr="00B1317B">
              <w:rPr>
                <w:color w:val="000000" w:themeColor="text1"/>
              </w:rPr>
              <w:t>.</w:t>
            </w:r>
          </w:p>
        </w:tc>
      </w:tr>
      <w:tr w:rsidR="00A13DC4" w:rsidTr="00406EBE">
        <w:tc>
          <w:tcPr>
            <w:tcW w:w="3227" w:type="dxa"/>
            <w:gridSpan w:val="3"/>
            <w:shd w:val="clear" w:color="auto" w:fill="F7CAAC"/>
          </w:tcPr>
          <w:p w:rsidR="00A13DC4" w:rsidRDefault="00A13DC4" w:rsidP="00A13DC4">
            <w:pPr>
              <w:rPr>
                <w:b/>
              </w:rPr>
            </w:pPr>
            <w:r>
              <w:rPr>
                <w:b/>
              </w:rPr>
              <w:t>Návrh témat kvalifikačních prací a témata obhájených prací</w:t>
            </w:r>
          </w:p>
        </w:tc>
        <w:tc>
          <w:tcPr>
            <w:tcW w:w="6058" w:type="dxa"/>
            <w:gridSpan w:val="5"/>
            <w:tcBorders>
              <w:bottom w:val="nil"/>
            </w:tcBorders>
          </w:tcPr>
          <w:p w:rsidR="00A13DC4" w:rsidRDefault="00A13DC4" w:rsidP="00A13DC4">
            <w:pPr>
              <w:jc w:val="both"/>
            </w:pPr>
          </w:p>
        </w:tc>
      </w:tr>
      <w:tr w:rsidR="00A13DC4" w:rsidTr="00406EBE">
        <w:trPr>
          <w:trHeight w:val="842"/>
        </w:trPr>
        <w:tc>
          <w:tcPr>
            <w:tcW w:w="9285" w:type="dxa"/>
            <w:gridSpan w:val="8"/>
            <w:tcBorders>
              <w:top w:val="nil"/>
            </w:tcBorders>
          </w:tcPr>
          <w:p w:rsidR="00A13DC4" w:rsidRPr="00B1317B" w:rsidRDefault="00A13DC4" w:rsidP="00A13DC4">
            <w:pPr>
              <w:jc w:val="both"/>
              <w:rPr>
                <w:b/>
                <w:color w:val="000000" w:themeColor="text1"/>
              </w:rPr>
            </w:pPr>
            <w:r w:rsidRPr="00B1317B">
              <w:rPr>
                <w:b/>
                <w:color w:val="000000" w:themeColor="text1"/>
              </w:rPr>
              <w:t>Návrh témat kvalifikačních prací pro SP Finance a finanční technologie:</w:t>
            </w:r>
          </w:p>
          <w:p w:rsidR="00A13DC4" w:rsidRPr="00B1317B" w:rsidRDefault="00A13DC4" w:rsidP="00A13DC4">
            <w:pPr>
              <w:pStyle w:val="Odstavecseseznamem"/>
              <w:numPr>
                <w:ilvl w:val="0"/>
                <w:numId w:val="31"/>
              </w:numPr>
              <w:spacing w:after="160" w:line="259" w:lineRule="auto"/>
              <w:ind w:left="250" w:hanging="250"/>
              <w:jc w:val="both"/>
              <w:rPr>
                <w:color w:val="000000" w:themeColor="text1"/>
              </w:rPr>
            </w:pPr>
            <w:r w:rsidRPr="00B1317B">
              <w:rPr>
                <w:color w:val="000000" w:themeColor="text1"/>
              </w:rPr>
              <w:t>Finanční analýza hospodaření firmy pomocí poměrových ukazatelů a souhrnných indexů</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Optimalizace metodiky kalkulace cen projektů</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Podnikatelský záměr založení nového podnikatelského subjektu</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Analýza firemních procesů pro přípravu a implementaci informačního systému</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 xml:space="preserve">Faktory ovlivňující vývoj úrokových sazeb u hypoték v ČR </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Analýza bonity žadatele o hypoteční úvěr</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 xml:space="preserve">Posouzení finančního zdraví společnosti </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Využití účetních výkazů ve finanční analýze</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Analýza franchisingového trhu v České republice</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Podnikatelský záměr start-upu v oblasti finančních technologií</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Analýza vývoje kryptoměn a jejich využití v platebním styku</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Analýza technologie blockchainu a jejího potenciálního využití ve finančním řízení firmy</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 xml:space="preserve">Ekonomické zhodnocení efektivnosti investičního záměru firmy </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 xml:space="preserve">Analýza současného stavu a návrh efektivního řízení nákladů ve firmě </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Analýza řízení nákladů a nákladových kalkulací ve společnosti</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 xml:space="preserve">Financování investičního záměru ve vybrané společnosti bankovním produktem </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Porovnání peer to peer půjček jako součást dluhového crowdfundingu a jejich zdanění v ČR</w:t>
            </w:r>
          </w:p>
          <w:p w:rsidR="00A13DC4" w:rsidRDefault="00A13DC4" w:rsidP="00A13DC4">
            <w:pPr>
              <w:jc w:val="both"/>
            </w:pPr>
          </w:p>
          <w:p w:rsidR="00A13DC4" w:rsidRDefault="00A13DC4" w:rsidP="00A13DC4">
            <w:pPr>
              <w:jc w:val="both"/>
            </w:pPr>
            <w:r>
              <w:t xml:space="preserve">Jedná se pouze o příklady obhájených témat BP. Kompletní přehled obhájených BP je v informačním systému UTB ve Zlíně </w:t>
            </w:r>
            <w:hyperlink r:id="rId16" w:history="1">
              <w:r>
                <w:rPr>
                  <w:rStyle w:val="Hypertextovodkaz"/>
                </w:rPr>
                <w:t>https://stag.utb.cz/portal/studium/prohlizeni.html</w:t>
              </w:r>
            </w:hyperlink>
            <w:r>
              <w:t xml:space="preserve"> (odkaz Kvalifikační práce).</w:t>
            </w:r>
          </w:p>
          <w:p w:rsidR="00A13DC4" w:rsidRDefault="00A13DC4" w:rsidP="00A13DC4">
            <w:pPr>
              <w:jc w:val="both"/>
            </w:pPr>
            <w:r>
              <w:t xml:space="preserve"> </w:t>
            </w:r>
          </w:p>
        </w:tc>
      </w:tr>
      <w:tr w:rsidR="00A13DC4" w:rsidTr="00406EBE">
        <w:tc>
          <w:tcPr>
            <w:tcW w:w="3227" w:type="dxa"/>
            <w:gridSpan w:val="3"/>
            <w:shd w:val="clear" w:color="auto" w:fill="F7CAAC"/>
          </w:tcPr>
          <w:p w:rsidR="00A13DC4" w:rsidRDefault="00A13DC4" w:rsidP="00A13DC4">
            <w:r>
              <w:rPr>
                <w:b/>
              </w:rPr>
              <w:lastRenderedPageBreak/>
              <w:t>Návrh témat rigorózních prací a témata obhájených prací</w:t>
            </w:r>
          </w:p>
        </w:tc>
        <w:tc>
          <w:tcPr>
            <w:tcW w:w="6058" w:type="dxa"/>
            <w:gridSpan w:val="5"/>
            <w:tcBorders>
              <w:bottom w:val="nil"/>
            </w:tcBorders>
            <w:shd w:val="clear" w:color="auto" w:fill="FFFFFF"/>
          </w:tcPr>
          <w:p w:rsidR="00A13DC4" w:rsidRDefault="00A13DC4" w:rsidP="00A13DC4">
            <w:pPr>
              <w:jc w:val="center"/>
            </w:pPr>
          </w:p>
        </w:tc>
      </w:tr>
      <w:tr w:rsidR="00A13DC4" w:rsidTr="00406EBE">
        <w:trPr>
          <w:trHeight w:val="206"/>
        </w:trPr>
        <w:tc>
          <w:tcPr>
            <w:tcW w:w="9285" w:type="dxa"/>
            <w:gridSpan w:val="8"/>
            <w:tcBorders>
              <w:top w:val="nil"/>
            </w:tcBorders>
          </w:tcPr>
          <w:p w:rsidR="00A13DC4" w:rsidRDefault="00A13DC4" w:rsidP="00A13DC4">
            <w:pPr>
              <w:jc w:val="both"/>
            </w:pPr>
          </w:p>
        </w:tc>
      </w:tr>
      <w:tr w:rsidR="00A13DC4" w:rsidTr="00406EBE">
        <w:tc>
          <w:tcPr>
            <w:tcW w:w="3227" w:type="dxa"/>
            <w:gridSpan w:val="3"/>
            <w:shd w:val="clear" w:color="auto" w:fill="F7CAAC"/>
          </w:tcPr>
          <w:p w:rsidR="00A13DC4" w:rsidRDefault="00A13DC4" w:rsidP="00A13DC4">
            <w:r>
              <w:rPr>
                <w:b/>
              </w:rPr>
              <w:t xml:space="preserve"> Součásti SRZ a jejich obsah</w:t>
            </w:r>
          </w:p>
        </w:tc>
        <w:tc>
          <w:tcPr>
            <w:tcW w:w="6058" w:type="dxa"/>
            <w:gridSpan w:val="5"/>
            <w:tcBorders>
              <w:bottom w:val="nil"/>
            </w:tcBorders>
            <w:shd w:val="clear" w:color="auto" w:fill="FFFFFF"/>
          </w:tcPr>
          <w:p w:rsidR="00A13DC4" w:rsidRDefault="00A13DC4" w:rsidP="00A13DC4">
            <w:pPr>
              <w:jc w:val="center"/>
            </w:pPr>
          </w:p>
        </w:tc>
      </w:tr>
      <w:tr w:rsidR="00A13DC4" w:rsidTr="00406EBE">
        <w:trPr>
          <w:trHeight w:val="284"/>
        </w:trPr>
        <w:tc>
          <w:tcPr>
            <w:tcW w:w="9285" w:type="dxa"/>
            <w:gridSpan w:val="8"/>
            <w:tcBorders>
              <w:top w:val="nil"/>
            </w:tcBorders>
          </w:tcPr>
          <w:p w:rsidR="00A13DC4" w:rsidRDefault="00A13DC4" w:rsidP="00A13DC4">
            <w:pPr>
              <w:jc w:val="both"/>
            </w:pPr>
          </w:p>
        </w:tc>
      </w:tr>
    </w:tbl>
    <w:p w:rsidR="006F4471" w:rsidRDefault="00C8670E" w:rsidP="00BF06D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06DF" w:rsidTr="00B012C7">
        <w:tc>
          <w:tcPr>
            <w:tcW w:w="9855" w:type="dxa"/>
            <w:gridSpan w:val="8"/>
            <w:tcBorders>
              <w:bottom w:val="double" w:sz="4" w:space="0" w:color="auto"/>
            </w:tcBorders>
            <w:shd w:val="clear" w:color="auto" w:fill="BDD6EE"/>
          </w:tcPr>
          <w:p w:rsidR="00BF06DF" w:rsidRDefault="00BF06DF" w:rsidP="00B012C7">
            <w:pPr>
              <w:jc w:val="both"/>
              <w:rPr>
                <w:b/>
                <w:sz w:val="28"/>
              </w:rPr>
            </w:pPr>
            <w:r>
              <w:lastRenderedPageBreak/>
              <w:br w:type="page"/>
            </w:r>
            <w:r>
              <w:rPr>
                <w:b/>
                <w:sz w:val="28"/>
              </w:rPr>
              <w:t>B-III – Charakteristika studijního předmětu</w:t>
            </w:r>
          </w:p>
        </w:tc>
      </w:tr>
      <w:tr w:rsidR="00BF06DF" w:rsidTr="00B012C7">
        <w:tc>
          <w:tcPr>
            <w:tcW w:w="3086" w:type="dxa"/>
            <w:tcBorders>
              <w:top w:val="double" w:sz="4" w:space="0" w:color="auto"/>
            </w:tcBorders>
            <w:shd w:val="clear" w:color="auto" w:fill="F7CAAC"/>
          </w:tcPr>
          <w:p w:rsidR="00BF06DF" w:rsidRPr="00E357AF" w:rsidRDefault="00BF06DF" w:rsidP="00B012C7">
            <w:pPr>
              <w:jc w:val="both"/>
              <w:rPr>
                <w:b/>
              </w:rPr>
            </w:pPr>
            <w:r w:rsidRPr="00E357AF">
              <w:rPr>
                <w:b/>
              </w:rPr>
              <w:t>Název studijního předmětu</w:t>
            </w:r>
          </w:p>
        </w:tc>
        <w:tc>
          <w:tcPr>
            <w:tcW w:w="6769" w:type="dxa"/>
            <w:gridSpan w:val="7"/>
            <w:tcBorders>
              <w:top w:val="double" w:sz="4" w:space="0" w:color="auto"/>
            </w:tcBorders>
          </w:tcPr>
          <w:p w:rsidR="00BF06DF" w:rsidRPr="00E357AF" w:rsidRDefault="00BF06DF" w:rsidP="00B012C7">
            <w:pPr>
              <w:jc w:val="both"/>
            </w:pPr>
            <w:r w:rsidRPr="00E357AF">
              <w:t>Informační technologie pro ekonomy</w:t>
            </w:r>
          </w:p>
        </w:tc>
      </w:tr>
      <w:tr w:rsidR="00BF06DF" w:rsidTr="00B012C7">
        <w:tc>
          <w:tcPr>
            <w:tcW w:w="3086" w:type="dxa"/>
            <w:shd w:val="clear" w:color="auto" w:fill="F7CAAC"/>
          </w:tcPr>
          <w:p w:rsidR="00BF06DF" w:rsidRPr="00E357AF" w:rsidRDefault="00BF06DF" w:rsidP="00B012C7">
            <w:pPr>
              <w:jc w:val="both"/>
              <w:rPr>
                <w:b/>
              </w:rPr>
            </w:pPr>
            <w:r w:rsidRPr="00E357AF">
              <w:rPr>
                <w:b/>
              </w:rPr>
              <w:t>Typ předmětu</w:t>
            </w:r>
          </w:p>
        </w:tc>
        <w:tc>
          <w:tcPr>
            <w:tcW w:w="3406" w:type="dxa"/>
            <w:gridSpan w:val="4"/>
          </w:tcPr>
          <w:p w:rsidR="00BF06DF" w:rsidRPr="00E357AF" w:rsidRDefault="00BF06DF" w:rsidP="00B012C7">
            <w:pPr>
              <w:jc w:val="both"/>
            </w:pPr>
            <w:r w:rsidRPr="00E357AF">
              <w:t xml:space="preserve">povinný </w:t>
            </w:r>
            <w:r w:rsidR="006E6382">
              <w:t xml:space="preserve"> </w:t>
            </w:r>
          </w:p>
        </w:tc>
        <w:tc>
          <w:tcPr>
            <w:tcW w:w="2695" w:type="dxa"/>
            <w:gridSpan w:val="2"/>
            <w:shd w:val="clear" w:color="auto" w:fill="F7CAAC"/>
          </w:tcPr>
          <w:p w:rsidR="00BF06DF" w:rsidRPr="00E357AF" w:rsidRDefault="00BF06DF" w:rsidP="00B012C7">
            <w:pPr>
              <w:jc w:val="both"/>
            </w:pPr>
            <w:r w:rsidRPr="00E357AF">
              <w:rPr>
                <w:b/>
              </w:rPr>
              <w:t>doporučený ročník / semestr</w:t>
            </w:r>
          </w:p>
        </w:tc>
        <w:tc>
          <w:tcPr>
            <w:tcW w:w="668" w:type="dxa"/>
          </w:tcPr>
          <w:p w:rsidR="00BF06DF" w:rsidRPr="00E357AF" w:rsidRDefault="00BF06DF" w:rsidP="00B012C7">
            <w:pPr>
              <w:jc w:val="both"/>
            </w:pPr>
            <w:r w:rsidRPr="00E357AF">
              <w:t>1/Z</w:t>
            </w:r>
          </w:p>
        </w:tc>
      </w:tr>
      <w:tr w:rsidR="00BF06DF" w:rsidTr="00B012C7">
        <w:tc>
          <w:tcPr>
            <w:tcW w:w="3086" w:type="dxa"/>
            <w:shd w:val="clear" w:color="auto" w:fill="F7CAAC"/>
          </w:tcPr>
          <w:p w:rsidR="00BF06DF" w:rsidRPr="00E357AF" w:rsidRDefault="00BF06DF" w:rsidP="00B012C7">
            <w:pPr>
              <w:jc w:val="both"/>
              <w:rPr>
                <w:b/>
              </w:rPr>
            </w:pPr>
            <w:r w:rsidRPr="00E357AF">
              <w:rPr>
                <w:b/>
              </w:rPr>
              <w:t>Rozsah studijního předmětu</w:t>
            </w:r>
          </w:p>
        </w:tc>
        <w:tc>
          <w:tcPr>
            <w:tcW w:w="1701" w:type="dxa"/>
            <w:gridSpan w:val="2"/>
          </w:tcPr>
          <w:p w:rsidR="00BF06DF" w:rsidRPr="00E357AF" w:rsidRDefault="00BF06DF" w:rsidP="00B012C7">
            <w:pPr>
              <w:jc w:val="both"/>
            </w:pPr>
            <w:r w:rsidRPr="00E357AF">
              <w:t>26c</w:t>
            </w:r>
          </w:p>
        </w:tc>
        <w:tc>
          <w:tcPr>
            <w:tcW w:w="889" w:type="dxa"/>
            <w:shd w:val="clear" w:color="auto" w:fill="F7CAAC"/>
          </w:tcPr>
          <w:p w:rsidR="00BF06DF" w:rsidRPr="00E357AF" w:rsidRDefault="00BF06DF" w:rsidP="00B012C7">
            <w:pPr>
              <w:jc w:val="both"/>
              <w:rPr>
                <w:b/>
              </w:rPr>
            </w:pPr>
            <w:r w:rsidRPr="00E357AF">
              <w:rPr>
                <w:b/>
              </w:rPr>
              <w:t xml:space="preserve">hod. </w:t>
            </w:r>
          </w:p>
        </w:tc>
        <w:tc>
          <w:tcPr>
            <w:tcW w:w="816" w:type="dxa"/>
          </w:tcPr>
          <w:p w:rsidR="00BF06DF" w:rsidRPr="00E357AF" w:rsidRDefault="00BF06DF" w:rsidP="00B012C7">
            <w:pPr>
              <w:jc w:val="both"/>
            </w:pPr>
            <w:r w:rsidRPr="00E357AF">
              <w:t>26</w:t>
            </w:r>
          </w:p>
        </w:tc>
        <w:tc>
          <w:tcPr>
            <w:tcW w:w="2156" w:type="dxa"/>
            <w:shd w:val="clear" w:color="auto" w:fill="F7CAAC"/>
          </w:tcPr>
          <w:p w:rsidR="00BF06DF" w:rsidRPr="00E357AF" w:rsidRDefault="00BF06DF" w:rsidP="00B012C7">
            <w:pPr>
              <w:jc w:val="both"/>
              <w:rPr>
                <w:b/>
              </w:rPr>
            </w:pPr>
            <w:r w:rsidRPr="00E357AF">
              <w:rPr>
                <w:b/>
              </w:rPr>
              <w:t>kreditů</w:t>
            </w:r>
          </w:p>
        </w:tc>
        <w:tc>
          <w:tcPr>
            <w:tcW w:w="1207" w:type="dxa"/>
            <w:gridSpan w:val="2"/>
          </w:tcPr>
          <w:p w:rsidR="00BF06DF" w:rsidRPr="00E357AF" w:rsidRDefault="00BF06DF" w:rsidP="00B012C7">
            <w:pPr>
              <w:jc w:val="both"/>
            </w:pPr>
            <w:r w:rsidRPr="00E357AF">
              <w:t>3</w:t>
            </w:r>
          </w:p>
        </w:tc>
      </w:tr>
      <w:tr w:rsidR="00BF06DF" w:rsidTr="00B012C7">
        <w:tc>
          <w:tcPr>
            <w:tcW w:w="3086" w:type="dxa"/>
            <w:shd w:val="clear" w:color="auto" w:fill="F7CAAC"/>
          </w:tcPr>
          <w:p w:rsidR="00BF06DF" w:rsidRPr="00E357AF" w:rsidRDefault="00BF06DF" w:rsidP="00B012C7">
            <w:pPr>
              <w:jc w:val="both"/>
              <w:rPr>
                <w:b/>
              </w:rPr>
            </w:pPr>
            <w:r w:rsidRPr="00E357AF">
              <w:rPr>
                <w:b/>
              </w:rPr>
              <w:t>Prerekvizity, korekvizity, ekvivalence</w:t>
            </w:r>
          </w:p>
        </w:tc>
        <w:tc>
          <w:tcPr>
            <w:tcW w:w="6769" w:type="dxa"/>
            <w:gridSpan w:val="7"/>
          </w:tcPr>
          <w:p w:rsidR="00BF06DF" w:rsidRPr="00E357AF" w:rsidRDefault="00BF06DF" w:rsidP="00B012C7">
            <w:pPr>
              <w:jc w:val="both"/>
            </w:pPr>
          </w:p>
        </w:tc>
      </w:tr>
      <w:tr w:rsidR="00BF06DF" w:rsidTr="00B012C7">
        <w:tc>
          <w:tcPr>
            <w:tcW w:w="3086" w:type="dxa"/>
            <w:shd w:val="clear" w:color="auto" w:fill="F7CAAC"/>
          </w:tcPr>
          <w:p w:rsidR="00BF06DF" w:rsidRPr="00E357AF" w:rsidRDefault="00BF06DF" w:rsidP="00B012C7">
            <w:pPr>
              <w:jc w:val="both"/>
              <w:rPr>
                <w:b/>
              </w:rPr>
            </w:pPr>
            <w:r w:rsidRPr="00E357AF">
              <w:rPr>
                <w:b/>
              </w:rPr>
              <w:t>Způsob ověření studijních výsledků</w:t>
            </w:r>
          </w:p>
        </w:tc>
        <w:tc>
          <w:tcPr>
            <w:tcW w:w="3406" w:type="dxa"/>
            <w:gridSpan w:val="4"/>
          </w:tcPr>
          <w:p w:rsidR="00BF06DF" w:rsidRPr="00E357AF" w:rsidRDefault="00BF06DF" w:rsidP="00B012C7">
            <w:pPr>
              <w:jc w:val="both"/>
            </w:pPr>
            <w:r w:rsidRPr="00E357AF">
              <w:t>klasifikovaný zápočet</w:t>
            </w:r>
          </w:p>
        </w:tc>
        <w:tc>
          <w:tcPr>
            <w:tcW w:w="2156" w:type="dxa"/>
            <w:shd w:val="clear" w:color="auto" w:fill="F7CAAC"/>
          </w:tcPr>
          <w:p w:rsidR="00BF06DF" w:rsidRPr="00E357AF" w:rsidRDefault="00BF06DF" w:rsidP="00B012C7">
            <w:pPr>
              <w:jc w:val="both"/>
              <w:rPr>
                <w:b/>
              </w:rPr>
            </w:pPr>
            <w:r w:rsidRPr="00E357AF">
              <w:rPr>
                <w:b/>
              </w:rPr>
              <w:t>Forma výuky</w:t>
            </w:r>
          </w:p>
        </w:tc>
        <w:tc>
          <w:tcPr>
            <w:tcW w:w="1207" w:type="dxa"/>
            <w:gridSpan w:val="2"/>
          </w:tcPr>
          <w:p w:rsidR="00BF06DF" w:rsidRPr="00E357AF" w:rsidRDefault="00BF06DF" w:rsidP="00B012C7">
            <w:pPr>
              <w:jc w:val="both"/>
            </w:pPr>
            <w:r w:rsidRPr="00E357AF">
              <w:t>cvičení</w:t>
            </w:r>
          </w:p>
        </w:tc>
      </w:tr>
      <w:tr w:rsidR="00BF06DF" w:rsidTr="00B012C7">
        <w:tc>
          <w:tcPr>
            <w:tcW w:w="3086" w:type="dxa"/>
            <w:shd w:val="clear" w:color="auto" w:fill="F7CAAC"/>
          </w:tcPr>
          <w:p w:rsidR="00BF06DF" w:rsidRPr="00E357AF" w:rsidRDefault="00BF06DF" w:rsidP="00B012C7">
            <w:pPr>
              <w:jc w:val="both"/>
              <w:rPr>
                <w:b/>
              </w:rPr>
            </w:pPr>
            <w:r w:rsidRPr="00E357AF">
              <w:rPr>
                <w:b/>
              </w:rPr>
              <w:t>Forma způsobu ověření studijních výsledků a další požadavky na studenta</w:t>
            </w:r>
          </w:p>
        </w:tc>
        <w:tc>
          <w:tcPr>
            <w:tcW w:w="6769" w:type="dxa"/>
            <w:gridSpan w:val="7"/>
            <w:tcBorders>
              <w:bottom w:val="nil"/>
            </w:tcBorders>
          </w:tcPr>
          <w:p w:rsidR="00BF06DF" w:rsidRPr="00E357AF" w:rsidRDefault="00BF06DF" w:rsidP="00B012C7">
            <w:pPr>
              <w:jc w:val="both"/>
            </w:pPr>
            <w:r w:rsidRPr="00E357AF">
              <w:t>Způsob zakončení předmětu – klasifikovaný zápočet</w:t>
            </w:r>
          </w:p>
          <w:p w:rsidR="00BF06DF" w:rsidRPr="00E357AF" w:rsidRDefault="00BF06DF" w:rsidP="00257A61">
            <w:pPr>
              <w:jc w:val="both"/>
            </w:pPr>
            <w:r w:rsidRPr="00E357AF">
              <w:t>Formální požadavky pro udělení klasifikovaného zápočtu:</w:t>
            </w:r>
            <w:r>
              <w:t xml:space="preserve"> </w:t>
            </w:r>
            <w:r w:rsidRPr="00E357AF">
              <w:t xml:space="preserve">Úspěšné absolvování průběžného (50%) a zápočtového testu </w:t>
            </w:r>
            <w:r w:rsidR="00257A61">
              <w:t>(</w:t>
            </w:r>
            <w:r w:rsidRPr="00E357AF">
              <w:t>60%</w:t>
            </w:r>
            <w:r w:rsidR="00257A61">
              <w:t xml:space="preserve"> - hodnocení známkou.</w:t>
            </w:r>
            <w:r>
              <w:t xml:space="preserve"> </w:t>
            </w:r>
            <w:r w:rsidRPr="00E357AF">
              <w:t xml:space="preserve">Úspěšné zvládnutí dané problematiky na PC (viz anotace předmětu). </w:t>
            </w:r>
            <w:r>
              <w:t xml:space="preserve"> </w:t>
            </w:r>
            <w:r w:rsidRPr="00E357AF">
              <w:t xml:space="preserve">Vypracování zadaných úkolů na PC a odevzdání ZP ve stanoveném termínu (hodnocení známkou). </w:t>
            </w:r>
          </w:p>
        </w:tc>
      </w:tr>
      <w:tr w:rsidR="00BF06DF" w:rsidTr="00B012C7">
        <w:trPr>
          <w:trHeight w:val="245"/>
        </w:trPr>
        <w:tc>
          <w:tcPr>
            <w:tcW w:w="9855" w:type="dxa"/>
            <w:gridSpan w:val="8"/>
            <w:tcBorders>
              <w:top w:val="nil"/>
            </w:tcBorders>
          </w:tcPr>
          <w:p w:rsidR="00BF06DF" w:rsidRPr="0032227F" w:rsidRDefault="00BF06DF" w:rsidP="00B012C7">
            <w:pPr>
              <w:jc w:val="both"/>
              <w:rPr>
                <w:sz w:val="16"/>
              </w:rPr>
            </w:pPr>
          </w:p>
        </w:tc>
      </w:tr>
      <w:tr w:rsidR="00BF06DF" w:rsidTr="00B012C7">
        <w:trPr>
          <w:trHeight w:val="197"/>
        </w:trPr>
        <w:tc>
          <w:tcPr>
            <w:tcW w:w="3086" w:type="dxa"/>
            <w:tcBorders>
              <w:top w:val="nil"/>
            </w:tcBorders>
            <w:shd w:val="clear" w:color="auto" w:fill="F7CAAC"/>
          </w:tcPr>
          <w:p w:rsidR="00BF06DF" w:rsidRPr="00E357AF" w:rsidRDefault="00BF06DF" w:rsidP="00B012C7">
            <w:pPr>
              <w:jc w:val="both"/>
              <w:rPr>
                <w:b/>
              </w:rPr>
            </w:pPr>
            <w:r w:rsidRPr="00E357AF">
              <w:rPr>
                <w:b/>
              </w:rPr>
              <w:t>Garant předmětu</w:t>
            </w:r>
          </w:p>
        </w:tc>
        <w:tc>
          <w:tcPr>
            <w:tcW w:w="6769" w:type="dxa"/>
            <w:gridSpan w:val="7"/>
            <w:tcBorders>
              <w:top w:val="nil"/>
            </w:tcBorders>
          </w:tcPr>
          <w:p w:rsidR="00BF06DF" w:rsidRPr="00872351" w:rsidRDefault="00BF06DF" w:rsidP="00B012C7">
            <w:pPr>
              <w:jc w:val="both"/>
            </w:pPr>
            <w:r w:rsidRPr="00872351">
              <w:rPr>
                <w:color w:val="000000"/>
              </w:rPr>
              <w:t>doc. Ing. Jiří Vojtěšek, Ph.D.</w:t>
            </w:r>
          </w:p>
        </w:tc>
      </w:tr>
      <w:tr w:rsidR="00BF06DF" w:rsidTr="00B012C7">
        <w:trPr>
          <w:trHeight w:val="243"/>
        </w:trPr>
        <w:tc>
          <w:tcPr>
            <w:tcW w:w="3086" w:type="dxa"/>
            <w:tcBorders>
              <w:top w:val="nil"/>
            </w:tcBorders>
            <w:shd w:val="clear" w:color="auto" w:fill="F7CAAC"/>
          </w:tcPr>
          <w:p w:rsidR="00BF06DF" w:rsidRPr="00E357AF" w:rsidRDefault="00BF06DF" w:rsidP="00B012C7">
            <w:pPr>
              <w:jc w:val="both"/>
              <w:rPr>
                <w:b/>
              </w:rPr>
            </w:pPr>
            <w:r w:rsidRPr="00E357AF">
              <w:rPr>
                <w:b/>
              </w:rPr>
              <w:t>Zapojení garanta do výuky předmětu</w:t>
            </w:r>
          </w:p>
        </w:tc>
        <w:tc>
          <w:tcPr>
            <w:tcW w:w="6769" w:type="dxa"/>
            <w:gridSpan w:val="7"/>
            <w:tcBorders>
              <w:top w:val="nil"/>
            </w:tcBorders>
          </w:tcPr>
          <w:p w:rsidR="00BF06DF" w:rsidRPr="00872351" w:rsidRDefault="00BF06DF" w:rsidP="00B012C7">
            <w:pPr>
              <w:jc w:val="both"/>
            </w:pPr>
            <w:r w:rsidRPr="00E357AF">
              <w:t xml:space="preserve">Garant se </w:t>
            </w:r>
            <w:r>
              <w:t xml:space="preserve">podílí v rozsahu 100 </w:t>
            </w:r>
            <w:r w:rsidRPr="00E357AF">
              <w:t>%, dále stanovuje koncepci cvičení</w:t>
            </w:r>
            <w:r>
              <w:t xml:space="preserve"> </w:t>
            </w:r>
            <w:r w:rsidRPr="00E357AF">
              <w:t>a dohlíží na jejich jednotné vedení.</w:t>
            </w:r>
          </w:p>
        </w:tc>
      </w:tr>
      <w:tr w:rsidR="00BF06DF" w:rsidTr="00B012C7">
        <w:tc>
          <w:tcPr>
            <w:tcW w:w="3086" w:type="dxa"/>
            <w:shd w:val="clear" w:color="auto" w:fill="F7CAAC"/>
          </w:tcPr>
          <w:p w:rsidR="00BF06DF" w:rsidRPr="00E357AF" w:rsidRDefault="00BF06DF" w:rsidP="00B012C7">
            <w:pPr>
              <w:jc w:val="both"/>
              <w:rPr>
                <w:b/>
              </w:rPr>
            </w:pPr>
            <w:r w:rsidRPr="00E357AF">
              <w:rPr>
                <w:b/>
              </w:rPr>
              <w:t>Vyučující</w:t>
            </w:r>
          </w:p>
        </w:tc>
        <w:tc>
          <w:tcPr>
            <w:tcW w:w="6769" w:type="dxa"/>
            <w:gridSpan w:val="7"/>
            <w:tcBorders>
              <w:bottom w:val="nil"/>
            </w:tcBorders>
          </w:tcPr>
          <w:p w:rsidR="00BF06DF" w:rsidRPr="00872351" w:rsidRDefault="00BF06DF" w:rsidP="00B012C7">
            <w:pPr>
              <w:jc w:val="both"/>
            </w:pPr>
            <w:r w:rsidRPr="00872351">
              <w:rPr>
                <w:color w:val="000000"/>
              </w:rPr>
              <w:t>doc. Ing. Jiří Vojtěšek, Ph.D</w:t>
            </w:r>
            <w:r w:rsidRPr="00872351">
              <w:t xml:space="preserve">. – </w:t>
            </w:r>
            <w:r>
              <w:t>cvičení</w:t>
            </w:r>
            <w:r w:rsidRPr="00872351">
              <w:t xml:space="preserve"> (100%)</w:t>
            </w:r>
          </w:p>
        </w:tc>
      </w:tr>
      <w:tr w:rsidR="00BF06DF" w:rsidTr="00B012C7">
        <w:trPr>
          <w:trHeight w:val="70"/>
        </w:trPr>
        <w:tc>
          <w:tcPr>
            <w:tcW w:w="9855" w:type="dxa"/>
            <w:gridSpan w:val="8"/>
            <w:tcBorders>
              <w:top w:val="nil"/>
            </w:tcBorders>
          </w:tcPr>
          <w:p w:rsidR="00BF06DF" w:rsidRPr="0032227F" w:rsidRDefault="00BF06DF" w:rsidP="00B012C7">
            <w:pPr>
              <w:jc w:val="both"/>
              <w:rPr>
                <w:sz w:val="16"/>
              </w:rPr>
            </w:pPr>
          </w:p>
        </w:tc>
      </w:tr>
      <w:tr w:rsidR="00BF06DF" w:rsidTr="00B012C7">
        <w:tc>
          <w:tcPr>
            <w:tcW w:w="3086" w:type="dxa"/>
            <w:shd w:val="clear" w:color="auto" w:fill="F7CAAC"/>
          </w:tcPr>
          <w:p w:rsidR="00BF06DF" w:rsidRPr="00E357AF" w:rsidRDefault="00BF06DF" w:rsidP="00B012C7">
            <w:pPr>
              <w:jc w:val="both"/>
              <w:rPr>
                <w:b/>
              </w:rPr>
            </w:pPr>
            <w:r w:rsidRPr="00E357AF">
              <w:rPr>
                <w:b/>
              </w:rPr>
              <w:t>Stručná anotace předmětu</w:t>
            </w:r>
          </w:p>
        </w:tc>
        <w:tc>
          <w:tcPr>
            <w:tcW w:w="6769" w:type="dxa"/>
            <w:gridSpan w:val="7"/>
            <w:tcBorders>
              <w:bottom w:val="nil"/>
            </w:tcBorders>
          </w:tcPr>
          <w:p w:rsidR="00BF06DF" w:rsidRPr="00E357AF" w:rsidRDefault="00BF06DF" w:rsidP="00B012C7"/>
        </w:tc>
      </w:tr>
      <w:tr w:rsidR="00BF06DF" w:rsidTr="00B012C7">
        <w:trPr>
          <w:trHeight w:val="263"/>
        </w:trPr>
        <w:tc>
          <w:tcPr>
            <w:tcW w:w="9855" w:type="dxa"/>
            <w:gridSpan w:val="8"/>
            <w:tcBorders>
              <w:top w:val="nil"/>
              <w:bottom w:val="single" w:sz="12" w:space="0" w:color="auto"/>
            </w:tcBorders>
          </w:tcPr>
          <w:p w:rsidR="00BF06DF" w:rsidRPr="00E357AF" w:rsidRDefault="00BF06DF" w:rsidP="00B012C7">
            <w:pPr>
              <w:jc w:val="both"/>
            </w:pPr>
            <w:r w:rsidRPr="00E357AF">
              <w:t>Hlavním cílem kurzu je sjednotit informační a počítačovou gramotnost studentů směrem, který umožní plynulý náběh návazných předmětů bakalářského studia FaME, včetně jejich aplikace. Výuka je zaměřena na hlavní aspekty technických a programových prostředků počítačů, práci s portály v počítačové síti, aplikace pro podporu osobní informatiky (Office Automation) a zvládnutí práce se souborovým manažerem, včetně služeb internetu. Současně jsou rozvíjeny další dovednosti při samostatné práci na počítači. Splnění tohoto cíle je klíčem k aplikaci získaných poznatků při řešení základních úloh ekonomické a manažerské praxe v návazných předmětech bakalářského studia i v některých kurzech magisterského stupně.</w:t>
            </w:r>
          </w:p>
          <w:p w:rsidR="00BF06DF" w:rsidRDefault="00BF06DF" w:rsidP="00B012C7">
            <w:pPr>
              <w:jc w:val="both"/>
            </w:pPr>
            <w:r w:rsidRPr="00E357AF">
              <w:t>Předpokladem jsou znalosti a dovednosti získané na středním stupni na úrovni "středně pokročilý uživatel", zejména znalost práce pod OS Windows, znalost základních aplikací pro podporu osobní informatiky (Office Automation), včetně služeb internetu. Kurz znalosti a dovednosti dále rozvíjí a upevňuje, aktualizuje a vhodně doplňuje. Rovněž se předpokládá značná míra samostatné práce na PC při zvládnutí tohoto kurzu.</w:t>
            </w:r>
          </w:p>
          <w:p w:rsidR="00614B5E" w:rsidRDefault="00614B5E" w:rsidP="00614B5E">
            <w:pPr>
              <w:jc w:val="both"/>
              <w:rPr>
                <w:ins w:id="1106" w:author="Neubauerová Bronislava" w:date="2019-08-29T14:25:00Z"/>
              </w:rPr>
            </w:pPr>
            <w:ins w:id="1107" w:author="Neubauerová Bronislava" w:date="2019-08-29T14:25:00Z">
              <w:r>
                <w:t></w:t>
              </w:r>
              <w:r>
                <w:tab/>
                <w:t>Informace a data.</w:t>
              </w:r>
            </w:ins>
          </w:p>
          <w:p w:rsidR="00614B5E" w:rsidRDefault="00614B5E" w:rsidP="00614B5E">
            <w:pPr>
              <w:jc w:val="both"/>
              <w:rPr>
                <w:ins w:id="1108" w:author="Neubauerová Bronislava" w:date="2019-08-29T14:25:00Z"/>
              </w:rPr>
            </w:pPr>
            <w:ins w:id="1109" w:author="Neubauerová Bronislava" w:date="2019-08-29T14:25:00Z">
              <w:r>
                <w:t></w:t>
              </w:r>
              <w:r>
                <w:tab/>
                <w:t>Kódy a kódování, komprese a prezentace dat.</w:t>
              </w:r>
            </w:ins>
          </w:p>
          <w:p w:rsidR="00614B5E" w:rsidRDefault="00614B5E" w:rsidP="00614B5E">
            <w:pPr>
              <w:jc w:val="both"/>
              <w:rPr>
                <w:ins w:id="1110" w:author="Neubauerová Bronislava" w:date="2019-08-29T14:25:00Z"/>
              </w:rPr>
            </w:pPr>
            <w:ins w:id="1111" w:author="Neubauerová Bronislava" w:date="2019-08-29T14:25:00Z">
              <w:r>
                <w:t></w:t>
              </w:r>
              <w:r>
                <w:tab/>
                <w:t>Technické prostředky počítačů (HW).</w:t>
              </w:r>
            </w:ins>
          </w:p>
          <w:p w:rsidR="00614B5E" w:rsidRDefault="00614B5E" w:rsidP="00614B5E">
            <w:pPr>
              <w:jc w:val="both"/>
              <w:rPr>
                <w:ins w:id="1112" w:author="Neubauerová Bronislava" w:date="2019-08-29T14:25:00Z"/>
              </w:rPr>
            </w:pPr>
            <w:ins w:id="1113" w:author="Neubauerová Bronislava" w:date="2019-08-29T14:25:00Z">
              <w:r>
                <w:t></w:t>
              </w:r>
              <w:r>
                <w:tab/>
                <w:t>Informační systémy a informační technologie.</w:t>
              </w:r>
            </w:ins>
          </w:p>
          <w:p w:rsidR="00614B5E" w:rsidRDefault="00614B5E" w:rsidP="00614B5E">
            <w:pPr>
              <w:jc w:val="both"/>
              <w:rPr>
                <w:ins w:id="1114" w:author="Neubauerová Bronislava" w:date="2019-08-29T14:25:00Z"/>
              </w:rPr>
            </w:pPr>
            <w:ins w:id="1115" w:author="Neubauerová Bronislava" w:date="2019-08-29T14:25:00Z">
              <w:r>
                <w:t></w:t>
              </w:r>
              <w:r>
                <w:tab/>
                <w:t>Softwarové vybavení počítačů, operační systémy.</w:t>
              </w:r>
            </w:ins>
          </w:p>
          <w:p w:rsidR="00614B5E" w:rsidRDefault="00614B5E" w:rsidP="00614B5E">
            <w:pPr>
              <w:jc w:val="both"/>
              <w:rPr>
                <w:ins w:id="1116" w:author="Neubauerová Bronislava" w:date="2019-08-29T14:25:00Z"/>
              </w:rPr>
            </w:pPr>
            <w:ins w:id="1117" w:author="Neubauerová Bronislava" w:date="2019-08-29T14:25:00Z">
              <w:r>
                <w:t></w:t>
              </w:r>
              <w:r>
                <w:tab/>
                <w:t>Aplikační software.</w:t>
              </w:r>
            </w:ins>
          </w:p>
          <w:p w:rsidR="00614B5E" w:rsidRDefault="00614B5E" w:rsidP="00614B5E">
            <w:pPr>
              <w:jc w:val="both"/>
              <w:rPr>
                <w:ins w:id="1118" w:author="Neubauerová Bronislava" w:date="2019-08-29T14:25:00Z"/>
              </w:rPr>
            </w:pPr>
            <w:ins w:id="1119" w:author="Neubauerová Bronislava" w:date="2019-08-29T14:25:00Z">
              <w:r>
                <w:t></w:t>
              </w:r>
              <w:r>
                <w:tab/>
                <w:t>Kancelářský software – textový procesor Microsoft Word.</w:t>
              </w:r>
            </w:ins>
          </w:p>
          <w:p w:rsidR="00614B5E" w:rsidRDefault="00614B5E" w:rsidP="00614B5E">
            <w:pPr>
              <w:jc w:val="both"/>
              <w:rPr>
                <w:ins w:id="1120" w:author="Neubauerová Bronislava" w:date="2019-08-29T14:25:00Z"/>
              </w:rPr>
            </w:pPr>
            <w:ins w:id="1121" w:author="Neubauerová Bronislava" w:date="2019-08-29T14:25:00Z">
              <w:r>
                <w:t></w:t>
              </w:r>
              <w:r>
                <w:tab/>
                <w:t>Kancelářský software – tabulkový kalkulátor Microsoft Excel.</w:t>
              </w:r>
            </w:ins>
          </w:p>
          <w:p w:rsidR="00614B5E" w:rsidRDefault="00614B5E" w:rsidP="00614B5E">
            <w:pPr>
              <w:jc w:val="both"/>
              <w:rPr>
                <w:ins w:id="1122" w:author="Neubauerová Bronislava" w:date="2019-08-29T14:25:00Z"/>
              </w:rPr>
            </w:pPr>
            <w:ins w:id="1123" w:author="Neubauerová Bronislava" w:date="2019-08-29T14:25:00Z">
              <w:r>
                <w:t></w:t>
              </w:r>
              <w:r>
                <w:tab/>
                <w:t>Kancelářský software – prezentační software Microsoft PowerPoint.</w:t>
              </w:r>
            </w:ins>
          </w:p>
          <w:p w:rsidR="00614B5E" w:rsidRDefault="00614B5E" w:rsidP="00614B5E">
            <w:pPr>
              <w:jc w:val="both"/>
              <w:rPr>
                <w:ins w:id="1124" w:author="Neubauerová Bronislava" w:date="2019-08-29T14:25:00Z"/>
              </w:rPr>
            </w:pPr>
            <w:ins w:id="1125" w:author="Neubauerová Bronislava" w:date="2019-08-29T14:25:00Z">
              <w:r>
                <w:t></w:t>
              </w:r>
              <w:r>
                <w:tab/>
                <w:t>Komunikace a počítačové sítě.</w:t>
              </w:r>
            </w:ins>
          </w:p>
          <w:p w:rsidR="00614B5E" w:rsidRDefault="00614B5E" w:rsidP="00614B5E">
            <w:pPr>
              <w:jc w:val="both"/>
              <w:rPr>
                <w:ins w:id="1126" w:author="Neubauerová Bronislava" w:date="2019-08-29T14:25:00Z"/>
              </w:rPr>
            </w:pPr>
            <w:ins w:id="1127" w:author="Neubauerová Bronislava" w:date="2019-08-29T14:25:00Z">
              <w:r>
                <w:t></w:t>
              </w:r>
              <w:r>
                <w:tab/>
                <w:t xml:space="preserve">Síťové standardy a protokoly. </w:t>
              </w:r>
            </w:ins>
          </w:p>
          <w:p w:rsidR="00614B5E" w:rsidRDefault="00614B5E" w:rsidP="00614B5E">
            <w:pPr>
              <w:jc w:val="both"/>
              <w:rPr>
                <w:ins w:id="1128" w:author="Neubauerová Bronislava" w:date="2019-08-29T14:25:00Z"/>
              </w:rPr>
            </w:pPr>
            <w:ins w:id="1129" w:author="Neubauerová Bronislava" w:date="2019-08-29T14:25:00Z">
              <w:r>
                <w:t></w:t>
              </w:r>
              <w:r>
                <w:tab/>
                <w:t>Vybrané služby na Internetu.</w:t>
              </w:r>
            </w:ins>
          </w:p>
          <w:p w:rsidR="00614B5E" w:rsidRDefault="00614B5E" w:rsidP="00614B5E">
            <w:pPr>
              <w:jc w:val="both"/>
              <w:rPr>
                <w:ins w:id="1130" w:author="Neubauerová Bronislava" w:date="2019-08-29T14:25:00Z"/>
              </w:rPr>
            </w:pPr>
            <w:ins w:id="1131" w:author="Neubauerová Bronislava" w:date="2019-08-29T14:25:00Z">
              <w:r>
                <w:t></w:t>
              </w:r>
              <w:r>
                <w:tab/>
                <w:t>Bezpečnost na Internetu.</w:t>
              </w:r>
            </w:ins>
          </w:p>
          <w:p w:rsidR="00614B5E" w:rsidRPr="00E357AF" w:rsidRDefault="00614B5E" w:rsidP="00614B5E">
            <w:pPr>
              <w:jc w:val="both"/>
            </w:pPr>
            <w:ins w:id="1132" w:author="Neubauerová Bronislava" w:date="2019-08-29T14:25:00Z">
              <w:r>
                <w:t></w:t>
              </w:r>
              <w:r>
                <w:tab/>
                <w:t>Ergonomie práce na PC.</w:t>
              </w:r>
            </w:ins>
          </w:p>
        </w:tc>
      </w:tr>
      <w:tr w:rsidR="00BF06DF" w:rsidTr="00B012C7">
        <w:trPr>
          <w:trHeight w:val="265"/>
        </w:trPr>
        <w:tc>
          <w:tcPr>
            <w:tcW w:w="3653" w:type="dxa"/>
            <w:gridSpan w:val="2"/>
            <w:tcBorders>
              <w:top w:val="nil"/>
            </w:tcBorders>
            <w:shd w:val="clear" w:color="auto" w:fill="F7CAAC"/>
          </w:tcPr>
          <w:p w:rsidR="00BF06DF" w:rsidRPr="00E357AF" w:rsidRDefault="00BF06DF" w:rsidP="00B012C7">
            <w:pPr>
              <w:jc w:val="both"/>
              <w:rPr>
                <w:bCs/>
              </w:rPr>
            </w:pPr>
            <w:r w:rsidRPr="00E357AF">
              <w:rPr>
                <w:bCs/>
              </w:rPr>
              <w:t>Studijní literatura a studijní pomůcky</w:t>
            </w:r>
          </w:p>
        </w:tc>
        <w:tc>
          <w:tcPr>
            <w:tcW w:w="6202" w:type="dxa"/>
            <w:gridSpan w:val="6"/>
            <w:tcBorders>
              <w:top w:val="nil"/>
              <w:bottom w:val="nil"/>
            </w:tcBorders>
          </w:tcPr>
          <w:p w:rsidR="00BF06DF" w:rsidRPr="00E357AF" w:rsidRDefault="00BF06DF" w:rsidP="00B012C7">
            <w:pPr>
              <w:jc w:val="both"/>
              <w:rPr>
                <w:bCs/>
              </w:rPr>
            </w:pPr>
          </w:p>
        </w:tc>
      </w:tr>
      <w:tr w:rsidR="00BF06DF" w:rsidTr="00B012C7">
        <w:trPr>
          <w:trHeight w:val="229"/>
        </w:trPr>
        <w:tc>
          <w:tcPr>
            <w:tcW w:w="9855" w:type="dxa"/>
            <w:gridSpan w:val="8"/>
            <w:tcBorders>
              <w:top w:val="nil"/>
            </w:tcBorders>
          </w:tcPr>
          <w:p w:rsidR="00BF06DF" w:rsidRPr="00E357AF" w:rsidRDefault="00BF06DF" w:rsidP="00B012C7">
            <w:pPr>
              <w:jc w:val="both"/>
              <w:rPr>
                <w:b/>
                <w:bCs/>
              </w:rPr>
            </w:pPr>
            <w:r w:rsidRPr="00E357AF">
              <w:rPr>
                <w:b/>
                <w:bCs/>
              </w:rPr>
              <w:t>Povinná literatura:</w:t>
            </w:r>
          </w:p>
          <w:p w:rsidR="00BF06DF" w:rsidRPr="00E357AF" w:rsidRDefault="00BF06DF" w:rsidP="00B012C7">
            <w:pPr>
              <w:jc w:val="both"/>
              <w:rPr>
                <w:bCs/>
              </w:rPr>
            </w:pPr>
            <w:r w:rsidRPr="00E357AF">
              <w:rPr>
                <w:bCs/>
              </w:rPr>
              <w:t xml:space="preserve">BOTEK, Z. </w:t>
            </w:r>
            <w:r w:rsidRPr="00E357AF">
              <w:rPr>
                <w:bCs/>
                <w:i/>
              </w:rPr>
              <w:t>Základy informačních technologií.</w:t>
            </w:r>
            <w:r w:rsidRPr="00E357AF">
              <w:rPr>
                <w:bCs/>
              </w:rPr>
              <w:t xml:space="preserve"> Zlín: Univerzita Tomáše Bati ve Zlíně, 2013, 112 s. ISBN 978-80-7454-313-5.</w:t>
            </w:r>
          </w:p>
          <w:p w:rsidR="00BF06DF" w:rsidRPr="00E357AF" w:rsidRDefault="00BF06DF" w:rsidP="00B012C7">
            <w:pPr>
              <w:jc w:val="both"/>
              <w:rPr>
                <w:bCs/>
              </w:rPr>
            </w:pPr>
            <w:r w:rsidRPr="00E357AF">
              <w:rPr>
                <w:bCs/>
              </w:rPr>
              <w:t xml:space="preserve">ŽITNIAK, J. </w:t>
            </w:r>
            <w:r w:rsidRPr="00E357AF">
              <w:rPr>
                <w:bCs/>
                <w:i/>
              </w:rPr>
              <w:t>Microsoft Office 2016: podrobná uživatelská příručka</w:t>
            </w:r>
            <w:r w:rsidRPr="00E357AF">
              <w:rPr>
                <w:bCs/>
              </w:rPr>
              <w:t>. Brno: Computer Press, 2017, 528 s. ISBN 978-80-251-4891-4.</w:t>
            </w:r>
          </w:p>
          <w:p w:rsidR="00BF06DF" w:rsidRPr="00E357AF" w:rsidRDefault="00BF06DF" w:rsidP="00B012C7">
            <w:pPr>
              <w:jc w:val="both"/>
              <w:rPr>
                <w:b/>
                <w:bCs/>
              </w:rPr>
            </w:pPr>
            <w:r w:rsidRPr="00E357AF">
              <w:rPr>
                <w:b/>
                <w:bCs/>
              </w:rPr>
              <w:t>Doporučená literatura:</w:t>
            </w:r>
          </w:p>
          <w:p w:rsidR="00BF06DF" w:rsidRPr="00E357AF" w:rsidRDefault="00BF06DF" w:rsidP="00B012C7">
            <w:pPr>
              <w:jc w:val="both"/>
              <w:rPr>
                <w:bCs/>
              </w:rPr>
            </w:pPr>
            <w:r w:rsidRPr="00E357AF">
              <w:rPr>
                <w:bCs/>
              </w:rPr>
              <w:t xml:space="preserve">LAURENČÍK, M. </w:t>
            </w:r>
            <w:r w:rsidRPr="00E357AF">
              <w:rPr>
                <w:bCs/>
                <w:i/>
              </w:rPr>
              <w:t>Excel 2016: práce s databázemi a kontingenčními tabulkami</w:t>
            </w:r>
            <w:r w:rsidRPr="00E357AF">
              <w:rPr>
                <w:bCs/>
              </w:rPr>
              <w:t>. Praha: Grada, 2017, 144 s. ISBN 978-80-271-0477-2.</w:t>
            </w:r>
          </w:p>
          <w:p w:rsidR="00BF06DF" w:rsidRPr="00E357AF" w:rsidRDefault="00BF06DF" w:rsidP="00B012C7">
            <w:pPr>
              <w:jc w:val="both"/>
              <w:rPr>
                <w:bCs/>
              </w:rPr>
            </w:pPr>
            <w:r w:rsidRPr="00E357AF">
              <w:rPr>
                <w:bCs/>
              </w:rPr>
              <w:t xml:space="preserve">BROOKSHEAR, J. G., SMITH, D. T., BRYLOW, D. </w:t>
            </w:r>
            <w:r w:rsidRPr="00E357AF">
              <w:rPr>
                <w:bCs/>
                <w:i/>
              </w:rPr>
              <w:t>Informatika.</w:t>
            </w:r>
            <w:r w:rsidRPr="00E357AF">
              <w:rPr>
                <w:bCs/>
              </w:rPr>
              <w:t xml:space="preserve"> Brno: Computer Press, 2013, 608 s. ISBN 978-80-251-3805-2.</w:t>
            </w:r>
          </w:p>
        </w:tc>
      </w:tr>
      <w:tr w:rsidR="00BF06DF"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F06DF" w:rsidRPr="00E357AF" w:rsidRDefault="00BF06DF" w:rsidP="00B012C7">
            <w:pPr>
              <w:jc w:val="center"/>
              <w:rPr>
                <w:b/>
              </w:rPr>
            </w:pPr>
            <w:r w:rsidRPr="00E357AF">
              <w:rPr>
                <w:b/>
              </w:rPr>
              <w:t>Informace ke kombinované nebo distanční formě</w:t>
            </w:r>
          </w:p>
        </w:tc>
      </w:tr>
      <w:tr w:rsidR="00BF06DF" w:rsidTr="00B012C7">
        <w:tc>
          <w:tcPr>
            <w:tcW w:w="4787" w:type="dxa"/>
            <w:gridSpan w:val="3"/>
            <w:tcBorders>
              <w:top w:val="single" w:sz="2" w:space="0" w:color="auto"/>
            </w:tcBorders>
            <w:shd w:val="clear" w:color="auto" w:fill="F7CAAC"/>
          </w:tcPr>
          <w:p w:rsidR="00BF06DF" w:rsidRPr="00E357AF" w:rsidRDefault="00BF06DF" w:rsidP="00B012C7">
            <w:pPr>
              <w:jc w:val="both"/>
            </w:pPr>
            <w:r w:rsidRPr="00E357AF">
              <w:rPr>
                <w:b/>
              </w:rPr>
              <w:t>Rozsah konzultací (soustředění)</w:t>
            </w:r>
          </w:p>
        </w:tc>
        <w:tc>
          <w:tcPr>
            <w:tcW w:w="889" w:type="dxa"/>
            <w:tcBorders>
              <w:top w:val="single" w:sz="2" w:space="0" w:color="auto"/>
            </w:tcBorders>
          </w:tcPr>
          <w:p w:rsidR="00BF06DF" w:rsidRPr="00E357AF" w:rsidRDefault="00BF06DF" w:rsidP="00B012C7">
            <w:pPr>
              <w:jc w:val="both"/>
            </w:pPr>
            <w:r w:rsidRPr="00E357AF">
              <w:t>10</w:t>
            </w:r>
          </w:p>
        </w:tc>
        <w:tc>
          <w:tcPr>
            <w:tcW w:w="4179" w:type="dxa"/>
            <w:gridSpan w:val="4"/>
            <w:tcBorders>
              <w:top w:val="single" w:sz="2" w:space="0" w:color="auto"/>
            </w:tcBorders>
            <w:shd w:val="clear" w:color="auto" w:fill="F7CAAC"/>
          </w:tcPr>
          <w:p w:rsidR="00BF06DF" w:rsidRPr="00E357AF" w:rsidRDefault="00BF06DF" w:rsidP="00B012C7">
            <w:pPr>
              <w:jc w:val="both"/>
              <w:rPr>
                <w:b/>
              </w:rPr>
            </w:pPr>
            <w:r w:rsidRPr="00E357AF">
              <w:rPr>
                <w:b/>
              </w:rPr>
              <w:t xml:space="preserve">hodin </w:t>
            </w:r>
          </w:p>
        </w:tc>
      </w:tr>
      <w:tr w:rsidR="00BF06DF" w:rsidTr="00B012C7">
        <w:tc>
          <w:tcPr>
            <w:tcW w:w="9855" w:type="dxa"/>
            <w:gridSpan w:val="8"/>
            <w:shd w:val="clear" w:color="auto" w:fill="F7CAAC"/>
          </w:tcPr>
          <w:p w:rsidR="00BF06DF" w:rsidRPr="00E357AF" w:rsidRDefault="00BF06DF" w:rsidP="00B012C7">
            <w:pPr>
              <w:jc w:val="both"/>
              <w:rPr>
                <w:b/>
              </w:rPr>
            </w:pPr>
            <w:r w:rsidRPr="00E357AF">
              <w:rPr>
                <w:b/>
              </w:rPr>
              <w:t>Informace o způsobu kontaktu s vyučujícím</w:t>
            </w:r>
          </w:p>
        </w:tc>
      </w:tr>
      <w:tr w:rsidR="00BF06DF" w:rsidTr="00B012C7">
        <w:trPr>
          <w:trHeight w:val="676"/>
        </w:trPr>
        <w:tc>
          <w:tcPr>
            <w:tcW w:w="9855" w:type="dxa"/>
            <w:gridSpan w:val="8"/>
          </w:tcPr>
          <w:p w:rsidR="00BF06DF" w:rsidRPr="00E357AF" w:rsidRDefault="00BF06DF" w:rsidP="00B012C7">
            <w:pPr>
              <w:jc w:val="both"/>
            </w:pPr>
            <w:r w:rsidRPr="00E357AF">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AB3D52" w:rsidRDefault="00AB3D52">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BF06DF" w:rsidTr="00BF06DF">
        <w:trPr>
          <w:gridBefore w:val="1"/>
          <w:wBefore w:w="75" w:type="dxa"/>
        </w:trPr>
        <w:tc>
          <w:tcPr>
            <w:tcW w:w="9855" w:type="dxa"/>
            <w:gridSpan w:val="16"/>
            <w:tcBorders>
              <w:bottom w:val="double" w:sz="4" w:space="0" w:color="auto"/>
            </w:tcBorders>
            <w:shd w:val="clear" w:color="auto" w:fill="BDD6EE"/>
          </w:tcPr>
          <w:p w:rsidR="00BF06DF" w:rsidRDefault="00BF06DF" w:rsidP="00B012C7">
            <w:pPr>
              <w:jc w:val="both"/>
              <w:rPr>
                <w:b/>
                <w:sz w:val="28"/>
              </w:rPr>
            </w:pPr>
            <w:r>
              <w:lastRenderedPageBreak/>
              <w:br w:type="page"/>
            </w:r>
            <w:r>
              <w:rPr>
                <w:b/>
                <w:sz w:val="28"/>
              </w:rPr>
              <w:t>B-III – Charakteristika studijního předmětu</w:t>
            </w:r>
          </w:p>
        </w:tc>
      </w:tr>
      <w:tr w:rsidR="00BF06DF" w:rsidRPr="00E357AF" w:rsidTr="00BF06DF">
        <w:trPr>
          <w:gridBefore w:val="1"/>
          <w:wBefore w:w="75" w:type="dxa"/>
        </w:trPr>
        <w:tc>
          <w:tcPr>
            <w:tcW w:w="3086" w:type="dxa"/>
            <w:gridSpan w:val="2"/>
            <w:tcBorders>
              <w:top w:val="double" w:sz="4" w:space="0" w:color="auto"/>
            </w:tcBorders>
            <w:shd w:val="clear" w:color="auto" w:fill="F7CAAC"/>
          </w:tcPr>
          <w:p w:rsidR="00BF06DF" w:rsidRPr="00E357AF" w:rsidRDefault="00BF06DF" w:rsidP="00B012C7">
            <w:pPr>
              <w:jc w:val="both"/>
              <w:rPr>
                <w:b/>
              </w:rPr>
            </w:pPr>
            <w:r w:rsidRPr="00E357AF">
              <w:rPr>
                <w:b/>
              </w:rPr>
              <w:t>Název studijního předmětu</w:t>
            </w:r>
          </w:p>
        </w:tc>
        <w:tc>
          <w:tcPr>
            <w:tcW w:w="6769" w:type="dxa"/>
            <w:gridSpan w:val="14"/>
            <w:tcBorders>
              <w:top w:val="double" w:sz="4" w:space="0" w:color="auto"/>
            </w:tcBorders>
          </w:tcPr>
          <w:p w:rsidR="00BF06DF" w:rsidRPr="00E357AF" w:rsidRDefault="00BF06DF" w:rsidP="00B012C7">
            <w:pPr>
              <w:jc w:val="both"/>
            </w:pPr>
            <w:r w:rsidRPr="00E357AF">
              <w:t xml:space="preserve">Matematika EI     </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Typ předmětu</w:t>
            </w:r>
          </w:p>
        </w:tc>
        <w:tc>
          <w:tcPr>
            <w:tcW w:w="3406" w:type="dxa"/>
            <w:gridSpan w:val="8"/>
          </w:tcPr>
          <w:p w:rsidR="00BF06DF" w:rsidRPr="00E357AF" w:rsidRDefault="00BF06DF" w:rsidP="00B012C7">
            <w:pPr>
              <w:jc w:val="both"/>
            </w:pPr>
            <w:r w:rsidRPr="00E357AF">
              <w:t xml:space="preserve">povinný </w:t>
            </w:r>
            <w:r w:rsidR="006E6382">
              <w:t xml:space="preserve"> </w:t>
            </w:r>
          </w:p>
        </w:tc>
        <w:tc>
          <w:tcPr>
            <w:tcW w:w="2695" w:type="dxa"/>
            <w:gridSpan w:val="4"/>
            <w:shd w:val="clear" w:color="auto" w:fill="F7CAAC"/>
          </w:tcPr>
          <w:p w:rsidR="00BF06DF" w:rsidRPr="00E357AF" w:rsidRDefault="00BF06DF" w:rsidP="00B012C7">
            <w:pPr>
              <w:jc w:val="both"/>
            </w:pPr>
            <w:r w:rsidRPr="00E357AF">
              <w:rPr>
                <w:b/>
              </w:rPr>
              <w:t>doporučený ročník / semestr</w:t>
            </w:r>
          </w:p>
        </w:tc>
        <w:tc>
          <w:tcPr>
            <w:tcW w:w="668" w:type="dxa"/>
            <w:gridSpan w:val="2"/>
          </w:tcPr>
          <w:p w:rsidR="00BF06DF" w:rsidRPr="00E357AF" w:rsidRDefault="00BF06DF" w:rsidP="00B012C7">
            <w:pPr>
              <w:jc w:val="both"/>
            </w:pPr>
            <w:r w:rsidRPr="00E357AF">
              <w:t>1/Z</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Rozsah studijního předmětu</w:t>
            </w:r>
          </w:p>
        </w:tc>
        <w:tc>
          <w:tcPr>
            <w:tcW w:w="1701" w:type="dxa"/>
            <w:gridSpan w:val="4"/>
          </w:tcPr>
          <w:p w:rsidR="00BF06DF" w:rsidRPr="00E357AF" w:rsidRDefault="00BF06DF" w:rsidP="00B012C7">
            <w:pPr>
              <w:jc w:val="both"/>
            </w:pPr>
            <w:r w:rsidRPr="00E357AF">
              <w:t>26p + 26c</w:t>
            </w:r>
          </w:p>
        </w:tc>
        <w:tc>
          <w:tcPr>
            <w:tcW w:w="889" w:type="dxa"/>
            <w:gridSpan w:val="2"/>
            <w:shd w:val="clear" w:color="auto" w:fill="F7CAAC"/>
          </w:tcPr>
          <w:p w:rsidR="00BF06DF" w:rsidRPr="00E357AF" w:rsidRDefault="00BF06DF" w:rsidP="00B012C7">
            <w:pPr>
              <w:jc w:val="both"/>
              <w:rPr>
                <w:b/>
              </w:rPr>
            </w:pPr>
            <w:r w:rsidRPr="00E357AF">
              <w:rPr>
                <w:b/>
              </w:rPr>
              <w:t xml:space="preserve">hod. </w:t>
            </w:r>
          </w:p>
        </w:tc>
        <w:tc>
          <w:tcPr>
            <w:tcW w:w="816" w:type="dxa"/>
            <w:gridSpan w:val="2"/>
          </w:tcPr>
          <w:p w:rsidR="00BF06DF" w:rsidRPr="00E357AF" w:rsidRDefault="00BF06DF" w:rsidP="00B012C7">
            <w:pPr>
              <w:jc w:val="both"/>
            </w:pPr>
            <w:r w:rsidRPr="00E357AF">
              <w:t>52</w:t>
            </w:r>
          </w:p>
        </w:tc>
        <w:tc>
          <w:tcPr>
            <w:tcW w:w="2156" w:type="dxa"/>
            <w:gridSpan w:val="2"/>
            <w:shd w:val="clear" w:color="auto" w:fill="F7CAAC"/>
          </w:tcPr>
          <w:p w:rsidR="00BF06DF" w:rsidRPr="00E357AF" w:rsidRDefault="00BF06DF" w:rsidP="00B012C7">
            <w:pPr>
              <w:jc w:val="both"/>
              <w:rPr>
                <w:b/>
              </w:rPr>
            </w:pPr>
            <w:r w:rsidRPr="00E357AF">
              <w:rPr>
                <w:b/>
              </w:rPr>
              <w:t>kreditů</w:t>
            </w:r>
          </w:p>
        </w:tc>
        <w:tc>
          <w:tcPr>
            <w:tcW w:w="1207" w:type="dxa"/>
            <w:gridSpan w:val="4"/>
          </w:tcPr>
          <w:p w:rsidR="00BF06DF" w:rsidRPr="00E357AF" w:rsidRDefault="00BF06DF" w:rsidP="00B012C7">
            <w:pPr>
              <w:jc w:val="both"/>
            </w:pPr>
            <w:r w:rsidRPr="00E357AF">
              <w:t>5</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Prerekvizity, korekvizity, ekvivalence</w:t>
            </w:r>
          </w:p>
        </w:tc>
        <w:tc>
          <w:tcPr>
            <w:tcW w:w="6769" w:type="dxa"/>
            <w:gridSpan w:val="14"/>
          </w:tcPr>
          <w:p w:rsidR="00BF06DF" w:rsidRPr="00E357AF" w:rsidRDefault="00BF06DF" w:rsidP="00B012C7">
            <w:pPr>
              <w:jc w:val="both"/>
            </w:pP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Způsob ověření studijních výsledků</w:t>
            </w:r>
          </w:p>
        </w:tc>
        <w:tc>
          <w:tcPr>
            <w:tcW w:w="3406" w:type="dxa"/>
            <w:gridSpan w:val="8"/>
          </w:tcPr>
          <w:p w:rsidR="00BF06DF" w:rsidRPr="00E357AF" w:rsidRDefault="00BF06DF" w:rsidP="00B012C7">
            <w:pPr>
              <w:jc w:val="both"/>
            </w:pPr>
            <w:r w:rsidRPr="00E357AF">
              <w:t>zápočet, zkouška</w:t>
            </w:r>
          </w:p>
        </w:tc>
        <w:tc>
          <w:tcPr>
            <w:tcW w:w="2156" w:type="dxa"/>
            <w:gridSpan w:val="2"/>
            <w:shd w:val="clear" w:color="auto" w:fill="F7CAAC"/>
          </w:tcPr>
          <w:p w:rsidR="00BF06DF" w:rsidRPr="00E357AF" w:rsidRDefault="00BF06DF" w:rsidP="00B012C7">
            <w:pPr>
              <w:jc w:val="both"/>
              <w:rPr>
                <w:b/>
              </w:rPr>
            </w:pPr>
            <w:r w:rsidRPr="00E357AF">
              <w:rPr>
                <w:b/>
              </w:rPr>
              <w:t>Forma výuky</w:t>
            </w:r>
          </w:p>
        </w:tc>
        <w:tc>
          <w:tcPr>
            <w:tcW w:w="1207" w:type="dxa"/>
            <w:gridSpan w:val="4"/>
          </w:tcPr>
          <w:p w:rsidR="00BF06DF" w:rsidRPr="00E357AF" w:rsidRDefault="00BF06DF" w:rsidP="00B012C7">
            <w:pPr>
              <w:jc w:val="both"/>
            </w:pPr>
            <w:r w:rsidRPr="00E357AF">
              <w:t>přednáška, cvičení</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Forma způsobu ověření studijních výsledků a další požadavky na studenta</w:t>
            </w:r>
          </w:p>
        </w:tc>
        <w:tc>
          <w:tcPr>
            <w:tcW w:w="6769" w:type="dxa"/>
            <w:gridSpan w:val="14"/>
            <w:tcBorders>
              <w:bottom w:val="nil"/>
            </w:tcBorders>
          </w:tcPr>
          <w:p w:rsidR="00BF06DF" w:rsidRPr="00E357AF" w:rsidRDefault="00BF06DF" w:rsidP="00B012C7">
            <w:pPr>
              <w:jc w:val="both"/>
            </w:pPr>
            <w:r w:rsidRPr="00E357AF">
              <w:t>Způsob zakončení předmětu – zápočet, zkouška</w:t>
            </w:r>
          </w:p>
          <w:p w:rsidR="00BF06DF" w:rsidRPr="00E357AF" w:rsidRDefault="00BF06DF" w:rsidP="00B012C7">
            <w:pPr>
              <w:jc w:val="both"/>
            </w:pPr>
            <w:r w:rsidRPr="00E357AF">
              <w:t>Požadavky k zápočtu:</w:t>
            </w:r>
            <w:r>
              <w:t xml:space="preserve"> </w:t>
            </w:r>
            <w:r w:rsidRPr="00E357AF">
              <w:t>aktivní účast na cvičeních (alespoň 80 %),</w:t>
            </w:r>
            <w:r>
              <w:t xml:space="preserve"> </w:t>
            </w:r>
            <w:r w:rsidRPr="00E357AF">
              <w:t>úspěšné zvládnutí zápočtové práce (získání alespoň 50 % z možných bodů).</w:t>
            </w:r>
          </w:p>
          <w:p w:rsidR="00BF06DF" w:rsidRPr="00E357AF" w:rsidRDefault="00BF06DF" w:rsidP="00B012C7">
            <w:pPr>
              <w:jc w:val="both"/>
            </w:pPr>
            <w:r w:rsidRPr="00E357AF">
              <w:t>Požadavky ke zkoušce:</w:t>
            </w:r>
            <w:r>
              <w:t xml:space="preserve"> </w:t>
            </w:r>
            <w:r w:rsidRPr="00E357AF">
              <w:t>udělený zápočet ze cvičení,</w:t>
            </w:r>
            <w:r>
              <w:t xml:space="preserve"> </w:t>
            </w:r>
            <w:r w:rsidRPr="00E357AF">
              <w:t>úspěšné zvládnutí zkouškové písemné práce (získání alespoň 50 % z možných bodů) v rozsahu znalostí přednášek a cvičení.</w:t>
            </w:r>
          </w:p>
        </w:tc>
      </w:tr>
      <w:tr w:rsidR="00BF06DF" w:rsidRPr="0032227F" w:rsidTr="00BF06DF">
        <w:trPr>
          <w:gridBefore w:val="1"/>
          <w:wBefore w:w="75" w:type="dxa"/>
          <w:trHeight w:val="192"/>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Before w:val="1"/>
          <w:wBefore w:w="75" w:type="dxa"/>
          <w:trHeight w:val="197"/>
        </w:trPr>
        <w:tc>
          <w:tcPr>
            <w:tcW w:w="3086" w:type="dxa"/>
            <w:gridSpan w:val="2"/>
            <w:tcBorders>
              <w:top w:val="nil"/>
            </w:tcBorders>
            <w:shd w:val="clear" w:color="auto" w:fill="F7CAAC"/>
          </w:tcPr>
          <w:p w:rsidR="00BF06DF" w:rsidRPr="00E357AF" w:rsidRDefault="00BF06DF" w:rsidP="00B012C7">
            <w:pPr>
              <w:jc w:val="both"/>
              <w:rPr>
                <w:b/>
              </w:rPr>
            </w:pPr>
            <w:r w:rsidRPr="00E357AF">
              <w:rPr>
                <w:b/>
              </w:rPr>
              <w:t>Garant předmětu</w:t>
            </w:r>
          </w:p>
        </w:tc>
        <w:tc>
          <w:tcPr>
            <w:tcW w:w="6769" w:type="dxa"/>
            <w:gridSpan w:val="14"/>
            <w:tcBorders>
              <w:top w:val="nil"/>
            </w:tcBorders>
          </w:tcPr>
          <w:p w:rsidR="00BF06DF" w:rsidRPr="00E357AF" w:rsidRDefault="00BF06DF" w:rsidP="00B012C7">
            <w:pPr>
              <w:jc w:val="both"/>
            </w:pPr>
            <w:r w:rsidRPr="00E357AF">
              <w:t>Mgr. Lubomír Sedláček, Ph.D.</w:t>
            </w:r>
          </w:p>
        </w:tc>
      </w:tr>
      <w:tr w:rsidR="00BF06DF" w:rsidRPr="00E357AF" w:rsidTr="00BF06DF">
        <w:trPr>
          <w:gridBefore w:val="1"/>
          <w:wBefore w:w="75" w:type="dxa"/>
          <w:trHeight w:val="243"/>
        </w:trPr>
        <w:tc>
          <w:tcPr>
            <w:tcW w:w="3086" w:type="dxa"/>
            <w:gridSpan w:val="2"/>
            <w:tcBorders>
              <w:top w:val="nil"/>
            </w:tcBorders>
            <w:shd w:val="clear" w:color="auto" w:fill="F7CAAC"/>
          </w:tcPr>
          <w:p w:rsidR="00BF06DF" w:rsidRPr="00E357AF" w:rsidRDefault="00BF06DF" w:rsidP="00B012C7">
            <w:pPr>
              <w:jc w:val="both"/>
              <w:rPr>
                <w:b/>
              </w:rPr>
            </w:pPr>
            <w:r w:rsidRPr="00E357AF">
              <w:rPr>
                <w:b/>
              </w:rPr>
              <w:t>Zapojení garanta do výuky předmětu</w:t>
            </w:r>
          </w:p>
        </w:tc>
        <w:tc>
          <w:tcPr>
            <w:tcW w:w="6769" w:type="dxa"/>
            <w:gridSpan w:val="14"/>
            <w:tcBorders>
              <w:top w:val="nil"/>
            </w:tcBorders>
          </w:tcPr>
          <w:p w:rsidR="00BF06DF" w:rsidRPr="00E357AF" w:rsidRDefault="00BF06DF" w:rsidP="00B012C7">
            <w:pPr>
              <w:jc w:val="both"/>
            </w:pPr>
            <w:r w:rsidRPr="00E357AF">
              <w:t xml:space="preserve">Garant se </w:t>
            </w:r>
            <w:r>
              <w:t>podílí na přednášení v rozsahu 6</w:t>
            </w:r>
            <w:r w:rsidRPr="00E357AF">
              <w:t>0 %, dále stanovuje koncepci cvičení</w:t>
            </w:r>
          </w:p>
          <w:p w:rsidR="00BF06DF" w:rsidRPr="00E357AF" w:rsidRDefault="00BF06DF" w:rsidP="00B012C7">
            <w:pPr>
              <w:jc w:val="both"/>
            </w:pPr>
            <w:r w:rsidRPr="00E357AF">
              <w:t>a dohlíží na jejich jednotné vedení.</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Vyučující</w:t>
            </w:r>
          </w:p>
        </w:tc>
        <w:tc>
          <w:tcPr>
            <w:tcW w:w="6769" w:type="dxa"/>
            <w:gridSpan w:val="14"/>
            <w:tcBorders>
              <w:bottom w:val="nil"/>
            </w:tcBorders>
          </w:tcPr>
          <w:p w:rsidR="00BF06DF" w:rsidRPr="00E357AF" w:rsidRDefault="00BF06DF" w:rsidP="00B012C7">
            <w:pPr>
              <w:jc w:val="both"/>
            </w:pPr>
            <w:r w:rsidRPr="00E357AF">
              <w:t>Mgr. Lubomí</w:t>
            </w:r>
            <w:r>
              <w:t>r Sedláček, Ph.D. - přednášky (6</w:t>
            </w:r>
            <w:r w:rsidRPr="00E357AF">
              <w:t>0%)</w:t>
            </w:r>
            <w:r>
              <w:t xml:space="preserve">, </w:t>
            </w:r>
            <w:r w:rsidRPr="00E357AF">
              <w:t>RNDr. Milo</w:t>
            </w:r>
            <w:r>
              <w:t>slav Fialka, CSc. - přednášky (4</w:t>
            </w:r>
            <w:r w:rsidRPr="00E357AF">
              <w:t>0%)</w:t>
            </w:r>
          </w:p>
        </w:tc>
      </w:tr>
      <w:tr w:rsidR="00BF06DF" w:rsidRPr="0032227F" w:rsidTr="00BF06DF">
        <w:trPr>
          <w:gridBefore w:val="1"/>
          <w:wBefore w:w="75" w:type="dxa"/>
          <w:trHeight w:val="73"/>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Stručná anotace předmětu</w:t>
            </w:r>
          </w:p>
        </w:tc>
        <w:tc>
          <w:tcPr>
            <w:tcW w:w="6769" w:type="dxa"/>
            <w:gridSpan w:val="14"/>
            <w:tcBorders>
              <w:bottom w:val="nil"/>
            </w:tcBorders>
          </w:tcPr>
          <w:p w:rsidR="00BF06DF" w:rsidRPr="00E357AF" w:rsidRDefault="00BF06DF" w:rsidP="00B012C7">
            <w:pPr>
              <w:jc w:val="both"/>
            </w:pPr>
          </w:p>
        </w:tc>
      </w:tr>
      <w:tr w:rsidR="00BF06DF" w:rsidRPr="00E357AF" w:rsidTr="00BF06DF">
        <w:trPr>
          <w:gridBefore w:val="1"/>
          <w:wBefore w:w="75" w:type="dxa"/>
          <w:trHeight w:val="3522"/>
        </w:trPr>
        <w:tc>
          <w:tcPr>
            <w:tcW w:w="9855" w:type="dxa"/>
            <w:gridSpan w:val="16"/>
            <w:tcBorders>
              <w:top w:val="nil"/>
              <w:bottom w:val="single" w:sz="12" w:space="0" w:color="auto"/>
            </w:tcBorders>
          </w:tcPr>
          <w:p w:rsidR="00BF06DF" w:rsidRPr="00E357AF" w:rsidRDefault="00BF06DF" w:rsidP="00B012C7">
            <w:pPr>
              <w:jc w:val="both"/>
            </w:pPr>
            <w:r w:rsidRPr="00E357AF">
              <w:t>Cílem předmětu je vybavit studenty základními matematickými vědomostmi a dovednostmi v oblastech lineární algebry a diferenciálního počtu funkce jedné proměnné.</w:t>
            </w:r>
          </w:p>
          <w:p w:rsidR="00BF06DF" w:rsidRPr="00E357AF" w:rsidRDefault="00BF06DF" w:rsidP="00B012C7">
            <w:pPr>
              <w:jc w:val="both"/>
            </w:pPr>
            <w:r w:rsidRPr="00E357AF">
              <w:t>Studenti aktivně používají matematický aparát, jsou schopni logického a kombinačního myšlení a ovládají matematické dovednosti v takové míře, že jsou schopni je aktivně aplikovat při řešení konkrétních úloh.</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Vektory, lineární kombinace, lineární (ne)závislost, vektorový prostor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Matice a početní operace s nimi, hodnost matice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Determinant, inverzní matice, maticové rovnice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Soustavy lineárních rovnic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Funkce a jejich vlastnosti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Elementární funkce </w:t>
            </w:r>
          </w:p>
          <w:p w:rsidR="00BF06DF" w:rsidRPr="00E357AF" w:rsidRDefault="00BF06DF" w:rsidP="00726145">
            <w:pPr>
              <w:pStyle w:val="Odstavecseseznamem"/>
              <w:numPr>
                <w:ilvl w:val="0"/>
                <w:numId w:val="3"/>
              </w:numPr>
              <w:ind w:left="322" w:hanging="284"/>
              <w:rPr>
                <w:color w:val="000000"/>
              </w:rPr>
            </w:pPr>
            <w:r w:rsidRPr="00E357AF">
              <w:rPr>
                <w:color w:val="000000"/>
                <w:shd w:val="clear" w:color="auto" w:fill="FFFFFF"/>
              </w:rPr>
              <w:t>Limita, spojitost funkce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Derivace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Derivace vyšších řádů, L´Hospitalovo pravidlo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Geometrický význam první a druhé derivace </w:t>
            </w:r>
          </w:p>
          <w:p w:rsidR="00BF06DF" w:rsidRPr="00E357AF" w:rsidRDefault="00BF06DF" w:rsidP="00726145">
            <w:pPr>
              <w:pStyle w:val="Odstavecseseznamem"/>
              <w:numPr>
                <w:ilvl w:val="0"/>
                <w:numId w:val="3"/>
              </w:numPr>
              <w:ind w:left="322" w:hanging="284"/>
            </w:pPr>
            <w:r w:rsidRPr="00E357AF">
              <w:rPr>
                <w:color w:val="000000"/>
                <w:shd w:val="clear" w:color="auto" w:fill="FFFFFF"/>
              </w:rPr>
              <w:t>Průběh funkce </w:t>
            </w:r>
          </w:p>
        </w:tc>
      </w:tr>
      <w:tr w:rsidR="00BF06DF" w:rsidRPr="00E357AF" w:rsidTr="00BF06DF">
        <w:trPr>
          <w:gridBefore w:val="1"/>
          <w:wBefore w:w="75" w:type="dxa"/>
          <w:trHeight w:val="265"/>
        </w:trPr>
        <w:tc>
          <w:tcPr>
            <w:tcW w:w="3653" w:type="dxa"/>
            <w:gridSpan w:val="4"/>
            <w:tcBorders>
              <w:top w:val="nil"/>
            </w:tcBorders>
            <w:shd w:val="clear" w:color="auto" w:fill="F7CAAC"/>
          </w:tcPr>
          <w:p w:rsidR="00BF06DF" w:rsidRPr="00E357AF" w:rsidRDefault="00BF06DF" w:rsidP="00B012C7">
            <w:pPr>
              <w:jc w:val="both"/>
            </w:pPr>
            <w:r w:rsidRPr="00E357AF">
              <w:rPr>
                <w:b/>
              </w:rPr>
              <w:t>Studijní literatura a studijní pomůcky</w:t>
            </w:r>
          </w:p>
        </w:tc>
        <w:tc>
          <w:tcPr>
            <w:tcW w:w="6202" w:type="dxa"/>
            <w:gridSpan w:val="12"/>
            <w:tcBorders>
              <w:top w:val="nil"/>
              <w:bottom w:val="nil"/>
            </w:tcBorders>
          </w:tcPr>
          <w:p w:rsidR="00BF06DF" w:rsidRPr="00E357AF" w:rsidRDefault="00BF06DF" w:rsidP="00B012C7">
            <w:pPr>
              <w:jc w:val="both"/>
            </w:pPr>
          </w:p>
        </w:tc>
      </w:tr>
      <w:tr w:rsidR="00BF06DF" w:rsidRPr="00E357AF" w:rsidTr="00BF06DF">
        <w:trPr>
          <w:gridBefore w:val="1"/>
          <w:wBefore w:w="75" w:type="dxa"/>
          <w:trHeight w:val="1497"/>
        </w:trPr>
        <w:tc>
          <w:tcPr>
            <w:tcW w:w="9855" w:type="dxa"/>
            <w:gridSpan w:val="16"/>
            <w:tcBorders>
              <w:top w:val="nil"/>
            </w:tcBorders>
          </w:tcPr>
          <w:p w:rsidR="00BF06DF" w:rsidRPr="00E357AF" w:rsidRDefault="00BF06DF" w:rsidP="00B012C7">
            <w:pPr>
              <w:rPr>
                <w:b/>
              </w:rPr>
            </w:pPr>
            <w:r w:rsidRPr="00E357AF">
              <w:rPr>
                <w:b/>
              </w:rPr>
              <w:t>Povinná literatura</w:t>
            </w:r>
          </w:p>
          <w:p w:rsidR="00BF06DF" w:rsidRPr="00E357AF" w:rsidRDefault="00BF06DF" w:rsidP="00BF06DF">
            <w:pPr>
              <w:jc w:val="both"/>
            </w:pPr>
            <w:r w:rsidRPr="00E357AF">
              <w:rPr>
                <w:shd w:val="clear" w:color="auto" w:fill="FFFFFF"/>
              </w:rPr>
              <w:t>KLŮFA, J. </w:t>
            </w:r>
            <w:r w:rsidRPr="00E357AF">
              <w:rPr>
                <w:i/>
                <w:iCs/>
                <w:shd w:val="clear" w:color="auto" w:fill="FFFFFF"/>
              </w:rPr>
              <w:t>Matematika pro Vysokou školu ekonomickou</w:t>
            </w:r>
            <w:r w:rsidRPr="00E357AF">
              <w:rPr>
                <w:shd w:val="clear" w:color="auto" w:fill="FFFFFF"/>
              </w:rPr>
              <w:t>. 1. vyd. Praha: Ekopress, 2016, 198 s. ISBN 978-80-87865-32-3.</w:t>
            </w:r>
          </w:p>
          <w:p w:rsidR="00BF06DF" w:rsidRPr="00E357AF" w:rsidRDefault="00BF06DF" w:rsidP="00B012C7">
            <w:pPr>
              <w:jc w:val="both"/>
            </w:pPr>
            <w:r w:rsidRPr="00E357AF">
              <w:t>OSTRAVSKÝ J., POLÁŠEK V. </w:t>
            </w:r>
            <w:r w:rsidRPr="00E357AF">
              <w:rPr>
                <w:i/>
                <w:iCs/>
              </w:rPr>
              <w:t>Diferenciální a integrální počet funkce jedné proměnné: vybrané statě</w:t>
            </w:r>
            <w:r w:rsidRPr="00E357AF">
              <w:t>. Zlín, 2011, 231 s. ISBN 978-80-7454-124-7. </w:t>
            </w:r>
          </w:p>
          <w:p w:rsidR="00BF06DF" w:rsidRPr="00E357AF" w:rsidRDefault="00BF06DF" w:rsidP="00B012C7">
            <w:pPr>
              <w:jc w:val="both"/>
              <w:rPr>
                <w:b/>
                <w:bCs/>
              </w:rPr>
            </w:pPr>
            <w:r w:rsidRPr="00E357AF">
              <w:rPr>
                <w:b/>
                <w:bCs/>
              </w:rPr>
              <w:t>Doporučená literatura</w:t>
            </w:r>
          </w:p>
          <w:p w:rsidR="00BF06DF" w:rsidRPr="00E357AF" w:rsidRDefault="00BF06DF" w:rsidP="00BF06DF">
            <w:pPr>
              <w:jc w:val="both"/>
            </w:pPr>
            <w:r w:rsidRPr="00E357AF">
              <w:rPr>
                <w:shd w:val="clear" w:color="auto" w:fill="FFFFFF"/>
              </w:rPr>
              <w:t>ČERNÝ, I. </w:t>
            </w:r>
            <w:r w:rsidRPr="00E357AF">
              <w:rPr>
                <w:i/>
                <w:iCs/>
                <w:shd w:val="clear" w:color="auto" w:fill="FFFFFF"/>
              </w:rPr>
              <w:t>Úvod do inteligentního kalkulu: 1000 příkladů z elementární analýzy</w:t>
            </w:r>
            <w:r w:rsidRPr="00E357AF">
              <w:rPr>
                <w:shd w:val="clear" w:color="auto" w:fill="FFFFFF"/>
              </w:rPr>
              <w:t>. Praha: Academia, 2002, 236 s. ISBN 80-200-1017-3.</w:t>
            </w:r>
          </w:p>
          <w:p w:rsidR="00BF06DF" w:rsidRPr="00E357AF" w:rsidRDefault="00BF06DF" w:rsidP="00B012C7">
            <w:pPr>
              <w:jc w:val="both"/>
            </w:pPr>
            <w:r w:rsidRPr="00E357AF">
              <w:rPr>
                <w:shd w:val="clear" w:color="auto" w:fill="FFFFFF"/>
              </w:rPr>
              <w:t>OLŠÁK, P. </w:t>
            </w:r>
            <w:r w:rsidRPr="00E357AF">
              <w:rPr>
                <w:i/>
                <w:iCs/>
                <w:shd w:val="clear" w:color="auto" w:fill="FFFFFF"/>
              </w:rPr>
              <w:t>Úvod do algebry, zejména lineární</w:t>
            </w:r>
            <w:r w:rsidRPr="00E357AF">
              <w:rPr>
                <w:shd w:val="clear" w:color="auto" w:fill="FFFFFF"/>
              </w:rPr>
              <w:t>. 2., přeprac. vyd. V Praze: České vysoké učení technické, 2013, 190 s. ISBN 978-80-01-05291-4.</w:t>
            </w:r>
          </w:p>
          <w:p w:rsidR="00BF06DF" w:rsidRPr="00E357AF" w:rsidRDefault="00BF06DF" w:rsidP="00B012C7">
            <w:pPr>
              <w:jc w:val="both"/>
              <w:rPr>
                <w:shd w:val="clear" w:color="auto" w:fill="FFFFFF"/>
              </w:rPr>
            </w:pPr>
            <w:r w:rsidRPr="00E357AF">
              <w:rPr>
                <w:shd w:val="clear" w:color="auto" w:fill="FFFFFF"/>
              </w:rPr>
              <w:t>SYDSÆTER, K., HAMMOND, P. J. </w:t>
            </w:r>
            <w:r w:rsidRPr="00E357AF">
              <w:rPr>
                <w:i/>
                <w:iCs/>
                <w:shd w:val="clear" w:color="auto" w:fill="FFFFFF"/>
              </w:rPr>
              <w:t>Essential mathematics for economic analysis</w:t>
            </w:r>
            <w:r w:rsidRPr="00E357AF">
              <w:rPr>
                <w:shd w:val="clear" w:color="auto" w:fill="FFFFFF"/>
              </w:rPr>
              <w:t>. Fifth edition. Harlow, United Kingdom: Pearson Education, 2016, 831 p. ISBN 9781292074610.</w:t>
            </w:r>
          </w:p>
          <w:p w:rsidR="00BF06DF" w:rsidRPr="00E357AF" w:rsidRDefault="00BF06DF" w:rsidP="00B012C7">
            <w:pPr>
              <w:jc w:val="both"/>
            </w:pPr>
            <w:r w:rsidRPr="00E357AF">
              <w:rPr>
                <w:shd w:val="clear" w:color="auto" w:fill="FFFFFF"/>
              </w:rPr>
              <w:t>ZEDNÍK, J. </w:t>
            </w:r>
            <w:r w:rsidRPr="00E357AF">
              <w:rPr>
                <w:i/>
                <w:iCs/>
                <w:shd w:val="clear" w:color="auto" w:fill="FFFFFF"/>
              </w:rPr>
              <w:t>Lineární algebra zaměřená na geometrii a ekonomii</w:t>
            </w:r>
            <w:r w:rsidRPr="00E357AF">
              <w:rPr>
                <w:shd w:val="clear" w:color="auto" w:fill="FFFFFF"/>
              </w:rPr>
              <w:t>. Vyd. 5., neupr. Zlín: UTBati ve Zlíně, 2006. ISBN 80-7318-531-8.</w:t>
            </w:r>
          </w:p>
        </w:tc>
      </w:tr>
      <w:tr w:rsidR="00BF06DF" w:rsidRPr="00E357AF" w:rsidTr="00BF06DF">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BF06DF" w:rsidRPr="00E357AF" w:rsidRDefault="00BF06DF" w:rsidP="00B012C7">
            <w:pPr>
              <w:jc w:val="center"/>
              <w:rPr>
                <w:b/>
              </w:rPr>
            </w:pPr>
            <w:r w:rsidRPr="00E357AF">
              <w:rPr>
                <w:b/>
              </w:rPr>
              <w:t>Informace ke kombinované nebo distanční formě</w:t>
            </w:r>
          </w:p>
        </w:tc>
      </w:tr>
      <w:tr w:rsidR="00BF06DF" w:rsidRPr="00E357AF" w:rsidTr="00BF06DF">
        <w:trPr>
          <w:gridBefore w:val="1"/>
          <w:wBefore w:w="75" w:type="dxa"/>
        </w:trPr>
        <w:tc>
          <w:tcPr>
            <w:tcW w:w="4787" w:type="dxa"/>
            <w:gridSpan w:val="6"/>
            <w:tcBorders>
              <w:top w:val="single" w:sz="2" w:space="0" w:color="auto"/>
            </w:tcBorders>
            <w:shd w:val="clear" w:color="auto" w:fill="F7CAAC"/>
          </w:tcPr>
          <w:p w:rsidR="00BF06DF" w:rsidRPr="00E357AF" w:rsidRDefault="00BF06DF" w:rsidP="00B012C7">
            <w:pPr>
              <w:jc w:val="both"/>
            </w:pPr>
            <w:r w:rsidRPr="00E357AF">
              <w:rPr>
                <w:b/>
              </w:rPr>
              <w:t>Rozsah konzultací (soustředění)</w:t>
            </w:r>
          </w:p>
        </w:tc>
        <w:tc>
          <w:tcPr>
            <w:tcW w:w="889" w:type="dxa"/>
            <w:gridSpan w:val="2"/>
            <w:tcBorders>
              <w:top w:val="single" w:sz="2" w:space="0" w:color="auto"/>
            </w:tcBorders>
          </w:tcPr>
          <w:p w:rsidR="00BF06DF" w:rsidRPr="00E357AF" w:rsidRDefault="00BF06DF" w:rsidP="00B012C7">
            <w:pPr>
              <w:jc w:val="both"/>
            </w:pPr>
            <w:r w:rsidRPr="00E357AF">
              <w:t>20</w:t>
            </w:r>
          </w:p>
        </w:tc>
        <w:tc>
          <w:tcPr>
            <w:tcW w:w="4179" w:type="dxa"/>
            <w:gridSpan w:val="8"/>
            <w:tcBorders>
              <w:top w:val="single" w:sz="2" w:space="0" w:color="auto"/>
            </w:tcBorders>
            <w:shd w:val="clear" w:color="auto" w:fill="F7CAAC"/>
          </w:tcPr>
          <w:p w:rsidR="00BF06DF" w:rsidRPr="00E357AF" w:rsidRDefault="00BF06DF" w:rsidP="00B012C7">
            <w:pPr>
              <w:jc w:val="both"/>
              <w:rPr>
                <w:b/>
              </w:rPr>
            </w:pPr>
            <w:r w:rsidRPr="00E357AF">
              <w:rPr>
                <w:b/>
              </w:rPr>
              <w:t xml:space="preserve">hodin </w:t>
            </w:r>
          </w:p>
        </w:tc>
      </w:tr>
      <w:tr w:rsidR="00BF06DF" w:rsidRPr="00E357AF" w:rsidTr="00BF06DF">
        <w:trPr>
          <w:gridBefore w:val="1"/>
          <w:wBefore w:w="75" w:type="dxa"/>
        </w:trPr>
        <w:tc>
          <w:tcPr>
            <w:tcW w:w="9855" w:type="dxa"/>
            <w:gridSpan w:val="16"/>
            <w:shd w:val="clear" w:color="auto" w:fill="F7CAAC"/>
          </w:tcPr>
          <w:p w:rsidR="00BF06DF" w:rsidRPr="00E357AF" w:rsidRDefault="00BF06DF" w:rsidP="00B012C7">
            <w:pPr>
              <w:jc w:val="both"/>
              <w:rPr>
                <w:b/>
              </w:rPr>
            </w:pPr>
            <w:r w:rsidRPr="00E357AF">
              <w:rPr>
                <w:b/>
              </w:rPr>
              <w:t>Informace o způsobu kontaktu s vyučujícím</w:t>
            </w:r>
          </w:p>
        </w:tc>
      </w:tr>
      <w:tr w:rsidR="00BF06DF" w:rsidRPr="00E357AF" w:rsidTr="00BF06DF">
        <w:trPr>
          <w:gridBefore w:val="1"/>
          <w:wBefore w:w="75" w:type="dxa"/>
          <w:trHeight w:val="708"/>
        </w:trPr>
        <w:tc>
          <w:tcPr>
            <w:tcW w:w="9855" w:type="dxa"/>
            <w:gridSpan w:val="16"/>
          </w:tcPr>
          <w:p w:rsidR="00BF06DF" w:rsidRPr="00E357AF" w:rsidRDefault="00BF06DF" w:rsidP="00B012C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BF06DF" w:rsidTr="00BF06DF">
        <w:trPr>
          <w:gridAfter w:val="1"/>
          <w:wAfter w:w="75" w:type="dxa"/>
        </w:trPr>
        <w:tc>
          <w:tcPr>
            <w:tcW w:w="9855" w:type="dxa"/>
            <w:gridSpan w:val="16"/>
            <w:tcBorders>
              <w:bottom w:val="double" w:sz="4" w:space="0" w:color="auto"/>
            </w:tcBorders>
            <w:shd w:val="clear" w:color="auto" w:fill="BDD6EE"/>
          </w:tcPr>
          <w:p w:rsidR="00BF06DF" w:rsidRDefault="00BF06DF" w:rsidP="00B012C7">
            <w:pPr>
              <w:jc w:val="both"/>
              <w:rPr>
                <w:b/>
                <w:sz w:val="28"/>
              </w:rPr>
            </w:pPr>
            <w:r>
              <w:lastRenderedPageBreak/>
              <w:br w:type="page"/>
            </w:r>
            <w:r>
              <w:rPr>
                <w:b/>
                <w:sz w:val="28"/>
              </w:rPr>
              <w:t>B-III – Charakteristika studijního předmětu</w:t>
            </w:r>
          </w:p>
        </w:tc>
      </w:tr>
      <w:tr w:rsidR="00BF06DF" w:rsidRPr="00E357AF" w:rsidTr="00BF06DF">
        <w:trPr>
          <w:gridAfter w:val="1"/>
          <w:wAfter w:w="75" w:type="dxa"/>
        </w:trPr>
        <w:tc>
          <w:tcPr>
            <w:tcW w:w="3086" w:type="dxa"/>
            <w:gridSpan w:val="2"/>
            <w:tcBorders>
              <w:top w:val="double" w:sz="4" w:space="0" w:color="auto"/>
            </w:tcBorders>
            <w:shd w:val="clear" w:color="auto" w:fill="F7CAAC"/>
          </w:tcPr>
          <w:p w:rsidR="00BF06DF" w:rsidRPr="00E357AF" w:rsidRDefault="00BF06DF" w:rsidP="00B012C7">
            <w:pPr>
              <w:jc w:val="both"/>
              <w:rPr>
                <w:b/>
              </w:rPr>
            </w:pPr>
            <w:r w:rsidRPr="00E357AF">
              <w:rPr>
                <w:b/>
              </w:rPr>
              <w:t>Název studijního předmětu</w:t>
            </w:r>
          </w:p>
        </w:tc>
        <w:tc>
          <w:tcPr>
            <w:tcW w:w="6769" w:type="dxa"/>
            <w:gridSpan w:val="14"/>
            <w:tcBorders>
              <w:top w:val="double" w:sz="4" w:space="0" w:color="auto"/>
            </w:tcBorders>
          </w:tcPr>
          <w:p w:rsidR="00BF06DF" w:rsidRPr="00E357AF" w:rsidRDefault="00BF06DF" w:rsidP="00B012C7">
            <w:pPr>
              <w:jc w:val="both"/>
            </w:pPr>
            <w:r w:rsidRPr="00E357AF">
              <w:t>Mikroekonomie I</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Typ předmětu</w:t>
            </w:r>
          </w:p>
        </w:tc>
        <w:tc>
          <w:tcPr>
            <w:tcW w:w="3406" w:type="dxa"/>
            <w:gridSpan w:val="8"/>
          </w:tcPr>
          <w:p w:rsidR="00BF06DF" w:rsidRPr="00E357AF" w:rsidRDefault="00BF06DF" w:rsidP="00B012C7">
            <w:pPr>
              <w:jc w:val="both"/>
            </w:pPr>
            <w:r w:rsidRPr="00E357AF">
              <w:t>povinný „ZT“</w:t>
            </w:r>
          </w:p>
        </w:tc>
        <w:tc>
          <w:tcPr>
            <w:tcW w:w="2695" w:type="dxa"/>
            <w:gridSpan w:val="4"/>
            <w:shd w:val="clear" w:color="auto" w:fill="F7CAAC"/>
          </w:tcPr>
          <w:p w:rsidR="00BF06DF" w:rsidRPr="00E357AF" w:rsidRDefault="00BF06DF" w:rsidP="00B012C7">
            <w:pPr>
              <w:jc w:val="both"/>
            </w:pPr>
            <w:r w:rsidRPr="00E357AF">
              <w:rPr>
                <w:b/>
              </w:rPr>
              <w:t>doporučený ročník / semestr</w:t>
            </w:r>
          </w:p>
        </w:tc>
        <w:tc>
          <w:tcPr>
            <w:tcW w:w="668" w:type="dxa"/>
            <w:gridSpan w:val="2"/>
          </w:tcPr>
          <w:p w:rsidR="00BF06DF" w:rsidRPr="00E357AF" w:rsidRDefault="00BF06DF" w:rsidP="00B012C7">
            <w:pPr>
              <w:jc w:val="both"/>
            </w:pPr>
            <w:r w:rsidRPr="00E357AF">
              <w:t>1/Z</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Rozsah studijního předmětu</w:t>
            </w:r>
          </w:p>
        </w:tc>
        <w:tc>
          <w:tcPr>
            <w:tcW w:w="1701" w:type="dxa"/>
            <w:gridSpan w:val="4"/>
          </w:tcPr>
          <w:p w:rsidR="00BF06DF" w:rsidRPr="00E357AF" w:rsidRDefault="00BF06DF" w:rsidP="00B012C7">
            <w:pPr>
              <w:jc w:val="both"/>
            </w:pPr>
            <w:r w:rsidRPr="00E357AF">
              <w:t>26p + 26s</w:t>
            </w:r>
          </w:p>
        </w:tc>
        <w:tc>
          <w:tcPr>
            <w:tcW w:w="889" w:type="dxa"/>
            <w:gridSpan w:val="2"/>
            <w:shd w:val="clear" w:color="auto" w:fill="F7CAAC"/>
          </w:tcPr>
          <w:p w:rsidR="00BF06DF" w:rsidRPr="00E357AF" w:rsidRDefault="00BF06DF" w:rsidP="00B012C7">
            <w:pPr>
              <w:jc w:val="both"/>
              <w:rPr>
                <w:b/>
              </w:rPr>
            </w:pPr>
            <w:r w:rsidRPr="00E357AF">
              <w:rPr>
                <w:b/>
              </w:rPr>
              <w:t xml:space="preserve">hod. </w:t>
            </w:r>
          </w:p>
        </w:tc>
        <w:tc>
          <w:tcPr>
            <w:tcW w:w="816" w:type="dxa"/>
            <w:gridSpan w:val="2"/>
          </w:tcPr>
          <w:p w:rsidR="00BF06DF" w:rsidRPr="00E357AF" w:rsidRDefault="00BF06DF" w:rsidP="00B012C7">
            <w:pPr>
              <w:jc w:val="both"/>
            </w:pPr>
            <w:r w:rsidRPr="00E357AF">
              <w:t>52</w:t>
            </w:r>
          </w:p>
        </w:tc>
        <w:tc>
          <w:tcPr>
            <w:tcW w:w="2156" w:type="dxa"/>
            <w:gridSpan w:val="2"/>
            <w:shd w:val="clear" w:color="auto" w:fill="F7CAAC"/>
          </w:tcPr>
          <w:p w:rsidR="00BF06DF" w:rsidRPr="00E357AF" w:rsidRDefault="00BF06DF" w:rsidP="00B012C7">
            <w:pPr>
              <w:jc w:val="both"/>
              <w:rPr>
                <w:b/>
              </w:rPr>
            </w:pPr>
            <w:r w:rsidRPr="00E357AF">
              <w:rPr>
                <w:b/>
              </w:rPr>
              <w:t>kreditů</w:t>
            </w:r>
          </w:p>
        </w:tc>
        <w:tc>
          <w:tcPr>
            <w:tcW w:w="1207" w:type="dxa"/>
            <w:gridSpan w:val="4"/>
          </w:tcPr>
          <w:p w:rsidR="00BF06DF" w:rsidRPr="00E357AF" w:rsidRDefault="00BF06DF" w:rsidP="00B012C7">
            <w:pPr>
              <w:jc w:val="both"/>
            </w:pPr>
            <w:r w:rsidRPr="00E357AF">
              <w:t>6</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Prerekvizity, korekvizity, ekvivalence</w:t>
            </w:r>
          </w:p>
        </w:tc>
        <w:tc>
          <w:tcPr>
            <w:tcW w:w="6769" w:type="dxa"/>
            <w:gridSpan w:val="14"/>
          </w:tcPr>
          <w:p w:rsidR="00BF06DF" w:rsidRPr="00E357AF" w:rsidRDefault="00BF06DF" w:rsidP="00B012C7">
            <w:pPr>
              <w:jc w:val="both"/>
            </w:pP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Způsob ověření studijních výsledků</w:t>
            </w:r>
          </w:p>
        </w:tc>
        <w:tc>
          <w:tcPr>
            <w:tcW w:w="3406" w:type="dxa"/>
            <w:gridSpan w:val="8"/>
          </w:tcPr>
          <w:p w:rsidR="00BF06DF" w:rsidRPr="00E357AF" w:rsidRDefault="00BF06DF" w:rsidP="00B012C7">
            <w:pPr>
              <w:jc w:val="both"/>
            </w:pPr>
            <w:r w:rsidRPr="00E357AF">
              <w:t>zápočet, zkouška</w:t>
            </w:r>
          </w:p>
        </w:tc>
        <w:tc>
          <w:tcPr>
            <w:tcW w:w="2156" w:type="dxa"/>
            <w:gridSpan w:val="2"/>
            <w:shd w:val="clear" w:color="auto" w:fill="F7CAAC"/>
          </w:tcPr>
          <w:p w:rsidR="00BF06DF" w:rsidRPr="00E357AF" w:rsidRDefault="00BF06DF" w:rsidP="00B012C7">
            <w:pPr>
              <w:jc w:val="both"/>
              <w:rPr>
                <w:b/>
              </w:rPr>
            </w:pPr>
            <w:r w:rsidRPr="00E357AF">
              <w:rPr>
                <w:b/>
              </w:rPr>
              <w:t>Forma výuky</w:t>
            </w:r>
          </w:p>
        </w:tc>
        <w:tc>
          <w:tcPr>
            <w:tcW w:w="1207" w:type="dxa"/>
            <w:gridSpan w:val="4"/>
          </w:tcPr>
          <w:p w:rsidR="00BF06DF" w:rsidRPr="00E357AF" w:rsidRDefault="00BF06DF" w:rsidP="00B012C7">
            <w:pPr>
              <w:jc w:val="both"/>
            </w:pPr>
            <w:r w:rsidRPr="00E357AF">
              <w:t>přednáška, seminář</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Forma způsobu ověření studijních výsledků a další požadavky na studenta</w:t>
            </w:r>
          </w:p>
        </w:tc>
        <w:tc>
          <w:tcPr>
            <w:tcW w:w="6769" w:type="dxa"/>
            <w:gridSpan w:val="14"/>
            <w:tcBorders>
              <w:bottom w:val="nil"/>
            </w:tcBorders>
          </w:tcPr>
          <w:p w:rsidR="00BF06DF" w:rsidRPr="00E357AF" w:rsidRDefault="00BF06DF" w:rsidP="00B012C7">
            <w:pPr>
              <w:jc w:val="both"/>
            </w:pPr>
            <w:r w:rsidRPr="00E357AF">
              <w:t>Způsob zakončení předmětu – zápočet, zkouška</w:t>
            </w:r>
          </w:p>
          <w:p w:rsidR="00BF06DF" w:rsidRPr="00E357AF" w:rsidRDefault="00BF06DF" w:rsidP="00B012C7">
            <w:pPr>
              <w:jc w:val="both"/>
            </w:pPr>
            <w:r>
              <w:t>Požadavky k</w:t>
            </w:r>
            <w:r w:rsidRPr="00E357AF">
              <w:t xml:space="preserve"> zápočt</w:t>
            </w:r>
            <w:r>
              <w:t>u</w:t>
            </w:r>
            <w:r w:rsidRPr="00E357AF">
              <w:t>:</w:t>
            </w:r>
            <w:r>
              <w:t xml:space="preserve"> </w:t>
            </w:r>
            <w:r w:rsidRPr="00E357AF">
              <w:t>80% aktivní účast na seminářích, závěrečný zápočtový test s minimální 60% úspěšností z celkového počtu bodů.</w:t>
            </w:r>
          </w:p>
          <w:p w:rsidR="00BF06DF" w:rsidRPr="00E357AF" w:rsidRDefault="00BF06DF" w:rsidP="00B012C7">
            <w:pPr>
              <w:jc w:val="both"/>
            </w:pPr>
            <w:r w:rsidRPr="00E357AF">
              <w:t xml:space="preserve">Požadavky </w:t>
            </w:r>
            <w:r>
              <w:t>ke</w:t>
            </w:r>
            <w:r w:rsidRPr="00E357AF">
              <w:t xml:space="preserve"> zkouš</w:t>
            </w:r>
            <w:r>
              <w:t>ce</w:t>
            </w:r>
            <w:r w:rsidRPr="00E357AF">
              <w:t>:</w:t>
            </w:r>
            <w:r>
              <w:t xml:space="preserve"> </w:t>
            </w:r>
            <w:r w:rsidRPr="00E357AF">
              <w:t>písemný test s minimální 60% úspěšností z celkového počtu bodů,</w:t>
            </w:r>
            <w:r>
              <w:t xml:space="preserve"> </w:t>
            </w:r>
            <w:r w:rsidRPr="00E357AF">
              <w:t>následuje ústní zkouška v rozsahu znalostí přednášek a seminářů.</w:t>
            </w:r>
          </w:p>
        </w:tc>
      </w:tr>
      <w:tr w:rsidR="00BF06DF" w:rsidRPr="0032227F" w:rsidTr="00BF06DF">
        <w:trPr>
          <w:gridAfter w:val="1"/>
          <w:wAfter w:w="75" w:type="dxa"/>
          <w:trHeight w:val="87"/>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After w:val="1"/>
          <w:wAfter w:w="75" w:type="dxa"/>
          <w:trHeight w:val="197"/>
        </w:trPr>
        <w:tc>
          <w:tcPr>
            <w:tcW w:w="3086" w:type="dxa"/>
            <w:gridSpan w:val="2"/>
            <w:tcBorders>
              <w:top w:val="nil"/>
            </w:tcBorders>
            <w:shd w:val="clear" w:color="auto" w:fill="F7CAAC"/>
          </w:tcPr>
          <w:p w:rsidR="00BF06DF" w:rsidRPr="00E357AF" w:rsidRDefault="00BF06DF" w:rsidP="00B012C7">
            <w:pPr>
              <w:jc w:val="both"/>
              <w:rPr>
                <w:b/>
              </w:rPr>
            </w:pPr>
            <w:r w:rsidRPr="00E357AF">
              <w:rPr>
                <w:b/>
              </w:rPr>
              <w:t>Garant předmětu</w:t>
            </w:r>
          </w:p>
        </w:tc>
        <w:tc>
          <w:tcPr>
            <w:tcW w:w="6769" w:type="dxa"/>
            <w:gridSpan w:val="14"/>
            <w:tcBorders>
              <w:top w:val="nil"/>
            </w:tcBorders>
          </w:tcPr>
          <w:p w:rsidR="00BF06DF" w:rsidRPr="00E357AF" w:rsidRDefault="00BF06DF" w:rsidP="00B012C7">
            <w:pPr>
              <w:jc w:val="both"/>
            </w:pPr>
            <w:r w:rsidRPr="00E357AF">
              <w:t>Ing. Kamil Dobeš, Ph.D.</w:t>
            </w:r>
          </w:p>
        </w:tc>
      </w:tr>
      <w:tr w:rsidR="00BF06DF" w:rsidRPr="00E357AF" w:rsidTr="00BF06DF">
        <w:trPr>
          <w:gridAfter w:val="1"/>
          <w:wAfter w:w="75" w:type="dxa"/>
          <w:trHeight w:val="243"/>
        </w:trPr>
        <w:tc>
          <w:tcPr>
            <w:tcW w:w="3086" w:type="dxa"/>
            <w:gridSpan w:val="2"/>
            <w:tcBorders>
              <w:top w:val="nil"/>
            </w:tcBorders>
            <w:shd w:val="clear" w:color="auto" w:fill="F7CAAC"/>
          </w:tcPr>
          <w:p w:rsidR="00BF06DF" w:rsidRPr="00E357AF" w:rsidRDefault="00BF06DF" w:rsidP="00B012C7">
            <w:pPr>
              <w:jc w:val="both"/>
              <w:rPr>
                <w:b/>
              </w:rPr>
            </w:pPr>
            <w:r w:rsidRPr="00E357AF">
              <w:rPr>
                <w:b/>
              </w:rPr>
              <w:t>Zapojení garanta do výuky předmětu</w:t>
            </w:r>
          </w:p>
        </w:tc>
        <w:tc>
          <w:tcPr>
            <w:tcW w:w="6769" w:type="dxa"/>
            <w:gridSpan w:val="14"/>
            <w:tcBorders>
              <w:top w:val="nil"/>
            </w:tcBorders>
          </w:tcPr>
          <w:p w:rsidR="00BF06DF" w:rsidRPr="00E357AF" w:rsidRDefault="00BF06DF" w:rsidP="00B012C7">
            <w:pPr>
              <w:jc w:val="both"/>
            </w:pPr>
            <w:r w:rsidRPr="00E357AF">
              <w:t xml:space="preserve">Garant se podílí na přednášení v rozsahu 100 %, dále stanovuje koncepci </w:t>
            </w:r>
            <w:r>
              <w:t>seminářů</w:t>
            </w:r>
            <w:r w:rsidRPr="00E357AF">
              <w:t xml:space="preserve"> a dohlíží na jejich jednotné vedení.</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Vyučující</w:t>
            </w:r>
          </w:p>
        </w:tc>
        <w:tc>
          <w:tcPr>
            <w:tcW w:w="6769" w:type="dxa"/>
            <w:gridSpan w:val="14"/>
            <w:tcBorders>
              <w:bottom w:val="nil"/>
            </w:tcBorders>
          </w:tcPr>
          <w:p w:rsidR="00BF06DF" w:rsidRPr="00E357AF" w:rsidRDefault="00BF06DF" w:rsidP="00B012C7">
            <w:pPr>
              <w:jc w:val="both"/>
            </w:pPr>
            <w:r w:rsidRPr="00E357AF">
              <w:t>Ing. Kamil Dobeš, Ph.D. – přednášky (100%)</w:t>
            </w:r>
          </w:p>
        </w:tc>
      </w:tr>
      <w:tr w:rsidR="00BF06DF" w:rsidRPr="0032227F" w:rsidTr="00BF06DF">
        <w:trPr>
          <w:gridAfter w:val="1"/>
          <w:wAfter w:w="75" w:type="dxa"/>
          <w:trHeight w:val="60"/>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Stručná anotace předmětu</w:t>
            </w:r>
          </w:p>
        </w:tc>
        <w:tc>
          <w:tcPr>
            <w:tcW w:w="6769" w:type="dxa"/>
            <w:gridSpan w:val="14"/>
            <w:tcBorders>
              <w:bottom w:val="nil"/>
            </w:tcBorders>
          </w:tcPr>
          <w:p w:rsidR="00BF06DF" w:rsidRPr="00E357AF" w:rsidRDefault="00BF06DF" w:rsidP="00B012C7">
            <w:pPr>
              <w:jc w:val="both"/>
            </w:pPr>
          </w:p>
        </w:tc>
      </w:tr>
      <w:tr w:rsidR="00BF06DF" w:rsidRPr="00E357AF" w:rsidTr="00BF06DF">
        <w:trPr>
          <w:gridAfter w:val="1"/>
          <w:wAfter w:w="75" w:type="dxa"/>
          <w:trHeight w:val="3938"/>
        </w:trPr>
        <w:tc>
          <w:tcPr>
            <w:tcW w:w="9855" w:type="dxa"/>
            <w:gridSpan w:val="16"/>
            <w:tcBorders>
              <w:top w:val="nil"/>
              <w:bottom w:val="single" w:sz="12" w:space="0" w:color="auto"/>
            </w:tcBorders>
          </w:tcPr>
          <w:p w:rsidR="00BF06DF" w:rsidRPr="00E357AF" w:rsidRDefault="00BF06DF" w:rsidP="00B012C7">
            <w:pPr>
              <w:jc w:val="both"/>
            </w:pPr>
            <w:r w:rsidRPr="00E357AF">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rsidR="00BF06DF" w:rsidRDefault="00BF06DF" w:rsidP="00726145">
            <w:pPr>
              <w:pStyle w:val="Odstavecseseznamem"/>
              <w:numPr>
                <w:ilvl w:val="0"/>
                <w:numId w:val="4"/>
              </w:numPr>
              <w:ind w:left="247" w:hanging="247"/>
              <w:jc w:val="both"/>
            </w:pPr>
            <w:r>
              <w:t>Úvod do ekonomického studia</w:t>
            </w:r>
          </w:p>
          <w:p w:rsidR="00BF06DF" w:rsidRDefault="00BF06DF" w:rsidP="00726145">
            <w:pPr>
              <w:pStyle w:val="Odstavecseseznamem"/>
              <w:numPr>
                <w:ilvl w:val="0"/>
                <w:numId w:val="4"/>
              </w:numPr>
              <w:ind w:left="247" w:hanging="247"/>
              <w:jc w:val="both"/>
            </w:pPr>
            <w:r w:rsidRPr="00E357AF">
              <w:t>Základní</w:t>
            </w:r>
            <w:r>
              <w:t xml:space="preserve"> problémy organizace ekonomiky</w:t>
            </w:r>
          </w:p>
          <w:p w:rsidR="00BF06DF" w:rsidRPr="00E357AF" w:rsidRDefault="00BF06DF" w:rsidP="00726145">
            <w:pPr>
              <w:pStyle w:val="Odstavecseseznamem"/>
              <w:numPr>
                <w:ilvl w:val="0"/>
                <w:numId w:val="4"/>
              </w:numPr>
              <w:ind w:left="247" w:hanging="247"/>
              <w:jc w:val="both"/>
            </w:pPr>
            <w:r w:rsidRPr="00E357AF">
              <w:t xml:space="preserve">Základní </w:t>
            </w:r>
            <w:r>
              <w:t>metodické návyky</w:t>
            </w:r>
          </w:p>
          <w:p w:rsidR="00BF06DF" w:rsidRPr="00E357AF" w:rsidRDefault="00BF06DF" w:rsidP="00726145">
            <w:pPr>
              <w:pStyle w:val="Odstavecseseznamem"/>
              <w:numPr>
                <w:ilvl w:val="0"/>
                <w:numId w:val="4"/>
              </w:numPr>
              <w:ind w:left="247" w:hanging="247"/>
              <w:jc w:val="both"/>
            </w:pPr>
            <w:r>
              <w:t>Trh a tržní mechanizmus</w:t>
            </w:r>
          </w:p>
          <w:p w:rsidR="00BF06DF" w:rsidRPr="00E357AF" w:rsidRDefault="00BF06DF" w:rsidP="00726145">
            <w:pPr>
              <w:pStyle w:val="Odstavecseseznamem"/>
              <w:numPr>
                <w:ilvl w:val="0"/>
                <w:numId w:val="4"/>
              </w:numPr>
              <w:ind w:left="247" w:hanging="247"/>
              <w:jc w:val="both"/>
            </w:pPr>
            <w:r w:rsidRPr="00E357AF">
              <w:t>Chování spo</w:t>
            </w:r>
            <w:r>
              <w:t>třebitele a formování poptávky</w:t>
            </w:r>
          </w:p>
          <w:p w:rsidR="00BF06DF" w:rsidRPr="00E357AF" w:rsidRDefault="00BF06DF" w:rsidP="00726145">
            <w:pPr>
              <w:pStyle w:val="Odstavecseseznamem"/>
              <w:numPr>
                <w:ilvl w:val="0"/>
                <w:numId w:val="4"/>
              </w:numPr>
              <w:ind w:left="247" w:hanging="247"/>
              <w:jc w:val="both"/>
            </w:pPr>
            <w:r w:rsidRPr="00E357AF">
              <w:t>Na</w:t>
            </w:r>
            <w:r>
              <w:t>bídka na trhu výrobků a služeb</w:t>
            </w:r>
          </w:p>
          <w:p w:rsidR="00BF06DF" w:rsidRDefault="00BF06DF" w:rsidP="00726145">
            <w:pPr>
              <w:pStyle w:val="Odstavecseseznamem"/>
              <w:numPr>
                <w:ilvl w:val="0"/>
                <w:numId w:val="4"/>
              </w:numPr>
              <w:ind w:left="247" w:hanging="247"/>
              <w:jc w:val="both"/>
            </w:pPr>
            <w:r w:rsidRPr="00E357AF">
              <w:t xml:space="preserve">Firma v podmínkách dokonalé </w:t>
            </w:r>
            <w:r>
              <w:t>konkurence a formování nabídky</w:t>
            </w:r>
          </w:p>
          <w:p w:rsidR="00BF06DF" w:rsidRPr="00E357AF" w:rsidRDefault="00BF06DF" w:rsidP="00726145">
            <w:pPr>
              <w:pStyle w:val="Odstavecseseznamem"/>
              <w:numPr>
                <w:ilvl w:val="0"/>
                <w:numId w:val="4"/>
              </w:numPr>
              <w:ind w:left="247" w:hanging="247"/>
              <w:jc w:val="both"/>
            </w:pPr>
            <w:r w:rsidRPr="00E357AF">
              <w:t>Rovnováha</w:t>
            </w:r>
            <w:r>
              <w:t xml:space="preserve"> na dokonale konkurenčním trhu</w:t>
            </w:r>
          </w:p>
          <w:p w:rsidR="00BF06DF" w:rsidRDefault="00BF06DF" w:rsidP="00726145">
            <w:pPr>
              <w:pStyle w:val="Odstavecseseznamem"/>
              <w:numPr>
                <w:ilvl w:val="0"/>
                <w:numId w:val="4"/>
              </w:numPr>
              <w:ind w:left="247" w:hanging="247"/>
              <w:jc w:val="both"/>
            </w:pPr>
            <w:r>
              <w:t>Nedokonalá konkurence</w:t>
            </w:r>
          </w:p>
          <w:p w:rsidR="00BF06DF" w:rsidRPr="00E357AF" w:rsidRDefault="00BF06DF" w:rsidP="00726145">
            <w:pPr>
              <w:pStyle w:val="Odstavecseseznamem"/>
              <w:numPr>
                <w:ilvl w:val="0"/>
                <w:numId w:val="4"/>
              </w:numPr>
              <w:ind w:left="247" w:hanging="247"/>
              <w:jc w:val="both"/>
            </w:pPr>
            <w:r w:rsidRPr="00E357AF">
              <w:t>Monopol</w:t>
            </w:r>
          </w:p>
          <w:p w:rsidR="00BF06DF" w:rsidRDefault="00BF06DF" w:rsidP="00726145">
            <w:pPr>
              <w:pStyle w:val="Odstavecseseznamem"/>
              <w:numPr>
                <w:ilvl w:val="0"/>
                <w:numId w:val="4"/>
              </w:numPr>
              <w:ind w:left="247" w:hanging="247"/>
              <w:jc w:val="both"/>
            </w:pPr>
            <w:r>
              <w:t>Oligopol</w:t>
            </w:r>
          </w:p>
          <w:p w:rsidR="00BF06DF" w:rsidRDefault="00BF06DF" w:rsidP="00726145">
            <w:pPr>
              <w:pStyle w:val="Odstavecseseznamem"/>
              <w:numPr>
                <w:ilvl w:val="0"/>
                <w:numId w:val="4"/>
              </w:numPr>
              <w:ind w:left="247" w:hanging="247"/>
              <w:jc w:val="both"/>
            </w:pPr>
            <w:r w:rsidRPr="00E357AF">
              <w:t>Monopolní konku</w:t>
            </w:r>
            <w:r>
              <w:t>rence</w:t>
            </w:r>
          </w:p>
          <w:p w:rsidR="00BF06DF" w:rsidRPr="00E357AF" w:rsidRDefault="00BF06DF" w:rsidP="00726145">
            <w:pPr>
              <w:pStyle w:val="Odstavecseseznamem"/>
              <w:numPr>
                <w:ilvl w:val="0"/>
                <w:numId w:val="4"/>
              </w:numPr>
              <w:ind w:left="247" w:hanging="247"/>
              <w:jc w:val="both"/>
            </w:pPr>
            <w:r>
              <w:t>Alternativní cíle firmy</w:t>
            </w:r>
          </w:p>
          <w:p w:rsidR="00BF06DF" w:rsidRPr="00E357AF" w:rsidRDefault="00BF06DF" w:rsidP="00726145">
            <w:pPr>
              <w:pStyle w:val="Odstavecseseznamem"/>
              <w:numPr>
                <w:ilvl w:val="0"/>
                <w:numId w:val="4"/>
              </w:numPr>
              <w:ind w:left="247" w:hanging="247"/>
              <w:jc w:val="both"/>
            </w:pPr>
            <w:r w:rsidRPr="00E357AF">
              <w:t xml:space="preserve">Trh primárních výrobních </w:t>
            </w:r>
            <w:r>
              <w:t>faktorů a formování jejich cen</w:t>
            </w:r>
          </w:p>
          <w:p w:rsidR="00BF06DF" w:rsidRPr="00E357AF" w:rsidRDefault="00BF06DF" w:rsidP="00726145">
            <w:pPr>
              <w:pStyle w:val="Odstavecseseznamem"/>
              <w:numPr>
                <w:ilvl w:val="0"/>
                <w:numId w:val="4"/>
              </w:numPr>
              <w:ind w:left="247" w:hanging="247"/>
              <w:jc w:val="both"/>
            </w:pPr>
            <w:r>
              <w:t>Trh práce a mzda</w:t>
            </w:r>
          </w:p>
          <w:p w:rsidR="00BF06DF" w:rsidRDefault="00BF06DF" w:rsidP="00726145">
            <w:pPr>
              <w:pStyle w:val="Odstavecseseznamem"/>
              <w:numPr>
                <w:ilvl w:val="0"/>
                <w:numId w:val="4"/>
              </w:numPr>
              <w:ind w:left="247" w:hanging="247"/>
              <w:jc w:val="both"/>
            </w:pPr>
            <w:r w:rsidRPr="00E357AF">
              <w:t>Trh</w:t>
            </w:r>
            <w:r>
              <w:t xml:space="preserve"> kapitálu</w:t>
            </w:r>
          </w:p>
          <w:p w:rsidR="00BF06DF" w:rsidRPr="00E357AF" w:rsidRDefault="00BF06DF" w:rsidP="00726145">
            <w:pPr>
              <w:pStyle w:val="Odstavecseseznamem"/>
              <w:numPr>
                <w:ilvl w:val="0"/>
                <w:numId w:val="4"/>
              </w:numPr>
              <w:ind w:left="247" w:hanging="247"/>
              <w:jc w:val="both"/>
            </w:pPr>
            <w:r>
              <w:t>Rozdělování důchodů</w:t>
            </w:r>
          </w:p>
          <w:p w:rsidR="00BF06DF" w:rsidRPr="00E357AF" w:rsidRDefault="00BF06DF" w:rsidP="00726145">
            <w:pPr>
              <w:pStyle w:val="Odstavecseseznamem"/>
              <w:numPr>
                <w:ilvl w:val="0"/>
                <w:numId w:val="4"/>
              </w:numPr>
              <w:ind w:left="247" w:hanging="247"/>
              <w:jc w:val="both"/>
            </w:pPr>
            <w:r w:rsidRPr="00E357AF">
              <w:t>Celková</w:t>
            </w:r>
            <w:r>
              <w:t xml:space="preserve"> rovnováha a tržní efektivnost</w:t>
            </w:r>
          </w:p>
          <w:p w:rsidR="00BF06DF" w:rsidRDefault="00BF06DF" w:rsidP="00726145">
            <w:pPr>
              <w:pStyle w:val="Odstavecseseznamem"/>
              <w:numPr>
                <w:ilvl w:val="0"/>
                <w:numId w:val="4"/>
              </w:numPr>
              <w:ind w:left="247" w:hanging="247"/>
              <w:jc w:val="both"/>
            </w:pPr>
            <w:r>
              <w:t>Tržní selhání</w:t>
            </w:r>
          </w:p>
          <w:p w:rsidR="00BF06DF" w:rsidRPr="00E357AF" w:rsidRDefault="00BF06DF" w:rsidP="00726145">
            <w:pPr>
              <w:pStyle w:val="Odstavecseseznamem"/>
              <w:numPr>
                <w:ilvl w:val="0"/>
                <w:numId w:val="4"/>
              </w:numPr>
              <w:ind w:left="247" w:hanging="247"/>
              <w:jc w:val="both"/>
            </w:pPr>
            <w:r w:rsidRPr="00E357AF">
              <w:t>Působení státu na mikroekon</w:t>
            </w:r>
            <w:r>
              <w:t>omické subjekty</w:t>
            </w:r>
          </w:p>
        </w:tc>
      </w:tr>
      <w:tr w:rsidR="00BF06DF" w:rsidRPr="00E357AF" w:rsidTr="00BF06DF">
        <w:trPr>
          <w:gridAfter w:val="1"/>
          <w:wAfter w:w="75" w:type="dxa"/>
          <w:trHeight w:val="265"/>
        </w:trPr>
        <w:tc>
          <w:tcPr>
            <w:tcW w:w="3653" w:type="dxa"/>
            <w:gridSpan w:val="4"/>
            <w:tcBorders>
              <w:top w:val="nil"/>
            </w:tcBorders>
            <w:shd w:val="clear" w:color="auto" w:fill="F7CAAC"/>
          </w:tcPr>
          <w:p w:rsidR="00BF06DF" w:rsidRPr="00E357AF" w:rsidRDefault="00BF06DF" w:rsidP="00B012C7">
            <w:pPr>
              <w:jc w:val="both"/>
            </w:pPr>
            <w:r w:rsidRPr="00E357AF">
              <w:rPr>
                <w:b/>
              </w:rPr>
              <w:t>Studijní literatura a studijní pomůcky</w:t>
            </w:r>
          </w:p>
        </w:tc>
        <w:tc>
          <w:tcPr>
            <w:tcW w:w="6202" w:type="dxa"/>
            <w:gridSpan w:val="12"/>
            <w:tcBorders>
              <w:top w:val="nil"/>
              <w:bottom w:val="nil"/>
            </w:tcBorders>
          </w:tcPr>
          <w:p w:rsidR="00BF06DF" w:rsidRPr="00E357AF" w:rsidRDefault="00BF06DF" w:rsidP="00B012C7">
            <w:pPr>
              <w:jc w:val="both"/>
            </w:pPr>
          </w:p>
        </w:tc>
      </w:tr>
      <w:tr w:rsidR="00BF06DF" w:rsidRPr="00E357AF" w:rsidTr="00BF06DF">
        <w:trPr>
          <w:gridAfter w:val="1"/>
          <w:wAfter w:w="75" w:type="dxa"/>
          <w:trHeight w:val="708"/>
        </w:trPr>
        <w:tc>
          <w:tcPr>
            <w:tcW w:w="9855" w:type="dxa"/>
            <w:gridSpan w:val="16"/>
            <w:tcBorders>
              <w:top w:val="nil"/>
            </w:tcBorders>
          </w:tcPr>
          <w:p w:rsidR="00BF06DF" w:rsidRPr="00E357AF" w:rsidRDefault="00BF06DF" w:rsidP="00B012C7">
            <w:pPr>
              <w:jc w:val="both"/>
              <w:rPr>
                <w:b/>
              </w:rPr>
            </w:pPr>
            <w:r w:rsidRPr="00E357AF">
              <w:rPr>
                <w:b/>
              </w:rPr>
              <w:t>Povinná literatura</w:t>
            </w:r>
          </w:p>
          <w:p w:rsidR="005A0486" w:rsidRPr="00E357AF" w:rsidRDefault="005A0486" w:rsidP="005A0486">
            <w:pPr>
              <w:jc w:val="both"/>
            </w:pPr>
            <w:r w:rsidRPr="00E357AF">
              <w:t xml:space="preserve">BERNANKE, B., FRANK, R. H. </w:t>
            </w:r>
            <w:r w:rsidRPr="00E357AF">
              <w:rPr>
                <w:i/>
              </w:rPr>
              <w:t>Ekonomie</w:t>
            </w:r>
            <w:r w:rsidRPr="00E357AF">
              <w:t>. Praha: Grada, 2003, 803 s. ISBN 8024704714.</w:t>
            </w:r>
          </w:p>
          <w:p w:rsidR="005A0486" w:rsidRPr="00E357AF" w:rsidRDefault="005A0486" w:rsidP="005A0486">
            <w:pPr>
              <w:jc w:val="both"/>
            </w:pPr>
            <w:r w:rsidRPr="00E357AF">
              <w:t xml:space="preserve">DOHNALOVÁ, Z. </w:t>
            </w:r>
            <w:r w:rsidRPr="00E357AF">
              <w:rPr>
                <w:i/>
              </w:rPr>
              <w:t>Mikroekonomie</w:t>
            </w:r>
            <w:r w:rsidRPr="00E357AF">
              <w:t>. Zlín: Univerzita Tomáše Bati ve Zlíně, Fakulta managementu a ekonomiky, 2014, 185 s. ISBN 978-80-8154-033-2.</w:t>
            </w:r>
          </w:p>
          <w:p w:rsidR="005A0486" w:rsidRPr="00E357AF" w:rsidRDefault="005A0486" w:rsidP="005A0486">
            <w:pPr>
              <w:jc w:val="both"/>
            </w:pPr>
            <w:r w:rsidRPr="00E357AF">
              <w:t xml:space="preserve">DOHNALOVÁ, Z. </w:t>
            </w:r>
            <w:r w:rsidRPr="00E357AF">
              <w:rPr>
                <w:i/>
              </w:rPr>
              <w:t>Mikroekonomie I: studijní pomůcka pro distanční studium</w:t>
            </w:r>
            <w:r w:rsidRPr="00E357AF">
              <w:t>. Vyd. 3., upr. Zlín: Univerzita Tomáše Bati ve Zlíně, 2011, 201 s. ISBN 978-80-7318-986-0.</w:t>
            </w:r>
          </w:p>
          <w:p w:rsidR="005A0486" w:rsidRPr="00E357AF" w:rsidRDefault="005A0486" w:rsidP="005A0486">
            <w:pPr>
              <w:jc w:val="both"/>
            </w:pPr>
            <w:r w:rsidRPr="00E357AF">
              <w:t xml:space="preserve">DOHNALOVÁ, Z., DOBEŠ, K. </w:t>
            </w:r>
            <w:r w:rsidRPr="00E357AF">
              <w:rPr>
                <w:i/>
              </w:rPr>
              <w:t>Mikroekonomie pro bakalářské studium: cvičebnice</w:t>
            </w:r>
            <w:r w:rsidRPr="00E357AF">
              <w:t>. 5., upr. vyd. Zlín: Univerzita Tomáše Bati ve Zlíně, 2010, 89 s. ISBN 978-80-7318-977-8.</w:t>
            </w:r>
          </w:p>
          <w:p w:rsidR="00BF06DF" w:rsidRDefault="00BF06DF" w:rsidP="00B012C7">
            <w:pPr>
              <w:jc w:val="both"/>
            </w:pPr>
            <w:r w:rsidRPr="002857D1">
              <w:t>HOŘEJŠÍ, B</w:t>
            </w:r>
            <w:r>
              <w:t>.</w:t>
            </w:r>
            <w:r w:rsidRPr="002857D1">
              <w:t>, SOUKUPOVÁ,</w:t>
            </w:r>
            <w:r>
              <w:t xml:space="preserve"> J.,</w:t>
            </w:r>
            <w:r w:rsidRPr="002857D1">
              <w:t xml:space="preserve"> MACÁKOVÁ</w:t>
            </w:r>
            <w:r>
              <w:t>, L.,</w:t>
            </w:r>
            <w:r w:rsidRPr="002857D1">
              <w:t xml:space="preserve"> SOUKUP</w:t>
            </w:r>
            <w:r>
              <w:t>, J</w:t>
            </w:r>
            <w:r w:rsidRPr="002857D1">
              <w:rPr>
                <w:i/>
              </w:rPr>
              <w:t>. Mikroekonomie</w:t>
            </w:r>
            <w:r w:rsidRPr="002857D1">
              <w:t>. 6. aktualizované a doplněné vydání. Praha: Management Press, 2018, 581 s. ISBN 978-80-7261-538-4.</w:t>
            </w:r>
          </w:p>
          <w:p w:rsidR="005A0486" w:rsidRPr="00E357AF" w:rsidRDefault="005A0486" w:rsidP="005A0486">
            <w:pPr>
              <w:jc w:val="both"/>
            </w:pPr>
            <w:r w:rsidRPr="00E357AF">
              <w:t xml:space="preserve">MACÁKOVÁ, L. </w:t>
            </w:r>
            <w:r w:rsidRPr="00E357AF">
              <w:rPr>
                <w:i/>
              </w:rPr>
              <w:t>Mikroekonomie: základní kurz</w:t>
            </w:r>
            <w:r w:rsidRPr="00E357AF">
              <w:t>. 11. vyd. Slaný: Melandrium, 2010, dotisk, 275 s. ISBN 978-80-86175-70-6.</w:t>
            </w:r>
          </w:p>
          <w:p w:rsidR="00BF06DF" w:rsidRPr="00E357AF" w:rsidRDefault="00BF06DF" w:rsidP="00B012C7">
            <w:pPr>
              <w:jc w:val="both"/>
            </w:pPr>
            <w:r w:rsidRPr="00E357AF">
              <w:t xml:space="preserve">MANKIW, N. G. </w:t>
            </w:r>
            <w:r w:rsidRPr="00E357AF">
              <w:rPr>
                <w:i/>
              </w:rPr>
              <w:t>Zásady ekonomie</w:t>
            </w:r>
            <w:r w:rsidRPr="00E357AF">
              <w:t xml:space="preserve">. Praha: Grada, </w:t>
            </w:r>
            <w:r>
              <w:t>2000</w:t>
            </w:r>
            <w:r w:rsidRPr="00E357AF">
              <w:t>, 76</w:t>
            </w:r>
            <w:r>
              <w:t>8</w:t>
            </w:r>
            <w:r w:rsidRPr="00E357AF">
              <w:t xml:space="preserve"> s. ISBN </w:t>
            </w:r>
            <w:r w:rsidRPr="0010772B">
              <w:rPr>
                <w:shd w:val="clear" w:color="auto" w:fill="FFFFFF"/>
              </w:rPr>
              <w:t>978-80-7169-891-1</w:t>
            </w:r>
            <w:r w:rsidRPr="0010772B">
              <w:t>.</w:t>
            </w:r>
          </w:p>
          <w:p w:rsidR="00BF06DF" w:rsidRPr="00E357AF" w:rsidRDefault="00BF06DF" w:rsidP="00B012C7">
            <w:pPr>
              <w:jc w:val="both"/>
            </w:pPr>
            <w:r w:rsidRPr="00E357AF">
              <w:rPr>
                <w:b/>
              </w:rPr>
              <w:lastRenderedPageBreak/>
              <w:t>Doporučená literatura</w:t>
            </w:r>
          </w:p>
          <w:p w:rsidR="005A0486" w:rsidRPr="00E357AF" w:rsidRDefault="005A0486" w:rsidP="005A0486">
            <w:pPr>
              <w:jc w:val="both"/>
            </w:pPr>
            <w:r w:rsidRPr="00E357AF">
              <w:t xml:space="preserve">BESANKO, D., BRAEUTIGAM, R. R., ROCKETT, K. </w:t>
            </w:r>
            <w:r w:rsidRPr="00E357AF">
              <w:rPr>
                <w:i/>
              </w:rPr>
              <w:t>Microeconomics: international student version</w:t>
            </w:r>
            <w:r w:rsidRPr="00E357AF">
              <w:t>. 5th ed. Hoboken: Wiley, 2015, 684 s. ISBN 978-1-118-71638-0.</w:t>
            </w:r>
          </w:p>
          <w:p w:rsidR="00BF06DF" w:rsidRPr="00E357AF" w:rsidRDefault="00BF06DF" w:rsidP="00B012C7">
            <w:pPr>
              <w:jc w:val="both"/>
            </w:pPr>
            <w:r w:rsidRPr="00E357AF">
              <w:t xml:space="preserve">HOLMAN, R. </w:t>
            </w:r>
            <w:r w:rsidRPr="00E357AF">
              <w:rPr>
                <w:i/>
              </w:rPr>
              <w:t>Ekonomie</w:t>
            </w:r>
            <w:r w:rsidRPr="00E357AF">
              <w:t>. 6. vydání. Praha: C.H. Beck, 2016, 696 s. ISBN 978-80-7400-278-6.</w:t>
            </w:r>
          </w:p>
          <w:p w:rsidR="005A0486" w:rsidRPr="00E357AF" w:rsidRDefault="005A0486" w:rsidP="005A0486">
            <w:pPr>
              <w:jc w:val="both"/>
            </w:pPr>
            <w:r w:rsidRPr="00E357AF">
              <w:t xml:space="preserve">KRUGMAN, P. R., WELLS, R. </w:t>
            </w:r>
            <w:r w:rsidRPr="00E357AF">
              <w:rPr>
                <w:i/>
              </w:rPr>
              <w:t>Microeconomics.</w:t>
            </w:r>
            <w:r w:rsidRPr="00E357AF">
              <w:t xml:space="preserve"> 3rd ed. New York, NY: Worth Publishers, 2013, 595 s. ISBN 978-1-4292-8342-7. PINDYCK, R. S., RUBINFELD, D. L. </w:t>
            </w:r>
            <w:r w:rsidRPr="00E357AF">
              <w:rPr>
                <w:i/>
              </w:rPr>
              <w:t>Microeconomics.</w:t>
            </w:r>
            <w:r w:rsidRPr="00E357AF">
              <w:t xml:space="preserve"> Eighth edition. Boston: Pearson, 2015, 739 s. ISBN 978-1-292-08197-7.</w:t>
            </w:r>
          </w:p>
          <w:p w:rsidR="00BF06DF" w:rsidRPr="00E357AF" w:rsidRDefault="00BF06DF" w:rsidP="00B012C7">
            <w:pPr>
              <w:jc w:val="both"/>
            </w:pPr>
            <w:r w:rsidRPr="00E357AF">
              <w:t xml:space="preserve">SAMUELSON, P. A., NORDHAUS, W. D. </w:t>
            </w:r>
            <w:r w:rsidRPr="00E357AF">
              <w:rPr>
                <w:i/>
              </w:rPr>
              <w:t>Ekonomie: 19. vydání</w:t>
            </w:r>
            <w:r w:rsidRPr="00E357AF">
              <w:t>. Praha: NS Svoboda, 2013, 715 s. ISBN 978-80-205-0629-0.</w:t>
            </w:r>
          </w:p>
          <w:p w:rsidR="00BF06DF" w:rsidRPr="00E357AF" w:rsidRDefault="00BF06DF" w:rsidP="00B012C7">
            <w:pPr>
              <w:jc w:val="both"/>
            </w:pPr>
            <w:r w:rsidRPr="00E357AF">
              <w:t xml:space="preserve">SCHILLER, B. R. </w:t>
            </w:r>
            <w:r w:rsidRPr="00E357AF">
              <w:rPr>
                <w:i/>
              </w:rPr>
              <w:t>Mikroekonomie dnes</w:t>
            </w:r>
            <w:r w:rsidRPr="00E357AF">
              <w:t>. Brno: Computer Press, 2004, 404 s. ISBN 80-251-0109-6.</w:t>
            </w:r>
          </w:p>
          <w:p w:rsidR="00BF06DF" w:rsidRPr="00E357AF" w:rsidRDefault="00BF06DF" w:rsidP="005A0486">
            <w:pPr>
              <w:jc w:val="both"/>
            </w:pPr>
            <w:r w:rsidRPr="00E357AF">
              <w:t xml:space="preserve">SCHILLER, B. R. </w:t>
            </w:r>
            <w:r w:rsidRPr="00E357AF">
              <w:rPr>
                <w:i/>
              </w:rPr>
              <w:t>Essentials of economics</w:t>
            </w:r>
            <w:r w:rsidRPr="00E357AF">
              <w:t>. 6th ed. Boston: McGraw-Hill/Irwin, 2007, 421 s. ISBN 0-07-340279-6.</w:t>
            </w:r>
          </w:p>
        </w:tc>
      </w:tr>
      <w:tr w:rsidR="00BF06DF" w:rsidRPr="00E357AF" w:rsidTr="00BF06DF">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BF06DF" w:rsidRPr="00E357AF" w:rsidRDefault="00BF06DF" w:rsidP="00B012C7">
            <w:pPr>
              <w:jc w:val="center"/>
              <w:rPr>
                <w:b/>
              </w:rPr>
            </w:pPr>
            <w:r w:rsidRPr="00E357AF">
              <w:rPr>
                <w:b/>
              </w:rPr>
              <w:lastRenderedPageBreak/>
              <w:t>Informace ke kombinované nebo distanční formě</w:t>
            </w:r>
          </w:p>
        </w:tc>
      </w:tr>
      <w:tr w:rsidR="00BF06DF" w:rsidRPr="00E357AF" w:rsidTr="00BF06DF">
        <w:trPr>
          <w:gridAfter w:val="1"/>
          <w:wAfter w:w="75" w:type="dxa"/>
        </w:trPr>
        <w:tc>
          <w:tcPr>
            <w:tcW w:w="4787" w:type="dxa"/>
            <w:gridSpan w:val="6"/>
            <w:tcBorders>
              <w:top w:val="single" w:sz="2" w:space="0" w:color="auto"/>
            </w:tcBorders>
            <w:shd w:val="clear" w:color="auto" w:fill="F7CAAC"/>
          </w:tcPr>
          <w:p w:rsidR="00BF06DF" w:rsidRPr="00E357AF" w:rsidRDefault="00BF06DF" w:rsidP="00B012C7">
            <w:pPr>
              <w:jc w:val="both"/>
            </w:pPr>
            <w:r w:rsidRPr="00E357AF">
              <w:rPr>
                <w:b/>
              </w:rPr>
              <w:t>Rozsah konzultací (soustředění)</w:t>
            </w:r>
          </w:p>
        </w:tc>
        <w:tc>
          <w:tcPr>
            <w:tcW w:w="889" w:type="dxa"/>
            <w:gridSpan w:val="2"/>
            <w:tcBorders>
              <w:top w:val="single" w:sz="2" w:space="0" w:color="auto"/>
            </w:tcBorders>
          </w:tcPr>
          <w:p w:rsidR="00BF06DF" w:rsidRPr="00E357AF" w:rsidRDefault="00BF06DF" w:rsidP="00B012C7">
            <w:pPr>
              <w:jc w:val="both"/>
            </w:pPr>
            <w:r w:rsidRPr="00E357AF">
              <w:t>20</w:t>
            </w:r>
          </w:p>
        </w:tc>
        <w:tc>
          <w:tcPr>
            <w:tcW w:w="4179" w:type="dxa"/>
            <w:gridSpan w:val="8"/>
            <w:tcBorders>
              <w:top w:val="single" w:sz="2" w:space="0" w:color="auto"/>
            </w:tcBorders>
            <w:shd w:val="clear" w:color="auto" w:fill="F7CAAC"/>
          </w:tcPr>
          <w:p w:rsidR="00BF06DF" w:rsidRPr="00E357AF" w:rsidRDefault="00BF06DF" w:rsidP="00B012C7">
            <w:pPr>
              <w:jc w:val="both"/>
              <w:rPr>
                <w:b/>
              </w:rPr>
            </w:pPr>
            <w:r w:rsidRPr="00E357AF">
              <w:rPr>
                <w:b/>
              </w:rPr>
              <w:t xml:space="preserve">hodin </w:t>
            </w:r>
          </w:p>
        </w:tc>
      </w:tr>
      <w:tr w:rsidR="00BF06DF" w:rsidRPr="00E357AF" w:rsidTr="00BF06DF">
        <w:trPr>
          <w:gridAfter w:val="1"/>
          <w:wAfter w:w="75" w:type="dxa"/>
        </w:trPr>
        <w:tc>
          <w:tcPr>
            <w:tcW w:w="9855" w:type="dxa"/>
            <w:gridSpan w:val="16"/>
            <w:shd w:val="clear" w:color="auto" w:fill="F7CAAC"/>
          </w:tcPr>
          <w:p w:rsidR="00BF06DF" w:rsidRPr="00E357AF" w:rsidRDefault="00BF06DF" w:rsidP="00B012C7">
            <w:pPr>
              <w:jc w:val="both"/>
              <w:rPr>
                <w:b/>
              </w:rPr>
            </w:pPr>
            <w:r w:rsidRPr="00E357AF">
              <w:rPr>
                <w:b/>
              </w:rPr>
              <w:t>Informace o způsobu kontaktu s vyučujícím</w:t>
            </w:r>
          </w:p>
        </w:tc>
      </w:tr>
      <w:tr w:rsidR="00BF06DF" w:rsidRPr="00E357AF" w:rsidTr="00BF06DF">
        <w:trPr>
          <w:gridAfter w:val="1"/>
          <w:wAfter w:w="75" w:type="dxa"/>
          <w:trHeight w:val="675"/>
        </w:trPr>
        <w:tc>
          <w:tcPr>
            <w:tcW w:w="9855" w:type="dxa"/>
            <w:gridSpan w:val="16"/>
          </w:tcPr>
          <w:p w:rsidR="00BF06DF" w:rsidRPr="00E357AF" w:rsidRDefault="00BF06DF" w:rsidP="00B012C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F06DF" w:rsidRDefault="00BF06DF"/>
    <w:p w:rsidR="0073114B" w:rsidRDefault="0073114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C8C" w:rsidTr="00B012C7">
        <w:tc>
          <w:tcPr>
            <w:tcW w:w="9855" w:type="dxa"/>
            <w:gridSpan w:val="8"/>
            <w:tcBorders>
              <w:bottom w:val="double" w:sz="4" w:space="0" w:color="auto"/>
            </w:tcBorders>
            <w:shd w:val="clear" w:color="auto" w:fill="BDD6EE"/>
          </w:tcPr>
          <w:p w:rsidR="00B64C8C" w:rsidRDefault="00B64C8C" w:rsidP="00B012C7">
            <w:pPr>
              <w:jc w:val="both"/>
              <w:rPr>
                <w:b/>
                <w:sz w:val="28"/>
              </w:rPr>
            </w:pPr>
            <w:r>
              <w:lastRenderedPageBreak/>
              <w:br w:type="page"/>
            </w:r>
            <w:r>
              <w:rPr>
                <w:b/>
                <w:sz w:val="28"/>
              </w:rPr>
              <w:t>B-III – Charakteristika studijního předmětu</w:t>
            </w:r>
          </w:p>
        </w:tc>
      </w:tr>
      <w:tr w:rsidR="00B64C8C" w:rsidRPr="008433D4" w:rsidTr="00B012C7">
        <w:tc>
          <w:tcPr>
            <w:tcW w:w="3086" w:type="dxa"/>
            <w:tcBorders>
              <w:top w:val="double" w:sz="4" w:space="0" w:color="auto"/>
            </w:tcBorders>
            <w:shd w:val="clear" w:color="auto" w:fill="F7CAAC"/>
          </w:tcPr>
          <w:p w:rsidR="00B64C8C" w:rsidRPr="008433D4" w:rsidRDefault="00B64C8C" w:rsidP="00B012C7">
            <w:pPr>
              <w:jc w:val="both"/>
              <w:rPr>
                <w:b/>
              </w:rPr>
            </w:pPr>
            <w:r w:rsidRPr="008433D4">
              <w:rPr>
                <w:b/>
              </w:rPr>
              <w:t>Název studijního předmětu</w:t>
            </w:r>
          </w:p>
        </w:tc>
        <w:tc>
          <w:tcPr>
            <w:tcW w:w="6769" w:type="dxa"/>
            <w:gridSpan w:val="7"/>
            <w:tcBorders>
              <w:top w:val="double" w:sz="4" w:space="0" w:color="auto"/>
            </w:tcBorders>
          </w:tcPr>
          <w:p w:rsidR="00B64C8C" w:rsidRPr="008433D4" w:rsidRDefault="00B64C8C" w:rsidP="00B012C7">
            <w:pPr>
              <w:jc w:val="both"/>
            </w:pPr>
            <w:r w:rsidRPr="008433D4">
              <w:t>Management I</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Typ předmětu</w:t>
            </w:r>
          </w:p>
        </w:tc>
        <w:tc>
          <w:tcPr>
            <w:tcW w:w="3406" w:type="dxa"/>
            <w:gridSpan w:val="4"/>
          </w:tcPr>
          <w:p w:rsidR="00B64C8C" w:rsidRPr="008433D4" w:rsidRDefault="00B64C8C" w:rsidP="00B012C7">
            <w:pPr>
              <w:jc w:val="both"/>
            </w:pPr>
            <w:r w:rsidRPr="008433D4">
              <w:t>povinný „ZT“</w:t>
            </w:r>
          </w:p>
        </w:tc>
        <w:tc>
          <w:tcPr>
            <w:tcW w:w="2695" w:type="dxa"/>
            <w:gridSpan w:val="2"/>
            <w:shd w:val="clear" w:color="auto" w:fill="F7CAAC"/>
          </w:tcPr>
          <w:p w:rsidR="00B64C8C" w:rsidRPr="008433D4" w:rsidRDefault="00B64C8C" w:rsidP="00B012C7">
            <w:pPr>
              <w:jc w:val="both"/>
            </w:pPr>
            <w:r w:rsidRPr="008433D4">
              <w:rPr>
                <w:b/>
              </w:rPr>
              <w:t>doporučený ročník / semestr</w:t>
            </w:r>
          </w:p>
        </w:tc>
        <w:tc>
          <w:tcPr>
            <w:tcW w:w="668" w:type="dxa"/>
          </w:tcPr>
          <w:p w:rsidR="00B64C8C" w:rsidRPr="008433D4" w:rsidRDefault="00B64C8C" w:rsidP="00B012C7">
            <w:pPr>
              <w:jc w:val="both"/>
            </w:pPr>
            <w:r w:rsidRPr="008433D4">
              <w:t>1/Z</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Rozsah studijního předmětu</w:t>
            </w:r>
          </w:p>
        </w:tc>
        <w:tc>
          <w:tcPr>
            <w:tcW w:w="1701" w:type="dxa"/>
            <w:gridSpan w:val="2"/>
          </w:tcPr>
          <w:p w:rsidR="00B64C8C" w:rsidRPr="008433D4" w:rsidRDefault="00B64C8C" w:rsidP="00B012C7">
            <w:pPr>
              <w:jc w:val="both"/>
            </w:pPr>
            <w:r w:rsidRPr="008433D4">
              <w:t>26p + 13s</w:t>
            </w:r>
          </w:p>
        </w:tc>
        <w:tc>
          <w:tcPr>
            <w:tcW w:w="889" w:type="dxa"/>
            <w:shd w:val="clear" w:color="auto" w:fill="F7CAAC"/>
          </w:tcPr>
          <w:p w:rsidR="00B64C8C" w:rsidRPr="008433D4" w:rsidRDefault="00B64C8C" w:rsidP="00B012C7">
            <w:pPr>
              <w:jc w:val="both"/>
              <w:rPr>
                <w:b/>
              </w:rPr>
            </w:pPr>
            <w:r w:rsidRPr="008433D4">
              <w:rPr>
                <w:b/>
              </w:rPr>
              <w:t xml:space="preserve">hod. </w:t>
            </w:r>
          </w:p>
        </w:tc>
        <w:tc>
          <w:tcPr>
            <w:tcW w:w="816" w:type="dxa"/>
          </w:tcPr>
          <w:p w:rsidR="00B64C8C" w:rsidRPr="008433D4" w:rsidRDefault="00B64C8C" w:rsidP="00B012C7">
            <w:pPr>
              <w:jc w:val="both"/>
            </w:pPr>
            <w:r w:rsidRPr="008433D4">
              <w:t>39</w:t>
            </w:r>
          </w:p>
        </w:tc>
        <w:tc>
          <w:tcPr>
            <w:tcW w:w="2156" w:type="dxa"/>
            <w:shd w:val="clear" w:color="auto" w:fill="F7CAAC"/>
          </w:tcPr>
          <w:p w:rsidR="00B64C8C" w:rsidRPr="008433D4" w:rsidRDefault="00B64C8C" w:rsidP="00B012C7">
            <w:pPr>
              <w:jc w:val="both"/>
              <w:rPr>
                <w:b/>
              </w:rPr>
            </w:pPr>
            <w:r w:rsidRPr="008433D4">
              <w:rPr>
                <w:b/>
              </w:rPr>
              <w:t>kreditů</w:t>
            </w:r>
          </w:p>
        </w:tc>
        <w:tc>
          <w:tcPr>
            <w:tcW w:w="1207" w:type="dxa"/>
            <w:gridSpan w:val="2"/>
          </w:tcPr>
          <w:p w:rsidR="00B64C8C" w:rsidRPr="008433D4" w:rsidRDefault="00B64C8C" w:rsidP="00B012C7">
            <w:pPr>
              <w:jc w:val="both"/>
            </w:pPr>
            <w:r w:rsidRPr="008433D4">
              <w:t>5</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Prerekvizity, korekvizity, ekvivalence</w:t>
            </w:r>
          </w:p>
        </w:tc>
        <w:tc>
          <w:tcPr>
            <w:tcW w:w="6769" w:type="dxa"/>
            <w:gridSpan w:val="7"/>
          </w:tcPr>
          <w:p w:rsidR="00B64C8C" w:rsidRPr="008433D4" w:rsidRDefault="00B64C8C" w:rsidP="00B012C7">
            <w:pPr>
              <w:jc w:val="both"/>
            </w:pPr>
            <w:r>
              <w:t>Ekvivalence (</w:t>
            </w:r>
            <w:r w:rsidRPr="008433D4">
              <w:t>Management I)</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Způsob ověření studijních výsledků</w:t>
            </w:r>
          </w:p>
        </w:tc>
        <w:tc>
          <w:tcPr>
            <w:tcW w:w="3406" w:type="dxa"/>
            <w:gridSpan w:val="4"/>
          </w:tcPr>
          <w:p w:rsidR="00B64C8C" w:rsidRPr="008433D4" w:rsidRDefault="00B64C8C" w:rsidP="00B012C7">
            <w:pPr>
              <w:jc w:val="both"/>
            </w:pPr>
            <w:r w:rsidRPr="008433D4">
              <w:t>zápočet, zkouška</w:t>
            </w:r>
          </w:p>
        </w:tc>
        <w:tc>
          <w:tcPr>
            <w:tcW w:w="2156" w:type="dxa"/>
            <w:shd w:val="clear" w:color="auto" w:fill="F7CAAC"/>
          </w:tcPr>
          <w:p w:rsidR="00B64C8C" w:rsidRPr="008433D4" w:rsidRDefault="00B64C8C" w:rsidP="00B012C7">
            <w:pPr>
              <w:jc w:val="both"/>
              <w:rPr>
                <w:b/>
              </w:rPr>
            </w:pPr>
            <w:r w:rsidRPr="008433D4">
              <w:rPr>
                <w:b/>
              </w:rPr>
              <w:t>Forma výuky</w:t>
            </w:r>
          </w:p>
        </w:tc>
        <w:tc>
          <w:tcPr>
            <w:tcW w:w="1207" w:type="dxa"/>
            <w:gridSpan w:val="2"/>
          </w:tcPr>
          <w:p w:rsidR="00B64C8C" w:rsidRPr="008433D4" w:rsidRDefault="00B64C8C" w:rsidP="00B012C7">
            <w:pPr>
              <w:jc w:val="both"/>
            </w:pPr>
            <w:r w:rsidRPr="008433D4">
              <w:t>přednáška, seminář</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Forma způsobu ověření studijních výsledků a další požadavky na studenta</w:t>
            </w:r>
          </w:p>
        </w:tc>
        <w:tc>
          <w:tcPr>
            <w:tcW w:w="6769" w:type="dxa"/>
            <w:gridSpan w:val="7"/>
            <w:tcBorders>
              <w:bottom w:val="nil"/>
            </w:tcBorders>
          </w:tcPr>
          <w:p w:rsidR="00B64C8C" w:rsidRPr="008433D4" w:rsidRDefault="00B64C8C" w:rsidP="00B012C7">
            <w:pPr>
              <w:jc w:val="both"/>
            </w:pPr>
            <w:r w:rsidRPr="008433D4">
              <w:t>Způsob zakončení předmětu – zápočet, zkouška</w:t>
            </w:r>
          </w:p>
          <w:p w:rsidR="00B64C8C" w:rsidRPr="008433D4" w:rsidRDefault="00B64C8C" w:rsidP="00B012C7">
            <w:pPr>
              <w:jc w:val="both"/>
            </w:pPr>
            <w:r w:rsidRPr="008433D4">
              <w:t>Požadavky na zápočet:</w:t>
            </w:r>
            <w:r>
              <w:t xml:space="preserve"> </w:t>
            </w:r>
            <w:r w:rsidRPr="008433D4">
              <w:t>80% aktivní účast na seminářích; prezentace na seminářích</w:t>
            </w:r>
          </w:p>
          <w:p w:rsidR="00B64C8C" w:rsidRPr="008433D4" w:rsidRDefault="00B64C8C" w:rsidP="00B012C7">
            <w:pPr>
              <w:jc w:val="both"/>
            </w:pPr>
            <w:r w:rsidRPr="008433D4">
              <w:t xml:space="preserve">Požadavky na zkoušku: písemný test </w:t>
            </w:r>
            <w:r>
              <w:t>musí být napsán alespoň na 60 %;</w:t>
            </w:r>
            <w:r w:rsidRPr="008433D4">
              <w:t xml:space="preserve"> následuje ústní zkouška v rozsahu znalostí přednášek a seminářů; vypracování a odevzdání týmového manažerského projektu na zadané téma.</w:t>
            </w:r>
          </w:p>
        </w:tc>
      </w:tr>
      <w:tr w:rsidR="00B64C8C" w:rsidRPr="0032227F" w:rsidTr="00B012C7">
        <w:trPr>
          <w:trHeight w:val="87"/>
        </w:trPr>
        <w:tc>
          <w:tcPr>
            <w:tcW w:w="9855" w:type="dxa"/>
            <w:gridSpan w:val="8"/>
            <w:tcBorders>
              <w:top w:val="nil"/>
            </w:tcBorders>
          </w:tcPr>
          <w:p w:rsidR="00B64C8C" w:rsidRPr="0032227F" w:rsidRDefault="00B64C8C" w:rsidP="00B012C7">
            <w:pPr>
              <w:jc w:val="both"/>
              <w:rPr>
                <w:sz w:val="16"/>
              </w:rPr>
            </w:pPr>
          </w:p>
        </w:tc>
      </w:tr>
      <w:tr w:rsidR="00B64C8C" w:rsidRPr="008433D4" w:rsidTr="00B012C7">
        <w:trPr>
          <w:trHeight w:val="197"/>
        </w:trPr>
        <w:tc>
          <w:tcPr>
            <w:tcW w:w="3086" w:type="dxa"/>
            <w:tcBorders>
              <w:top w:val="nil"/>
            </w:tcBorders>
            <w:shd w:val="clear" w:color="auto" w:fill="F7CAAC"/>
          </w:tcPr>
          <w:p w:rsidR="00B64C8C" w:rsidRPr="008433D4" w:rsidRDefault="00B64C8C" w:rsidP="00B012C7">
            <w:pPr>
              <w:jc w:val="both"/>
              <w:rPr>
                <w:b/>
              </w:rPr>
            </w:pPr>
            <w:r w:rsidRPr="008433D4">
              <w:rPr>
                <w:b/>
              </w:rPr>
              <w:t>Garant předmětu</w:t>
            </w:r>
          </w:p>
        </w:tc>
        <w:tc>
          <w:tcPr>
            <w:tcW w:w="6769" w:type="dxa"/>
            <w:gridSpan w:val="7"/>
            <w:tcBorders>
              <w:top w:val="nil"/>
            </w:tcBorders>
          </w:tcPr>
          <w:p w:rsidR="00B64C8C" w:rsidRPr="008433D4" w:rsidRDefault="00B64C8C" w:rsidP="00B012C7">
            <w:pPr>
              <w:jc w:val="both"/>
            </w:pPr>
            <w:r w:rsidRPr="008433D4">
              <w:t>Ing. Janka Vydrová, Ph.D.</w:t>
            </w:r>
          </w:p>
        </w:tc>
      </w:tr>
      <w:tr w:rsidR="00B64C8C" w:rsidRPr="008433D4" w:rsidTr="00B012C7">
        <w:trPr>
          <w:trHeight w:val="243"/>
        </w:trPr>
        <w:tc>
          <w:tcPr>
            <w:tcW w:w="3086" w:type="dxa"/>
            <w:tcBorders>
              <w:top w:val="nil"/>
            </w:tcBorders>
            <w:shd w:val="clear" w:color="auto" w:fill="F7CAAC"/>
          </w:tcPr>
          <w:p w:rsidR="00B64C8C" w:rsidRPr="008433D4" w:rsidRDefault="00B64C8C" w:rsidP="00B012C7">
            <w:pPr>
              <w:jc w:val="both"/>
              <w:rPr>
                <w:b/>
              </w:rPr>
            </w:pPr>
            <w:r w:rsidRPr="008433D4">
              <w:rPr>
                <w:b/>
              </w:rPr>
              <w:t>Zapojení garanta do výuky předmětu</w:t>
            </w:r>
          </w:p>
        </w:tc>
        <w:tc>
          <w:tcPr>
            <w:tcW w:w="6769" w:type="dxa"/>
            <w:gridSpan w:val="7"/>
            <w:tcBorders>
              <w:top w:val="nil"/>
            </w:tcBorders>
          </w:tcPr>
          <w:p w:rsidR="00B64C8C" w:rsidRPr="008433D4" w:rsidRDefault="00B64C8C" w:rsidP="00B012C7">
            <w:pPr>
              <w:jc w:val="both"/>
            </w:pPr>
            <w:r w:rsidRPr="008433D4">
              <w:t>Garant se podílí na přednášení v rozsahu 100 %, dále stanovuje koncepci seminářů a dohlíží na jejich jednotné vedení.</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Vyučující</w:t>
            </w:r>
          </w:p>
        </w:tc>
        <w:tc>
          <w:tcPr>
            <w:tcW w:w="6769" w:type="dxa"/>
            <w:gridSpan w:val="7"/>
            <w:tcBorders>
              <w:bottom w:val="nil"/>
            </w:tcBorders>
          </w:tcPr>
          <w:p w:rsidR="00B64C8C" w:rsidRPr="008433D4" w:rsidRDefault="00B64C8C" w:rsidP="00B012C7">
            <w:pPr>
              <w:jc w:val="both"/>
            </w:pPr>
            <w:r w:rsidRPr="008433D4">
              <w:t xml:space="preserve">Ing. Janka Vydrová, Ph.D. – přednášky (100%) </w:t>
            </w:r>
          </w:p>
        </w:tc>
      </w:tr>
      <w:tr w:rsidR="00B64C8C" w:rsidRPr="0032227F" w:rsidTr="00B012C7">
        <w:trPr>
          <w:trHeight w:val="56"/>
        </w:trPr>
        <w:tc>
          <w:tcPr>
            <w:tcW w:w="9855" w:type="dxa"/>
            <w:gridSpan w:val="8"/>
            <w:tcBorders>
              <w:top w:val="nil"/>
            </w:tcBorders>
          </w:tcPr>
          <w:p w:rsidR="00B64C8C" w:rsidRPr="0032227F" w:rsidRDefault="00B64C8C" w:rsidP="00B012C7">
            <w:pPr>
              <w:jc w:val="both"/>
              <w:rPr>
                <w:sz w:val="16"/>
              </w:rPr>
            </w:pP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Stručná anotace předmětu</w:t>
            </w:r>
          </w:p>
        </w:tc>
        <w:tc>
          <w:tcPr>
            <w:tcW w:w="6769" w:type="dxa"/>
            <w:gridSpan w:val="7"/>
            <w:tcBorders>
              <w:bottom w:val="nil"/>
            </w:tcBorders>
          </w:tcPr>
          <w:p w:rsidR="00B64C8C" w:rsidRPr="008433D4" w:rsidRDefault="00B64C8C" w:rsidP="00B012C7">
            <w:pPr>
              <w:jc w:val="both"/>
            </w:pPr>
          </w:p>
        </w:tc>
      </w:tr>
      <w:tr w:rsidR="00B64C8C" w:rsidRPr="008433D4" w:rsidTr="00B012C7">
        <w:trPr>
          <w:trHeight w:val="3938"/>
        </w:trPr>
        <w:tc>
          <w:tcPr>
            <w:tcW w:w="9855" w:type="dxa"/>
            <w:gridSpan w:val="8"/>
            <w:tcBorders>
              <w:top w:val="nil"/>
              <w:bottom w:val="single" w:sz="12" w:space="0" w:color="auto"/>
            </w:tcBorders>
          </w:tcPr>
          <w:p w:rsidR="00B64C8C" w:rsidRDefault="00B64C8C" w:rsidP="00B012C7">
            <w:pPr>
              <w:jc w:val="both"/>
            </w:pPr>
            <w:r w:rsidRPr="008433D4">
              <w:t>Cílem předmětu je seznámit studenty se základními teoretickými znalostmi a přístupy k problematice řízení a získání poznatků management</w:t>
            </w:r>
            <w:r>
              <w:t>u aplikovatelné na podnikatelsky</w:t>
            </w:r>
            <w:r w:rsidRPr="008433D4">
              <w:t xml:space="preserve"> i nepodnikatelsk</w:t>
            </w:r>
            <w:r>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rsidR="00B64C8C" w:rsidRPr="008433D4" w:rsidRDefault="00EA3B6A" w:rsidP="00124FDB">
            <w:pPr>
              <w:pStyle w:val="Odstavecseseznamem"/>
              <w:numPr>
                <w:ilvl w:val="0"/>
                <w:numId w:val="35"/>
              </w:numPr>
              <w:ind w:left="247" w:hanging="247"/>
              <w:jc w:val="both"/>
            </w:pPr>
            <w:r>
              <w:t>Předmět a školy managementu</w:t>
            </w:r>
          </w:p>
          <w:p w:rsidR="00B64C8C" w:rsidRPr="008433D4" w:rsidRDefault="00B64C8C" w:rsidP="00124FDB">
            <w:pPr>
              <w:pStyle w:val="Odstavecseseznamem"/>
              <w:numPr>
                <w:ilvl w:val="0"/>
                <w:numId w:val="35"/>
              </w:numPr>
              <w:ind w:left="247" w:hanging="247"/>
              <w:jc w:val="both"/>
            </w:pPr>
            <w:r w:rsidRPr="008433D4">
              <w:t>Vzdělávání v </w:t>
            </w:r>
            <w:r w:rsidR="00EA3B6A">
              <w:t>managementu</w:t>
            </w:r>
          </w:p>
          <w:p w:rsidR="00B64C8C" w:rsidRPr="008433D4" w:rsidRDefault="00B64C8C" w:rsidP="00124FDB">
            <w:pPr>
              <w:pStyle w:val="Odstavecseseznamem"/>
              <w:numPr>
                <w:ilvl w:val="0"/>
                <w:numId w:val="35"/>
              </w:numPr>
              <w:ind w:left="247" w:hanging="247"/>
              <w:jc w:val="both"/>
            </w:pPr>
            <w:r w:rsidRPr="008433D4">
              <w:t>Základní funkce řízení – plánování – metody a te</w:t>
            </w:r>
            <w:r w:rsidR="00EA3B6A">
              <w:t>chniky využívané v managementu</w:t>
            </w:r>
          </w:p>
          <w:p w:rsidR="00B64C8C" w:rsidRPr="008433D4" w:rsidRDefault="00B64C8C" w:rsidP="00124FDB">
            <w:pPr>
              <w:pStyle w:val="Odstavecseseznamem"/>
              <w:numPr>
                <w:ilvl w:val="0"/>
                <w:numId w:val="35"/>
              </w:numPr>
              <w:ind w:left="247" w:hanging="247"/>
              <w:jc w:val="both"/>
            </w:pPr>
            <w:r w:rsidRPr="008433D4">
              <w:t>Organizování – metody a te</w:t>
            </w:r>
            <w:r w:rsidR="00EA3B6A">
              <w:t>chniky využívané v managementu</w:t>
            </w:r>
          </w:p>
          <w:p w:rsidR="00B64C8C" w:rsidRPr="008433D4" w:rsidRDefault="00B64C8C" w:rsidP="00124FDB">
            <w:pPr>
              <w:pStyle w:val="Odstavecseseznamem"/>
              <w:numPr>
                <w:ilvl w:val="0"/>
                <w:numId w:val="35"/>
              </w:numPr>
              <w:ind w:left="247" w:hanging="247"/>
              <w:jc w:val="both"/>
            </w:pPr>
            <w:r w:rsidRPr="008433D4">
              <w:t>Kontrola – metody a te</w:t>
            </w:r>
            <w:r w:rsidR="00EA3B6A">
              <w:t>chniky využívané v managementu</w:t>
            </w:r>
          </w:p>
          <w:p w:rsidR="00B64C8C" w:rsidRPr="008433D4" w:rsidRDefault="00EA3B6A" w:rsidP="00124FDB">
            <w:pPr>
              <w:pStyle w:val="Odstavecseseznamem"/>
              <w:numPr>
                <w:ilvl w:val="0"/>
                <w:numId w:val="35"/>
              </w:numPr>
              <w:ind w:left="247" w:hanging="247"/>
              <w:jc w:val="both"/>
            </w:pPr>
            <w:r>
              <w:t>Objekty řízení</w:t>
            </w:r>
          </w:p>
          <w:p w:rsidR="00B64C8C" w:rsidRPr="008433D4" w:rsidRDefault="00B64C8C" w:rsidP="00124FDB">
            <w:pPr>
              <w:pStyle w:val="Odstavecseseznamem"/>
              <w:numPr>
                <w:ilvl w:val="0"/>
                <w:numId w:val="35"/>
              </w:numPr>
              <w:ind w:left="247" w:hanging="247"/>
              <w:jc w:val="both"/>
            </w:pPr>
            <w:r w:rsidRPr="008433D4">
              <w:t>Organizační struktury, informa</w:t>
            </w:r>
            <w:r w:rsidR="00EA3B6A">
              <w:t>ce při řízení</w:t>
            </w:r>
          </w:p>
          <w:p w:rsidR="00B64C8C" w:rsidRPr="008433D4" w:rsidRDefault="00EA3B6A" w:rsidP="00124FDB">
            <w:pPr>
              <w:pStyle w:val="Odstavecseseznamem"/>
              <w:numPr>
                <w:ilvl w:val="0"/>
                <w:numId w:val="35"/>
              </w:numPr>
              <w:ind w:left="247" w:hanging="247"/>
              <w:jc w:val="both"/>
            </w:pPr>
            <w:r>
              <w:t>Self a Time managementu</w:t>
            </w:r>
          </w:p>
          <w:p w:rsidR="00B64C8C" w:rsidRPr="008433D4" w:rsidRDefault="00EA3B6A" w:rsidP="00124FDB">
            <w:pPr>
              <w:pStyle w:val="Odstavecseseznamem"/>
              <w:numPr>
                <w:ilvl w:val="0"/>
                <w:numId w:val="35"/>
              </w:numPr>
              <w:ind w:left="247" w:hanging="247"/>
              <w:jc w:val="both"/>
            </w:pPr>
            <w:r>
              <w:t>Komunikace v managementu</w:t>
            </w:r>
          </w:p>
          <w:p w:rsidR="00B64C8C" w:rsidRPr="008433D4" w:rsidRDefault="00EA3B6A" w:rsidP="00124FDB">
            <w:pPr>
              <w:pStyle w:val="Odstavecseseznamem"/>
              <w:numPr>
                <w:ilvl w:val="0"/>
                <w:numId w:val="35"/>
              </w:numPr>
              <w:ind w:left="247" w:hanging="247"/>
              <w:jc w:val="both"/>
            </w:pPr>
            <w:r>
              <w:t>Týmová práce v managementu</w:t>
            </w:r>
          </w:p>
          <w:p w:rsidR="00B64C8C" w:rsidRPr="008433D4" w:rsidRDefault="00B64C8C" w:rsidP="00124FDB">
            <w:pPr>
              <w:pStyle w:val="Odstavecseseznamem"/>
              <w:numPr>
                <w:ilvl w:val="0"/>
                <w:numId w:val="35"/>
              </w:numPr>
              <w:ind w:left="247" w:hanging="247"/>
              <w:jc w:val="both"/>
            </w:pPr>
            <w:r w:rsidRPr="008433D4">
              <w:t xml:space="preserve">Motivace a </w:t>
            </w:r>
            <w:r w:rsidR="00EA3B6A">
              <w:t>motivační teorie v managementu</w:t>
            </w:r>
          </w:p>
          <w:p w:rsidR="00B64C8C" w:rsidRPr="008433D4" w:rsidRDefault="00EA3B6A" w:rsidP="00124FDB">
            <w:pPr>
              <w:pStyle w:val="Odstavecseseznamem"/>
              <w:numPr>
                <w:ilvl w:val="0"/>
                <w:numId w:val="35"/>
              </w:numPr>
              <w:ind w:left="247" w:hanging="247"/>
              <w:jc w:val="both"/>
            </w:pPr>
            <w:r>
              <w:t>Osobnost manažera</w:t>
            </w:r>
          </w:p>
          <w:p w:rsidR="00B64C8C" w:rsidRPr="008433D4" w:rsidRDefault="00EA3B6A" w:rsidP="00124FDB">
            <w:pPr>
              <w:pStyle w:val="Odstavecseseznamem"/>
              <w:numPr>
                <w:ilvl w:val="0"/>
                <w:numId w:val="35"/>
              </w:numPr>
              <w:ind w:left="247" w:hanging="247"/>
              <w:jc w:val="both"/>
            </w:pPr>
            <w:r>
              <w:t>Ohodnocování v managementu</w:t>
            </w:r>
          </w:p>
          <w:p w:rsidR="00B64C8C" w:rsidRPr="008433D4" w:rsidRDefault="00EA3B6A" w:rsidP="00124FDB">
            <w:pPr>
              <w:pStyle w:val="Odstavecseseznamem"/>
              <w:numPr>
                <w:ilvl w:val="0"/>
                <w:numId w:val="35"/>
              </w:numPr>
              <w:ind w:left="247" w:hanging="247"/>
              <w:jc w:val="both"/>
            </w:pPr>
            <w:r>
              <w:t>Současné trendy v managementu</w:t>
            </w:r>
          </w:p>
        </w:tc>
      </w:tr>
      <w:tr w:rsidR="00B64C8C" w:rsidRPr="008433D4" w:rsidTr="00B012C7">
        <w:trPr>
          <w:trHeight w:val="265"/>
        </w:trPr>
        <w:tc>
          <w:tcPr>
            <w:tcW w:w="3653" w:type="dxa"/>
            <w:gridSpan w:val="2"/>
            <w:tcBorders>
              <w:top w:val="nil"/>
            </w:tcBorders>
            <w:shd w:val="clear" w:color="auto" w:fill="F7CAAC"/>
          </w:tcPr>
          <w:p w:rsidR="00B64C8C" w:rsidRPr="008433D4" w:rsidRDefault="00B64C8C" w:rsidP="00B012C7">
            <w:pPr>
              <w:jc w:val="both"/>
            </w:pPr>
            <w:r w:rsidRPr="008433D4">
              <w:rPr>
                <w:b/>
              </w:rPr>
              <w:t>Studijní literatura a studijní pomůcky</w:t>
            </w:r>
          </w:p>
        </w:tc>
        <w:tc>
          <w:tcPr>
            <w:tcW w:w="6202" w:type="dxa"/>
            <w:gridSpan w:val="6"/>
            <w:tcBorders>
              <w:top w:val="nil"/>
              <w:bottom w:val="nil"/>
            </w:tcBorders>
          </w:tcPr>
          <w:p w:rsidR="00B64C8C" w:rsidRPr="008433D4" w:rsidRDefault="00B64C8C" w:rsidP="00B012C7">
            <w:pPr>
              <w:jc w:val="both"/>
            </w:pPr>
          </w:p>
        </w:tc>
      </w:tr>
      <w:tr w:rsidR="00B64C8C" w:rsidRPr="008433D4" w:rsidTr="00B012C7">
        <w:trPr>
          <w:trHeight w:val="1497"/>
        </w:trPr>
        <w:tc>
          <w:tcPr>
            <w:tcW w:w="9855" w:type="dxa"/>
            <w:gridSpan w:val="8"/>
            <w:tcBorders>
              <w:top w:val="nil"/>
            </w:tcBorders>
          </w:tcPr>
          <w:p w:rsidR="00B64C8C" w:rsidRPr="008433D4" w:rsidRDefault="00B64C8C" w:rsidP="00B012C7">
            <w:pPr>
              <w:jc w:val="both"/>
              <w:rPr>
                <w:b/>
              </w:rPr>
            </w:pPr>
            <w:r w:rsidRPr="008433D4">
              <w:rPr>
                <w:b/>
              </w:rPr>
              <w:t xml:space="preserve">Povinná literatura </w:t>
            </w:r>
          </w:p>
          <w:p w:rsidR="00B64C8C" w:rsidRPr="008433D4" w:rsidRDefault="00B64C8C" w:rsidP="00B012C7">
            <w:pPr>
              <w:jc w:val="both"/>
            </w:pPr>
            <w:r w:rsidRPr="008433D4">
              <w:t xml:space="preserve">PLAMÍNEK, J. </w:t>
            </w:r>
            <w:r w:rsidRPr="008433D4">
              <w:rPr>
                <w:i/>
              </w:rPr>
              <w:t>Vzdělávání dospělých: průvodce pro lektory, účastníky a zadavatele.</w:t>
            </w:r>
            <w:r w:rsidRPr="008433D4">
              <w:t xml:space="preserve"> 2. rozš. vyd. Praha: Grada, 2014, 336 s. ISBN 978-80-247-4806-1.</w:t>
            </w:r>
          </w:p>
          <w:p w:rsidR="00B64C8C" w:rsidRPr="008433D4" w:rsidRDefault="00B64C8C" w:rsidP="00B012C7">
            <w:pPr>
              <w:jc w:val="both"/>
            </w:pPr>
            <w:r w:rsidRPr="008433D4">
              <w:t xml:space="preserve">PORVAZNÍK, J., VYDROVÁ, J., LJUDVIGOVÁ, I. </w:t>
            </w:r>
            <w:r w:rsidRPr="008433D4">
              <w:rPr>
                <w:i/>
              </w:rPr>
              <w:t>Celostní management.</w:t>
            </w:r>
            <w:r w:rsidRPr="008433D4">
              <w:t xml:space="preserve"> 6. přepracované a dopl. vyd. Bratislava: IRIS, 2016, 362 s. ISBN 978-80-8153-062-3.</w:t>
            </w:r>
          </w:p>
          <w:p w:rsidR="00B64C8C" w:rsidRPr="008433D4" w:rsidRDefault="00B64C8C" w:rsidP="00B012C7">
            <w:pPr>
              <w:jc w:val="both"/>
            </w:pPr>
            <w:r w:rsidRPr="008433D4">
              <w:t xml:space="preserve">URBAN, J. </w:t>
            </w:r>
            <w:r w:rsidRPr="008433D4">
              <w:rPr>
                <w:i/>
              </w:rPr>
              <w:t>Motivace a odměňování pracovníků: co musíte vědět, abyste ze svých spolupracovníků dostali to nejlepší.</w:t>
            </w:r>
            <w:r w:rsidRPr="008433D4">
              <w:t xml:space="preserve"> Praha: Grada, 2017, 157 s. ISBN 978-80-271-0227-3.</w:t>
            </w:r>
          </w:p>
          <w:p w:rsidR="00B64C8C" w:rsidRPr="008433D4" w:rsidRDefault="00B64C8C" w:rsidP="00B012C7">
            <w:pPr>
              <w:jc w:val="both"/>
            </w:pPr>
            <w:r w:rsidRPr="008433D4">
              <w:t xml:space="preserve">VÁGNER, I., WEBER, M. </w:t>
            </w:r>
            <w:r w:rsidRPr="008433D4">
              <w:rPr>
                <w:i/>
              </w:rPr>
              <w:t>Osobní management.</w:t>
            </w:r>
            <w:r w:rsidRPr="008433D4">
              <w:t xml:space="preserve"> 2. přeprac. vyd. Brno: Masarykova univerzita, 2007, 142 s. ISBN 978-80-210-4265-0.</w:t>
            </w:r>
          </w:p>
          <w:p w:rsidR="00B64C8C" w:rsidRPr="008433D4" w:rsidRDefault="00B64C8C" w:rsidP="00B012C7">
            <w:pPr>
              <w:jc w:val="both"/>
              <w:rPr>
                <w:b/>
              </w:rPr>
            </w:pPr>
            <w:r w:rsidRPr="008433D4">
              <w:rPr>
                <w:b/>
              </w:rPr>
              <w:t xml:space="preserve">Doporučená literatura </w:t>
            </w:r>
          </w:p>
          <w:p w:rsidR="00B64C8C" w:rsidRPr="008433D4" w:rsidRDefault="00B64C8C" w:rsidP="00B012C7">
            <w:pPr>
              <w:jc w:val="both"/>
            </w:pPr>
            <w:r w:rsidRPr="008433D4">
              <w:t xml:space="preserve">BARTOŇKOVÁ, H. </w:t>
            </w:r>
            <w:r w:rsidRPr="008433D4">
              <w:rPr>
                <w:i/>
              </w:rPr>
              <w:t>Firemní vzdělávání.</w:t>
            </w:r>
            <w:r w:rsidRPr="008433D4">
              <w:t xml:space="preserve"> Praha: Grada, 2010, 204 s. ISBN 978-80-247-2914-5.</w:t>
            </w:r>
          </w:p>
          <w:p w:rsidR="00B64C8C" w:rsidRPr="008433D4" w:rsidRDefault="00B64C8C" w:rsidP="00B012C7">
            <w:pPr>
              <w:jc w:val="both"/>
            </w:pPr>
            <w:r w:rsidRPr="008433D4">
              <w:t xml:space="preserve">BĚLOHLÁVEK, F. </w:t>
            </w:r>
            <w:r w:rsidRPr="008433D4">
              <w:rPr>
                <w:i/>
              </w:rPr>
              <w:t>25 typů lidí: jak s nimi jednat, jak je vést a motivovat.</w:t>
            </w:r>
            <w:r w:rsidRPr="008433D4">
              <w:t xml:space="preserve"> 3. rozšířené vydání. Praha: Grada, 2016, 175 s. ISBN 978-80-247-5872-5.</w:t>
            </w:r>
          </w:p>
          <w:p w:rsidR="00B64C8C" w:rsidRPr="008433D4" w:rsidRDefault="00B64C8C" w:rsidP="00B012C7">
            <w:pPr>
              <w:jc w:val="both"/>
            </w:pPr>
            <w:r w:rsidRPr="008433D4">
              <w:t xml:space="preserve">ČASTORÁL, Z. </w:t>
            </w:r>
            <w:r w:rsidRPr="008433D4">
              <w:rPr>
                <w:i/>
              </w:rPr>
              <w:t>Základy moderního managementu.</w:t>
            </w:r>
            <w:r w:rsidRPr="008433D4">
              <w:t xml:space="preserve"> 2. aktualizované vydání. Praha: Univerzita Jana Amose Komenského, 2016, 216 s. ISBN 978-80-7452-129-4.</w:t>
            </w:r>
          </w:p>
          <w:p w:rsidR="00B64C8C" w:rsidRPr="008433D4" w:rsidRDefault="00B64C8C" w:rsidP="00B012C7">
            <w:pPr>
              <w:jc w:val="both"/>
            </w:pPr>
            <w:r w:rsidRPr="008433D4">
              <w:lastRenderedPageBreak/>
              <w:t xml:space="preserve">DRUCKER, P. F. </w:t>
            </w:r>
            <w:r w:rsidRPr="008433D4">
              <w:rPr>
                <w:i/>
              </w:rPr>
              <w:t>To nejdůležitější z Druckera v jednom svazku.</w:t>
            </w:r>
            <w:r w:rsidRPr="008433D4">
              <w:t xml:space="preserve"> 2. vydání. Praha: Management Press, 2016, 300 s. ISBN 978-80-7261-397-7.</w:t>
            </w:r>
          </w:p>
          <w:p w:rsidR="00B64C8C" w:rsidRPr="008433D4" w:rsidRDefault="00B64C8C" w:rsidP="00B012C7">
            <w:pPr>
              <w:jc w:val="both"/>
            </w:pPr>
            <w:r w:rsidRPr="008433D4">
              <w:t xml:space="preserve">PAULÍK, K. </w:t>
            </w:r>
            <w:r w:rsidRPr="008433D4">
              <w:rPr>
                <w:i/>
              </w:rPr>
              <w:t>Psychologie lidské odolnosti.</w:t>
            </w:r>
            <w:r w:rsidRPr="008433D4">
              <w:t xml:space="preserve"> 2. přepracované a doplněné vydání. Praha: Grada, 2017, 362 s. ISBN 978-80-247-5646-2. </w:t>
            </w:r>
          </w:p>
          <w:p w:rsidR="00B64C8C" w:rsidRPr="008433D4" w:rsidRDefault="00B64C8C" w:rsidP="00B012C7">
            <w:pPr>
              <w:jc w:val="both"/>
            </w:pPr>
            <w:r w:rsidRPr="008433D4">
              <w:t xml:space="preserve">SCHERMERHORN, J. R. </w:t>
            </w:r>
            <w:r w:rsidRPr="008433D4">
              <w:rPr>
                <w:i/>
              </w:rPr>
              <w:t>Management.</w:t>
            </w:r>
            <w:r w:rsidRPr="008433D4">
              <w:t xml:space="preserve"> 11th ed. Hoboken: John Wiley, 2010, 1 sv. ISBN 978-0-470-53051-1.</w:t>
            </w:r>
          </w:p>
          <w:p w:rsidR="00B64C8C" w:rsidRPr="008433D4" w:rsidRDefault="00B64C8C" w:rsidP="00B012C7">
            <w:pPr>
              <w:jc w:val="both"/>
            </w:pPr>
            <w:r w:rsidRPr="008433D4">
              <w:t xml:space="preserve">TOMEK, G., VÁVROVÁ, V. </w:t>
            </w:r>
            <w:r w:rsidRPr="008433D4">
              <w:rPr>
                <w:i/>
              </w:rPr>
              <w:t>Průmysl 4.0, aneb, Nikdo sám nevyhraje.</w:t>
            </w:r>
            <w:r w:rsidRPr="008433D4">
              <w:t xml:space="preserve"> Průhonice: Professional Publishing, 2017, 200 s. ISBN 978-80-906594-4-5.</w:t>
            </w:r>
          </w:p>
        </w:tc>
      </w:tr>
      <w:tr w:rsidR="00B64C8C" w:rsidRPr="008433D4"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4C8C" w:rsidRPr="008433D4" w:rsidRDefault="00B64C8C" w:rsidP="00B012C7">
            <w:pPr>
              <w:jc w:val="center"/>
              <w:rPr>
                <w:b/>
              </w:rPr>
            </w:pPr>
            <w:r w:rsidRPr="008433D4">
              <w:rPr>
                <w:b/>
              </w:rPr>
              <w:lastRenderedPageBreak/>
              <w:t>Informace ke kombinované nebo distanční formě</w:t>
            </w:r>
          </w:p>
        </w:tc>
      </w:tr>
      <w:tr w:rsidR="00B64C8C" w:rsidRPr="008433D4" w:rsidTr="00B012C7">
        <w:tc>
          <w:tcPr>
            <w:tcW w:w="4787" w:type="dxa"/>
            <w:gridSpan w:val="3"/>
            <w:tcBorders>
              <w:top w:val="single" w:sz="2" w:space="0" w:color="auto"/>
            </w:tcBorders>
            <w:shd w:val="clear" w:color="auto" w:fill="F7CAAC"/>
          </w:tcPr>
          <w:p w:rsidR="00B64C8C" w:rsidRPr="008433D4" w:rsidRDefault="00B64C8C" w:rsidP="00B012C7">
            <w:pPr>
              <w:jc w:val="both"/>
            </w:pPr>
            <w:r w:rsidRPr="008433D4">
              <w:rPr>
                <w:b/>
              </w:rPr>
              <w:t>Rozsah konzultací (soustředění)</w:t>
            </w:r>
          </w:p>
        </w:tc>
        <w:tc>
          <w:tcPr>
            <w:tcW w:w="889" w:type="dxa"/>
            <w:tcBorders>
              <w:top w:val="single" w:sz="2" w:space="0" w:color="auto"/>
            </w:tcBorders>
          </w:tcPr>
          <w:p w:rsidR="00B64C8C" w:rsidRPr="008433D4" w:rsidRDefault="00B64C8C" w:rsidP="00B012C7">
            <w:pPr>
              <w:jc w:val="both"/>
            </w:pPr>
            <w:r w:rsidRPr="008433D4">
              <w:t>15</w:t>
            </w:r>
          </w:p>
        </w:tc>
        <w:tc>
          <w:tcPr>
            <w:tcW w:w="4179" w:type="dxa"/>
            <w:gridSpan w:val="4"/>
            <w:tcBorders>
              <w:top w:val="single" w:sz="2" w:space="0" w:color="auto"/>
            </w:tcBorders>
            <w:shd w:val="clear" w:color="auto" w:fill="F7CAAC"/>
          </w:tcPr>
          <w:p w:rsidR="00B64C8C" w:rsidRPr="008433D4" w:rsidRDefault="00B64C8C" w:rsidP="00B012C7">
            <w:pPr>
              <w:jc w:val="both"/>
              <w:rPr>
                <w:b/>
              </w:rPr>
            </w:pPr>
            <w:r w:rsidRPr="008433D4">
              <w:rPr>
                <w:b/>
              </w:rPr>
              <w:t xml:space="preserve">hodin </w:t>
            </w:r>
          </w:p>
        </w:tc>
      </w:tr>
      <w:tr w:rsidR="00B64C8C" w:rsidRPr="008433D4" w:rsidTr="00B012C7">
        <w:tc>
          <w:tcPr>
            <w:tcW w:w="9855" w:type="dxa"/>
            <w:gridSpan w:val="8"/>
            <w:shd w:val="clear" w:color="auto" w:fill="F7CAAC"/>
          </w:tcPr>
          <w:p w:rsidR="00B64C8C" w:rsidRPr="008433D4" w:rsidRDefault="00B64C8C" w:rsidP="00B012C7">
            <w:pPr>
              <w:jc w:val="both"/>
              <w:rPr>
                <w:b/>
              </w:rPr>
            </w:pPr>
            <w:r w:rsidRPr="008433D4">
              <w:rPr>
                <w:b/>
              </w:rPr>
              <w:t>Informace o způsobu kontaktu s vyučujícím</w:t>
            </w:r>
          </w:p>
        </w:tc>
      </w:tr>
      <w:tr w:rsidR="00B64C8C" w:rsidRPr="008433D4" w:rsidTr="00B012C7">
        <w:trPr>
          <w:trHeight w:val="697"/>
        </w:trPr>
        <w:tc>
          <w:tcPr>
            <w:tcW w:w="9855" w:type="dxa"/>
            <w:gridSpan w:val="8"/>
          </w:tcPr>
          <w:p w:rsidR="00B64C8C" w:rsidRPr="008433D4" w:rsidRDefault="00B64C8C" w:rsidP="00B012C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64C8C" w:rsidRDefault="00B64C8C"/>
    <w:p w:rsidR="00B64C8C" w:rsidRDefault="00B6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C8C" w:rsidTr="00B012C7">
        <w:tc>
          <w:tcPr>
            <w:tcW w:w="9855" w:type="dxa"/>
            <w:gridSpan w:val="8"/>
            <w:tcBorders>
              <w:bottom w:val="double" w:sz="4" w:space="0" w:color="auto"/>
            </w:tcBorders>
            <w:shd w:val="clear" w:color="auto" w:fill="BDD6EE"/>
          </w:tcPr>
          <w:p w:rsidR="00B64C8C" w:rsidRDefault="00B64C8C" w:rsidP="00B012C7">
            <w:pPr>
              <w:jc w:val="both"/>
              <w:rPr>
                <w:b/>
                <w:sz w:val="28"/>
              </w:rPr>
            </w:pPr>
            <w:r>
              <w:lastRenderedPageBreak/>
              <w:br w:type="page"/>
            </w:r>
            <w:r>
              <w:rPr>
                <w:b/>
                <w:sz w:val="28"/>
              </w:rPr>
              <w:t>B-III – Charakteristika studijního předmětu</w:t>
            </w:r>
          </w:p>
        </w:tc>
      </w:tr>
      <w:tr w:rsidR="00B64C8C" w:rsidTr="00B012C7">
        <w:tc>
          <w:tcPr>
            <w:tcW w:w="3086" w:type="dxa"/>
            <w:tcBorders>
              <w:top w:val="double" w:sz="4" w:space="0" w:color="auto"/>
            </w:tcBorders>
            <w:shd w:val="clear" w:color="auto" w:fill="F7CAAC"/>
          </w:tcPr>
          <w:p w:rsidR="00B64C8C" w:rsidRPr="008433D4" w:rsidRDefault="00B64C8C" w:rsidP="00B012C7">
            <w:pPr>
              <w:jc w:val="both"/>
              <w:rPr>
                <w:b/>
              </w:rPr>
            </w:pPr>
            <w:r w:rsidRPr="008433D4">
              <w:rPr>
                <w:b/>
              </w:rPr>
              <w:t>Název studijního předmětu</w:t>
            </w:r>
          </w:p>
        </w:tc>
        <w:tc>
          <w:tcPr>
            <w:tcW w:w="6769" w:type="dxa"/>
            <w:gridSpan w:val="7"/>
            <w:tcBorders>
              <w:top w:val="double" w:sz="4" w:space="0" w:color="auto"/>
            </w:tcBorders>
          </w:tcPr>
          <w:p w:rsidR="00B64C8C" w:rsidRPr="008433D4" w:rsidRDefault="00B64C8C" w:rsidP="00B012C7">
            <w:pPr>
              <w:jc w:val="both"/>
            </w:pPr>
            <w:r w:rsidRPr="008433D4">
              <w:t>Management I</w:t>
            </w:r>
          </w:p>
        </w:tc>
      </w:tr>
      <w:tr w:rsidR="00B64C8C" w:rsidTr="00B012C7">
        <w:tc>
          <w:tcPr>
            <w:tcW w:w="3086" w:type="dxa"/>
            <w:shd w:val="clear" w:color="auto" w:fill="F7CAAC"/>
          </w:tcPr>
          <w:p w:rsidR="00B64C8C" w:rsidRPr="008433D4" w:rsidRDefault="00B64C8C" w:rsidP="00B012C7">
            <w:pPr>
              <w:jc w:val="both"/>
              <w:rPr>
                <w:b/>
              </w:rPr>
            </w:pPr>
            <w:r w:rsidRPr="008433D4">
              <w:rPr>
                <w:b/>
              </w:rPr>
              <w:t>Typ předmětu</w:t>
            </w:r>
          </w:p>
        </w:tc>
        <w:tc>
          <w:tcPr>
            <w:tcW w:w="3406" w:type="dxa"/>
            <w:gridSpan w:val="4"/>
          </w:tcPr>
          <w:p w:rsidR="00B64C8C" w:rsidRPr="008433D4" w:rsidRDefault="00B64C8C" w:rsidP="00B012C7">
            <w:pPr>
              <w:jc w:val="both"/>
            </w:pPr>
            <w:r w:rsidRPr="008433D4">
              <w:t>povinný „ZT“</w:t>
            </w:r>
          </w:p>
        </w:tc>
        <w:tc>
          <w:tcPr>
            <w:tcW w:w="2695" w:type="dxa"/>
            <w:gridSpan w:val="2"/>
            <w:shd w:val="clear" w:color="auto" w:fill="F7CAAC"/>
          </w:tcPr>
          <w:p w:rsidR="00B64C8C" w:rsidRPr="008433D4" w:rsidRDefault="00B64C8C" w:rsidP="00B012C7">
            <w:pPr>
              <w:jc w:val="both"/>
            </w:pPr>
            <w:r w:rsidRPr="008433D4">
              <w:rPr>
                <w:b/>
              </w:rPr>
              <w:t>doporučený ročník / semestr</w:t>
            </w:r>
          </w:p>
        </w:tc>
        <w:tc>
          <w:tcPr>
            <w:tcW w:w="668" w:type="dxa"/>
          </w:tcPr>
          <w:p w:rsidR="00B64C8C" w:rsidRPr="008433D4" w:rsidRDefault="00B64C8C" w:rsidP="00B012C7">
            <w:pPr>
              <w:jc w:val="both"/>
            </w:pPr>
            <w:r w:rsidRPr="008433D4">
              <w:t>1/Z</w:t>
            </w:r>
          </w:p>
        </w:tc>
      </w:tr>
      <w:tr w:rsidR="00B64C8C" w:rsidTr="00B012C7">
        <w:tc>
          <w:tcPr>
            <w:tcW w:w="3086" w:type="dxa"/>
            <w:shd w:val="clear" w:color="auto" w:fill="F7CAAC"/>
          </w:tcPr>
          <w:p w:rsidR="00B64C8C" w:rsidRPr="008433D4" w:rsidRDefault="00B64C8C" w:rsidP="00B012C7">
            <w:pPr>
              <w:jc w:val="both"/>
              <w:rPr>
                <w:b/>
              </w:rPr>
            </w:pPr>
            <w:r w:rsidRPr="008433D4">
              <w:rPr>
                <w:b/>
              </w:rPr>
              <w:t>Rozsah studijního předmětu</w:t>
            </w:r>
          </w:p>
        </w:tc>
        <w:tc>
          <w:tcPr>
            <w:tcW w:w="1701" w:type="dxa"/>
            <w:gridSpan w:val="2"/>
          </w:tcPr>
          <w:p w:rsidR="00B64C8C" w:rsidRPr="008433D4" w:rsidRDefault="00B64C8C" w:rsidP="00B012C7">
            <w:pPr>
              <w:jc w:val="both"/>
            </w:pPr>
            <w:r w:rsidRPr="008433D4">
              <w:t>26p + 13s</w:t>
            </w:r>
          </w:p>
        </w:tc>
        <w:tc>
          <w:tcPr>
            <w:tcW w:w="889" w:type="dxa"/>
            <w:shd w:val="clear" w:color="auto" w:fill="F7CAAC"/>
          </w:tcPr>
          <w:p w:rsidR="00B64C8C" w:rsidRPr="008433D4" w:rsidRDefault="00B64C8C" w:rsidP="00B012C7">
            <w:pPr>
              <w:jc w:val="both"/>
              <w:rPr>
                <w:b/>
              </w:rPr>
            </w:pPr>
            <w:r w:rsidRPr="008433D4">
              <w:rPr>
                <w:b/>
              </w:rPr>
              <w:t xml:space="preserve">hod. </w:t>
            </w:r>
          </w:p>
        </w:tc>
        <w:tc>
          <w:tcPr>
            <w:tcW w:w="816" w:type="dxa"/>
          </w:tcPr>
          <w:p w:rsidR="00B64C8C" w:rsidRPr="008433D4" w:rsidRDefault="00B64C8C" w:rsidP="00B012C7">
            <w:pPr>
              <w:jc w:val="both"/>
            </w:pPr>
            <w:r w:rsidRPr="008433D4">
              <w:t>39</w:t>
            </w:r>
          </w:p>
        </w:tc>
        <w:tc>
          <w:tcPr>
            <w:tcW w:w="2156" w:type="dxa"/>
            <w:shd w:val="clear" w:color="auto" w:fill="F7CAAC"/>
          </w:tcPr>
          <w:p w:rsidR="00B64C8C" w:rsidRPr="008433D4" w:rsidRDefault="00B64C8C" w:rsidP="00B012C7">
            <w:pPr>
              <w:jc w:val="both"/>
              <w:rPr>
                <w:b/>
              </w:rPr>
            </w:pPr>
            <w:r w:rsidRPr="008433D4">
              <w:rPr>
                <w:b/>
              </w:rPr>
              <w:t>kreditů</w:t>
            </w:r>
          </w:p>
        </w:tc>
        <w:tc>
          <w:tcPr>
            <w:tcW w:w="1207" w:type="dxa"/>
            <w:gridSpan w:val="2"/>
          </w:tcPr>
          <w:p w:rsidR="00B64C8C" w:rsidRPr="008433D4" w:rsidRDefault="00B64C8C" w:rsidP="00B012C7">
            <w:pPr>
              <w:jc w:val="both"/>
            </w:pPr>
            <w:r w:rsidRPr="008433D4">
              <w:t>5</w:t>
            </w:r>
          </w:p>
        </w:tc>
      </w:tr>
      <w:tr w:rsidR="00B64C8C" w:rsidTr="00B012C7">
        <w:tc>
          <w:tcPr>
            <w:tcW w:w="3086" w:type="dxa"/>
            <w:shd w:val="clear" w:color="auto" w:fill="F7CAAC"/>
          </w:tcPr>
          <w:p w:rsidR="00B64C8C" w:rsidRPr="008433D4" w:rsidRDefault="00B64C8C" w:rsidP="00B012C7">
            <w:pPr>
              <w:jc w:val="both"/>
              <w:rPr>
                <w:b/>
              </w:rPr>
            </w:pPr>
            <w:r w:rsidRPr="008433D4">
              <w:rPr>
                <w:b/>
              </w:rPr>
              <w:t>Prerekvizity, korekvizity, ekvivalence</w:t>
            </w:r>
          </w:p>
        </w:tc>
        <w:tc>
          <w:tcPr>
            <w:tcW w:w="6769" w:type="dxa"/>
            <w:gridSpan w:val="7"/>
          </w:tcPr>
          <w:p w:rsidR="00B64C8C" w:rsidRPr="008433D4" w:rsidRDefault="00B64C8C" w:rsidP="00B012C7">
            <w:pPr>
              <w:jc w:val="both"/>
            </w:pPr>
            <w:r>
              <w:t>Ekvivalence (</w:t>
            </w:r>
            <w:r w:rsidRPr="008433D4">
              <w:t>Management I)</w:t>
            </w:r>
          </w:p>
        </w:tc>
      </w:tr>
      <w:tr w:rsidR="00B64C8C" w:rsidTr="00B012C7">
        <w:tc>
          <w:tcPr>
            <w:tcW w:w="3086" w:type="dxa"/>
            <w:shd w:val="clear" w:color="auto" w:fill="F7CAAC"/>
          </w:tcPr>
          <w:p w:rsidR="00B64C8C" w:rsidRPr="008433D4" w:rsidRDefault="00B64C8C" w:rsidP="00B012C7">
            <w:pPr>
              <w:jc w:val="both"/>
              <w:rPr>
                <w:b/>
              </w:rPr>
            </w:pPr>
            <w:r w:rsidRPr="008433D4">
              <w:rPr>
                <w:b/>
              </w:rPr>
              <w:t>Způsob ověření studijních výsledků</w:t>
            </w:r>
          </w:p>
        </w:tc>
        <w:tc>
          <w:tcPr>
            <w:tcW w:w="3406" w:type="dxa"/>
            <w:gridSpan w:val="4"/>
          </w:tcPr>
          <w:p w:rsidR="00B64C8C" w:rsidRPr="008433D4" w:rsidRDefault="00B64C8C" w:rsidP="00B012C7">
            <w:pPr>
              <w:jc w:val="both"/>
            </w:pPr>
            <w:r w:rsidRPr="008433D4">
              <w:t>zápočet, zkouška</w:t>
            </w:r>
          </w:p>
        </w:tc>
        <w:tc>
          <w:tcPr>
            <w:tcW w:w="2156" w:type="dxa"/>
            <w:shd w:val="clear" w:color="auto" w:fill="F7CAAC"/>
          </w:tcPr>
          <w:p w:rsidR="00B64C8C" w:rsidRPr="008433D4" w:rsidRDefault="00B64C8C" w:rsidP="00B012C7">
            <w:pPr>
              <w:jc w:val="both"/>
              <w:rPr>
                <w:b/>
              </w:rPr>
            </w:pPr>
            <w:r w:rsidRPr="008433D4">
              <w:rPr>
                <w:b/>
              </w:rPr>
              <w:t>Forma výuky</w:t>
            </w:r>
          </w:p>
        </w:tc>
        <w:tc>
          <w:tcPr>
            <w:tcW w:w="1207" w:type="dxa"/>
            <w:gridSpan w:val="2"/>
          </w:tcPr>
          <w:p w:rsidR="00B64C8C" w:rsidRPr="008433D4" w:rsidRDefault="00B64C8C" w:rsidP="00B012C7">
            <w:pPr>
              <w:jc w:val="both"/>
            </w:pPr>
            <w:r w:rsidRPr="008433D4">
              <w:t>přednáška, seminář</w:t>
            </w:r>
          </w:p>
        </w:tc>
      </w:tr>
      <w:tr w:rsidR="00B64C8C" w:rsidTr="00B012C7">
        <w:tc>
          <w:tcPr>
            <w:tcW w:w="3086" w:type="dxa"/>
            <w:shd w:val="clear" w:color="auto" w:fill="F7CAAC"/>
          </w:tcPr>
          <w:p w:rsidR="00B64C8C" w:rsidRPr="008433D4" w:rsidRDefault="00B64C8C" w:rsidP="00B012C7">
            <w:pPr>
              <w:jc w:val="both"/>
              <w:rPr>
                <w:b/>
              </w:rPr>
            </w:pPr>
            <w:r w:rsidRPr="008433D4">
              <w:rPr>
                <w:b/>
              </w:rPr>
              <w:t>Forma způsobu ověření studijních výsledků a další požadavky na studenta</w:t>
            </w:r>
          </w:p>
        </w:tc>
        <w:tc>
          <w:tcPr>
            <w:tcW w:w="6769" w:type="dxa"/>
            <w:gridSpan w:val="7"/>
            <w:tcBorders>
              <w:bottom w:val="nil"/>
            </w:tcBorders>
          </w:tcPr>
          <w:p w:rsidR="00B64C8C" w:rsidRPr="008433D4" w:rsidRDefault="00B64C8C" w:rsidP="00B012C7">
            <w:pPr>
              <w:jc w:val="both"/>
            </w:pPr>
            <w:r w:rsidRPr="008433D4">
              <w:t>Způsob zakončení předmětu – zápočet, zkouška</w:t>
            </w:r>
          </w:p>
          <w:p w:rsidR="00B64C8C" w:rsidRPr="008433D4" w:rsidRDefault="00B64C8C" w:rsidP="00B012C7">
            <w:pPr>
              <w:jc w:val="both"/>
            </w:pPr>
            <w:r w:rsidRPr="008433D4">
              <w:t>Požadavky na zápočet:</w:t>
            </w:r>
            <w:r>
              <w:t xml:space="preserve"> </w:t>
            </w:r>
            <w:r w:rsidRPr="008433D4">
              <w:t>80% aktivní účast na seminářích; prezentace na seminářích</w:t>
            </w:r>
          </w:p>
          <w:p w:rsidR="00B64C8C" w:rsidRPr="008433D4" w:rsidRDefault="00B64C8C" w:rsidP="00B012C7">
            <w:pPr>
              <w:jc w:val="both"/>
            </w:pPr>
            <w:r w:rsidRPr="008433D4">
              <w:t>Požadavky na zkoušku: písemný test m</w:t>
            </w:r>
            <w:r>
              <w:t xml:space="preserve">usí být napsán alespoň na 60 %; </w:t>
            </w:r>
            <w:r w:rsidRPr="008433D4">
              <w:t xml:space="preserve">následuje ústní zkouška v rozsahu znalostí přednášek a seminářů; </w:t>
            </w:r>
            <w:r>
              <w:t>v</w:t>
            </w:r>
            <w:r w:rsidRPr="008433D4">
              <w:t>ypracování a odevzdání týmového manažerského projektu na zadané téma.</w:t>
            </w:r>
          </w:p>
        </w:tc>
      </w:tr>
      <w:tr w:rsidR="00B64C8C" w:rsidTr="00B012C7">
        <w:trPr>
          <w:trHeight w:val="87"/>
        </w:trPr>
        <w:tc>
          <w:tcPr>
            <w:tcW w:w="9855" w:type="dxa"/>
            <w:gridSpan w:val="8"/>
            <w:tcBorders>
              <w:top w:val="nil"/>
            </w:tcBorders>
          </w:tcPr>
          <w:p w:rsidR="00B64C8C" w:rsidRPr="0032227F" w:rsidRDefault="00B64C8C" w:rsidP="00B012C7">
            <w:pPr>
              <w:jc w:val="both"/>
              <w:rPr>
                <w:sz w:val="16"/>
              </w:rPr>
            </w:pPr>
          </w:p>
        </w:tc>
      </w:tr>
      <w:tr w:rsidR="00B64C8C" w:rsidTr="00B012C7">
        <w:trPr>
          <w:trHeight w:val="197"/>
        </w:trPr>
        <w:tc>
          <w:tcPr>
            <w:tcW w:w="3086" w:type="dxa"/>
            <w:tcBorders>
              <w:top w:val="nil"/>
            </w:tcBorders>
            <w:shd w:val="clear" w:color="auto" w:fill="F7CAAC"/>
          </w:tcPr>
          <w:p w:rsidR="00B64C8C" w:rsidRPr="008433D4" w:rsidRDefault="00B64C8C" w:rsidP="00B012C7">
            <w:pPr>
              <w:jc w:val="both"/>
              <w:rPr>
                <w:b/>
              </w:rPr>
            </w:pPr>
            <w:r w:rsidRPr="008433D4">
              <w:rPr>
                <w:b/>
              </w:rPr>
              <w:t>Garant předmětu</w:t>
            </w:r>
          </w:p>
        </w:tc>
        <w:tc>
          <w:tcPr>
            <w:tcW w:w="6769" w:type="dxa"/>
            <w:gridSpan w:val="7"/>
            <w:tcBorders>
              <w:top w:val="nil"/>
            </w:tcBorders>
          </w:tcPr>
          <w:p w:rsidR="00B64C8C" w:rsidRPr="008433D4" w:rsidRDefault="00B64C8C" w:rsidP="00B012C7">
            <w:pPr>
              <w:jc w:val="both"/>
            </w:pPr>
            <w:r w:rsidRPr="008433D4">
              <w:t>Ing. Janka Vydrová, Ph.D.</w:t>
            </w:r>
          </w:p>
        </w:tc>
      </w:tr>
      <w:tr w:rsidR="00B64C8C" w:rsidTr="00B012C7">
        <w:trPr>
          <w:trHeight w:val="243"/>
        </w:trPr>
        <w:tc>
          <w:tcPr>
            <w:tcW w:w="3086" w:type="dxa"/>
            <w:tcBorders>
              <w:top w:val="nil"/>
            </w:tcBorders>
            <w:shd w:val="clear" w:color="auto" w:fill="F7CAAC"/>
          </w:tcPr>
          <w:p w:rsidR="00B64C8C" w:rsidRPr="008433D4" w:rsidRDefault="00B64C8C" w:rsidP="00B012C7">
            <w:pPr>
              <w:jc w:val="both"/>
              <w:rPr>
                <w:b/>
              </w:rPr>
            </w:pPr>
            <w:r w:rsidRPr="008433D4">
              <w:rPr>
                <w:b/>
              </w:rPr>
              <w:t>Zapojení garanta do výuky předmětu</w:t>
            </w:r>
          </w:p>
        </w:tc>
        <w:tc>
          <w:tcPr>
            <w:tcW w:w="6769" w:type="dxa"/>
            <w:gridSpan w:val="7"/>
            <w:tcBorders>
              <w:top w:val="nil"/>
            </w:tcBorders>
          </w:tcPr>
          <w:p w:rsidR="00B64C8C" w:rsidRPr="008433D4" w:rsidRDefault="00B64C8C" w:rsidP="00B012C7">
            <w:pPr>
              <w:jc w:val="both"/>
            </w:pPr>
            <w:r w:rsidRPr="008433D4">
              <w:t>Garant se podílí na přednášení v rozsahu 100 %, dále stanovuje koncepci seminářů a dohlíží na jejich jednotné vedení.</w:t>
            </w:r>
          </w:p>
        </w:tc>
      </w:tr>
      <w:tr w:rsidR="00B64C8C" w:rsidTr="00B012C7">
        <w:tc>
          <w:tcPr>
            <w:tcW w:w="3086" w:type="dxa"/>
            <w:shd w:val="clear" w:color="auto" w:fill="F7CAAC"/>
          </w:tcPr>
          <w:p w:rsidR="00B64C8C" w:rsidRPr="008433D4" w:rsidRDefault="00B64C8C" w:rsidP="00B012C7">
            <w:pPr>
              <w:jc w:val="both"/>
              <w:rPr>
                <w:b/>
              </w:rPr>
            </w:pPr>
            <w:r w:rsidRPr="008433D4">
              <w:rPr>
                <w:b/>
              </w:rPr>
              <w:t>Vyučující</w:t>
            </w:r>
          </w:p>
        </w:tc>
        <w:tc>
          <w:tcPr>
            <w:tcW w:w="6769" w:type="dxa"/>
            <w:gridSpan w:val="7"/>
            <w:tcBorders>
              <w:bottom w:val="nil"/>
            </w:tcBorders>
          </w:tcPr>
          <w:p w:rsidR="00B64C8C" w:rsidRPr="008433D4" w:rsidRDefault="00B64C8C" w:rsidP="00B012C7">
            <w:pPr>
              <w:jc w:val="both"/>
            </w:pPr>
            <w:r w:rsidRPr="008433D4">
              <w:t xml:space="preserve">Ing. Janka Vydrová, Ph.D. – přednášky (100%) </w:t>
            </w:r>
          </w:p>
        </w:tc>
      </w:tr>
      <w:tr w:rsidR="00B64C8C" w:rsidTr="00B012C7">
        <w:trPr>
          <w:trHeight w:val="56"/>
        </w:trPr>
        <w:tc>
          <w:tcPr>
            <w:tcW w:w="9855" w:type="dxa"/>
            <w:gridSpan w:val="8"/>
            <w:tcBorders>
              <w:top w:val="nil"/>
            </w:tcBorders>
          </w:tcPr>
          <w:p w:rsidR="00B64C8C" w:rsidRPr="0032227F" w:rsidRDefault="00B64C8C" w:rsidP="00B012C7">
            <w:pPr>
              <w:jc w:val="both"/>
              <w:rPr>
                <w:sz w:val="16"/>
              </w:rPr>
            </w:pPr>
          </w:p>
        </w:tc>
      </w:tr>
      <w:tr w:rsidR="00B64C8C" w:rsidTr="00B012C7">
        <w:tc>
          <w:tcPr>
            <w:tcW w:w="3086" w:type="dxa"/>
            <w:shd w:val="clear" w:color="auto" w:fill="F7CAAC"/>
          </w:tcPr>
          <w:p w:rsidR="00B64C8C" w:rsidRPr="008433D4" w:rsidRDefault="00B64C8C" w:rsidP="00B012C7">
            <w:pPr>
              <w:jc w:val="both"/>
              <w:rPr>
                <w:b/>
              </w:rPr>
            </w:pPr>
            <w:r w:rsidRPr="008433D4">
              <w:rPr>
                <w:b/>
              </w:rPr>
              <w:t>Stručná anotace předmětu</w:t>
            </w:r>
          </w:p>
        </w:tc>
        <w:tc>
          <w:tcPr>
            <w:tcW w:w="6769" w:type="dxa"/>
            <w:gridSpan w:val="7"/>
            <w:tcBorders>
              <w:bottom w:val="nil"/>
            </w:tcBorders>
          </w:tcPr>
          <w:p w:rsidR="00B64C8C" w:rsidRPr="008433D4" w:rsidRDefault="00B64C8C" w:rsidP="00B012C7">
            <w:pPr>
              <w:jc w:val="both"/>
            </w:pPr>
          </w:p>
        </w:tc>
      </w:tr>
      <w:tr w:rsidR="00B64C8C" w:rsidTr="00B012C7">
        <w:trPr>
          <w:trHeight w:val="3938"/>
        </w:trPr>
        <w:tc>
          <w:tcPr>
            <w:tcW w:w="9855" w:type="dxa"/>
            <w:gridSpan w:val="8"/>
            <w:tcBorders>
              <w:top w:val="nil"/>
              <w:bottom w:val="single" w:sz="12" w:space="0" w:color="auto"/>
            </w:tcBorders>
          </w:tcPr>
          <w:p w:rsidR="00B64C8C" w:rsidRDefault="00B64C8C" w:rsidP="00B012C7">
            <w:pPr>
              <w:jc w:val="both"/>
            </w:pPr>
            <w:r w:rsidRPr="008433D4">
              <w:t>Cílem předmětu je seznámit studenty se základními teoretickými znalostmi a přístupy k problematice řízení a získání poznatků managementu aplikovatelné na podnikatelsk</w:t>
            </w:r>
            <w:r>
              <w:t>y</w:t>
            </w:r>
            <w:r w:rsidRPr="008433D4">
              <w:t xml:space="preserve"> i nepodnikatelsk</w:t>
            </w:r>
            <w:r>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rsidR="00B64C8C" w:rsidRPr="008433D4" w:rsidRDefault="00EA3B6A" w:rsidP="00124FDB">
            <w:pPr>
              <w:pStyle w:val="Odstavecseseznamem"/>
              <w:numPr>
                <w:ilvl w:val="0"/>
                <w:numId w:val="35"/>
              </w:numPr>
              <w:ind w:left="247" w:hanging="247"/>
              <w:jc w:val="both"/>
            </w:pPr>
            <w:r>
              <w:t>Předmět a školy managementu</w:t>
            </w:r>
          </w:p>
          <w:p w:rsidR="00B64C8C" w:rsidRPr="008433D4" w:rsidRDefault="00B64C8C" w:rsidP="00124FDB">
            <w:pPr>
              <w:pStyle w:val="Odstavecseseznamem"/>
              <w:numPr>
                <w:ilvl w:val="0"/>
                <w:numId w:val="35"/>
              </w:numPr>
              <w:ind w:left="247" w:hanging="247"/>
              <w:jc w:val="both"/>
            </w:pPr>
            <w:r w:rsidRPr="008433D4">
              <w:t>Vz</w:t>
            </w:r>
            <w:r w:rsidR="00EA3B6A">
              <w:t>dělávání v managementu</w:t>
            </w:r>
          </w:p>
          <w:p w:rsidR="00B64C8C" w:rsidRPr="008433D4" w:rsidRDefault="00B64C8C" w:rsidP="00124FDB">
            <w:pPr>
              <w:pStyle w:val="Odstavecseseznamem"/>
              <w:numPr>
                <w:ilvl w:val="0"/>
                <w:numId w:val="35"/>
              </w:numPr>
              <w:ind w:left="247" w:hanging="247"/>
              <w:jc w:val="both"/>
            </w:pPr>
            <w:r w:rsidRPr="008433D4">
              <w:t>Základní funkce řízení – plánování – metody a te</w:t>
            </w:r>
            <w:r w:rsidR="00EA3B6A">
              <w:t>chniky využívané v managementu</w:t>
            </w:r>
          </w:p>
          <w:p w:rsidR="00B64C8C" w:rsidRPr="008433D4" w:rsidRDefault="00B64C8C" w:rsidP="00124FDB">
            <w:pPr>
              <w:pStyle w:val="Odstavecseseznamem"/>
              <w:numPr>
                <w:ilvl w:val="0"/>
                <w:numId w:val="35"/>
              </w:numPr>
              <w:ind w:left="247" w:hanging="247"/>
              <w:jc w:val="both"/>
            </w:pPr>
            <w:r w:rsidRPr="008433D4">
              <w:t>Organizování – metody a te</w:t>
            </w:r>
            <w:r w:rsidR="00EA3B6A">
              <w:t>chniky využívané v managementu</w:t>
            </w:r>
          </w:p>
          <w:p w:rsidR="00B64C8C" w:rsidRPr="008433D4" w:rsidRDefault="00B64C8C" w:rsidP="00124FDB">
            <w:pPr>
              <w:pStyle w:val="Odstavecseseznamem"/>
              <w:numPr>
                <w:ilvl w:val="0"/>
                <w:numId w:val="35"/>
              </w:numPr>
              <w:ind w:left="247" w:hanging="247"/>
              <w:jc w:val="both"/>
            </w:pPr>
            <w:r w:rsidRPr="008433D4">
              <w:t>Kontrola – metody a te</w:t>
            </w:r>
            <w:r w:rsidR="00EA3B6A">
              <w:t>chniky využívané v managementu</w:t>
            </w:r>
          </w:p>
          <w:p w:rsidR="00B64C8C" w:rsidRPr="008433D4" w:rsidRDefault="00EA3B6A" w:rsidP="00124FDB">
            <w:pPr>
              <w:pStyle w:val="Odstavecseseznamem"/>
              <w:numPr>
                <w:ilvl w:val="0"/>
                <w:numId w:val="35"/>
              </w:numPr>
              <w:ind w:left="247" w:hanging="247"/>
              <w:jc w:val="both"/>
            </w:pPr>
            <w:r>
              <w:t>Objekty řízení</w:t>
            </w:r>
          </w:p>
          <w:p w:rsidR="00B64C8C" w:rsidRPr="008433D4" w:rsidRDefault="00B64C8C" w:rsidP="00124FDB">
            <w:pPr>
              <w:pStyle w:val="Odstavecseseznamem"/>
              <w:numPr>
                <w:ilvl w:val="0"/>
                <w:numId w:val="35"/>
              </w:numPr>
              <w:ind w:left="247" w:hanging="247"/>
              <w:jc w:val="both"/>
            </w:pPr>
            <w:r w:rsidRPr="008433D4">
              <w:t>Organizační struktu</w:t>
            </w:r>
            <w:r w:rsidR="00EA3B6A">
              <w:t>ry, informace při řízení</w:t>
            </w:r>
          </w:p>
          <w:p w:rsidR="00B64C8C" w:rsidRPr="008433D4" w:rsidRDefault="00EA3B6A" w:rsidP="00124FDB">
            <w:pPr>
              <w:pStyle w:val="Odstavecseseznamem"/>
              <w:numPr>
                <w:ilvl w:val="0"/>
                <w:numId w:val="35"/>
              </w:numPr>
              <w:ind w:left="247" w:hanging="247"/>
              <w:jc w:val="both"/>
            </w:pPr>
            <w:r>
              <w:t>Self a Time managementu</w:t>
            </w:r>
          </w:p>
          <w:p w:rsidR="00B64C8C" w:rsidRPr="008433D4" w:rsidRDefault="00EA3B6A" w:rsidP="00124FDB">
            <w:pPr>
              <w:pStyle w:val="Odstavecseseznamem"/>
              <w:numPr>
                <w:ilvl w:val="0"/>
                <w:numId w:val="35"/>
              </w:numPr>
              <w:ind w:left="247" w:hanging="247"/>
              <w:jc w:val="both"/>
            </w:pPr>
            <w:r>
              <w:t>Komunikace v managementu</w:t>
            </w:r>
          </w:p>
          <w:p w:rsidR="00B64C8C" w:rsidRPr="008433D4" w:rsidRDefault="00EA3B6A" w:rsidP="00124FDB">
            <w:pPr>
              <w:pStyle w:val="Odstavecseseznamem"/>
              <w:numPr>
                <w:ilvl w:val="0"/>
                <w:numId w:val="35"/>
              </w:numPr>
              <w:ind w:left="247" w:hanging="247"/>
              <w:jc w:val="both"/>
            </w:pPr>
            <w:r>
              <w:t>Týmová práce v managementu</w:t>
            </w:r>
          </w:p>
          <w:p w:rsidR="00B64C8C" w:rsidRPr="008433D4" w:rsidRDefault="00B64C8C" w:rsidP="00124FDB">
            <w:pPr>
              <w:pStyle w:val="Odstavecseseznamem"/>
              <w:numPr>
                <w:ilvl w:val="0"/>
                <w:numId w:val="35"/>
              </w:numPr>
              <w:ind w:left="247" w:hanging="247"/>
              <w:jc w:val="both"/>
            </w:pPr>
            <w:r w:rsidRPr="008433D4">
              <w:t xml:space="preserve">Motivace a </w:t>
            </w:r>
            <w:r w:rsidR="00EA3B6A">
              <w:t>motivační teorie v managementu</w:t>
            </w:r>
          </w:p>
          <w:p w:rsidR="00B64C8C" w:rsidRPr="008433D4" w:rsidRDefault="00EA3B6A" w:rsidP="00124FDB">
            <w:pPr>
              <w:pStyle w:val="Odstavecseseznamem"/>
              <w:numPr>
                <w:ilvl w:val="0"/>
                <w:numId w:val="35"/>
              </w:numPr>
              <w:ind w:left="247" w:hanging="247"/>
              <w:jc w:val="both"/>
            </w:pPr>
            <w:r>
              <w:t>Osobnost manažera</w:t>
            </w:r>
          </w:p>
          <w:p w:rsidR="00B64C8C" w:rsidRPr="008433D4" w:rsidRDefault="00EA3B6A" w:rsidP="00124FDB">
            <w:pPr>
              <w:pStyle w:val="Odstavecseseznamem"/>
              <w:numPr>
                <w:ilvl w:val="0"/>
                <w:numId w:val="35"/>
              </w:numPr>
              <w:ind w:left="247" w:hanging="247"/>
              <w:jc w:val="both"/>
            </w:pPr>
            <w:r>
              <w:t>Ohodnocování v managementu</w:t>
            </w:r>
          </w:p>
          <w:p w:rsidR="00EA3B6A" w:rsidRPr="008433D4" w:rsidRDefault="00EA3B6A" w:rsidP="00EA3B6A">
            <w:pPr>
              <w:pStyle w:val="Odstavecseseznamem"/>
              <w:numPr>
                <w:ilvl w:val="0"/>
                <w:numId w:val="35"/>
              </w:numPr>
              <w:ind w:left="247" w:hanging="247"/>
              <w:jc w:val="both"/>
            </w:pPr>
            <w:r>
              <w:t>Současné trendy v managementu</w:t>
            </w:r>
          </w:p>
        </w:tc>
      </w:tr>
      <w:tr w:rsidR="00B64C8C" w:rsidTr="00B012C7">
        <w:trPr>
          <w:trHeight w:val="265"/>
        </w:trPr>
        <w:tc>
          <w:tcPr>
            <w:tcW w:w="3653" w:type="dxa"/>
            <w:gridSpan w:val="2"/>
            <w:tcBorders>
              <w:top w:val="nil"/>
            </w:tcBorders>
            <w:shd w:val="clear" w:color="auto" w:fill="F7CAAC"/>
          </w:tcPr>
          <w:p w:rsidR="00B64C8C" w:rsidRPr="008433D4" w:rsidRDefault="00B64C8C" w:rsidP="00B012C7">
            <w:pPr>
              <w:jc w:val="both"/>
            </w:pPr>
            <w:r w:rsidRPr="008433D4">
              <w:rPr>
                <w:b/>
              </w:rPr>
              <w:t>Studijní literatura a studijní pomůcky</w:t>
            </w:r>
          </w:p>
        </w:tc>
        <w:tc>
          <w:tcPr>
            <w:tcW w:w="6202" w:type="dxa"/>
            <w:gridSpan w:val="6"/>
            <w:tcBorders>
              <w:top w:val="nil"/>
              <w:bottom w:val="nil"/>
            </w:tcBorders>
          </w:tcPr>
          <w:p w:rsidR="00B64C8C" w:rsidRPr="008433D4" w:rsidRDefault="00B64C8C" w:rsidP="00B012C7">
            <w:pPr>
              <w:jc w:val="both"/>
            </w:pPr>
          </w:p>
        </w:tc>
      </w:tr>
      <w:tr w:rsidR="00B64C8C" w:rsidTr="00B012C7">
        <w:trPr>
          <w:trHeight w:val="283"/>
        </w:trPr>
        <w:tc>
          <w:tcPr>
            <w:tcW w:w="9855" w:type="dxa"/>
            <w:gridSpan w:val="8"/>
            <w:tcBorders>
              <w:top w:val="nil"/>
            </w:tcBorders>
          </w:tcPr>
          <w:p w:rsidR="00B64C8C" w:rsidRPr="008433D4" w:rsidRDefault="00B64C8C" w:rsidP="00B012C7">
            <w:pPr>
              <w:jc w:val="both"/>
              <w:rPr>
                <w:b/>
              </w:rPr>
            </w:pPr>
            <w:r w:rsidRPr="008433D4">
              <w:rPr>
                <w:b/>
              </w:rPr>
              <w:t xml:space="preserve">Povinná literatura </w:t>
            </w:r>
          </w:p>
          <w:p w:rsidR="00B64C8C" w:rsidRPr="008433D4" w:rsidRDefault="00B64C8C" w:rsidP="00B012C7">
            <w:pPr>
              <w:jc w:val="both"/>
            </w:pPr>
            <w:r w:rsidRPr="008433D4">
              <w:t xml:space="preserve">BATEMAN, T. S., SNELL, S. </w:t>
            </w:r>
            <w:r w:rsidRPr="008433D4">
              <w:rPr>
                <w:i/>
              </w:rPr>
              <w:t>Management: leading &amp; collaborating in a competitive world</w:t>
            </w:r>
            <w:r w:rsidRPr="008433D4">
              <w:t xml:space="preserve">. Eleventh edition. New York: McGraw-Hill Education, 2015, 630 p. ISBN 978-1-259-25422-2. </w:t>
            </w:r>
          </w:p>
          <w:p w:rsidR="00B64C8C" w:rsidRPr="008433D4" w:rsidRDefault="00B64C8C" w:rsidP="00B012C7">
            <w:pPr>
              <w:jc w:val="both"/>
            </w:pPr>
            <w:r w:rsidRPr="008433D4">
              <w:t xml:space="preserve">BERG, G., PIETERSMA, P. </w:t>
            </w:r>
            <w:r w:rsidRPr="008433D4">
              <w:rPr>
                <w:i/>
              </w:rPr>
              <w:t>Key management models: the 75+ models every manager needs to know</w:t>
            </w:r>
            <w:r w:rsidRPr="008433D4">
              <w:t>. 3rd ed. Harlow: Pearson, 2015, 325 p. ISBN 978-1-292-01627-6.</w:t>
            </w:r>
          </w:p>
          <w:p w:rsidR="00B64C8C" w:rsidRPr="008433D4" w:rsidRDefault="00B64C8C" w:rsidP="00B012C7">
            <w:pPr>
              <w:jc w:val="both"/>
            </w:pPr>
            <w:r w:rsidRPr="008433D4">
              <w:t xml:space="preserve">CHATTERJI, M., LUTERBACHER, U. </w:t>
            </w:r>
            <w:r w:rsidRPr="008433D4">
              <w:rPr>
                <w:i/>
              </w:rPr>
              <w:t>Emotions, decision-making, conflict and cooperation</w:t>
            </w:r>
            <w:r w:rsidRPr="008433D4">
              <w:t>. Bingley: Emerald Group Publishing Limited, 2016, 1 online zdroj (264 p</w:t>
            </w:r>
            <w:r>
              <w:t>.</w:t>
            </w:r>
            <w:r w:rsidRPr="008433D4">
              <w:t>). Contributions to conflict management, peace economics and development. ISBN 9781786350312.</w:t>
            </w:r>
          </w:p>
          <w:p w:rsidR="00B64C8C" w:rsidRPr="008433D4" w:rsidRDefault="00B64C8C" w:rsidP="00B012C7">
            <w:pPr>
              <w:jc w:val="both"/>
            </w:pPr>
            <w:r w:rsidRPr="008433D4">
              <w:t xml:space="preserve">HARTE, J. </w:t>
            </w:r>
            <w:r w:rsidRPr="008433D4">
              <w:rPr>
                <w:i/>
              </w:rPr>
              <w:t>Successful management in the digital age</w:t>
            </w:r>
            <w:r w:rsidRPr="008433D4">
              <w:t xml:space="preserve">. New Brunswick: Transaction Publishers, 2016, 308 s. ISBN 978-1-4128-6324-7. </w:t>
            </w:r>
          </w:p>
          <w:p w:rsidR="00B64C8C" w:rsidRPr="008433D4" w:rsidRDefault="00B64C8C" w:rsidP="00B012C7">
            <w:pPr>
              <w:jc w:val="both"/>
              <w:rPr>
                <w:b/>
              </w:rPr>
            </w:pPr>
            <w:r w:rsidRPr="008433D4">
              <w:rPr>
                <w:b/>
              </w:rPr>
              <w:t xml:space="preserve">Doporučená literatura </w:t>
            </w:r>
          </w:p>
          <w:p w:rsidR="00B64C8C" w:rsidRPr="008433D4" w:rsidRDefault="00B64C8C" w:rsidP="00B012C7">
            <w:pPr>
              <w:jc w:val="both"/>
            </w:pPr>
            <w:r w:rsidRPr="008433D4">
              <w:t xml:space="preserve">ARMSTRONG, M., TAYLOR, S. </w:t>
            </w:r>
            <w:r w:rsidRPr="008433D4">
              <w:rPr>
                <w:i/>
              </w:rPr>
              <w:t>Armstrong's handbook of human resource management practice</w:t>
            </w:r>
            <w:r w:rsidRPr="008433D4">
              <w:t xml:space="preserve">. 14th edition. London: New York, 2017, 738 p. ISBN 978-0-7494-7411-9. </w:t>
            </w:r>
          </w:p>
          <w:p w:rsidR="00B64C8C" w:rsidRPr="008433D4" w:rsidRDefault="00B64C8C" w:rsidP="00B012C7">
            <w:pPr>
              <w:jc w:val="both"/>
            </w:pPr>
            <w:r w:rsidRPr="008433D4">
              <w:t xml:space="preserve">EASTERBY-SMITH, M., THORPE, R., JACKSON, P. </w:t>
            </w:r>
            <w:r w:rsidRPr="008433D4">
              <w:rPr>
                <w:i/>
              </w:rPr>
              <w:t>Management and business research</w:t>
            </w:r>
            <w:r w:rsidRPr="008433D4">
              <w:t>. 5th edition. Los Angeles: SAGE, 2015, 377 p. ISBN 978-1-4462-9658-5.</w:t>
            </w:r>
          </w:p>
          <w:p w:rsidR="00B64C8C" w:rsidRPr="008433D4" w:rsidRDefault="00B64C8C" w:rsidP="00B012C7">
            <w:pPr>
              <w:jc w:val="both"/>
            </w:pPr>
            <w:r w:rsidRPr="008433D4">
              <w:t xml:space="preserve">KOTLER, P., KELLER, K. L. </w:t>
            </w:r>
            <w:r w:rsidRPr="008433D4">
              <w:rPr>
                <w:i/>
              </w:rPr>
              <w:t>Marketing management</w:t>
            </w:r>
            <w:r w:rsidRPr="008433D4">
              <w:t xml:space="preserve">. 15. Boston: Pearson, 2016, 714 p. ISBN 978-1-292-09262-1. </w:t>
            </w:r>
          </w:p>
          <w:p w:rsidR="00B64C8C" w:rsidRPr="008433D4" w:rsidRDefault="00B64C8C" w:rsidP="00B012C7">
            <w:pPr>
              <w:jc w:val="both"/>
              <w:rPr>
                <w:color w:val="FF0000"/>
              </w:rPr>
            </w:pPr>
            <w:r w:rsidRPr="008433D4">
              <w:lastRenderedPageBreak/>
              <w:t xml:space="preserve">SCHERMERHORN, J. R. </w:t>
            </w:r>
            <w:r w:rsidRPr="008433D4">
              <w:rPr>
                <w:i/>
              </w:rPr>
              <w:t>Management.</w:t>
            </w:r>
            <w:r w:rsidRPr="008433D4">
              <w:t xml:space="preserve"> 11th ed. Hoboken: John Wiley, 2010, 1 sv. ISBN 978-0-470-53051-1.</w:t>
            </w:r>
          </w:p>
        </w:tc>
      </w:tr>
      <w:tr w:rsidR="00B64C8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4C8C" w:rsidRPr="008433D4" w:rsidRDefault="00B64C8C" w:rsidP="00B012C7">
            <w:pPr>
              <w:jc w:val="center"/>
              <w:rPr>
                <w:b/>
              </w:rPr>
            </w:pPr>
            <w:r w:rsidRPr="008433D4">
              <w:rPr>
                <w:b/>
              </w:rPr>
              <w:lastRenderedPageBreak/>
              <w:t>Informace ke kombinované nebo distanční formě</w:t>
            </w:r>
          </w:p>
        </w:tc>
      </w:tr>
      <w:tr w:rsidR="00B64C8C" w:rsidTr="00B012C7">
        <w:tc>
          <w:tcPr>
            <w:tcW w:w="4787" w:type="dxa"/>
            <w:gridSpan w:val="3"/>
            <w:tcBorders>
              <w:top w:val="single" w:sz="2" w:space="0" w:color="auto"/>
            </w:tcBorders>
            <w:shd w:val="clear" w:color="auto" w:fill="F7CAAC"/>
          </w:tcPr>
          <w:p w:rsidR="00B64C8C" w:rsidRPr="008433D4" w:rsidRDefault="00B64C8C" w:rsidP="00B012C7">
            <w:pPr>
              <w:jc w:val="both"/>
            </w:pPr>
            <w:r w:rsidRPr="008433D4">
              <w:rPr>
                <w:b/>
              </w:rPr>
              <w:t>Rozsah konzultací (soustředění)</w:t>
            </w:r>
          </w:p>
        </w:tc>
        <w:tc>
          <w:tcPr>
            <w:tcW w:w="889" w:type="dxa"/>
            <w:tcBorders>
              <w:top w:val="single" w:sz="2" w:space="0" w:color="auto"/>
            </w:tcBorders>
          </w:tcPr>
          <w:p w:rsidR="00B64C8C" w:rsidRPr="008433D4" w:rsidRDefault="00B64C8C" w:rsidP="00B012C7">
            <w:pPr>
              <w:jc w:val="both"/>
            </w:pPr>
            <w:r w:rsidRPr="008433D4">
              <w:t>15</w:t>
            </w:r>
          </w:p>
        </w:tc>
        <w:tc>
          <w:tcPr>
            <w:tcW w:w="4179" w:type="dxa"/>
            <w:gridSpan w:val="4"/>
            <w:tcBorders>
              <w:top w:val="single" w:sz="2" w:space="0" w:color="auto"/>
            </w:tcBorders>
            <w:shd w:val="clear" w:color="auto" w:fill="F7CAAC"/>
          </w:tcPr>
          <w:p w:rsidR="00B64C8C" w:rsidRPr="008433D4" w:rsidRDefault="00B64C8C" w:rsidP="00B012C7">
            <w:pPr>
              <w:jc w:val="both"/>
              <w:rPr>
                <w:b/>
              </w:rPr>
            </w:pPr>
            <w:r w:rsidRPr="008433D4">
              <w:rPr>
                <w:b/>
              </w:rPr>
              <w:t xml:space="preserve">hodin </w:t>
            </w:r>
          </w:p>
        </w:tc>
      </w:tr>
      <w:tr w:rsidR="00B64C8C" w:rsidTr="00B012C7">
        <w:tc>
          <w:tcPr>
            <w:tcW w:w="9855" w:type="dxa"/>
            <w:gridSpan w:val="8"/>
            <w:shd w:val="clear" w:color="auto" w:fill="F7CAAC"/>
          </w:tcPr>
          <w:p w:rsidR="00B64C8C" w:rsidRPr="008433D4" w:rsidRDefault="00B64C8C" w:rsidP="00B012C7">
            <w:pPr>
              <w:jc w:val="both"/>
              <w:rPr>
                <w:b/>
              </w:rPr>
            </w:pPr>
            <w:r w:rsidRPr="008433D4">
              <w:rPr>
                <w:b/>
              </w:rPr>
              <w:t>Informace o způsobu kontaktu s vyučujícím</w:t>
            </w:r>
          </w:p>
        </w:tc>
      </w:tr>
      <w:tr w:rsidR="00B64C8C" w:rsidTr="00B012C7">
        <w:trPr>
          <w:trHeight w:val="697"/>
        </w:trPr>
        <w:tc>
          <w:tcPr>
            <w:tcW w:w="9855" w:type="dxa"/>
            <w:gridSpan w:val="8"/>
          </w:tcPr>
          <w:p w:rsidR="00B64C8C" w:rsidRPr="008433D4" w:rsidRDefault="00B64C8C" w:rsidP="00B012C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F06DF" w:rsidRDefault="00BF06DF"/>
    <w:p w:rsidR="00B64C8C" w:rsidRDefault="00B6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C8C" w:rsidTr="00B012C7">
        <w:tc>
          <w:tcPr>
            <w:tcW w:w="9855" w:type="dxa"/>
            <w:gridSpan w:val="8"/>
            <w:tcBorders>
              <w:bottom w:val="double" w:sz="4" w:space="0" w:color="auto"/>
            </w:tcBorders>
            <w:shd w:val="clear" w:color="auto" w:fill="BDD6EE"/>
          </w:tcPr>
          <w:p w:rsidR="00B64C8C" w:rsidRDefault="00B64C8C" w:rsidP="00B012C7">
            <w:pPr>
              <w:jc w:val="both"/>
              <w:rPr>
                <w:b/>
                <w:sz w:val="28"/>
              </w:rPr>
            </w:pPr>
            <w:r>
              <w:lastRenderedPageBreak/>
              <w:br w:type="page"/>
            </w:r>
            <w:r>
              <w:rPr>
                <w:b/>
                <w:sz w:val="28"/>
              </w:rPr>
              <w:t>B-III – Charakteristika studijního předmětu</w:t>
            </w:r>
          </w:p>
        </w:tc>
      </w:tr>
      <w:tr w:rsidR="00B64C8C" w:rsidTr="00B012C7">
        <w:tc>
          <w:tcPr>
            <w:tcW w:w="3086" w:type="dxa"/>
            <w:tcBorders>
              <w:top w:val="double" w:sz="4" w:space="0" w:color="auto"/>
            </w:tcBorders>
            <w:shd w:val="clear" w:color="auto" w:fill="F7CAAC"/>
          </w:tcPr>
          <w:p w:rsidR="00B64C8C" w:rsidRPr="00B0285A" w:rsidRDefault="00B64C8C" w:rsidP="00B012C7">
            <w:pPr>
              <w:jc w:val="both"/>
              <w:rPr>
                <w:b/>
              </w:rPr>
            </w:pPr>
            <w:r w:rsidRPr="00B0285A">
              <w:rPr>
                <w:b/>
              </w:rPr>
              <w:t>Název studijního předmětu</w:t>
            </w:r>
          </w:p>
        </w:tc>
        <w:tc>
          <w:tcPr>
            <w:tcW w:w="6769" w:type="dxa"/>
            <w:gridSpan w:val="7"/>
            <w:tcBorders>
              <w:top w:val="double" w:sz="4" w:space="0" w:color="auto"/>
            </w:tcBorders>
          </w:tcPr>
          <w:p w:rsidR="00B64C8C" w:rsidRPr="00B0285A" w:rsidRDefault="00B64C8C" w:rsidP="00B012C7">
            <w:pPr>
              <w:jc w:val="both"/>
            </w:pPr>
            <w:r>
              <w:rPr>
                <w:color w:val="000000" w:themeColor="text1"/>
              </w:rPr>
              <w:t>Základy programování</w:t>
            </w:r>
          </w:p>
        </w:tc>
      </w:tr>
      <w:tr w:rsidR="00B64C8C" w:rsidTr="00B012C7">
        <w:trPr>
          <w:trHeight w:val="249"/>
        </w:trPr>
        <w:tc>
          <w:tcPr>
            <w:tcW w:w="3086" w:type="dxa"/>
            <w:shd w:val="clear" w:color="auto" w:fill="F7CAAC"/>
          </w:tcPr>
          <w:p w:rsidR="00B64C8C" w:rsidRPr="00B0285A" w:rsidRDefault="00B64C8C" w:rsidP="00B012C7">
            <w:pPr>
              <w:jc w:val="both"/>
              <w:rPr>
                <w:b/>
              </w:rPr>
            </w:pPr>
            <w:r w:rsidRPr="00B0285A">
              <w:rPr>
                <w:b/>
              </w:rPr>
              <w:t>Typ předmětu</w:t>
            </w:r>
          </w:p>
        </w:tc>
        <w:tc>
          <w:tcPr>
            <w:tcW w:w="3406" w:type="dxa"/>
            <w:gridSpan w:val="4"/>
          </w:tcPr>
          <w:p w:rsidR="00B64C8C" w:rsidRPr="00B0285A" w:rsidRDefault="00B64C8C" w:rsidP="00B012C7">
            <w:pPr>
              <w:jc w:val="both"/>
            </w:pPr>
            <w:r>
              <w:t xml:space="preserve">povinný </w:t>
            </w:r>
            <w:r w:rsidR="006E6382">
              <w:t xml:space="preserve"> </w:t>
            </w:r>
          </w:p>
        </w:tc>
        <w:tc>
          <w:tcPr>
            <w:tcW w:w="2695" w:type="dxa"/>
            <w:gridSpan w:val="2"/>
            <w:shd w:val="clear" w:color="auto" w:fill="F7CAAC"/>
          </w:tcPr>
          <w:p w:rsidR="00B64C8C" w:rsidRPr="00B0285A" w:rsidRDefault="00B64C8C" w:rsidP="00B012C7">
            <w:pPr>
              <w:jc w:val="both"/>
            </w:pPr>
            <w:r w:rsidRPr="00B0285A">
              <w:rPr>
                <w:b/>
              </w:rPr>
              <w:t>doporučený ročník / semestr</w:t>
            </w:r>
          </w:p>
        </w:tc>
        <w:tc>
          <w:tcPr>
            <w:tcW w:w="668" w:type="dxa"/>
          </w:tcPr>
          <w:p w:rsidR="00B64C8C" w:rsidRPr="00B0285A" w:rsidRDefault="00B64C8C" w:rsidP="00B012C7">
            <w:pPr>
              <w:jc w:val="both"/>
            </w:pPr>
            <w:r>
              <w:t>1/Z</w:t>
            </w:r>
          </w:p>
        </w:tc>
      </w:tr>
      <w:tr w:rsidR="00B64C8C" w:rsidTr="00B012C7">
        <w:tc>
          <w:tcPr>
            <w:tcW w:w="3086" w:type="dxa"/>
            <w:shd w:val="clear" w:color="auto" w:fill="F7CAAC"/>
          </w:tcPr>
          <w:p w:rsidR="00B64C8C" w:rsidRPr="00B0285A" w:rsidRDefault="00B64C8C" w:rsidP="00B012C7">
            <w:pPr>
              <w:jc w:val="both"/>
              <w:rPr>
                <w:b/>
              </w:rPr>
            </w:pPr>
            <w:r w:rsidRPr="00B0285A">
              <w:rPr>
                <w:b/>
              </w:rPr>
              <w:t>Rozsah studijního předmětu</w:t>
            </w:r>
          </w:p>
        </w:tc>
        <w:tc>
          <w:tcPr>
            <w:tcW w:w="1701" w:type="dxa"/>
            <w:gridSpan w:val="2"/>
          </w:tcPr>
          <w:p w:rsidR="00B64C8C" w:rsidRPr="00B0285A" w:rsidRDefault="00B64C8C" w:rsidP="00B012C7">
            <w:pPr>
              <w:jc w:val="both"/>
            </w:pPr>
            <w:r>
              <w:t>26c</w:t>
            </w:r>
          </w:p>
        </w:tc>
        <w:tc>
          <w:tcPr>
            <w:tcW w:w="889" w:type="dxa"/>
            <w:shd w:val="clear" w:color="auto" w:fill="F7CAAC"/>
          </w:tcPr>
          <w:p w:rsidR="00B64C8C" w:rsidRPr="00B0285A" w:rsidRDefault="00B64C8C" w:rsidP="00B012C7">
            <w:pPr>
              <w:jc w:val="both"/>
              <w:rPr>
                <w:b/>
              </w:rPr>
            </w:pPr>
            <w:r w:rsidRPr="00B0285A">
              <w:rPr>
                <w:b/>
              </w:rPr>
              <w:t xml:space="preserve">hod. </w:t>
            </w:r>
          </w:p>
        </w:tc>
        <w:tc>
          <w:tcPr>
            <w:tcW w:w="816" w:type="dxa"/>
          </w:tcPr>
          <w:p w:rsidR="00B64C8C" w:rsidRPr="00B0285A" w:rsidRDefault="00B64C8C" w:rsidP="00B012C7">
            <w:pPr>
              <w:jc w:val="both"/>
            </w:pPr>
            <w:r>
              <w:t>26</w:t>
            </w:r>
          </w:p>
        </w:tc>
        <w:tc>
          <w:tcPr>
            <w:tcW w:w="2156" w:type="dxa"/>
            <w:shd w:val="clear" w:color="auto" w:fill="F7CAAC"/>
          </w:tcPr>
          <w:p w:rsidR="00B64C8C" w:rsidRPr="00B0285A" w:rsidRDefault="00B64C8C" w:rsidP="00B012C7">
            <w:pPr>
              <w:jc w:val="both"/>
              <w:rPr>
                <w:b/>
              </w:rPr>
            </w:pPr>
            <w:r w:rsidRPr="00B0285A">
              <w:rPr>
                <w:b/>
              </w:rPr>
              <w:t>kreditů</w:t>
            </w:r>
          </w:p>
        </w:tc>
        <w:tc>
          <w:tcPr>
            <w:tcW w:w="1207" w:type="dxa"/>
            <w:gridSpan w:val="2"/>
          </w:tcPr>
          <w:p w:rsidR="00B64C8C" w:rsidRPr="00B0285A" w:rsidRDefault="00B64C8C" w:rsidP="00B012C7">
            <w:pPr>
              <w:jc w:val="both"/>
            </w:pPr>
            <w:r w:rsidRPr="00B0285A">
              <w:t>3</w:t>
            </w:r>
          </w:p>
        </w:tc>
      </w:tr>
      <w:tr w:rsidR="00B64C8C" w:rsidTr="00B012C7">
        <w:tc>
          <w:tcPr>
            <w:tcW w:w="3086" w:type="dxa"/>
            <w:shd w:val="clear" w:color="auto" w:fill="F7CAAC"/>
          </w:tcPr>
          <w:p w:rsidR="00B64C8C" w:rsidRPr="00B0285A" w:rsidRDefault="00B64C8C" w:rsidP="00B012C7">
            <w:pPr>
              <w:jc w:val="both"/>
              <w:rPr>
                <w:b/>
              </w:rPr>
            </w:pPr>
            <w:r w:rsidRPr="00B0285A">
              <w:rPr>
                <w:b/>
              </w:rPr>
              <w:t>Prerekvizity, korekvizity, ekvivalence</w:t>
            </w:r>
          </w:p>
        </w:tc>
        <w:tc>
          <w:tcPr>
            <w:tcW w:w="6769" w:type="dxa"/>
            <w:gridSpan w:val="7"/>
          </w:tcPr>
          <w:p w:rsidR="00B64C8C" w:rsidRPr="00B0285A" w:rsidRDefault="00B64C8C" w:rsidP="00B012C7">
            <w:pPr>
              <w:jc w:val="both"/>
            </w:pPr>
          </w:p>
        </w:tc>
      </w:tr>
      <w:tr w:rsidR="00B64C8C" w:rsidTr="00B012C7">
        <w:tc>
          <w:tcPr>
            <w:tcW w:w="3086" w:type="dxa"/>
            <w:shd w:val="clear" w:color="auto" w:fill="F7CAAC"/>
          </w:tcPr>
          <w:p w:rsidR="00B64C8C" w:rsidRPr="00B0285A" w:rsidRDefault="00B64C8C" w:rsidP="00B012C7">
            <w:pPr>
              <w:jc w:val="both"/>
              <w:rPr>
                <w:b/>
              </w:rPr>
            </w:pPr>
            <w:r w:rsidRPr="00B0285A">
              <w:rPr>
                <w:b/>
              </w:rPr>
              <w:t>Způsob ověření studijních výsledků</w:t>
            </w:r>
          </w:p>
        </w:tc>
        <w:tc>
          <w:tcPr>
            <w:tcW w:w="3406" w:type="dxa"/>
            <w:gridSpan w:val="4"/>
          </w:tcPr>
          <w:p w:rsidR="00B64C8C" w:rsidRPr="00B0285A" w:rsidRDefault="00B64C8C" w:rsidP="00B012C7">
            <w:pPr>
              <w:jc w:val="both"/>
            </w:pPr>
            <w:r w:rsidRPr="00B0285A">
              <w:t>klasifikovaný zápočet</w:t>
            </w:r>
          </w:p>
        </w:tc>
        <w:tc>
          <w:tcPr>
            <w:tcW w:w="2156" w:type="dxa"/>
            <w:shd w:val="clear" w:color="auto" w:fill="F7CAAC"/>
          </w:tcPr>
          <w:p w:rsidR="00B64C8C" w:rsidRPr="00B0285A" w:rsidRDefault="00B64C8C" w:rsidP="00B012C7">
            <w:pPr>
              <w:jc w:val="both"/>
              <w:rPr>
                <w:b/>
              </w:rPr>
            </w:pPr>
            <w:r w:rsidRPr="00B0285A">
              <w:rPr>
                <w:b/>
              </w:rPr>
              <w:t>Forma výuky</w:t>
            </w:r>
          </w:p>
        </w:tc>
        <w:tc>
          <w:tcPr>
            <w:tcW w:w="1207" w:type="dxa"/>
            <w:gridSpan w:val="2"/>
          </w:tcPr>
          <w:p w:rsidR="00B64C8C" w:rsidRPr="00B0285A" w:rsidRDefault="00B64C8C" w:rsidP="00B012C7">
            <w:pPr>
              <w:jc w:val="both"/>
            </w:pPr>
            <w:r>
              <w:t>cvičení</w:t>
            </w:r>
          </w:p>
        </w:tc>
      </w:tr>
      <w:tr w:rsidR="00B64C8C" w:rsidTr="00B012C7">
        <w:tc>
          <w:tcPr>
            <w:tcW w:w="3086" w:type="dxa"/>
            <w:shd w:val="clear" w:color="auto" w:fill="F7CAAC"/>
          </w:tcPr>
          <w:p w:rsidR="00B64C8C" w:rsidRPr="00B0285A" w:rsidRDefault="00B64C8C" w:rsidP="00B012C7">
            <w:pPr>
              <w:jc w:val="both"/>
              <w:rPr>
                <w:b/>
              </w:rPr>
            </w:pPr>
            <w:r w:rsidRPr="00B0285A">
              <w:rPr>
                <w:b/>
              </w:rPr>
              <w:t>Forma způsobu ověření studijních výsledků a další požadavky na studenta</w:t>
            </w:r>
          </w:p>
        </w:tc>
        <w:tc>
          <w:tcPr>
            <w:tcW w:w="6769" w:type="dxa"/>
            <w:gridSpan w:val="7"/>
            <w:tcBorders>
              <w:bottom w:val="nil"/>
            </w:tcBorders>
          </w:tcPr>
          <w:p w:rsidR="00B64C8C" w:rsidRPr="009A173F" w:rsidRDefault="00B64C8C" w:rsidP="00B012C7">
            <w:pPr>
              <w:jc w:val="both"/>
            </w:pPr>
            <w:r w:rsidRPr="009A173F">
              <w:t>Způsob zakončení předmětu – klasifikovaný zápočet</w:t>
            </w:r>
          </w:p>
          <w:p w:rsidR="00B64C8C" w:rsidRPr="009A173F" w:rsidRDefault="00B64C8C" w:rsidP="00B012C7">
            <w:pPr>
              <w:jc w:val="both"/>
            </w:pPr>
            <w:r w:rsidRPr="009A173F">
              <w:t xml:space="preserve">Požadavky na klasifikovaný zápočet: implementace aplikace dle požadavků vyučujícího; 80% aktivní účast na cvičeních; </w:t>
            </w:r>
            <w:r>
              <w:rPr>
                <w:color w:val="000000"/>
                <w:shd w:val="clear" w:color="auto" w:fill="FFFFFF"/>
              </w:rPr>
              <w:t>ú</w:t>
            </w:r>
            <w:r w:rsidRPr="009F5162">
              <w:rPr>
                <w:color w:val="000000"/>
                <w:shd w:val="clear" w:color="auto" w:fill="FFFFFF"/>
              </w:rPr>
              <w:t xml:space="preserve">spěšné absolvování písemného testu </w:t>
            </w:r>
            <w:r w:rsidRPr="009F5162">
              <w:t>(získání min. 60% bodů).</w:t>
            </w:r>
          </w:p>
        </w:tc>
      </w:tr>
      <w:tr w:rsidR="00B64C8C" w:rsidTr="00B012C7">
        <w:trPr>
          <w:trHeight w:val="60"/>
        </w:trPr>
        <w:tc>
          <w:tcPr>
            <w:tcW w:w="9855" w:type="dxa"/>
            <w:gridSpan w:val="8"/>
            <w:tcBorders>
              <w:top w:val="nil"/>
            </w:tcBorders>
          </w:tcPr>
          <w:p w:rsidR="00B64C8C" w:rsidRPr="00B0285A" w:rsidRDefault="00B64C8C" w:rsidP="00B012C7">
            <w:pPr>
              <w:jc w:val="both"/>
            </w:pPr>
          </w:p>
        </w:tc>
      </w:tr>
      <w:tr w:rsidR="00B64C8C" w:rsidTr="00B012C7">
        <w:trPr>
          <w:trHeight w:val="197"/>
        </w:trPr>
        <w:tc>
          <w:tcPr>
            <w:tcW w:w="3086" w:type="dxa"/>
            <w:tcBorders>
              <w:top w:val="nil"/>
            </w:tcBorders>
            <w:shd w:val="clear" w:color="auto" w:fill="F7CAAC"/>
          </w:tcPr>
          <w:p w:rsidR="00B64C8C" w:rsidRPr="00B0285A" w:rsidRDefault="00B64C8C" w:rsidP="00B012C7">
            <w:pPr>
              <w:jc w:val="both"/>
              <w:rPr>
                <w:b/>
              </w:rPr>
            </w:pPr>
            <w:r w:rsidRPr="00B0285A">
              <w:rPr>
                <w:b/>
              </w:rPr>
              <w:t>Garant předmětu</w:t>
            </w:r>
          </w:p>
        </w:tc>
        <w:tc>
          <w:tcPr>
            <w:tcW w:w="6769" w:type="dxa"/>
            <w:gridSpan w:val="7"/>
            <w:tcBorders>
              <w:top w:val="nil"/>
            </w:tcBorders>
          </w:tcPr>
          <w:p w:rsidR="00B64C8C" w:rsidRPr="00B0285A" w:rsidRDefault="00B64C8C" w:rsidP="00B012C7">
            <w:pPr>
              <w:jc w:val="both"/>
            </w:pPr>
            <w:r w:rsidRPr="00B0285A">
              <w:t xml:space="preserve">Ing. </w:t>
            </w:r>
            <w:r>
              <w:t>Tomáš Urbánek</w:t>
            </w:r>
          </w:p>
        </w:tc>
      </w:tr>
      <w:tr w:rsidR="00B64C8C" w:rsidTr="00B012C7">
        <w:trPr>
          <w:trHeight w:val="243"/>
        </w:trPr>
        <w:tc>
          <w:tcPr>
            <w:tcW w:w="3086" w:type="dxa"/>
            <w:tcBorders>
              <w:top w:val="nil"/>
            </w:tcBorders>
            <w:shd w:val="clear" w:color="auto" w:fill="F7CAAC"/>
          </w:tcPr>
          <w:p w:rsidR="00B64C8C" w:rsidRPr="00B0285A" w:rsidRDefault="00B64C8C" w:rsidP="00B012C7">
            <w:pPr>
              <w:jc w:val="both"/>
              <w:rPr>
                <w:b/>
              </w:rPr>
            </w:pPr>
            <w:r w:rsidRPr="00B0285A">
              <w:rPr>
                <w:b/>
              </w:rPr>
              <w:t>Zapojení garanta do výuky předmětu</w:t>
            </w:r>
          </w:p>
        </w:tc>
        <w:tc>
          <w:tcPr>
            <w:tcW w:w="6769" w:type="dxa"/>
            <w:gridSpan w:val="7"/>
            <w:tcBorders>
              <w:top w:val="nil"/>
            </w:tcBorders>
          </w:tcPr>
          <w:p w:rsidR="00B64C8C" w:rsidRPr="00B0285A" w:rsidRDefault="00B64C8C" w:rsidP="00B012C7">
            <w:pPr>
              <w:jc w:val="both"/>
            </w:pPr>
            <w:r w:rsidRPr="00B0285A">
              <w:t xml:space="preserve">Garant se podílí na </w:t>
            </w:r>
            <w:r>
              <w:t>cvičeních v rozsahu 100</w:t>
            </w:r>
            <w:r w:rsidRPr="00B0285A">
              <w:t xml:space="preserve"> %, dále stanovuje koncepci </w:t>
            </w:r>
            <w:r>
              <w:t>cvičení</w:t>
            </w:r>
          </w:p>
        </w:tc>
      </w:tr>
      <w:tr w:rsidR="00B64C8C" w:rsidTr="00B012C7">
        <w:tc>
          <w:tcPr>
            <w:tcW w:w="3086" w:type="dxa"/>
            <w:shd w:val="clear" w:color="auto" w:fill="F7CAAC"/>
          </w:tcPr>
          <w:p w:rsidR="00B64C8C" w:rsidRPr="00B0285A" w:rsidRDefault="00B64C8C" w:rsidP="00B012C7">
            <w:pPr>
              <w:jc w:val="both"/>
              <w:rPr>
                <w:b/>
              </w:rPr>
            </w:pPr>
            <w:r w:rsidRPr="00B0285A">
              <w:rPr>
                <w:b/>
              </w:rPr>
              <w:t>Vyučující</w:t>
            </w:r>
          </w:p>
        </w:tc>
        <w:tc>
          <w:tcPr>
            <w:tcW w:w="6769" w:type="dxa"/>
            <w:gridSpan w:val="7"/>
            <w:tcBorders>
              <w:bottom w:val="nil"/>
            </w:tcBorders>
          </w:tcPr>
          <w:p w:rsidR="00B64C8C" w:rsidRPr="00B0285A" w:rsidRDefault="00B64C8C" w:rsidP="00B012C7">
            <w:pPr>
              <w:jc w:val="both"/>
            </w:pPr>
            <w:r w:rsidRPr="00B0285A">
              <w:t xml:space="preserve">Ing. </w:t>
            </w:r>
            <w:r>
              <w:t>Tomáš Urbánek</w:t>
            </w:r>
            <w:r w:rsidRPr="00B0285A">
              <w:t xml:space="preserve"> – </w:t>
            </w:r>
            <w:r>
              <w:t>cvičení</w:t>
            </w:r>
            <w:r w:rsidRPr="00B0285A">
              <w:t xml:space="preserve"> </w:t>
            </w:r>
            <w:r>
              <w:t>(100%)</w:t>
            </w:r>
          </w:p>
        </w:tc>
      </w:tr>
      <w:tr w:rsidR="00B64C8C" w:rsidTr="00B012C7">
        <w:trPr>
          <w:trHeight w:val="60"/>
        </w:trPr>
        <w:tc>
          <w:tcPr>
            <w:tcW w:w="9855" w:type="dxa"/>
            <w:gridSpan w:val="8"/>
            <w:tcBorders>
              <w:top w:val="nil"/>
            </w:tcBorders>
          </w:tcPr>
          <w:p w:rsidR="00B64C8C" w:rsidRPr="00B0285A" w:rsidRDefault="00B64C8C" w:rsidP="00B012C7">
            <w:pPr>
              <w:jc w:val="both"/>
            </w:pPr>
          </w:p>
        </w:tc>
      </w:tr>
      <w:tr w:rsidR="00B64C8C" w:rsidTr="00B012C7">
        <w:tc>
          <w:tcPr>
            <w:tcW w:w="3086" w:type="dxa"/>
            <w:shd w:val="clear" w:color="auto" w:fill="F7CAAC"/>
          </w:tcPr>
          <w:p w:rsidR="00B64C8C" w:rsidRPr="00B0285A" w:rsidRDefault="00B64C8C" w:rsidP="00B012C7">
            <w:pPr>
              <w:jc w:val="both"/>
              <w:rPr>
                <w:b/>
              </w:rPr>
            </w:pPr>
            <w:r w:rsidRPr="00B0285A">
              <w:rPr>
                <w:b/>
              </w:rPr>
              <w:t>Stručná anotace předmětu</w:t>
            </w:r>
          </w:p>
        </w:tc>
        <w:tc>
          <w:tcPr>
            <w:tcW w:w="6769" w:type="dxa"/>
            <w:gridSpan w:val="7"/>
            <w:tcBorders>
              <w:bottom w:val="nil"/>
            </w:tcBorders>
          </w:tcPr>
          <w:p w:rsidR="00B64C8C" w:rsidRPr="00B0285A" w:rsidRDefault="00B64C8C" w:rsidP="00B012C7">
            <w:pPr>
              <w:jc w:val="both"/>
            </w:pPr>
          </w:p>
        </w:tc>
      </w:tr>
      <w:tr w:rsidR="00B64C8C" w:rsidTr="00B012C7">
        <w:trPr>
          <w:trHeight w:val="3938"/>
        </w:trPr>
        <w:tc>
          <w:tcPr>
            <w:tcW w:w="9855" w:type="dxa"/>
            <w:gridSpan w:val="8"/>
            <w:tcBorders>
              <w:top w:val="nil"/>
              <w:bottom w:val="single" w:sz="12" w:space="0" w:color="auto"/>
            </w:tcBorders>
          </w:tcPr>
          <w:p w:rsidR="00B64C8C" w:rsidRDefault="00B64C8C" w:rsidP="00B012C7">
            <w:pPr>
              <w:jc w:val="both"/>
            </w:pPr>
            <w:r>
              <w:t>Cílem předmětu je naučit se aktivně analyzovat předložené problémy a vytvořit jejich algoritmické řešení. Studenti se seznámí s principem a vlastnostmi programovacího jazyka Python, který zvládnou používat na úrovni nezbytné pro implementaci řešení předložených problémů. Předmět je zaměřen na práci se základními algoritmy, které budou dále použity pro práci s datovými strukturami. Samostatnou kapitolou bude použití programovacího jazyku Python pro základní analýzu statistických dat. Po absolvování předmětu budou studenti schopni pomocí programování docílit rychlého a efektivního vyhodnocení dat.</w:t>
            </w:r>
          </w:p>
          <w:p w:rsidR="00B64C8C" w:rsidRPr="002B1DE6" w:rsidRDefault="00B64C8C" w:rsidP="00124FDB">
            <w:pPr>
              <w:pStyle w:val="Odstavecseseznamem"/>
              <w:numPr>
                <w:ilvl w:val="0"/>
                <w:numId w:val="36"/>
              </w:numPr>
              <w:ind w:left="247" w:hanging="247"/>
              <w:jc w:val="both"/>
            </w:pPr>
            <w:r w:rsidRPr="002B1DE6">
              <w:t>Úvod do programování</w:t>
            </w:r>
            <w:r>
              <w:t>, z</w:t>
            </w:r>
            <w:r w:rsidRPr="002B1DE6">
              <w:t xml:space="preserve">áklady syntaxe </w:t>
            </w:r>
          </w:p>
          <w:p w:rsidR="00B64C8C" w:rsidRPr="002B1DE6" w:rsidRDefault="00B64C8C" w:rsidP="00124FDB">
            <w:pPr>
              <w:pStyle w:val="Odstavecseseznamem"/>
              <w:numPr>
                <w:ilvl w:val="0"/>
                <w:numId w:val="36"/>
              </w:numPr>
              <w:ind w:left="247" w:hanging="247"/>
              <w:jc w:val="both"/>
            </w:pPr>
            <w:r w:rsidRPr="002B1DE6">
              <w:t>Proměnné a výrazy</w:t>
            </w:r>
          </w:p>
          <w:p w:rsidR="00B64C8C" w:rsidRPr="002B1DE6" w:rsidRDefault="00B64C8C" w:rsidP="00124FDB">
            <w:pPr>
              <w:pStyle w:val="Odstavecseseznamem"/>
              <w:numPr>
                <w:ilvl w:val="0"/>
                <w:numId w:val="36"/>
              </w:numPr>
              <w:ind w:left="247" w:hanging="247"/>
              <w:jc w:val="both"/>
            </w:pPr>
            <w:r w:rsidRPr="002B1DE6">
              <w:t xml:space="preserve">Základní datové typy a kolekce </w:t>
            </w:r>
          </w:p>
          <w:p w:rsidR="00B64C8C" w:rsidRPr="002B1DE6" w:rsidRDefault="00B64C8C" w:rsidP="00124FDB">
            <w:pPr>
              <w:pStyle w:val="Odstavecseseznamem"/>
              <w:numPr>
                <w:ilvl w:val="0"/>
                <w:numId w:val="36"/>
              </w:numPr>
              <w:ind w:left="247" w:hanging="247"/>
              <w:jc w:val="both"/>
            </w:pPr>
            <w:r w:rsidRPr="002B1DE6">
              <w:t>Podmínky</w:t>
            </w:r>
            <w:r>
              <w:t>,</w:t>
            </w:r>
            <w:r w:rsidRPr="002B1DE6">
              <w:t xml:space="preserve"> </w:t>
            </w:r>
            <w:r>
              <w:t>c</w:t>
            </w:r>
            <w:r w:rsidRPr="002B1DE6">
              <w:t xml:space="preserve">ykly a iterace </w:t>
            </w:r>
          </w:p>
          <w:p w:rsidR="00B64C8C" w:rsidRPr="002B1DE6" w:rsidRDefault="00B64C8C" w:rsidP="00124FDB">
            <w:pPr>
              <w:pStyle w:val="Odstavecseseznamem"/>
              <w:numPr>
                <w:ilvl w:val="0"/>
                <w:numId w:val="36"/>
              </w:numPr>
              <w:ind w:left="247" w:hanging="247"/>
              <w:jc w:val="both"/>
            </w:pPr>
            <w:r w:rsidRPr="002B1DE6">
              <w:t xml:space="preserve">Funkce </w:t>
            </w:r>
          </w:p>
          <w:p w:rsidR="00B64C8C" w:rsidRPr="002B1DE6" w:rsidRDefault="00B64C8C" w:rsidP="00124FDB">
            <w:pPr>
              <w:pStyle w:val="Odstavecseseznamem"/>
              <w:numPr>
                <w:ilvl w:val="0"/>
                <w:numId w:val="36"/>
              </w:numPr>
              <w:ind w:left="247" w:hanging="247"/>
              <w:jc w:val="both"/>
            </w:pPr>
            <w:r w:rsidRPr="002B1DE6">
              <w:t xml:space="preserve">Standardní knihovny </w:t>
            </w:r>
          </w:p>
          <w:p w:rsidR="00B64C8C" w:rsidRPr="002B1DE6" w:rsidRDefault="00B64C8C" w:rsidP="00124FDB">
            <w:pPr>
              <w:pStyle w:val="Odstavecseseznamem"/>
              <w:numPr>
                <w:ilvl w:val="0"/>
                <w:numId w:val="36"/>
              </w:numPr>
              <w:ind w:left="247" w:hanging="247"/>
              <w:jc w:val="both"/>
            </w:pPr>
            <w:r w:rsidRPr="002B1DE6">
              <w:t xml:space="preserve">Modulový systém Pythonu </w:t>
            </w:r>
          </w:p>
          <w:p w:rsidR="00B64C8C" w:rsidRPr="002B1DE6" w:rsidRDefault="00B64C8C" w:rsidP="00124FDB">
            <w:pPr>
              <w:pStyle w:val="Odstavecseseznamem"/>
              <w:numPr>
                <w:ilvl w:val="0"/>
                <w:numId w:val="36"/>
              </w:numPr>
              <w:ind w:left="247" w:hanging="247"/>
              <w:jc w:val="both"/>
            </w:pPr>
            <w:r w:rsidRPr="002B1DE6">
              <w:t xml:space="preserve">Práce se soubory ( I/O ) </w:t>
            </w:r>
          </w:p>
          <w:p w:rsidR="00B64C8C" w:rsidRPr="002B1DE6" w:rsidRDefault="00B64C8C" w:rsidP="00124FDB">
            <w:pPr>
              <w:pStyle w:val="Odstavecseseznamem"/>
              <w:numPr>
                <w:ilvl w:val="0"/>
                <w:numId w:val="36"/>
              </w:numPr>
              <w:ind w:left="247" w:hanging="247"/>
              <w:jc w:val="both"/>
            </w:pPr>
            <w:r w:rsidRPr="002B1DE6">
              <w:t xml:space="preserve">Objektově orientované programování </w:t>
            </w:r>
          </w:p>
          <w:p w:rsidR="00B64C8C" w:rsidRPr="002B1DE6" w:rsidRDefault="00B64C8C" w:rsidP="00124FDB">
            <w:pPr>
              <w:pStyle w:val="Odstavecseseznamem"/>
              <w:numPr>
                <w:ilvl w:val="0"/>
                <w:numId w:val="36"/>
              </w:numPr>
              <w:ind w:left="247" w:hanging="247"/>
              <w:jc w:val="both"/>
            </w:pPr>
            <w:r w:rsidRPr="002B1DE6">
              <w:t>Python jako nástroj analýzy dat</w:t>
            </w:r>
          </w:p>
          <w:p w:rsidR="00B64C8C" w:rsidRPr="00B0285A" w:rsidRDefault="00B64C8C" w:rsidP="00124FDB">
            <w:pPr>
              <w:pStyle w:val="Odstavecseseznamem"/>
              <w:numPr>
                <w:ilvl w:val="0"/>
                <w:numId w:val="36"/>
              </w:numPr>
              <w:ind w:left="247" w:hanging="247"/>
              <w:jc w:val="both"/>
            </w:pPr>
            <w:r w:rsidRPr="002B1DE6">
              <w:t>Ukázky použití pokročilých funkcí</w:t>
            </w:r>
            <w:r>
              <w:t xml:space="preserve"> </w:t>
            </w:r>
          </w:p>
        </w:tc>
      </w:tr>
      <w:tr w:rsidR="00B64C8C" w:rsidTr="00B012C7">
        <w:trPr>
          <w:trHeight w:val="265"/>
        </w:trPr>
        <w:tc>
          <w:tcPr>
            <w:tcW w:w="3653" w:type="dxa"/>
            <w:gridSpan w:val="2"/>
            <w:tcBorders>
              <w:top w:val="nil"/>
            </w:tcBorders>
            <w:shd w:val="clear" w:color="auto" w:fill="F7CAAC"/>
          </w:tcPr>
          <w:p w:rsidR="00B64C8C" w:rsidRPr="00B0285A" w:rsidRDefault="00B64C8C" w:rsidP="00B012C7">
            <w:pPr>
              <w:jc w:val="both"/>
            </w:pPr>
            <w:r w:rsidRPr="00B0285A">
              <w:rPr>
                <w:b/>
              </w:rPr>
              <w:t>Studijní literatura a studijní pomůcky</w:t>
            </w:r>
          </w:p>
        </w:tc>
        <w:tc>
          <w:tcPr>
            <w:tcW w:w="6202" w:type="dxa"/>
            <w:gridSpan w:val="6"/>
            <w:tcBorders>
              <w:top w:val="nil"/>
              <w:bottom w:val="nil"/>
            </w:tcBorders>
          </w:tcPr>
          <w:p w:rsidR="00B64C8C" w:rsidRPr="00B0285A" w:rsidRDefault="00B64C8C" w:rsidP="00B012C7">
            <w:pPr>
              <w:jc w:val="both"/>
            </w:pPr>
          </w:p>
        </w:tc>
      </w:tr>
      <w:tr w:rsidR="00B64C8C" w:rsidTr="00B012C7">
        <w:trPr>
          <w:trHeight w:val="1497"/>
        </w:trPr>
        <w:tc>
          <w:tcPr>
            <w:tcW w:w="9855" w:type="dxa"/>
            <w:gridSpan w:val="8"/>
            <w:tcBorders>
              <w:top w:val="nil"/>
            </w:tcBorders>
          </w:tcPr>
          <w:p w:rsidR="00B64C8C" w:rsidRDefault="00B64C8C" w:rsidP="00B012C7">
            <w:pPr>
              <w:jc w:val="both"/>
              <w:rPr>
                <w:b/>
              </w:rPr>
            </w:pPr>
            <w:r w:rsidRPr="00B0285A">
              <w:rPr>
                <w:b/>
              </w:rPr>
              <w:t>Povinná literatura</w:t>
            </w:r>
          </w:p>
          <w:p w:rsidR="00B64C8C" w:rsidRPr="009A173F" w:rsidRDefault="00B64C8C" w:rsidP="00B012C7">
            <w:pPr>
              <w:jc w:val="both"/>
            </w:pPr>
            <w:r>
              <w:t>HILPISCH, Y</w:t>
            </w:r>
            <w:r w:rsidRPr="009A173F">
              <w:t xml:space="preserve">. </w:t>
            </w:r>
            <w:r w:rsidRPr="00EA3B6A">
              <w:rPr>
                <w:i/>
              </w:rPr>
              <w:t>Python for Finance: Mastering Data-Driven Finance</w:t>
            </w:r>
            <w:r w:rsidRPr="009A173F">
              <w:t>. 2nd. O'Reilly Media, 2018</w:t>
            </w:r>
            <w:r>
              <w:t>, 720 s</w:t>
            </w:r>
            <w:r w:rsidRPr="009A173F">
              <w:t>. ISBN 978-1492024330.</w:t>
            </w:r>
          </w:p>
          <w:p w:rsidR="00B64C8C" w:rsidRPr="009A173F" w:rsidRDefault="00B64C8C" w:rsidP="00B012C7">
            <w:pPr>
              <w:jc w:val="both"/>
            </w:pPr>
            <w:r w:rsidRPr="009A173F">
              <w:t xml:space="preserve">LUTZ, M. </w:t>
            </w:r>
            <w:r w:rsidRPr="00EA3B6A">
              <w:rPr>
                <w:i/>
              </w:rPr>
              <w:t>Learning Python.</w:t>
            </w:r>
            <w:r w:rsidRPr="009A173F">
              <w:t xml:space="preserve"> Fif</w:t>
            </w:r>
            <w:r>
              <w:t xml:space="preserve">th edition. Beijing: O'Reilly, </w:t>
            </w:r>
            <w:r w:rsidRPr="009A173F">
              <w:t>2013</w:t>
            </w:r>
            <w:r>
              <w:t>, 1 591 s</w:t>
            </w:r>
            <w:r w:rsidRPr="009A173F">
              <w:t xml:space="preserve">. ISBN 978-1449355739. </w:t>
            </w:r>
          </w:p>
          <w:p w:rsidR="00B64C8C" w:rsidRPr="009A173F" w:rsidRDefault="00B64C8C" w:rsidP="00B012C7">
            <w:pPr>
              <w:jc w:val="both"/>
            </w:pPr>
            <w:r w:rsidRPr="009A173F">
              <w:t xml:space="preserve">MCKINNEY, W. </w:t>
            </w:r>
            <w:r w:rsidRPr="00EA3B6A">
              <w:rPr>
                <w:i/>
              </w:rPr>
              <w:t>Python for data analysis: data wrangling with pandas, NumPy, and IPython</w:t>
            </w:r>
            <w:r w:rsidRPr="009A173F">
              <w:t xml:space="preserve">. Second edition. Sebastopol, California: O'Reilly </w:t>
            </w:r>
            <w:r w:rsidRPr="00644915">
              <w:t xml:space="preserve">Media, 2017, 524 s. ISBN </w:t>
            </w:r>
            <w:r w:rsidRPr="00644915">
              <w:rPr>
                <w:color w:val="333333"/>
                <w:shd w:val="clear" w:color="auto" w:fill="FFFFFF"/>
              </w:rPr>
              <w:t>978-1491957660</w:t>
            </w:r>
            <w:r w:rsidRPr="00644915">
              <w:t>.</w:t>
            </w:r>
            <w:r w:rsidRPr="009A173F">
              <w:t xml:space="preserve"> </w:t>
            </w:r>
          </w:p>
          <w:p w:rsidR="00B64C8C" w:rsidRDefault="00B64C8C" w:rsidP="00B012C7">
            <w:pPr>
              <w:jc w:val="both"/>
            </w:pPr>
            <w:r>
              <w:t>SUMMERFIELD, M</w:t>
            </w:r>
            <w:r w:rsidRPr="00587B15">
              <w:t xml:space="preserve">. </w:t>
            </w:r>
            <w:r w:rsidRPr="00EA3B6A">
              <w:rPr>
                <w:i/>
              </w:rPr>
              <w:t>Python 3: výukový kurz</w:t>
            </w:r>
            <w:r w:rsidRPr="00587B15">
              <w:t>. Brno: Computer Press, 2010</w:t>
            </w:r>
            <w:r>
              <w:t>, 584 s</w:t>
            </w:r>
            <w:r w:rsidRPr="00587B15">
              <w:t xml:space="preserve">. ISBN 978-80-251-2737-7. </w:t>
            </w:r>
          </w:p>
          <w:p w:rsidR="00B64C8C" w:rsidRDefault="00B64C8C" w:rsidP="00B012C7">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17" w:history="1">
              <w:r w:rsidRPr="00003EB1">
                <w:rPr>
                  <w:rStyle w:val="Hypertextovodkaz"/>
                </w:rPr>
                <w:t>http://vyuka.fame.utb.cz</w:t>
              </w:r>
            </w:hyperlink>
          </w:p>
          <w:p w:rsidR="00B64C8C" w:rsidRPr="00B0285A" w:rsidRDefault="00B64C8C" w:rsidP="00B012C7">
            <w:pPr>
              <w:jc w:val="both"/>
              <w:rPr>
                <w:b/>
              </w:rPr>
            </w:pPr>
            <w:r w:rsidRPr="00B0285A">
              <w:rPr>
                <w:b/>
              </w:rPr>
              <w:t>Doporučená literatura</w:t>
            </w:r>
          </w:p>
          <w:p w:rsidR="00B64C8C" w:rsidRPr="009A173F" w:rsidRDefault="00B64C8C" w:rsidP="00B012C7">
            <w:pPr>
              <w:jc w:val="both"/>
            </w:pPr>
            <w:r w:rsidRPr="009A173F">
              <w:t xml:space="preserve">RAMALHO, L. </w:t>
            </w:r>
            <w:r w:rsidRPr="00EA3B6A">
              <w:rPr>
                <w:i/>
              </w:rPr>
              <w:t>Fluent Python</w:t>
            </w:r>
            <w:r w:rsidRPr="009A173F">
              <w:t>. Sebastopol, CA: O'Reilly, 2015</w:t>
            </w:r>
            <w:r>
              <w:t>, 792 s</w:t>
            </w:r>
            <w:r w:rsidRPr="009A173F">
              <w:t xml:space="preserve">. ISBN 978-1491946008. </w:t>
            </w:r>
          </w:p>
          <w:p w:rsidR="00B64C8C" w:rsidRDefault="00B64C8C" w:rsidP="00B012C7">
            <w:pPr>
              <w:jc w:val="both"/>
            </w:pPr>
            <w:r w:rsidRPr="009A173F">
              <w:t>VANDERPLAS, J</w:t>
            </w:r>
            <w:r>
              <w:t>.</w:t>
            </w:r>
            <w:r w:rsidRPr="009A173F">
              <w:t xml:space="preserve"> T. </w:t>
            </w:r>
            <w:r w:rsidRPr="00EA3B6A">
              <w:rPr>
                <w:i/>
              </w:rPr>
              <w:t>Python data science handbook: essential tools for working with data</w:t>
            </w:r>
            <w:r w:rsidRPr="009A173F">
              <w:t>. Sebastopol, CA: O'Reilly Media, 2016</w:t>
            </w:r>
            <w:r>
              <w:t>, 548 s</w:t>
            </w:r>
            <w:r w:rsidRPr="009A173F">
              <w:t xml:space="preserve">. ISBN 978-1491912058. </w:t>
            </w:r>
          </w:p>
          <w:p w:rsidR="00B64C8C" w:rsidRPr="00B0285A" w:rsidRDefault="00B64C8C" w:rsidP="00B012C7">
            <w:pPr>
              <w:jc w:val="both"/>
            </w:pPr>
            <w:r w:rsidRPr="009A173F">
              <w:t>ZELLE, J</w:t>
            </w:r>
            <w:r>
              <w:t>.</w:t>
            </w:r>
            <w:r w:rsidRPr="009A173F">
              <w:t xml:space="preserve"> M. </w:t>
            </w:r>
            <w:r w:rsidRPr="00EA3B6A">
              <w:rPr>
                <w:i/>
              </w:rPr>
              <w:t>Python programming: an introduction to computer science</w:t>
            </w:r>
            <w:r w:rsidRPr="009A173F">
              <w:t xml:space="preserve">. Third edition. Portland, Oregon: </w:t>
            </w:r>
            <w:r>
              <w:t xml:space="preserve">Franklin, Beedle &amp; Associates, </w:t>
            </w:r>
            <w:r w:rsidRPr="009A173F">
              <w:t>201</w:t>
            </w:r>
            <w:r>
              <w:t xml:space="preserve">6, </w:t>
            </w:r>
            <w:r w:rsidRPr="00FC78DE">
              <w:t xml:space="preserve">552 s. ISBN </w:t>
            </w:r>
            <w:r w:rsidRPr="00FC78DE">
              <w:rPr>
                <w:color w:val="333333"/>
                <w:shd w:val="clear" w:color="auto" w:fill="FFFFFF"/>
              </w:rPr>
              <w:t>978-1590282755</w:t>
            </w:r>
            <w:r w:rsidRPr="00FC78DE">
              <w:t>.</w:t>
            </w:r>
          </w:p>
        </w:tc>
      </w:tr>
      <w:tr w:rsidR="00B64C8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4C8C" w:rsidRPr="00B0285A" w:rsidRDefault="00B64C8C" w:rsidP="00B012C7">
            <w:pPr>
              <w:jc w:val="center"/>
              <w:rPr>
                <w:b/>
              </w:rPr>
            </w:pPr>
            <w:r w:rsidRPr="00B0285A">
              <w:rPr>
                <w:b/>
              </w:rPr>
              <w:t>Informace ke kombinované nebo distanční formě</w:t>
            </w:r>
          </w:p>
        </w:tc>
      </w:tr>
      <w:tr w:rsidR="00B64C8C" w:rsidTr="00B012C7">
        <w:tc>
          <w:tcPr>
            <w:tcW w:w="4787" w:type="dxa"/>
            <w:gridSpan w:val="3"/>
            <w:tcBorders>
              <w:top w:val="single" w:sz="2" w:space="0" w:color="auto"/>
            </w:tcBorders>
            <w:shd w:val="clear" w:color="auto" w:fill="F7CAAC"/>
          </w:tcPr>
          <w:p w:rsidR="00B64C8C" w:rsidRPr="00B0285A" w:rsidRDefault="00B64C8C" w:rsidP="00B012C7">
            <w:pPr>
              <w:jc w:val="both"/>
            </w:pPr>
            <w:r w:rsidRPr="00B0285A">
              <w:rPr>
                <w:b/>
              </w:rPr>
              <w:t>Rozsah konzultací (soustředění)</w:t>
            </w:r>
          </w:p>
        </w:tc>
        <w:tc>
          <w:tcPr>
            <w:tcW w:w="889" w:type="dxa"/>
            <w:tcBorders>
              <w:top w:val="single" w:sz="2" w:space="0" w:color="auto"/>
            </w:tcBorders>
          </w:tcPr>
          <w:p w:rsidR="00B64C8C" w:rsidRPr="00B0285A" w:rsidRDefault="00B64C8C" w:rsidP="00EA3B6A">
            <w:pPr>
              <w:jc w:val="both"/>
            </w:pPr>
            <w:r w:rsidRPr="00B0285A">
              <w:t>1</w:t>
            </w:r>
            <w:r w:rsidR="00EA3B6A">
              <w:t>0</w:t>
            </w:r>
          </w:p>
        </w:tc>
        <w:tc>
          <w:tcPr>
            <w:tcW w:w="4179" w:type="dxa"/>
            <w:gridSpan w:val="4"/>
            <w:tcBorders>
              <w:top w:val="single" w:sz="2" w:space="0" w:color="auto"/>
            </w:tcBorders>
            <w:shd w:val="clear" w:color="auto" w:fill="F7CAAC"/>
          </w:tcPr>
          <w:p w:rsidR="00B64C8C" w:rsidRPr="00B0285A" w:rsidRDefault="00B64C8C" w:rsidP="00B012C7">
            <w:pPr>
              <w:jc w:val="both"/>
              <w:rPr>
                <w:b/>
              </w:rPr>
            </w:pPr>
            <w:r w:rsidRPr="00B0285A">
              <w:rPr>
                <w:b/>
              </w:rPr>
              <w:t xml:space="preserve">hodin </w:t>
            </w:r>
          </w:p>
        </w:tc>
      </w:tr>
      <w:tr w:rsidR="00B64C8C" w:rsidTr="00B012C7">
        <w:tc>
          <w:tcPr>
            <w:tcW w:w="9855" w:type="dxa"/>
            <w:gridSpan w:val="8"/>
            <w:shd w:val="clear" w:color="auto" w:fill="F7CAAC"/>
          </w:tcPr>
          <w:p w:rsidR="00B64C8C" w:rsidRPr="00B0285A" w:rsidRDefault="00B64C8C" w:rsidP="00B012C7">
            <w:pPr>
              <w:jc w:val="both"/>
              <w:rPr>
                <w:b/>
              </w:rPr>
            </w:pPr>
            <w:r w:rsidRPr="00B0285A">
              <w:rPr>
                <w:b/>
              </w:rPr>
              <w:t>Informace o způsobu kontaktu s vyučujícím</w:t>
            </w:r>
          </w:p>
        </w:tc>
      </w:tr>
      <w:tr w:rsidR="00B64C8C" w:rsidTr="00B012C7">
        <w:trPr>
          <w:trHeight w:val="708"/>
        </w:trPr>
        <w:tc>
          <w:tcPr>
            <w:tcW w:w="9855" w:type="dxa"/>
            <w:gridSpan w:val="8"/>
          </w:tcPr>
          <w:p w:rsidR="00B64C8C" w:rsidRPr="00B0285A" w:rsidRDefault="00B64C8C" w:rsidP="00B012C7">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A3B6A" w:rsidRDefault="00EA3B6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0308A" w:rsidTr="00F0308A">
        <w:tc>
          <w:tcPr>
            <w:tcW w:w="9855" w:type="dxa"/>
            <w:gridSpan w:val="8"/>
            <w:tcBorders>
              <w:bottom w:val="double" w:sz="4" w:space="0" w:color="auto"/>
            </w:tcBorders>
            <w:shd w:val="clear" w:color="auto" w:fill="BDD6EE"/>
          </w:tcPr>
          <w:p w:rsidR="00F0308A" w:rsidRDefault="00F0308A" w:rsidP="00F0308A">
            <w:pPr>
              <w:jc w:val="both"/>
              <w:rPr>
                <w:b/>
                <w:sz w:val="28"/>
              </w:rPr>
            </w:pPr>
            <w:r>
              <w:lastRenderedPageBreak/>
              <w:br w:type="page"/>
            </w:r>
            <w:r>
              <w:rPr>
                <w:b/>
                <w:sz w:val="28"/>
              </w:rPr>
              <w:t>B-III – Charakteristika studijního předmětu</w:t>
            </w:r>
          </w:p>
        </w:tc>
      </w:tr>
      <w:tr w:rsidR="00F0308A" w:rsidRPr="009D4878" w:rsidTr="00F0308A">
        <w:tc>
          <w:tcPr>
            <w:tcW w:w="3086" w:type="dxa"/>
            <w:tcBorders>
              <w:top w:val="double" w:sz="4" w:space="0" w:color="auto"/>
            </w:tcBorders>
            <w:shd w:val="clear" w:color="auto" w:fill="F7CAAC"/>
          </w:tcPr>
          <w:p w:rsidR="00F0308A" w:rsidRPr="00280882" w:rsidRDefault="00F0308A" w:rsidP="00F0308A">
            <w:pPr>
              <w:jc w:val="both"/>
              <w:rPr>
                <w:b/>
              </w:rPr>
            </w:pPr>
            <w:r w:rsidRPr="00280882">
              <w:rPr>
                <w:b/>
              </w:rPr>
              <w:t>Název studijního předmětu</w:t>
            </w:r>
          </w:p>
        </w:tc>
        <w:tc>
          <w:tcPr>
            <w:tcW w:w="6769" w:type="dxa"/>
            <w:gridSpan w:val="7"/>
            <w:tcBorders>
              <w:top w:val="double" w:sz="4" w:space="0" w:color="auto"/>
            </w:tcBorders>
          </w:tcPr>
          <w:p w:rsidR="00F0308A" w:rsidRPr="009D4878" w:rsidRDefault="00F0308A" w:rsidP="00F0308A">
            <w:pPr>
              <w:jc w:val="both"/>
              <w:rPr>
                <w:b/>
              </w:rPr>
            </w:pPr>
            <w:r w:rsidRPr="00280882">
              <w:t>Němčina - CJ1</w:t>
            </w:r>
            <w:r>
              <w:t xml:space="preserve"> (Cizí jazyk 1) </w:t>
            </w:r>
          </w:p>
        </w:tc>
      </w:tr>
      <w:tr w:rsidR="00F0308A" w:rsidRPr="00280882" w:rsidTr="00F0308A">
        <w:trPr>
          <w:trHeight w:val="249"/>
        </w:trPr>
        <w:tc>
          <w:tcPr>
            <w:tcW w:w="3086" w:type="dxa"/>
            <w:shd w:val="clear" w:color="auto" w:fill="F7CAAC"/>
          </w:tcPr>
          <w:p w:rsidR="00F0308A" w:rsidRPr="00280882" w:rsidRDefault="00F0308A" w:rsidP="00F0308A">
            <w:pPr>
              <w:jc w:val="both"/>
              <w:rPr>
                <w:b/>
              </w:rPr>
            </w:pPr>
            <w:r w:rsidRPr="00280882">
              <w:rPr>
                <w:b/>
              </w:rPr>
              <w:t>Typ předmětu</w:t>
            </w:r>
          </w:p>
        </w:tc>
        <w:tc>
          <w:tcPr>
            <w:tcW w:w="3406" w:type="dxa"/>
            <w:gridSpan w:val="4"/>
          </w:tcPr>
          <w:p w:rsidR="00F0308A" w:rsidRPr="00280882" w:rsidRDefault="00F0308A" w:rsidP="00F0308A">
            <w:pPr>
              <w:jc w:val="both"/>
            </w:pPr>
            <w:r w:rsidRPr="00280882">
              <w:t xml:space="preserve">povinný </w:t>
            </w:r>
            <w:r w:rsidR="006E6382">
              <w:t xml:space="preserve"> </w:t>
            </w:r>
          </w:p>
        </w:tc>
        <w:tc>
          <w:tcPr>
            <w:tcW w:w="2695" w:type="dxa"/>
            <w:gridSpan w:val="2"/>
            <w:shd w:val="clear" w:color="auto" w:fill="F7CAAC"/>
          </w:tcPr>
          <w:p w:rsidR="00F0308A" w:rsidRPr="00280882" w:rsidRDefault="00F0308A" w:rsidP="00F0308A">
            <w:pPr>
              <w:jc w:val="both"/>
            </w:pPr>
            <w:r w:rsidRPr="00280882">
              <w:rPr>
                <w:b/>
              </w:rPr>
              <w:t>doporučený ročník / semestr</w:t>
            </w:r>
          </w:p>
        </w:tc>
        <w:tc>
          <w:tcPr>
            <w:tcW w:w="668" w:type="dxa"/>
          </w:tcPr>
          <w:p w:rsidR="00F0308A" w:rsidRPr="00280882" w:rsidRDefault="00F0308A" w:rsidP="00F0308A">
            <w:pPr>
              <w:jc w:val="both"/>
            </w:pPr>
            <w:r w:rsidRPr="00280882">
              <w:t>1/Z</w:t>
            </w:r>
          </w:p>
        </w:tc>
      </w:tr>
      <w:tr w:rsidR="00F0308A" w:rsidRPr="00280882" w:rsidTr="00F0308A">
        <w:trPr>
          <w:trHeight w:val="126"/>
        </w:trPr>
        <w:tc>
          <w:tcPr>
            <w:tcW w:w="3086" w:type="dxa"/>
            <w:shd w:val="clear" w:color="auto" w:fill="F7CAAC"/>
          </w:tcPr>
          <w:p w:rsidR="00F0308A" w:rsidRPr="00280882" w:rsidRDefault="00F0308A" w:rsidP="00F0308A">
            <w:pPr>
              <w:jc w:val="both"/>
              <w:rPr>
                <w:b/>
              </w:rPr>
            </w:pPr>
            <w:r w:rsidRPr="00280882">
              <w:rPr>
                <w:b/>
              </w:rPr>
              <w:t>Rozsah studijního předmětu</w:t>
            </w:r>
          </w:p>
        </w:tc>
        <w:tc>
          <w:tcPr>
            <w:tcW w:w="1701" w:type="dxa"/>
            <w:gridSpan w:val="2"/>
          </w:tcPr>
          <w:p w:rsidR="00F0308A" w:rsidRPr="00280882" w:rsidRDefault="00F0308A" w:rsidP="00F0308A">
            <w:pPr>
              <w:jc w:val="both"/>
            </w:pPr>
            <w:r w:rsidRPr="00280882">
              <w:t>39c</w:t>
            </w:r>
          </w:p>
        </w:tc>
        <w:tc>
          <w:tcPr>
            <w:tcW w:w="889" w:type="dxa"/>
            <w:shd w:val="clear" w:color="auto" w:fill="F7CAAC"/>
          </w:tcPr>
          <w:p w:rsidR="00F0308A" w:rsidRPr="00280882" w:rsidRDefault="00F0308A" w:rsidP="00F0308A">
            <w:pPr>
              <w:jc w:val="both"/>
              <w:rPr>
                <w:b/>
              </w:rPr>
            </w:pPr>
            <w:r w:rsidRPr="00280882">
              <w:rPr>
                <w:b/>
              </w:rPr>
              <w:t xml:space="preserve">hod. </w:t>
            </w:r>
          </w:p>
        </w:tc>
        <w:tc>
          <w:tcPr>
            <w:tcW w:w="816" w:type="dxa"/>
          </w:tcPr>
          <w:p w:rsidR="00F0308A" w:rsidRPr="00280882" w:rsidRDefault="00F0308A" w:rsidP="00F0308A">
            <w:pPr>
              <w:jc w:val="both"/>
            </w:pPr>
            <w:r w:rsidRPr="00280882">
              <w:t>39</w:t>
            </w:r>
          </w:p>
        </w:tc>
        <w:tc>
          <w:tcPr>
            <w:tcW w:w="2156" w:type="dxa"/>
            <w:shd w:val="clear" w:color="auto" w:fill="F7CAAC"/>
          </w:tcPr>
          <w:p w:rsidR="00F0308A" w:rsidRPr="00280882" w:rsidRDefault="00F0308A" w:rsidP="00F0308A">
            <w:pPr>
              <w:jc w:val="both"/>
              <w:rPr>
                <w:b/>
              </w:rPr>
            </w:pPr>
            <w:r w:rsidRPr="00280882">
              <w:rPr>
                <w:b/>
              </w:rPr>
              <w:t>kreditů</w:t>
            </w:r>
          </w:p>
        </w:tc>
        <w:tc>
          <w:tcPr>
            <w:tcW w:w="1207" w:type="dxa"/>
            <w:gridSpan w:val="2"/>
          </w:tcPr>
          <w:p w:rsidR="00F0308A" w:rsidRPr="00280882" w:rsidRDefault="00F0308A" w:rsidP="00F0308A">
            <w:pPr>
              <w:jc w:val="both"/>
            </w:pPr>
            <w:r w:rsidRPr="00280882">
              <w:t>4</w:t>
            </w:r>
          </w:p>
        </w:tc>
      </w:tr>
      <w:tr w:rsidR="00F0308A" w:rsidRPr="00280882" w:rsidTr="00F0308A">
        <w:tc>
          <w:tcPr>
            <w:tcW w:w="3086" w:type="dxa"/>
            <w:shd w:val="clear" w:color="auto" w:fill="F7CAAC"/>
          </w:tcPr>
          <w:p w:rsidR="00F0308A" w:rsidRPr="00280882" w:rsidRDefault="00F0308A" w:rsidP="00F0308A">
            <w:pPr>
              <w:jc w:val="both"/>
              <w:rPr>
                <w:b/>
              </w:rPr>
            </w:pPr>
            <w:r w:rsidRPr="00280882">
              <w:rPr>
                <w:b/>
              </w:rPr>
              <w:t>Prerekvizity, korekvizity, ekvivalence</w:t>
            </w:r>
          </w:p>
        </w:tc>
        <w:tc>
          <w:tcPr>
            <w:tcW w:w="6769" w:type="dxa"/>
            <w:gridSpan w:val="7"/>
          </w:tcPr>
          <w:p w:rsidR="00F0308A" w:rsidRPr="00280882" w:rsidRDefault="00F0308A" w:rsidP="00F0308A">
            <w:pPr>
              <w:jc w:val="both"/>
            </w:pPr>
          </w:p>
        </w:tc>
      </w:tr>
      <w:tr w:rsidR="00F0308A" w:rsidRPr="00280882" w:rsidTr="00F0308A">
        <w:trPr>
          <w:trHeight w:val="276"/>
        </w:trPr>
        <w:tc>
          <w:tcPr>
            <w:tcW w:w="3086" w:type="dxa"/>
            <w:shd w:val="clear" w:color="auto" w:fill="F7CAAC"/>
          </w:tcPr>
          <w:p w:rsidR="00F0308A" w:rsidRPr="00280882" w:rsidRDefault="00F0308A" w:rsidP="00F0308A">
            <w:pPr>
              <w:jc w:val="both"/>
              <w:rPr>
                <w:b/>
              </w:rPr>
            </w:pPr>
            <w:r w:rsidRPr="00280882">
              <w:rPr>
                <w:b/>
              </w:rPr>
              <w:t>Způsob ověření studijních výsledků</w:t>
            </w:r>
          </w:p>
        </w:tc>
        <w:tc>
          <w:tcPr>
            <w:tcW w:w="3406" w:type="dxa"/>
            <w:gridSpan w:val="4"/>
          </w:tcPr>
          <w:p w:rsidR="00F0308A" w:rsidRPr="00280882" w:rsidRDefault="00F0308A" w:rsidP="00F0308A">
            <w:pPr>
              <w:jc w:val="both"/>
            </w:pPr>
            <w:r w:rsidRPr="00280882">
              <w:t>klasifikovaný zápočet</w:t>
            </w:r>
          </w:p>
        </w:tc>
        <w:tc>
          <w:tcPr>
            <w:tcW w:w="2156" w:type="dxa"/>
            <w:shd w:val="clear" w:color="auto" w:fill="F7CAAC"/>
          </w:tcPr>
          <w:p w:rsidR="00F0308A" w:rsidRPr="00280882" w:rsidRDefault="00F0308A" w:rsidP="00F0308A">
            <w:pPr>
              <w:jc w:val="both"/>
              <w:rPr>
                <w:b/>
              </w:rPr>
            </w:pPr>
            <w:r w:rsidRPr="00280882">
              <w:rPr>
                <w:b/>
              </w:rPr>
              <w:t>Forma výuky</w:t>
            </w:r>
          </w:p>
        </w:tc>
        <w:tc>
          <w:tcPr>
            <w:tcW w:w="1207" w:type="dxa"/>
            <w:gridSpan w:val="2"/>
          </w:tcPr>
          <w:p w:rsidR="00F0308A" w:rsidRPr="00280882" w:rsidRDefault="00F0308A" w:rsidP="00F0308A">
            <w:pPr>
              <w:jc w:val="both"/>
            </w:pPr>
            <w:r w:rsidRPr="00280882">
              <w:t>cvičení</w:t>
            </w:r>
          </w:p>
        </w:tc>
      </w:tr>
      <w:tr w:rsidR="00F0308A" w:rsidRPr="00280882" w:rsidTr="00F0308A">
        <w:trPr>
          <w:trHeight w:val="1502"/>
        </w:trPr>
        <w:tc>
          <w:tcPr>
            <w:tcW w:w="3086" w:type="dxa"/>
            <w:shd w:val="clear" w:color="auto" w:fill="F7CAAC"/>
          </w:tcPr>
          <w:p w:rsidR="00F0308A" w:rsidRPr="00280882" w:rsidRDefault="00F0308A" w:rsidP="00F0308A">
            <w:pPr>
              <w:jc w:val="both"/>
              <w:rPr>
                <w:b/>
              </w:rPr>
            </w:pPr>
            <w:r w:rsidRPr="00280882">
              <w:rPr>
                <w:b/>
              </w:rPr>
              <w:t>Forma způsobu ověření studijních výsledků a další požadavky na studenta</w:t>
            </w:r>
          </w:p>
        </w:tc>
        <w:tc>
          <w:tcPr>
            <w:tcW w:w="6769" w:type="dxa"/>
            <w:gridSpan w:val="7"/>
            <w:tcBorders>
              <w:bottom w:val="nil"/>
            </w:tcBorders>
          </w:tcPr>
          <w:p w:rsidR="00F0308A" w:rsidRPr="00280882" w:rsidRDefault="00F0308A" w:rsidP="00F0308A">
            <w:pPr>
              <w:jc w:val="both"/>
            </w:pPr>
            <w:r w:rsidRPr="00280882">
              <w:t>Způsob zakončení předmětu – klasifikovaný zápočet</w:t>
            </w:r>
          </w:p>
          <w:p w:rsidR="00F0308A" w:rsidRPr="00280882" w:rsidRDefault="00F0308A" w:rsidP="00F0308A">
            <w:pPr>
              <w:jc w:val="both"/>
            </w:pPr>
            <w:r w:rsidRPr="00280882">
              <w:t xml:space="preserve">Požadavky na </w:t>
            </w:r>
            <w:r>
              <w:t xml:space="preserve">klasifikovaný </w:t>
            </w:r>
            <w:r w:rsidRPr="00280882">
              <w:t>zápočet:</w:t>
            </w:r>
            <w:r>
              <w:t xml:space="preserve"> </w:t>
            </w:r>
            <w:r w:rsidRPr="00280882">
              <w:t xml:space="preserve">80% účast na </w:t>
            </w:r>
            <w:r>
              <w:t>cvičeních</w:t>
            </w:r>
            <w:r w:rsidRPr="00280882">
              <w:t>, práce studentů je sledována komunikačními aktivitami v hodinách. 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F0308A" w:rsidRPr="009F4A37" w:rsidTr="00F0308A">
        <w:trPr>
          <w:trHeight w:val="64"/>
        </w:trPr>
        <w:tc>
          <w:tcPr>
            <w:tcW w:w="9855" w:type="dxa"/>
            <w:gridSpan w:val="8"/>
            <w:tcBorders>
              <w:top w:val="nil"/>
            </w:tcBorders>
          </w:tcPr>
          <w:p w:rsidR="00F0308A" w:rsidRPr="009F4A37" w:rsidRDefault="00F0308A" w:rsidP="00F0308A">
            <w:pPr>
              <w:jc w:val="both"/>
              <w:rPr>
                <w:sz w:val="16"/>
              </w:rPr>
            </w:pPr>
          </w:p>
        </w:tc>
      </w:tr>
      <w:tr w:rsidR="00F0308A" w:rsidRPr="00280882" w:rsidTr="00F0308A">
        <w:trPr>
          <w:trHeight w:val="197"/>
        </w:trPr>
        <w:tc>
          <w:tcPr>
            <w:tcW w:w="3086" w:type="dxa"/>
            <w:tcBorders>
              <w:top w:val="nil"/>
            </w:tcBorders>
            <w:shd w:val="clear" w:color="auto" w:fill="F7CAAC"/>
          </w:tcPr>
          <w:p w:rsidR="00F0308A" w:rsidRPr="00280882" w:rsidRDefault="00F0308A" w:rsidP="00F0308A">
            <w:pPr>
              <w:jc w:val="both"/>
              <w:rPr>
                <w:b/>
              </w:rPr>
            </w:pPr>
            <w:r w:rsidRPr="00280882">
              <w:rPr>
                <w:b/>
              </w:rPr>
              <w:t>Garant předmětu</w:t>
            </w:r>
          </w:p>
        </w:tc>
        <w:tc>
          <w:tcPr>
            <w:tcW w:w="6769" w:type="dxa"/>
            <w:gridSpan w:val="7"/>
            <w:tcBorders>
              <w:top w:val="nil"/>
            </w:tcBorders>
          </w:tcPr>
          <w:p w:rsidR="00F0308A" w:rsidRPr="00280882" w:rsidRDefault="00F0308A" w:rsidP="00F0308A">
            <w:pPr>
              <w:jc w:val="both"/>
            </w:pPr>
            <w:r w:rsidRPr="00280882">
              <w:t>Mgr. Věra Kozáková, Ph.D.</w:t>
            </w:r>
          </w:p>
        </w:tc>
      </w:tr>
      <w:tr w:rsidR="00F0308A" w:rsidRPr="00280882" w:rsidTr="00F0308A">
        <w:trPr>
          <w:trHeight w:val="243"/>
        </w:trPr>
        <w:tc>
          <w:tcPr>
            <w:tcW w:w="3086" w:type="dxa"/>
            <w:tcBorders>
              <w:top w:val="nil"/>
            </w:tcBorders>
            <w:shd w:val="clear" w:color="auto" w:fill="F7CAAC"/>
          </w:tcPr>
          <w:p w:rsidR="00F0308A" w:rsidRPr="00280882" w:rsidRDefault="00F0308A" w:rsidP="00F0308A">
            <w:pPr>
              <w:jc w:val="both"/>
              <w:rPr>
                <w:b/>
              </w:rPr>
            </w:pPr>
            <w:r w:rsidRPr="00280882">
              <w:rPr>
                <w:b/>
              </w:rPr>
              <w:t>Zapojení garanta do výuky předmětu</w:t>
            </w:r>
          </w:p>
        </w:tc>
        <w:tc>
          <w:tcPr>
            <w:tcW w:w="6769" w:type="dxa"/>
            <w:gridSpan w:val="7"/>
            <w:tcBorders>
              <w:top w:val="nil"/>
            </w:tcBorders>
          </w:tcPr>
          <w:p w:rsidR="00F0308A" w:rsidRPr="00280882" w:rsidRDefault="00F0308A" w:rsidP="00F0308A">
            <w:pPr>
              <w:jc w:val="both"/>
            </w:pPr>
            <w:r>
              <w:t>Garant se podílí</w:t>
            </w:r>
            <w:r w:rsidRPr="008433D4">
              <w:t xml:space="preserve"> v rozsahu</w:t>
            </w:r>
            <w:r>
              <w:t xml:space="preserve"> 100 %, stanovuje koncepci cvičení</w:t>
            </w:r>
            <w:r w:rsidRPr="008433D4">
              <w:t xml:space="preserve"> a dohlíží na jejich jednotné vedení.</w:t>
            </w:r>
          </w:p>
        </w:tc>
      </w:tr>
      <w:tr w:rsidR="00F0308A" w:rsidRPr="00280882" w:rsidTr="00F0308A">
        <w:tc>
          <w:tcPr>
            <w:tcW w:w="3086" w:type="dxa"/>
            <w:shd w:val="clear" w:color="auto" w:fill="F7CAAC"/>
          </w:tcPr>
          <w:p w:rsidR="00F0308A" w:rsidRPr="00280882" w:rsidRDefault="00F0308A" w:rsidP="00F0308A">
            <w:pPr>
              <w:jc w:val="both"/>
              <w:rPr>
                <w:b/>
              </w:rPr>
            </w:pPr>
            <w:r w:rsidRPr="00280882">
              <w:rPr>
                <w:b/>
              </w:rPr>
              <w:t>Vyučující</w:t>
            </w:r>
          </w:p>
        </w:tc>
        <w:tc>
          <w:tcPr>
            <w:tcW w:w="6769" w:type="dxa"/>
            <w:gridSpan w:val="7"/>
            <w:tcBorders>
              <w:bottom w:val="nil"/>
            </w:tcBorders>
          </w:tcPr>
          <w:p w:rsidR="00F0308A" w:rsidRPr="00280882" w:rsidRDefault="00F0308A" w:rsidP="00F0308A">
            <w:pPr>
              <w:jc w:val="both"/>
            </w:pPr>
            <w:r w:rsidRPr="00280882">
              <w:t>Mgr. Věra Kozáková, Ph.D.</w:t>
            </w:r>
            <w:r>
              <w:t xml:space="preserve"> – cvičení (100%)</w:t>
            </w:r>
          </w:p>
        </w:tc>
      </w:tr>
      <w:tr w:rsidR="00F0308A" w:rsidRPr="009F4A37" w:rsidTr="00F0308A">
        <w:trPr>
          <w:trHeight w:val="64"/>
        </w:trPr>
        <w:tc>
          <w:tcPr>
            <w:tcW w:w="9855" w:type="dxa"/>
            <w:gridSpan w:val="8"/>
            <w:tcBorders>
              <w:top w:val="nil"/>
            </w:tcBorders>
          </w:tcPr>
          <w:p w:rsidR="00F0308A" w:rsidRPr="009F4A37" w:rsidRDefault="00F0308A" w:rsidP="00F0308A">
            <w:pPr>
              <w:jc w:val="both"/>
              <w:rPr>
                <w:sz w:val="16"/>
              </w:rPr>
            </w:pPr>
          </w:p>
        </w:tc>
      </w:tr>
      <w:tr w:rsidR="00F0308A" w:rsidRPr="00280882" w:rsidTr="00F0308A">
        <w:tc>
          <w:tcPr>
            <w:tcW w:w="3086" w:type="dxa"/>
            <w:shd w:val="clear" w:color="auto" w:fill="F7CAAC"/>
          </w:tcPr>
          <w:p w:rsidR="00F0308A" w:rsidRPr="00280882" w:rsidRDefault="00F0308A" w:rsidP="00F0308A">
            <w:pPr>
              <w:jc w:val="both"/>
              <w:rPr>
                <w:b/>
              </w:rPr>
            </w:pPr>
            <w:r w:rsidRPr="00280882">
              <w:rPr>
                <w:b/>
              </w:rPr>
              <w:t>Stručná anotace předmětu</w:t>
            </w:r>
          </w:p>
        </w:tc>
        <w:tc>
          <w:tcPr>
            <w:tcW w:w="6769" w:type="dxa"/>
            <w:gridSpan w:val="7"/>
            <w:tcBorders>
              <w:bottom w:val="nil"/>
            </w:tcBorders>
          </w:tcPr>
          <w:p w:rsidR="00F0308A" w:rsidRPr="00280882" w:rsidRDefault="00F0308A" w:rsidP="00F0308A">
            <w:pPr>
              <w:jc w:val="both"/>
            </w:pPr>
          </w:p>
        </w:tc>
      </w:tr>
      <w:tr w:rsidR="00F0308A" w:rsidRPr="00280882" w:rsidTr="00F0308A">
        <w:trPr>
          <w:trHeight w:val="3764"/>
        </w:trPr>
        <w:tc>
          <w:tcPr>
            <w:tcW w:w="9855" w:type="dxa"/>
            <w:gridSpan w:val="8"/>
            <w:tcBorders>
              <w:top w:val="nil"/>
              <w:bottom w:val="single" w:sz="12" w:space="0" w:color="auto"/>
            </w:tcBorders>
          </w:tcPr>
          <w:p w:rsidR="00F0308A" w:rsidRDefault="00F0308A" w:rsidP="00F0308A">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F0308A" w:rsidRPr="00280882" w:rsidRDefault="00F0308A" w:rsidP="00F0308A">
            <w:pPr>
              <w:pStyle w:val="Odstavecseseznamem"/>
              <w:numPr>
                <w:ilvl w:val="0"/>
                <w:numId w:val="42"/>
              </w:numPr>
              <w:ind w:left="247" w:hanging="247"/>
              <w:jc w:val="both"/>
            </w:pPr>
            <w:r w:rsidRPr="00280882">
              <w:t>Úvod do obchodní komunikace</w:t>
            </w:r>
          </w:p>
          <w:p w:rsidR="00F0308A" w:rsidRPr="00280882" w:rsidRDefault="00F0308A" w:rsidP="00F0308A">
            <w:pPr>
              <w:pStyle w:val="Odstavecseseznamem"/>
              <w:numPr>
                <w:ilvl w:val="0"/>
                <w:numId w:val="42"/>
              </w:numPr>
              <w:ind w:left="247" w:hanging="247"/>
              <w:jc w:val="both"/>
            </w:pPr>
            <w:r w:rsidRPr="00280882">
              <w:t>Navazování kontaktů, první kontakt</w:t>
            </w:r>
          </w:p>
          <w:p w:rsidR="00F0308A" w:rsidRPr="00280882" w:rsidRDefault="00F0308A" w:rsidP="00F0308A">
            <w:pPr>
              <w:pStyle w:val="Odstavecseseznamem"/>
              <w:numPr>
                <w:ilvl w:val="0"/>
                <w:numId w:val="42"/>
              </w:numPr>
              <w:ind w:left="247" w:hanging="247"/>
              <w:jc w:val="both"/>
            </w:pPr>
            <w:r w:rsidRPr="00280882">
              <w:t>Informace o své osobě, o studiu, vlastnosti</w:t>
            </w:r>
          </w:p>
          <w:p w:rsidR="00F0308A" w:rsidRPr="00280882" w:rsidRDefault="00F0308A" w:rsidP="00F0308A">
            <w:pPr>
              <w:pStyle w:val="Odstavecseseznamem"/>
              <w:numPr>
                <w:ilvl w:val="0"/>
                <w:numId w:val="42"/>
              </w:numPr>
              <w:ind w:left="247" w:hanging="247"/>
              <w:jc w:val="both"/>
            </w:pPr>
            <w:r w:rsidRPr="00280882">
              <w:t>Životopis, žádost o místo</w:t>
            </w:r>
          </w:p>
          <w:p w:rsidR="00F0308A" w:rsidRPr="00280882" w:rsidRDefault="00F0308A" w:rsidP="00F0308A">
            <w:pPr>
              <w:pStyle w:val="Odstavecseseznamem"/>
              <w:numPr>
                <w:ilvl w:val="0"/>
                <w:numId w:val="42"/>
              </w:numPr>
              <w:ind w:left="247" w:hanging="247"/>
              <w:jc w:val="both"/>
            </w:pPr>
            <w:r w:rsidRPr="00280882">
              <w:t>Obchodní dopis, zkratky v korespondenci</w:t>
            </w:r>
          </w:p>
          <w:p w:rsidR="00F0308A" w:rsidRPr="00280882" w:rsidRDefault="00F0308A" w:rsidP="00F0308A">
            <w:pPr>
              <w:pStyle w:val="Odstavecseseznamem"/>
              <w:numPr>
                <w:ilvl w:val="0"/>
                <w:numId w:val="42"/>
              </w:numPr>
              <w:ind w:left="247" w:hanging="247"/>
              <w:jc w:val="both"/>
            </w:pPr>
            <w:r w:rsidRPr="00280882">
              <w:t>Státy, obyvatelé, jazyky, předložky se zeměpisnými názvy</w:t>
            </w:r>
          </w:p>
          <w:p w:rsidR="00F0308A" w:rsidRPr="00280882" w:rsidRDefault="00F0308A" w:rsidP="00F0308A">
            <w:pPr>
              <w:pStyle w:val="Odstavecseseznamem"/>
              <w:numPr>
                <w:ilvl w:val="0"/>
                <w:numId w:val="42"/>
              </w:numPr>
              <w:ind w:left="247" w:hanging="247"/>
              <w:jc w:val="both"/>
            </w:pPr>
            <w:r w:rsidRPr="00280882">
              <w:t>Práce s odbornými texty: slovní zásoba, slovní spojení, gramatika, cvičení</w:t>
            </w:r>
          </w:p>
          <w:p w:rsidR="00F0308A" w:rsidRPr="00280882" w:rsidRDefault="00F0308A" w:rsidP="00F0308A">
            <w:pPr>
              <w:pStyle w:val="Odstavecseseznamem"/>
              <w:numPr>
                <w:ilvl w:val="0"/>
                <w:numId w:val="42"/>
              </w:numPr>
              <w:ind w:left="247" w:hanging="247"/>
              <w:jc w:val="both"/>
            </w:pPr>
            <w:r w:rsidRPr="00280882">
              <w:t xml:space="preserve">Slovosled německé věty, vyjádření souhlasu, nesouhlasu, pochybnosti </w:t>
            </w:r>
          </w:p>
          <w:p w:rsidR="00F0308A" w:rsidRPr="00280882" w:rsidRDefault="00F0308A" w:rsidP="00F0308A">
            <w:pPr>
              <w:pStyle w:val="Odstavecseseznamem"/>
              <w:numPr>
                <w:ilvl w:val="0"/>
                <w:numId w:val="42"/>
              </w:numPr>
              <w:ind w:left="247" w:hanging="247"/>
              <w:jc w:val="both"/>
            </w:pPr>
            <w:r w:rsidRPr="00280882">
              <w:t xml:space="preserve">Předložky s 2. pádem a jejich užití </w:t>
            </w:r>
          </w:p>
          <w:p w:rsidR="00F0308A" w:rsidRPr="00280882" w:rsidRDefault="00F0308A" w:rsidP="00F0308A">
            <w:pPr>
              <w:pStyle w:val="Odstavecseseznamem"/>
              <w:numPr>
                <w:ilvl w:val="0"/>
                <w:numId w:val="42"/>
              </w:numPr>
              <w:ind w:left="247" w:hanging="247"/>
              <w:jc w:val="both"/>
            </w:pPr>
            <w:r w:rsidRPr="00280882">
              <w:t>Spojky souřadící a podřadicí</w:t>
            </w:r>
          </w:p>
          <w:p w:rsidR="00F0308A" w:rsidRPr="00280882" w:rsidRDefault="00F0308A" w:rsidP="00F0308A">
            <w:pPr>
              <w:pStyle w:val="Odstavecseseznamem"/>
              <w:numPr>
                <w:ilvl w:val="0"/>
                <w:numId w:val="42"/>
              </w:numPr>
              <w:ind w:left="247" w:hanging="247"/>
              <w:jc w:val="both"/>
            </w:pPr>
            <w:r w:rsidRPr="00280882">
              <w:t>Konjunktiv II, Konjunktiv II v obchodní komunikaci</w:t>
            </w:r>
          </w:p>
          <w:p w:rsidR="00F0308A" w:rsidRPr="00280882" w:rsidRDefault="00F0308A" w:rsidP="00F0308A">
            <w:pPr>
              <w:pStyle w:val="Odstavecseseznamem"/>
              <w:numPr>
                <w:ilvl w:val="0"/>
                <w:numId w:val="42"/>
              </w:numPr>
              <w:ind w:left="247" w:hanging="247"/>
              <w:jc w:val="both"/>
            </w:pPr>
            <w:r w:rsidRPr="00280882">
              <w:t>Závěrečný test</w:t>
            </w:r>
          </w:p>
        </w:tc>
      </w:tr>
      <w:tr w:rsidR="00F0308A" w:rsidRPr="00280882" w:rsidTr="00F0308A">
        <w:trPr>
          <w:trHeight w:val="265"/>
        </w:trPr>
        <w:tc>
          <w:tcPr>
            <w:tcW w:w="3653" w:type="dxa"/>
            <w:gridSpan w:val="2"/>
            <w:tcBorders>
              <w:top w:val="nil"/>
            </w:tcBorders>
            <w:shd w:val="clear" w:color="auto" w:fill="F7CAAC"/>
          </w:tcPr>
          <w:p w:rsidR="00F0308A" w:rsidRPr="00280882" w:rsidRDefault="00F0308A" w:rsidP="00F0308A">
            <w:pPr>
              <w:jc w:val="both"/>
            </w:pPr>
            <w:r w:rsidRPr="00280882">
              <w:rPr>
                <w:b/>
              </w:rPr>
              <w:t>Studijní literatura a studijní pomůcky</w:t>
            </w:r>
          </w:p>
        </w:tc>
        <w:tc>
          <w:tcPr>
            <w:tcW w:w="6202" w:type="dxa"/>
            <w:gridSpan w:val="6"/>
            <w:tcBorders>
              <w:top w:val="nil"/>
              <w:bottom w:val="nil"/>
            </w:tcBorders>
          </w:tcPr>
          <w:p w:rsidR="00F0308A" w:rsidRPr="00280882" w:rsidRDefault="00F0308A" w:rsidP="00F0308A">
            <w:pPr>
              <w:jc w:val="both"/>
            </w:pPr>
          </w:p>
        </w:tc>
      </w:tr>
      <w:tr w:rsidR="00F0308A" w:rsidRPr="00280882" w:rsidTr="00F0308A">
        <w:trPr>
          <w:trHeight w:val="1497"/>
        </w:trPr>
        <w:tc>
          <w:tcPr>
            <w:tcW w:w="9855" w:type="dxa"/>
            <w:gridSpan w:val="8"/>
            <w:tcBorders>
              <w:top w:val="nil"/>
            </w:tcBorders>
          </w:tcPr>
          <w:p w:rsidR="00F0308A" w:rsidRPr="00280882" w:rsidRDefault="00F0308A" w:rsidP="00F0308A">
            <w:pPr>
              <w:jc w:val="both"/>
              <w:rPr>
                <w:b/>
              </w:rPr>
            </w:pPr>
            <w:r w:rsidRPr="00280882">
              <w:rPr>
                <w:b/>
              </w:rPr>
              <w:t>Povinná literatura</w:t>
            </w:r>
          </w:p>
          <w:p w:rsidR="00F0308A" w:rsidRPr="00280882" w:rsidRDefault="00F0308A" w:rsidP="00F0308A">
            <w:pPr>
              <w:jc w:val="both"/>
            </w:pPr>
            <w:r w:rsidRPr="00280882">
              <w:t xml:space="preserve">HÖPPNEROVÁ, V. </w:t>
            </w:r>
            <w:r w:rsidRPr="00280882">
              <w:rPr>
                <w:i/>
              </w:rPr>
              <w:t xml:space="preserve">Němčina pro jazykové školy nově 1. </w:t>
            </w:r>
            <w:r w:rsidRPr="00280882">
              <w:t>1. vyd. Plzeň: Fraus, 2010, 232 s. ISBN 978-80-7238-912-4.</w:t>
            </w:r>
          </w:p>
          <w:p w:rsidR="00F0308A" w:rsidRPr="00280882" w:rsidRDefault="00F0308A" w:rsidP="00F0308A">
            <w:pPr>
              <w:jc w:val="both"/>
              <w:rPr>
                <w:i/>
              </w:rPr>
            </w:pPr>
            <w:r w:rsidRPr="00280882">
              <w:t xml:space="preserve">HÖPPNEROVÁ, V. </w:t>
            </w:r>
            <w:r w:rsidRPr="00280882">
              <w:rPr>
                <w:i/>
              </w:rPr>
              <w:t xml:space="preserve">Němčina pro jazykové školy nově 2. </w:t>
            </w:r>
            <w:r w:rsidRPr="00280882">
              <w:t>1. vyd. Plzeň: Fraus, 2010, 232 s. ISBN 978-80-7238-958-2.</w:t>
            </w:r>
          </w:p>
          <w:p w:rsidR="00F0308A" w:rsidRPr="00280882" w:rsidRDefault="00F0308A" w:rsidP="00F0308A">
            <w:pPr>
              <w:jc w:val="both"/>
            </w:pPr>
            <w:r w:rsidRPr="00280882">
              <w:t xml:space="preserve">KOZÁKOVÁ, V. </w:t>
            </w:r>
            <w:r w:rsidRPr="00280882">
              <w:rPr>
                <w:i/>
              </w:rPr>
              <w:t>Obchodní němčina. Wirtschaftsdeutsch.</w:t>
            </w:r>
            <w:r w:rsidRPr="00280882">
              <w:t xml:space="preserve"> Brno: Albatros Media, a.s., 2012, 280 s. ISBN 978-80-266-0039-8.</w:t>
            </w:r>
          </w:p>
          <w:p w:rsidR="00F0308A" w:rsidRDefault="00F0308A" w:rsidP="00F0308A">
            <w:pPr>
              <w:jc w:val="both"/>
            </w:pPr>
            <w:r>
              <w:t xml:space="preserve">MÜLLER, A., SCHLÜTER, S. </w:t>
            </w:r>
            <w:r>
              <w:rPr>
                <w:i/>
              </w:rPr>
              <w:t xml:space="preserve">Im Beruf. </w:t>
            </w:r>
            <w:r>
              <w:t>Ismaning: Hueber Verlag, 2013. ISBN 978-3-19-101190-1.</w:t>
            </w:r>
          </w:p>
          <w:p w:rsidR="00F0308A" w:rsidRDefault="00F0308A" w:rsidP="00F0308A">
            <w:pPr>
              <w:jc w:val="both"/>
              <w:rPr>
                <w:b/>
              </w:rPr>
            </w:pPr>
            <w:r>
              <w:t xml:space="preserve">BETZ, J., BILLINA, A. </w:t>
            </w:r>
            <w:r>
              <w:rPr>
                <w:i/>
              </w:rPr>
              <w:t xml:space="preserve">Deutsch  fur Besserwisser Bl. </w:t>
            </w:r>
            <w:r>
              <w:t>Hueber Verlag. 2016, 184 s. ISBN 978-3-19-027499-4.</w:t>
            </w:r>
          </w:p>
          <w:p w:rsidR="00F0308A" w:rsidRDefault="00F0308A" w:rsidP="00F0308A">
            <w:pPr>
              <w:jc w:val="both"/>
              <w:rPr>
                <w:b/>
              </w:rPr>
            </w:pPr>
            <w:r w:rsidRPr="00280882">
              <w:rPr>
                <w:b/>
              </w:rPr>
              <w:t>Doporučená literatura</w:t>
            </w:r>
          </w:p>
          <w:p w:rsidR="00F0308A" w:rsidRDefault="00F0308A" w:rsidP="00F0308A">
            <w:pPr>
              <w:jc w:val="both"/>
            </w:pPr>
            <w:r w:rsidRPr="00280882">
              <w:t xml:space="preserve">GOTTSTEIN-SCHRAMM, B. </w:t>
            </w:r>
            <w:r w:rsidRPr="00280882">
              <w:rPr>
                <w:i/>
              </w:rPr>
              <w:t xml:space="preserve">Grammatik – ganz klar! </w:t>
            </w:r>
            <w:r w:rsidRPr="00280882">
              <w:t>Ismaning: Hueber Verlag, 2011, 224 s. ISBN 978-3-19-051555-4.</w:t>
            </w:r>
          </w:p>
          <w:p w:rsidR="00F0308A" w:rsidRDefault="00F0308A" w:rsidP="00F0308A">
            <w:pPr>
              <w:jc w:val="both"/>
            </w:pPr>
            <w:r w:rsidRPr="00280882">
              <w:t xml:space="preserve">KRENN, W., PUCHTA, H. </w:t>
            </w:r>
            <w:r w:rsidRPr="00280882">
              <w:rPr>
                <w:i/>
              </w:rPr>
              <w:t>Motive</w:t>
            </w:r>
            <w:r w:rsidRPr="00280882">
              <w:t>. München: Hueber Verlag, 2016, 260 s. ISBN 978-3-19-001878-9.</w:t>
            </w:r>
          </w:p>
          <w:p w:rsidR="00F0308A" w:rsidRDefault="00F0308A" w:rsidP="00F0308A">
            <w:pPr>
              <w:jc w:val="both"/>
            </w:pPr>
            <w:r>
              <w:t xml:space="preserve">LISSOK, CH. </w:t>
            </w:r>
            <w:r>
              <w:rPr>
                <w:i/>
              </w:rPr>
              <w:t xml:space="preserve">Teste Dein Wirtschaftsdeutsch. </w:t>
            </w:r>
            <w:r>
              <w:t>Berlin</w:t>
            </w:r>
            <w:r>
              <w:rPr>
                <w:i/>
              </w:rPr>
              <w:t xml:space="preserve">: </w:t>
            </w:r>
            <w:r>
              <w:t>Langenscheidt, 1997. ISBN 3-468-38527-7.</w:t>
            </w:r>
          </w:p>
          <w:p w:rsidR="00F0308A" w:rsidRDefault="00F0308A" w:rsidP="00F0308A">
            <w:pPr>
              <w:jc w:val="both"/>
            </w:pPr>
            <w:r w:rsidRPr="00280882">
              <w:t>Doplňující materiály:</w:t>
            </w:r>
            <w:r>
              <w:t xml:space="preserve"> </w:t>
            </w:r>
          </w:p>
          <w:p w:rsidR="00F0308A" w:rsidRDefault="00984BE6" w:rsidP="00F0308A">
            <w:pPr>
              <w:jc w:val="both"/>
              <w:rPr>
                <w:rStyle w:val="Hypertextovodkaz"/>
              </w:rPr>
            </w:pPr>
            <w:hyperlink r:id="rId18" w:history="1">
              <w:r w:rsidR="00F0308A" w:rsidRPr="00280882">
                <w:rPr>
                  <w:rStyle w:val="Hypertextovodkaz"/>
                </w:rPr>
                <w:t>https://www.deutsch-perfekt.com/</w:t>
              </w:r>
            </w:hyperlink>
            <w:r w:rsidR="00F0308A">
              <w:rPr>
                <w:rStyle w:val="Hypertextovodkaz"/>
              </w:rPr>
              <w:t xml:space="preserve">; </w:t>
            </w:r>
          </w:p>
          <w:p w:rsidR="00F0308A" w:rsidRDefault="00984BE6" w:rsidP="00F0308A">
            <w:pPr>
              <w:jc w:val="both"/>
              <w:rPr>
                <w:rStyle w:val="Hypertextovodkaz"/>
              </w:rPr>
            </w:pPr>
            <w:hyperlink r:id="rId19" w:history="1">
              <w:r w:rsidR="00F0308A" w:rsidRPr="00280882">
                <w:rPr>
                  <w:rStyle w:val="Hypertextovodkaz"/>
                </w:rPr>
                <w:t>http://www.wirtschaftsdeutsch.de/lehrmaterialien/index.php</w:t>
              </w:r>
            </w:hyperlink>
            <w:r w:rsidR="00F0308A">
              <w:rPr>
                <w:rStyle w:val="Hypertextovodkaz"/>
              </w:rPr>
              <w:t xml:space="preserve">; </w:t>
            </w:r>
            <w:hyperlink r:id="rId20" w:history="1">
              <w:r w:rsidR="00F0308A" w:rsidRPr="00280882">
                <w:rPr>
                  <w:rStyle w:val="Hypertextovodkaz"/>
                </w:rPr>
                <w:t>https://www.hueber.de/seite/pg_lehren_unterrichtsplan_mot</w:t>
              </w:r>
            </w:hyperlink>
          </w:p>
          <w:p w:rsidR="00F0308A" w:rsidRDefault="00984BE6" w:rsidP="00F0308A">
            <w:pPr>
              <w:jc w:val="both"/>
              <w:rPr>
                <w:rStyle w:val="Hypertextovodkaz"/>
              </w:rPr>
            </w:pPr>
            <w:hyperlink r:id="rId21" w:history="1">
              <w:r w:rsidR="00F0308A" w:rsidRPr="00BD6BB6">
                <w:rPr>
                  <w:rStyle w:val="Hypertextovodkaz"/>
                </w:rPr>
                <w:t>https://www.schubert-verlag.de/aufgaben/arbeitsblaetter_a1_z/a1_arbeitsblaetter_index_z.htm</w:t>
              </w:r>
            </w:hyperlink>
          </w:p>
          <w:p w:rsidR="00F0308A" w:rsidRDefault="00F0308A" w:rsidP="00F0308A">
            <w:pPr>
              <w:jc w:val="both"/>
              <w:rPr>
                <w:rStyle w:val="Hypertextovodkaz"/>
              </w:rPr>
            </w:pPr>
            <w:r w:rsidRPr="00E2316B">
              <w:rPr>
                <w:rStyle w:val="Hypertextovodkaz"/>
              </w:rPr>
              <w:t>https://www.dw.com/de/deutsch-lernen/deutsch-unterrichten/s-2233</w:t>
            </w:r>
          </w:p>
          <w:p w:rsidR="00F0308A" w:rsidRPr="00280882" w:rsidRDefault="00984BE6" w:rsidP="00F0308A">
            <w:pPr>
              <w:jc w:val="both"/>
            </w:pPr>
            <w:hyperlink r:id="rId22" w:history="1">
              <w:r w:rsidR="00F0308A" w:rsidRPr="005F67B8">
                <w:rPr>
                  <w:rStyle w:val="Hypertextovodkaz"/>
                </w:rPr>
                <w:t>https://portal.mpsv.cz/eures/podminky/dokumenty/slovnik/slovnik_0.pdf</w:t>
              </w:r>
            </w:hyperlink>
          </w:p>
        </w:tc>
      </w:tr>
      <w:tr w:rsidR="00F0308A" w:rsidRPr="00280882" w:rsidTr="00F030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0308A" w:rsidRPr="00280882" w:rsidRDefault="00F0308A" w:rsidP="00F0308A">
            <w:pPr>
              <w:jc w:val="center"/>
              <w:rPr>
                <w:b/>
              </w:rPr>
            </w:pPr>
            <w:r w:rsidRPr="00280882">
              <w:rPr>
                <w:b/>
              </w:rPr>
              <w:t>Informace ke kombinované nebo distanční formě</w:t>
            </w:r>
          </w:p>
        </w:tc>
      </w:tr>
      <w:tr w:rsidR="00F0308A" w:rsidRPr="00280882" w:rsidTr="00F0308A">
        <w:tc>
          <w:tcPr>
            <w:tcW w:w="4787" w:type="dxa"/>
            <w:gridSpan w:val="3"/>
            <w:tcBorders>
              <w:top w:val="single" w:sz="2" w:space="0" w:color="auto"/>
            </w:tcBorders>
            <w:shd w:val="clear" w:color="auto" w:fill="F7CAAC"/>
          </w:tcPr>
          <w:p w:rsidR="00F0308A" w:rsidRPr="00280882" w:rsidRDefault="00F0308A" w:rsidP="00F0308A">
            <w:pPr>
              <w:jc w:val="both"/>
            </w:pPr>
            <w:r w:rsidRPr="00280882">
              <w:rPr>
                <w:b/>
              </w:rPr>
              <w:t>Rozsah konzultací (soustředění)</w:t>
            </w:r>
          </w:p>
        </w:tc>
        <w:tc>
          <w:tcPr>
            <w:tcW w:w="889" w:type="dxa"/>
            <w:tcBorders>
              <w:top w:val="single" w:sz="2" w:space="0" w:color="auto"/>
            </w:tcBorders>
          </w:tcPr>
          <w:p w:rsidR="00F0308A" w:rsidRPr="00280882" w:rsidRDefault="00F0308A" w:rsidP="00F0308A">
            <w:pPr>
              <w:jc w:val="both"/>
            </w:pPr>
            <w:r w:rsidRPr="00280882">
              <w:t>10</w:t>
            </w:r>
          </w:p>
        </w:tc>
        <w:tc>
          <w:tcPr>
            <w:tcW w:w="4179" w:type="dxa"/>
            <w:gridSpan w:val="4"/>
            <w:tcBorders>
              <w:top w:val="single" w:sz="2" w:space="0" w:color="auto"/>
            </w:tcBorders>
            <w:shd w:val="clear" w:color="auto" w:fill="F7CAAC"/>
          </w:tcPr>
          <w:p w:rsidR="00F0308A" w:rsidRPr="00280882" w:rsidRDefault="00F0308A" w:rsidP="00F0308A">
            <w:pPr>
              <w:jc w:val="both"/>
              <w:rPr>
                <w:b/>
              </w:rPr>
            </w:pPr>
            <w:r w:rsidRPr="00280882">
              <w:rPr>
                <w:b/>
              </w:rPr>
              <w:t xml:space="preserve">hodin </w:t>
            </w:r>
          </w:p>
        </w:tc>
      </w:tr>
      <w:tr w:rsidR="00F0308A" w:rsidRPr="00280882" w:rsidTr="00F0308A">
        <w:tc>
          <w:tcPr>
            <w:tcW w:w="9855" w:type="dxa"/>
            <w:gridSpan w:val="8"/>
            <w:shd w:val="clear" w:color="auto" w:fill="F7CAAC"/>
          </w:tcPr>
          <w:p w:rsidR="00F0308A" w:rsidRPr="00280882" w:rsidRDefault="00F0308A" w:rsidP="00F0308A">
            <w:pPr>
              <w:jc w:val="both"/>
              <w:rPr>
                <w:b/>
              </w:rPr>
            </w:pPr>
            <w:r w:rsidRPr="00280882">
              <w:rPr>
                <w:b/>
              </w:rPr>
              <w:lastRenderedPageBreak/>
              <w:t>Informace o způsobu kontaktu s vyučujícím</w:t>
            </w:r>
          </w:p>
        </w:tc>
      </w:tr>
      <w:tr w:rsidR="00F0308A" w:rsidRPr="00280882" w:rsidTr="00F0308A">
        <w:trPr>
          <w:trHeight w:val="141"/>
        </w:trPr>
        <w:tc>
          <w:tcPr>
            <w:tcW w:w="9855" w:type="dxa"/>
            <w:gridSpan w:val="8"/>
          </w:tcPr>
          <w:p w:rsidR="00F0308A" w:rsidRPr="00280882" w:rsidRDefault="00F0308A" w:rsidP="00F0308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A3B6A" w:rsidRDefault="00EA3B6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0308A" w:rsidTr="00F0308A">
        <w:tc>
          <w:tcPr>
            <w:tcW w:w="9855" w:type="dxa"/>
            <w:gridSpan w:val="8"/>
            <w:tcBorders>
              <w:bottom w:val="double" w:sz="4" w:space="0" w:color="auto"/>
            </w:tcBorders>
            <w:shd w:val="clear" w:color="auto" w:fill="BDD6EE"/>
          </w:tcPr>
          <w:p w:rsidR="00F0308A" w:rsidRDefault="00F0308A" w:rsidP="00F0308A">
            <w:pPr>
              <w:jc w:val="both"/>
              <w:rPr>
                <w:b/>
                <w:sz w:val="28"/>
              </w:rPr>
            </w:pPr>
            <w:r>
              <w:lastRenderedPageBreak/>
              <w:br w:type="page"/>
            </w:r>
            <w:r>
              <w:rPr>
                <w:b/>
                <w:sz w:val="28"/>
              </w:rPr>
              <w:t>B-III – Charakteristika studijního předmětu</w:t>
            </w:r>
          </w:p>
        </w:tc>
      </w:tr>
      <w:tr w:rsidR="00F0308A" w:rsidRPr="00280882" w:rsidTr="00F0308A">
        <w:tc>
          <w:tcPr>
            <w:tcW w:w="3086" w:type="dxa"/>
            <w:tcBorders>
              <w:top w:val="double" w:sz="4" w:space="0" w:color="auto"/>
            </w:tcBorders>
            <w:shd w:val="clear" w:color="auto" w:fill="F7CAAC"/>
          </w:tcPr>
          <w:p w:rsidR="00F0308A" w:rsidRPr="00280882" w:rsidRDefault="00F0308A" w:rsidP="00F0308A">
            <w:pPr>
              <w:jc w:val="both"/>
              <w:rPr>
                <w:b/>
              </w:rPr>
            </w:pPr>
            <w:r w:rsidRPr="00280882">
              <w:rPr>
                <w:b/>
              </w:rPr>
              <w:t>Název studijního předmětu</w:t>
            </w:r>
          </w:p>
        </w:tc>
        <w:tc>
          <w:tcPr>
            <w:tcW w:w="6769" w:type="dxa"/>
            <w:gridSpan w:val="7"/>
            <w:tcBorders>
              <w:top w:val="double" w:sz="4" w:space="0" w:color="auto"/>
            </w:tcBorders>
          </w:tcPr>
          <w:p w:rsidR="00F0308A" w:rsidRPr="00280882" w:rsidRDefault="00F0308A" w:rsidP="00F0308A">
            <w:pPr>
              <w:jc w:val="both"/>
            </w:pPr>
            <w:r w:rsidRPr="00280882">
              <w:t>Angličtina - CJ1</w:t>
            </w:r>
            <w:r>
              <w:t xml:space="preserve"> (Cizí jazyk 1)</w:t>
            </w:r>
          </w:p>
        </w:tc>
      </w:tr>
      <w:tr w:rsidR="00F0308A" w:rsidTr="00F0308A">
        <w:trPr>
          <w:trHeight w:val="249"/>
        </w:trPr>
        <w:tc>
          <w:tcPr>
            <w:tcW w:w="3086" w:type="dxa"/>
            <w:shd w:val="clear" w:color="auto" w:fill="F7CAAC"/>
          </w:tcPr>
          <w:p w:rsidR="00F0308A" w:rsidRPr="00280882" w:rsidRDefault="00F0308A" w:rsidP="00F0308A">
            <w:pPr>
              <w:jc w:val="both"/>
              <w:rPr>
                <w:b/>
              </w:rPr>
            </w:pPr>
            <w:r w:rsidRPr="00280882">
              <w:rPr>
                <w:b/>
              </w:rPr>
              <w:t>Typ předmětu</w:t>
            </w:r>
          </w:p>
        </w:tc>
        <w:tc>
          <w:tcPr>
            <w:tcW w:w="3406" w:type="dxa"/>
            <w:gridSpan w:val="4"/>
          </w:tcPr>
          <w:p w:rsidR="00F0308A" w:rsidRPr="00280882" w:rsidRDefault="00F0308A" w:rsidP="00F0308A">
            <w:pPr>
              <w:jc w:val="both"/>
            </w:pPr>
            <w:r w:rsidRPr="00280882">
              <w:t xml:space="preserve">povinný </w:t>
            </w:r>
            <w:r w:rsidR="006E6382">
              <w:t xml:space="preserve"> </w:t>
            </w:r>
          </w:p>
        </w:tc>
        <w:tc>
          <w:tcPr>
            <w:tcW w:w="2695" w:type="dxa"/>
            <w:gridSpan w:val="2"/>
            <w:shd w:val="clear" w:color="auto" w:fill="F7CAAC"/>
          </w:tcPr>
          <w:p w:rsidR="00F0308A" w:rsidRDefault="00F0308A" w:rsidP="00F0308A">
            <w:pPr>
              <w:jc w:val="both"/>
            </w:pPr>
            <w:r>
              <w:rPr>
                <w:b/>
              </w:rPr>
              <w:t>doporučený ročník / semestr</w:t>
            </w:r>
          </w:p>
        </w:tc>
        <w:tc>
          <w:tcPr>
            <w:tcW w:w="668" w:type="dxa"/>
          </w:tcPr>
          <w:p w:rsidR="00F0308A" w:rsidRDefault="00F0308A" w:rsidP="00F0308A">
            <w:pPr>
              <w:jc w:val="both"/>
            </w:pPr>
            <w:r>
              <w:t>1/Z</w:t>
            </w:r>
          </w:p>
        </w:tc>
      </w:tr>
      <w:tr w:rsidR="00F0308A" w:rsidTr="00F0308A">
        <w:tc>
          <w:tcPr>
            <w:tcW w:w="3086" w:type="dxa"/>
            <w:shd w:val="clear" w:color="auto" w:fill="F7CAAC"/>
          </w:tcPr>
          <w:p w:rsidR="00F0308A" w:rsidRPr="00280882" w:rsidRDefault="00F0308A" w:rsidP="00F0308A">
            <w:pPr>
              <w:jc w:val="both"/>
              <w:rPr>
                <w:b/>
              </w:rPr>
            </w:pPr>
            <w:r w:rsidRPr="00280882">
              <w:rPr>
                <w:b/>
              </w:rPr>
              <w:t>Rozsah studijního předmětu</w:t>
            </w:r>
          </w:p>
        </w:tc>
        <w:tc>
          <w:tcPr>
            <w:tcW w:w="1701" w:type="dxa"/>
            <w:gridSpan w:val="2"/>
          </w:tcPr>
          <w:p w:rsidR="00F0308A" w:rsidRPr="00280882" w:rsidRDefault="00F0308A" w:rsidP="00F0308A">
            <w:pPr>
              <w:jc w:val="both"/>
            </w:pPr>
            <w:r w:rsidRPr="00280882">
              <w:t>39c</w:t>
            </w:r>
          </w:p>
        </w:tc>
        <w:tc>
          <w:tcPr>
            <w:tcW w:w="889" w:type="dxa"/>
            <w:shd w:val="clear" w:color="auto" w:fill="F7CAAC"/>
          </w:tcPr>
          <w:p w:rsidR="00F0308A" w:rsidRPr="00280882" w:rsidRDefault="00F0308A" w:rsidP="00F0308A">
            <w:pPr>
              <w:jc w:val="both"/>
              <w:rPr>
                <w:b/>
              </w:rPr>
            </w:pPr>
            <w:r w:rsidRPr="00280882">
              <w:rPr>
                <w:b/>
              </w:rPr>
              <w:t xml:space="preserve">hod. </w:t>
            </w:r>
          </w:p>
        </w:tc>
        <w:tc>
          <w:tcPr>
            <w:tcW w:w="816" w:type="dxa"/>
          </w:tcPr>
          <w:p w:rsidR="00F0308A" w:rsidRDefault="00F0308A" w:rsidP="00F0308A">
            <w:pPr>
              <w:jc w:val="both"/>
            </w:pPr>
            <w:r>
              <w:t>39</w:t>
            </w:r>
          </w:p>
        </w:tc>
        <w:tc>
          <w:tcPr>
            <w:tcW w:w="2156" w:type="dxa"/>
            <w:shd w:val="clear" w:color="auto" w:fill="F7CAAC"/>
          </w:tcPr>
          <w:p w:rsidR="00F0308A" w:rsidRDefault="00F0308A" w:rsidP="00F0308A">
            <w:pPr>
              <w:jc w:val="both"/>
              <w:rPr>
                <w:b/>
              </w:rPr>
            </w:pPr>
            <w:r>
              <w:rPr>
                <w:b/>
              </w:rPr>
              <w:t>kreditů</w:t>
            </w:r>
          </w:p>
        </w:tc>
        <w:tc>
          <w:tcPr>
            <w:tcW w:w="1207" w:type="dxa"/>
            <w:gridSpan w:val="2"/>
          </w:tcPr>
          <w:p w:rsidR="00F0308A" w:rsidRDefault="00F0308A" w:rsidP="00F0308A">
            <w:pPr>
              <w:jc w:val="both"/>
            </w:pPr>
            <w:r>
              <w:t>4</w:t>
            </w:r>
          </w:p>
        </w:tc>
      </w:tr>
      <w:tr w:rsidR="00F0308A" w:rsidRPr="00280882" w:rsidTr="00F0308A">
        <w:tc>
          <w:tcPr>
            <w:tcW w:w="3086" w:type="dxa"/>
            <w:shd w:val="clear" w:color="auto" w:fill="F7CAAC"/>
          </w:tcPr>
          <w:p w:rsidR="00F0308A" w:rsidRPr="00280882" w:rsidRDefault="00F0308A" w:rsidP="00F0308A">
            <w:pPr>
              <w:jc w:val="both"/>
              <w:rPr>
                <w:b/>
              </w:rPr>
            </w:pPr>
            <w:r w:rsidRPr="00280882">
              <w:rPr>
                <w:b/>
              </w:rPr>
              <w:t>Prerekvizity, korekvizity, ekvivalence</w:t>
            </w:r>
          </w:p>
        </w:tc>
        <w:tc>
          <w:tcPr>
            <w:tcW w:w="6769" w:type="dxa"/>
            <w:gridSpan w:val="7"/>
          </w:tcPr>
          <w:p w:rsidR="00F0308A" w:rsidRPr="00280882" w:rsidRDefault="00F0308A" w:rsidP="00F0308A">
            <w:pPr>
              <w:jc w:val="both"/>
            </w:pPr>
          </w:p>
        </w:tc>
      </w:tr>
      <w:tr w:rsidR="00F0308A" w:rsidTr="00F0308A">
        <w:tc>
          <w:tcPr>
            <w:tcW w:w="3086" w:type="dxa"/>
            <w:shd w:val="clear" w:color="auto" w:fill="F7CAAC"/>
          </w:tcPr>
          <w:p w:rsidR="00F0308A" w:rsidRPr="00280882" w:rsidRDefault="00F0308A" w:rsidP="00F0308A">
            <w:pPr>
              <w:jc w:val="both"/>
              <w:rPr>
                <w:b/>
              </w:rPr>
            </w:pPr>
            <w:r w:rsidRPr="00280882">
              <w:rPr>
                <w:b/>
              </w:rPr>
              <w:t>Způsob ověření studijních výsledků</w:t>
            </w:r>
          </w:p>
        </w:tc>
        <w:tc>
          <w:tcPr>
            <w:tcW w:w="3406" w:type="dxa"/>
            <w:gridSpan w:val="4"/>
          </w:tcPr>
          <w:p w:rsidR="00F0308A" w:rsidRPr="00280882" w:rsidRDefault="00F0308A" w:rsidP="00F0308A">
            <w:pPr>
              <w:jc w:val="both"/>
            </w:pPr>
            <w:r w:rsidRPr="00280882">
              <w:t>klasifikovaný zápočet</w:t>
            </w:r>
          </w:p>
        </w:tc>
        <w:tc>
          <w:tcPr>
            <w:tcW w:w="2156" w:type="dxa"/>
            <w:shd w:val="clear" w:color="auto" w:fill="F7CAAC"/>
          </w:tcPr>
          <w:p w:rsidR="00F0308A" w:rsidRDefault="00F0308A" w:rsidP="00F0308A">
            <w:pPr>
              <w:jc w:val="both"/>
              <w:rPr>
                <w:b/>
              </w:rPr>
            </w:pPr>
            <w:r>
              <w:rPr>
                <w:b/>
              </w:rPr>
              <w:t>Forma výuky</w:t>
            </w:r>
          </w:p>
        </w:tc>
        <w:tc>
          <w:tcPr>
            <w:tcW w:w="1207" w:type="dxa"/>
            <w:gridSpan w:val="2"/>
          </w:tcPr>
          <w:p w:rsidR="00F0308A" w:rsidRDefault="00F0308A" w:rsidP="00F0308A">
            <w:pPr>
              <w:jc w:val="both"/>
            </w:pPr>
            <w:r>
              <w:t>cvičení</w:t>
            </w:r>
          </w:p>
        </w:tc>
      </w:tr>
      <w:tr w:rsidR="00F0308A" w:rsidRPr="00280882" w:rsidTr="00F0308A">
        <w:tc>
          <w:tcPr>
            <w:tcW w:w="3086" w:type="dxa"/>
            <w:shd w:val="clear" w:color="auto" w:fill="F7CAAC"/>
          </w:tcPr>
          <w:p w:rsidR="00F0308A" w:rsidRPr="00280882" w:rsidRDefault="00F0308A" w:rsidP="00F0308A">
            <w:pPr>
              <w:jc w:val="both"/>
              <w:rPr>
                <w:b/>
              </w:rPr>
            </w:pPr>
            <w:r w:rsidRPr="00280882">
              <w:rPr>
                <w:b/>
              </w:rPr>
              <w:t>Forma způsobu ověření studijních výsledků a další požadavky na studenta</w:t>
            </w:r>
          </w:p>
        </w:tc>
        <w:tc>
          <w:tcPr>
            <w:tcW w:w="6769" w:type="dxa"/>
            <w:gridSpan w:val="7"/>
            <w:tcBorders>
              <w:bottom w:val="nil"/>
            </w:tcBorders>
          </w:tcPr>
          <w:p w:rsidR="00F0308A" w:rsidRPr="00280882" w:rsidRDefault="00F0308A" w:rsidP="00F0308A">
            <w:pPr>
              <w:jc w:val="both"/>
            </w:pPr>
            <w:r w:rsidRPr="00280882">
              <w:t>Způsob zakončení předmětu – klasifikovaný zápočet</w:t>
            </w:r>
          </w:p>
          <w:p w:rsidR="00F0308A" w:rsidRPr="00280882" w:rsidRDefault="00F0308A" w:rsidP="00F0308A">
            <w:pPr>
              <w:jc w:val="both"/>
            </w:pPr>
            <w:r w:rsidRPr="00280882">
              <w:t xml:space="preserve">Požadavky na </w:t>
            </w:r>
            <w:r>
              <w:t>klasifikovaný zápočet</w:t>
            </w:r>
            <w:r w:rsidRPr="00280882">
              <w:t>:</w:t>
            </w:r>
            <w:r>
              <w:t xml:space="preserve"> </w:t>
            </w:r>
            <w:r w:rsidRPr="00280882">
              <w:t>Aktivní účast na cvičeních.</w:t>
            </w:r>
            <w:r>
              <w:t xml:space="preserve"> </w:t>
            </w:r>
            <w:r w:rsidRPr="00280882">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280882">
              <w:t>Každý student vystoupí jednou před studijní skupinou s krátk</w:t>
            </w:r>
            <w:r w:rsidR="00C61C83">
              <w:t>ou 10-</w:t>
            </w:r>
            <w:r>
              <w:t xml:space="preserve">ti minutovou prezentací. </w:t>
            </w:r>
            <w:r w:rsidRPr="00280882">
              <w:t>Úspěšné absolvování průběžných testů a závěrečného testu (2 opravné termíny) s minimální úspěšností 60%.</w:t>
            </w:r>
          </w:p>
        </w:tc>
      </w:tr>
      <w:tr w:rsidR="00F0308A" w:rsidRPr="009F4A37" w:rsidTr="00F0308A">
        <w:trPr>
          <w:trHeight w:val="56"/>
        </w:trPr>
        <w:tc>
          <w:tcPr>
            <w:tcW w:w="9855" w:type="dxa"/>
            <w:gridSpan w:val="8"/>
            <w:tcBorders>
              <w:top w:val="nil"/>
            </w:tcBorders>
          </w:tcPr>
          <w:p w:rsidR="00F0308A" w:rsidRPr="009F4A37" w:rsidRDefault="00F0308A" w:rsidP="00F0308A">
            <w:pPr>
              <w:jc w:val="both"/>
              <w:rPr>
                <w:sz w:val="16"/>
              </w:rPr>
            </w:pPr>
          </w:p>
        </w:tc>
      </w:tr>
      <w:tr w:rsidR="00F0308A" w:rsidRPr="00280882" w:rsidTr="00F0308A">
        <w:trPr>
          <w:trHeight w:val="197"/>
        </w:trPr>
        <w:tc>
          <w:tcPr>
            <w:tcW w:w="3086" w:type="dxa"/>
            <w:tcBorders>
              <w:top w:val="nil"/>
            </w:tcBorders>
            <w:shd w:val="clear" w:color="auto" w:fill="F7CAAC"/>
          </w:tcPr>
          <w:p w:rsidR="00F0308A" w:rsidRPr="00280882" w:rsidRDefault="00F0308A" w:rsidP="00F0308A">
            <w:pPr>
              <w:jc w:val="both"/>
              <w:rPr>
                <w:b/>
              </w:rPr>
            </w:pPr>
            <w:r w:rsidRPr="00280882">
              <w:rPr>
                <w:b/>
              </w:rPr>
              <w:t>Garant předmětu</w:t>
            </w:r>
          </w:p>
        </w:tc>
        <w:tc>
          <w:tcPr>
            <w:tcW w:w="6769" w:type="dxa"/>
            <w:gridSpan w:val="7"/>
            <w:tcBorders>
              <w:top w:val="nil"/>
            </w:tcBorders>
          </w:tcPr>
          <w:p w:rsidR="00F0308A" w:rsidRPr="00280882" w:rsidRDefault="00F0308A" w:rsidP="00F0308A">
            <w:pPr>
              <w:shd w:val="clear" w:color="auto" w:fill="FFFFFF"/>
              <w:spacing w:after="100" w:afterAutospacing="1"/>
              <w:outlineLvl w:val="3"/>
              <w:rPr>
                <w:bCs/>
                <w:color w:val="222222"/>
              </w:rPr>
            </w:pPr>
            <w:r w:rsidRPr="00280882">
              <w:rPr>
                <w:bCs/>
              </w:rPr>
              <w:t>PhDr. Jana Semotamová</w:t>
            </w:r>
          </w:p>
        </w:tc>
      </w:tr>
      <w:tr w:rsidR="00F0308A" w:rsidRPr="00280882" w:rsidTr="00F0308A">
        <w:trPr>
          <w:trHeight w:val="243"/>
        </w:trPr>
        <w:tc>
          <w:tcPr>
            <w:tcW w:w="3086" w:type="dxa"/>
            <w:tcBorders>
              <w:top w:val="nil"/>
            </w:tcBorders>
            <w:shd w:val="clear" w:color="auto" w:fill="F7CAAC"/>
          </w:tcPr>
          <w:p w:rsidR="00F0308A" w:rsidRPr="00280882" w:rsidRDefault="00F0308A" w:rsidP="00F0308A">
            <w:pPr>
              <w:jc w:val="both"/>
              <w:rPr>
                <w:b/>
              </w:rPr>
            </w:pPr>
            <w:r w:rsidRPr="00280882">
              <w:rPr>
                <w:b/>
              </w:rPr>
              <w:t>Zapojení garanta do výuky předmětu</w:t>
            </w:r>
          </w:p>
        </w:tc>
        <w:tc>
          <w:tcPr>
            <w:tcW w:w="6769" w:type="dxa"/>
            <w:gridSpan w:val="7"/>
            <w:tcBorders>
              <w:top w:val="nil"/>
            </w:tcBorders>
          </w:tcPr>
          <w:p w:rsidR="00F0308A" w:rsidRPr="00280882" w:rsidRDefault="00F0308A" w:rsidP="00F0308A">
            <w:r>
              <w:t>Garant se podílí</w:t>
            </w:r>
            <w:r w:rsidRPr="008433D4">
              <w:t xml:space="preserve"> v rozsahu</w:t>
            </w:r>
            <w:r>
              <w:t xml:space="preserve"> 100 %, stanovuje koncepci cvičení</w:t>
            </w:r>
            <w:r w:rsidRPr="008433D4">
              <w:t xml:space="preserve"> a dohlíží na jejich jednotné vedení.</w:t>
            </w:r>
          </w:p>
        </w:tc>
      </w:tr>
      <w:tr w:rsidR="00F0308A" w:rsidRPr="00280882" w:rsidTr="00F0308A">
        <w:tc>
          <w:tcPr>
            <w:tcW w:w="3086" w:type="dxa"/>
            <w:shd w:val="clear" w:color="auto" w:fill="F7CAAC"/>
          </w:tcPr>
          <w:p w:rsidR="00F0308A" w:rsidRPr="00280882" w:rsidRDefault="00F0308A" w:rsidP="00F0308A">
            <w:pPr>
              <w:jc w:val="both"/>
              <w:rPr>
                <w:b/>
              </w:rPr>
            </w:pPr>
            <w:r w:rsidRPr="00280882">
              <w:rPr>
                <w:b/>
              </w:rPr>
              <w:t>Vyučující</w:t>
            </w:r>
          </w:p>
        </w:tc>
        <w:tc>
          <w:tcPr>
            <w:tcW w:w="6769" w:type="dxa"/>
            <w:gridSpan w:val="7"/>
            <w:tcBorders>
              <w:bottom w:val="nil"/>
            </w:tcBorders>
          </w:tcPr>
          <w:p w:rsidR="00F0308A" w:rsidRPr="00280882" w:rsidRDefault="00F0308A" w:rsidP="00F0308A">
            <w:pPr>
              <w:jc w:val="both"/>
            </w:pPr>
            <w:r w:rsidRPr="00280882">
              <w:rPr>
                <w:bCs/>
              </w:rPr>
              <w:t>PhDr. Jana Semotamová</w:t>
            </w:r>
            <w:r>
              <w:rPr>
                <w:bCs/>
              </w:rPr>
              <w:t xml:space="preserve"> - </w:t>
            </w:r>
            <w:r>
              <w:t>cvičení (100%)</w:t>
            </w:r>
          </w:p>
        </w:tc>
      </w:tr>
      <w:tr w:rsidR="00F0308A" w:rsidRPr="009F4A37" w:rsidTr="00F0308A">
        <w:trPr>
          <w:trHeight w:val="64"/>
        </w:trPr>
        <w:tc>
          <w:tcPr>
            <w:tcW w:w="9855" w:type="dxa"/>
            <w:gridSpan w:val="8"/>
            <w:tcBorders>
              <w:top w:val="nil"/>
            </w:tcBorders>
          </w:tcPr>
          <w:p w:rsidR="00F0308A" w:rsidRPr="009F4A37" w:rsidRDefault="00F0308A" w:rsidP="00F0308A">
            <w:pPr>
              <w:jc w:val="both"/>
              <w:rPr>
                <w:sz w:val="16"/>
              </w:rPr>
            </w:pPr>
          </w:p>
        </w:tc>
      </w:tr>
      <w:tr w:rsidR="00F0308A" w:rsidRPr="00280882" w:rsidTr="00F0308A">
        <w:tc>
          <w:tcPr>
            <w:tcW w:w="3086" w:type="dxa"/>
            <w:shd w:val="clear" w:color="auto" w:fill="F7CAAC"/>
          </w:tcPr>
          <w:p w:rsidR="00F0308A" w:rsidRPr="00280882" w:rsidRDefault="00F0308A" w:rsidP="00F0308A">
            <w:pPr>
              <w:jc w:val="both"/>
              <w:rPr>
                <w:b/>
              </w:rPr>
            </w:pPr>
            <w:r w:rsidRPr="00280882">
              <w:rPr>
                <w:b/>
              </w:rPr>
              <w:t>Stručná anotace předmětu</w:t>
            </w:r>
          </w:p>
        </w:tc>
        <w:tc>
          <w:tcPr>
            <w:tcW w:w="6769" w:type="dxa"/>
            <w:gridSpan w:val="7"/>
            <w:tcBorders>
              <w:bottom w:val="nil"/>
            </w:tcBorders>
          </w:tcPr>
          <w:p w:rsidR="00F0308A" w:rsidRPr="00280882" w:rsidRDefault="00F0308A" w:rsidP="00F0308A">
            <w:pPr>
              <w:jc w:val="both"/>
            </w:pPr>
          </w:p>
        </w:tc>
      </w:tr>
      <w:tr w:rsidR="00F0308A" w:rsidRPr="00280882" w:rsidTr="00F0308A">
        <w:trPr>
          <w:trHeight w:val="2632"/>
        </w:trPr>
        <w:tc>
          <w:tcPr>
            <w:tcW w:w="9855" w:type="dxa"/>
            <w:gridSpan w:val="8"/>
            <w:tcBorders>
              <w:top w:val="nil"/>
              <w:bottom w:val="single" w:sz="12" w:space="0" w:color="auto"/>
            </w:tcBorders>
          </w:tcPr>
          <w:p w:rsidR="00F0308A" w:rsidRPr="00280882" w:rsidRDefault="00F0308A" w:rsidP="00F0308A">
            <w:pPr>
              <w:jc w:val="both"/>
            </w:pPr>
            <w:r w:rsidRPr="00280882">
              <w:t>Cílem kurzu je rozvoj všech odborných jazykových dovedností s důrazem na komunikativnost a využití funkčního jazyka v různých oblastech manažerské činnosti. Výuka se dále soustředí na způsobilost studentů jednat se zahraničním partnerem ústně a telefonicky. Studenti se seznámí s novými jazykovými strukturami a termíny odborné obchodní angličtiny. V tomto předmětu se předpokládá znalost angličtiny na úrovni B1 dle Společného evropského referenčního rámce pro jazyky. Student se orientuje v oblasti základní společenské konverzace při mezinárodním styku, cestování, telefonování a obchodních jednáních. Využívá slovní zásoby z následujících témat: představení se v obchodním i společenském styku, konference, telefonování, sjednávání schůzek, požádání o služby, cestování, vysvětlení a poskytnutí číselných údajů.</w:t>
            </w:r>
          </w:p>
          <w:p w:rsidR="00F0308A" w:rsidRPr="00280882" w:rsidRDefault="00F0308A" w:rsidP="00F0308A">
            <w:pPr>
              <w:jc w:val="both"/>
            </w:pPr>
            <w:r w:rsidRPr="00280882">
              <w:t>Získané jazykové znalosti a dovednosti:</w:t>
            </w:r>
          </w:p>
          <w:p w:rsidR="00F0308A" w:rsidRPr="00280882" w:rsidRDefault="00F0308A" w:rsidP="00F0308A">
            <w:pPr>
              <w:pStyle w:val="Odstavecseseznamem"/>
              <w:numPr>
                <w:ilvl w:val="0"/>
                <w:numId w:val="44"/>
              </w:numPr>
              <w:ind w:left="247" w:hanging="247"/>
              <w:jc w:val="both"/>
            </w:pPr>
            <w:r w:rsidRPr="00280882">
              <w:t xml:space="preserve">Dovednosti a techniky potřebné k obchodnímu styku v zahraničí. </w:t>
            </w:r>
          </w:p>
          <w:p w:rsidR="00F0308A" w:rsidRPr="00280882" w:rsidRDefault="00F0308A" w:rsidP="00F0308A">
            <w:pPr>
              <w:pStyle w:val="Odstavecseseznamem"/>
              <w:numPr>
                <w:ilvl w:val="0"/>
                <w:numId w:val="44"/>
              </w:numPr>
              <w:ind w:left="247" w:hanging="247"/>
              <w:jc w:val="both"/>
            </w:pPr>
            <w:r w:rsidRPr="00280882">
              <w:t xml:space="preserve">Společenské jednání a vystupování. </w:t>
            </w:r>
          </w:p>
          <w:p w:rsidR="00F0308A" w:rsidRPr="00280882" w:rsidRDefault="00F0308A" w:rsidP="00F0308A">
            <w:pPr>
              <w:pStyle w:val="Odstavecseseznamem"/>
              <w:numPr>
                <w:ilvl w:val="0"/>
                <w:numId w:val="44"/>
              </w:numPr>
              <w:ind w:left="247" w:hanging="247"/>
              <w:jc w:val="both"/>
            </w:pPr>
            <w:r w:rsidRPr="00280882">
              <w:t xml:space="preserve">Kladení požadavků. </w:t>
            </w:r>
          </w:p>
          <w:p w:rsidR="00F0308A" w:rsidRPr="00280882" w:rsidRDefault="00F0308A" w:rsidP="00F0308A">
            <w:pPr>
              <w:pStyle w:val="Odstavecseseznamem"/>
              <w:numPr>
                <w:ilvl w:val="0"/>
                <w:numId w:val="44"/>
              </w:numPr>
              <w:ind w:left="247" w:hanging="247"/>
              <w:jc w:val="both"/>
            </w:pPr>
            <w:r w:rsidRPr="00280882">
              <w:t>Nabídka pomoci.</w:t>
            </w:r>
          </w:p>
          <w:p w:rsidR="00F0308A" w:rsidRPr="00280882" w:rsidRDefault="00F0308A" w:rsidP="00F0308A">
            <w:pPr>
              <w:pStyle w:val="Odstavecseseznamem"/>
              <w:numPr>
                <w:ilvl w:val="0"/>
                <w:numId w:val="44"/>
              </w:numPr>
              <w:ind w:left="247" w:hanging="247"/>
              <w:jc w:val="both"/>
            </w:pPr>
            <w:r w:rsidRPr="00280882">
              <w:t xml:space="preserve">Žádost o svolení. </w:t>
            </w:r>
          </w:p>
          <w:p w:rsidR="00F0308A" w:rsidRPr="00280882" w:rsidRDefault="00F0308A" w:rsidP="00F0308A">
            <w:pPr>
              <w:pStyle w:val="Odstavecseseznamem"/>
              <w:numPr>
                <w:ilvl w:val="0"/>
                <w:numId w:val="44"/>
              </w:numPr>
              <w:ind w:left="247" w:hanging="247"/>
              <w:jc w:val="both"/>
            </w:pPr>
            <w:r w:rsidRPr="00280882">
              <w:t xml:space="preserve">Telefonování. </w:t>
            </w:r>
          </w:p>
          <w:p w:rsidR="00F0308A" w:rsidRPr="00280882" w:rsidRDefault="00F0308A" w:rsidP="00F0308A">
            <w:pPr>
              <w:pStyle w:val="Odstavecseseznamem"/>
              <w:numPr>
                <w:ilvl w:val="0"/>
                <w:numId w:val="44"/>
              </w:numPr>
              <w:ind w:left="247" w:hanging="247"/>
              <w:jc w:val="both"/>
            </w:pPr>
            <w:r w:rsidRPr="00280882">
              <w:t xml:space="preserve">Sjednávání schůzek. </w:t>
            </w:r>
          </w:p>
          <w:p w:rsidR="00F0308A" w:rsidRPr="00280882" w:rsidRDefault="00F0308A" w:rsidP="00F0308A">
            <w:pPr>
              <w:pStyle w:val="Odstavecseseznamem"/>
              <w:numPr>
                <w:ilvl w:val="0"/>
                <w:numId w:val="44"/>
              </w:numPr>
              <w:ind w:left="247" w:hanging="247"/>
              <w:jc w:val="both"/>
            </w:pPr>
            <w:r w:rsidRPr="00280882">
              <w:t xml:space="preserve">Změna data schůzky. </w:t>
            </w:r>
          </w:p>
          <w:p w:rsidR="00F0308A" w:rsidRPr="00280882" w:rsidRDefault="00F0308A" w:rsidP="00F0308A">
            <w:pPr>
              <w:pStyle w:val="Odstavecseseznamem"/>
              <w:numPr>
                <w:ilvl w:val="0"/>
                <w:numId w:val="44"/>
              </w:numPr>
              <w:ind w:left="247" w:hanging="247"/>
              <w:jc w:val="both"/>
            </w:pPr>
            <w:r w:rsidRPr="00280882">
              <w:t>Kulturní povědomí.</w:t>
            </w:r>
          </w:p>
        </w:tc>
      </w:tr>
      <w:tr w:rsidR="00F0308A" w:rsidRPr="00280882" w:rsidTr="00F0308A">
        <w:trPr>
          <w:trHeight w:val="265"/>
        </w:trPr>
        <w:tc>
          <w:tcPr>
            <w:tcW w:w="3653" w:type="dxa"/>
            <w:gridSpan w:val="2"/>
            <w:tcBorders>
              <w:top w:val="nil"/>
            </w:tcBorders>
            <w:shd w:val="clear" w:color="auto" w:fill="F7CAAC"/>
          </w:tcPr>
          <w:p w:rsidR="00F0308A" w:rsidRPr="00280882" w:rsidRDefault="00F0308A" w:rsidP="00F0308A">
            <w:pPr>
              <w:jc w:val="both"/>
            </w:pPr>
            <w:r w:rsidRPr="00280882">
              <w:rPr>
                <w:b/>
              </w:rPr>
              <w:t>Studijní literatura a studijní pomůcky</w:t>
            </w:r>
          </w:p>
        </w:tc>
        <w:tc>
          <w:tcPr>
            <w:tcW w:w="6202" w:type="dxa"/>
            <w:gridSpan w:val="6"/>
            <w:tcBorders>
              <w:top w:val="nil"/>
              <w:bottom w:val="nil"/>
            </w:tcBorders>
          </w:tcPr>
          <w:p w:rsidR="00F0308A" w:rsidRPr="00280882" w:rsidRDefault="00F0308A" w:rsidP="00F0308A">
            <w:pPr>
              <w:jc w:val="both"/>
            </w:pPr>
          </w:p>
        </w:tc>
      </w:tr>
      <w:tr w:rsidR="00F0308A" w:rsidRPr="00280882" w:rsidTr="00F0308A">
        <w:trPr>
          <w:trHeight w:val="2077"/>
        </w:trPr>
        <w:tc>
          <w:tcPr>
            <w:tcW w:w="9855" w:type="dxa"/>
            <w:gridSpan w:val="8"/>
            <w:tcBorders>
              <w:top w:val="nil"/>
            </w:tcBorders>
          </w:tcPr>
          <w:p w:rsidR="00F0308A" w:rsidRPr="00280882" w:rsidRDefault="00F0308A" w:rsidP="00F0308A">
            <w:pPr>
              <w:jc w:val="both"/>
              <w:rPr>
                <w:b/>
              </w:rPr>
            </w:pPr>
            <w:r w:rsidRPr="00280882">
              <w:rPr>
                <w:b/>
              </w:rPr>
              <w:t>Povinná literatura</w:t>
            </w:r>
          </w:p>
          <w:p w:rsidR="00F0308A" w:rsidRPr="00280882" w:rsidRDefault="00F0308A" w:rsidP="00F0308A">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rsidR="00F0308A" w:rsidRPr="00280882" w:rsidRDefault="00F0308A" w:rsidP="00F0308A">
            <w:pPr>
              <w:jc w:val="both"/>
            </w:pPr>
            <w:r w:rsidRPr="00280882">
              <w:t xml:space="preserve">POWELL, M. </w:t>
            </w:r>
            <w:r w:rsidRPr="00280882">
              <w:rPr>
                <w:i/>
              </w:rPr>
              <w:t xml:space="preserve">In Company Intermediate 3.0. </w:t>
            </w:r>
            <w:r w:rsidRPr="00280882">
              <w:t>Oxford: Macmillan, 2014, 159 s. ISBN 978-0-230-45520-7.</w:t>
            </w:r>
          </w:p>
          <w:p w:rsidR="00F0308A" w:rsidRPr="00280882" w:rsidRDefault="00F0308A" w:rsidP="00F0308A">
            <w:pPr>
              <w:jc w:val="both"/>
              <w:rPr>
                <w:b/>
              </w:rPr>
            </w:pPr>
            <w:r w:rsidRPr="00280882">
              <w:rPr>
                <w:b/>
              </w:rPr>
              <w:t>Doporučená literatura</w:t>
            </w:r>
          </w:p>
          <w:p w:rsidR="00F0308A" w:rsidRPr="00280882" w:rsidRDefault="00F0308A" w:rsidP="00F0308A">
            <w:pPr>
              <w:jc w:val="both"/>
            </w:pPr>
            <w:r w:rsidRPr="00280882">
              <w:t xml:space="preserve">ASHLEY, A. </w:t>
            </w:r>
            <w:r w:rsidRPr="00280882">
              <w:rPr>
                <w:i/>
              </w:rPr>
              <w:t>Oxford Handbook Of Commercial Correspondence</w:t>
            </w:r>
            <w:r w:rsidRPr="00280882">
              <w:t>. Oxford: Oxford University Press, 2003, 304 s. ISBN 0-19-427406-3.</w:t>
            </w:r>
          </w:p>
          <w:p w:rsidR="00F0308A" w:rsidRPr="00280882" w:rsidRDefault="00F0308A" w:rsidP="00F0308A">
            <w:pPr>
              <w:jc w:val="both"/>
            </w:pPr>
            <w:r w:rsidRPr="00280882">
              <w:t xml:space="preserve">EMMERSON, P. </w:t>
            </w:r>
            <w:r w:rsidRPr="00280882">
              <w:rPr>
                <w:i/>
              </w:rPr>
              <w:t xml:space="preserve">Business Grammar Builder Intermediate. </w:t>
            </w:r>
            <w:r w:rsidRPr="00280882">
              <w:t>Oxford: Macmillan, 2007, 271 s. ISBN 978-0-3337-5492-4.</w:t>
            </w:r>
          </w:p>
          <w:p w:rsidR="00F0308A" w:rsidRPr="00280882" w:rsidRDefault="00F0308A" w:rsidP="00F0308A">
            <w:pPr>
              <w:jc w:val="both"/>
            </w:pPr>
            <w:r w:rsidRPr="00280882">
              <w:t xml:space="preserve">HUGHES, J. </w:t>
            </w:r>
            <w:r w:rsidRPr="00280882">
              <w:rPr>
                <w:i/>
              </w:rPr>
              <w:t xml:space="preserve">Telephone English. </w:t>
            </w:r>
            <w:r w:rsidRPr="00280882">
              <w:t>Oxford: Macmillan, 2006, 96 s. ISBN 978-1-4050-8219-8.</w:t>
            </w:r>
          </w:p>
        </w:tc>
      </w:tr>
      <w:tr w:rsidR="00F0308A" w:rsidRPr="00280882" w:rsidTr="00F030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0308A" w:rsidRPr="00280882" w:rsidRDefault="00F0308A" w:rsidP="00F0308A">
            <w:pPr>
              <w:jc w:val="center"/>
              <w:rPr>
                <w:b/>
              </w:rPr>
            </w:pPr>
            <w:r w:rsidRPr="00280882">
              <w:rPr>
                <w:b/>
              </w:rPr>
              <w:t>Informace ke kombinované nebo distanční formě</w:t>
            </w:r>
          </w:p>
        </w:tc>
      </w:tr>
      <w:tr w:rsidR="00F0308A" w:rsidTr="00F0308A">
        <w:tc>
          <w:tcPr>
            <w:tcW w:w="4787" w:type="dxa"/>
            <w:gridSpan w:val="3"/>
            <w:tcBorders>
              <w:top w:val="single" w:sz="2" w:space="0" w:color="auto"/>
            </w:tcBorders>
            <w:shd w:val="clear" w:color="auto" w:fill="F7CAAC"/>
          </w:tcPr>
          <w:p w:rsidR="00F0308A" w:rsidRPr="00280882" w:rsidRDefault="00F0308A" w:rsidP="00F0308A">
            <w:pPr>
              <w:jc w:val="both"/>
            </w:pPr>
            <w:r w:rsidRPr="00280882">
              <w:rPr>
                <w:b/>
              </w:rPr>
              <w:t>Rozsah konzultací (soustředění)</w:t>
            </w:r>
          </w:p>
        </w:tc>
        <w:tc>
          <w:tcPr>
            <w:tcW w:w="889" w:type="dxa"/>
            <w:tcBorders>
              <w:top w:val="single" w:sz="2" w:space="0" w:color="auto"/>
            </w:tcBorders>
          </w:tcPr>
          <w:p w:rsidR="00F0308A" w:rsidRPr="00280882" w:rsidRDefault="00F0308A" w:rsidP="00F0308A">
            <w:pPr>
              <w:jc w:val="both"/>
            </w:pPr>
            <w:r w:rsidRPr="00280882">
              <w:t>10</w:t>
            </w:r>
          </w:p>
        </w:tc>
        <w:tc>
          <w:tcPr>
            <w:tcW w:w="4179" w:type="dxa"/>
            <w:gridSpan w:val="4"/>
            <w:tcBorders>
              <w:top w:val="single" w:sz="2" w:space="0" w:color="auto"/>
            </w:tcBorders>
            <w:shd w:val="clear" w:color="auto" w:fill="F7CAAC"/>
          </w:tcPr>
          <w:p w:rsidR="00F0308A" w:rsidRDefault="00F0308A" w:rsidP="00F0308A">
            <w:pPr>
              <w:jc w:val="both"/>
              <w:rPr>
                <w:b/>
              </w:rPr>
            </w:pPr>
            <w:r>
              <w:rPr>
                <w:b/>
              </w:rPr>
              <w:t xml:space="preserve">hodin </w:t>
            </w:r>
          </w:p>
        </w:tc>
      </w:tr>
      <w:tr w:rsidR="00F0308A" w:rsidRPr="00280882" w:rsidTr="00F0308A">
        <w:tc>
          <w:tcPr>
            <w:tcW w:w="9855" w:type="dxa"/>
            <w:gridSpan w:val="8"/>
            <w:shd w:val="clear" w:color="auto" w:fill="F7CAAC"/>
          </w:tcPr>
          <w:p w:rsidR="00F0308A" w:rsidRPr="00280882" w:rsidRDefault="00F0308A" w:rsidP="00F0308A">
            <w:pPr>
              <w:jc w:val="both"/>
              <w:rPr>
                <w:b/>
              </w:rPr>
            </w:pPr>
            <w:r w:rsidRPr="00280882">
              <w:rPr>
                <w:b/>
              </w:rPr>
              <w:t>Informace o způsobu kontaktu s vyučujícím</w:t>
            </w:r>
          </w:p>
        </w:tc>
      </w:tr>
      <w:tr w:rsidR="00F0308A" w:rsidRPr="00280882" w:rsidTr="00F0308A">
        <w:trPr>
          <w:trHeight w:val="671"/>
        </w:trPr>
        <w:tc>
          <w:tcPr>
            <w:tcW w:w="9855" w:type="dxa"/>
            <w:gridSpan w:val="8"/>
          </w:tcPr>
          <w:p w:rsidR="00F0308A" w:rsidRPr="00280882" w:rsidRDefault="00F0308A" w:rsidP="00F0308A">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64C8C" w:rsidRDefault="00B6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A42B6" w:rsidTr="00B012C7">
        <w:tc>
          <w:tcPr>
            <w:tcW w:w="9855" w:type="dxa"/>
            <w:gridSpan w:val="8"/>
            <w:tcBorders>
              <w:bottom w:val="double" w:sz="4" w:space="0" w:color="auto"/>
            </w:tcBorders>
            <w:shd w:val="clear" w:color="auto" w:fill="BDD6EE"/>
          </w:tcPr>
          <w:p w:rsidR="007A42B6" w:rsidRDefault="007A42B6" w:rsidP="00B012C7">
            <w:pPr>
              <w:jc w:val="both"/>
              <w:rPr>
                <w:b/>
                <w:sz w:val="28"/>
              </w:rPr>
            </w:pPr>
            <w:r>
              <w:lastRenderedPageBreak/>
              <w:br w:type="page"/>
            </w:r>
            <w:r>
              <w:rPr>
                <w:b/>
                <w:sz w:val="28"/>
              </w:rPr>
              <w:t>B-III – Charakteristika studijního předmětu</w:t>
            </w:r>
          </w:p>
        </w:tc>
      </w:tr>
      <w:tr w:rsidR="007A42B6" w:rsidTr="00B012C7">
        <w:tc>
          <w:tcPr>
            <w:tcW w:w="3086" w:type="dxa"/>
            <w:tcBorders>
              <w:top w:val="double" w:sz="4" w:space="0" w:color="auto"/>
            </w:tcBorders>
            <w:shd w:val="clear" w:color="auto" w:fill="F7CAAC"/>
          </w:tcPr>
          <w:p w:rsidR="007A42B6" w:rsidRPr="00280882" w:rsidRDefault="007A42B6" w:rsidP="00B012C7">
            <w:pPr>
              <w:jc w:val="both"/>
              <w:rPr>
                <w:b/>
              </w:rPr>
            </w:pPr>
            <w:r w:rsidRPr="00280882">
              <w:rPr>
                <w:b/>
              </w:rPr>
              <w:t>Název studijního předmětu</w:t>
            </w:r>
          </w:p>
        </w:tc>
        <w:tc>
          <w:tcPr>
            <w:tcW w:w="6769" w:type="dxa"/>
            <w:gridSpan w:val="7"/>
            <w:tcBorders>
              <w:top w:val="double" w:sz="4" w:space="0" w:color="auto"/>
            </w:tcBorders>
          </w:tcPr>
          <w:p w:rsidR="007A42B6" w:rsidRPr="00280882" w:rsidRDefault="007A42B6" w:rsidP="00B012C7">
            <w:pPr>
              <w:jc w:val="both"/>
            </w:pPr>
            <w:r w:rsidRPr="00280882">
              <w:t xml:space="preserve">Matematika EII     </w:t>
            </w:r>
          </w:p>
        </w:tc>
      </w:tr>
      <w:tr w:rsidR="007A42B6" w:rsidTr="00B012C7">
        <w:tc>
          <w:tcPr>
            <w:tcW w:w="3086" w:type="dxa"/>
            <w:shd w:val="clear" w:color="auto" w:fill="F7CAAC"/>
          </w:tcPr>
          <w:p w:rsidR="007A42B6" w:rsidRPr="00280882" w:rsidRDefault="007A42B6" w:rsidP="00B012C7">
            <w:pPr>
              <w:jc w:val="both"/>
              <w:rPr>
                <w:b/>
              </w:rPr>
            </w:pPr>
            <w:r w:rsidRPr="00280882">
              <w:rPr>
                <w:b/>
              </w:rPr>
              <w:t>Typ předmětu</w:t>
            </w:r>
          </w:p>
        </w:tc>
        <w:tc>
          <w:tcPr>
            <w:tcW w:w="3406" w:type="dxa"/>
            <w:gridSpan w:val="4"/>
          </w:tcPr>
          <w:p w:rsidR="007A42B6" w:rsidRPr="00280882" w:rsidRDefault="007A42B6" w:rsidP="00B012C7">
            <w:pPr>
              <w:jc w:val="both"/>
            </w:pPr>
            <w:r w:rsidRPr="00280882">
              <w:t xml:space="preserve">povinný </w:t>
            </w:r>
            <w:r w:rsidR="006E6382">
              <w:t xml:space="preserve"> </w:t>
            </w:r>
          </w:p>
        </w:tc>
        <w:tc>
          <w:tcPr>
            <w:tcW w:w="2695" w:type="dxa"/>
            <w:gridSpan w:val="2"/>
            <w:shd w:val="clear" w:color="auto" w:fill="F7CAAC"/>
          </w:tcPr>
          <w:p w:rsidR="007A42B6" w:rsidRPr="00280882" w:rsidRDefault="007A42B6" w:rsidP="00B012C7">
            <w:pPr>
              <w:jc w:val="both"/>
            </w:pPr>
            <w:r w:rsidRPr="00280882">
              <w:rPr>
                <w:b/>
              </w:rPr>
              <w:t>doporučený ročník / semestr</w:t>
            </w:r>
          </w:p>
        </w:tc>
        <w:tc>
          <w:tcPr>
            <w:tcW w:w="668" w:type="dxa"/>
          </w:tcPr>
          <w:p w:rsidR="007A42B6" w:rsidRPr="00280882" w:rsidRDefault="007A42B6" w:rsidP="00B012C7">
            <w:pPr>
              <w:jc w:val="both"/>
            </w:pPr>
            <w:r w:rsidRPr="00280882">
              <w:t>1/L</w:t>
            </w:r>
          </w:p>
        </w:tc>
      </w:tr>
      <w:tr w:rsidR="007A42B6" w:rsidTr="00B012C7">
        <w:tc>
          <w:tcPr>
            <w:tcW w:w="3086" w:type="dxa"/>
            <w:shd w:val="clear" w:color="auto" w:fill="F7CAAC"/>
          </w:tcPr>
          <w:p w:rsidR="007A42B6" w:rsidRPr="00280882" w:rsidRDefault="007A42B6" w:rsidP="00B012C7">
            <w:pPr>
              <w:jc w:val="both"/>
              <w:rPr>
                <w:b/>
              </w:rPr>
            </w:pPr>
            <w:r w:rsidRPr="00280882">
              <w:rPr>
                <w:b/>
              </w:rPr>
              <w:t>Rozsah studijního předmětu</w:t>
            </w:r>
          </w:p>
        </w:tc>
        <w:tc>
          <w:tcPr>
            <w:tcW w:w="1701" w:type="dxa"/>
            <w:gridSpan w:val="2"/>
          </w:tcPr>
          <w:p w:rsidR="007A42B6" w:rsidRPr="00280882" w:rsidRDefault="007A42B6" w:rsidP="00B012C7">
            <w:pPr>
              <w:jc w:val="both"/>
            </w:pPr>
            <w:r w:rsidRPr="00280882">
              <w:t>26p + 26c</w:t>
            </w:r>
          </w:p>
        </w:tc>
        <w:tc>
          <w:tcPr>
            <w:tcW w:w="889" w:type="dxa"/>
            <w:shd w:val="clear" w:color="auto" w:fill="F7CAAC"/>
          </w:tcPr>
          <w:p w:rsidR="007A42B6" w:rsidRPr="00280882" w:rsidRDefault="007A42B6" w:rsidP="00B012C7">
            <w:pPr>
              <w:jc w:val="both"/>
              <w:rPr>
                <w:b/>
              </w:rPr>
            </w:pPr>
            <w:r w:rsidRPr="00280882">
              <w:rPr>
                <w:b/>
              </w:rPr>
              <w:t xml:space="preserve">hod. </w:t>
            </w:r>
          </w:p>
        </w:tc>
        <w:tc>
          <w:tcPr>
            <w:tcW w:w="816" w:type="dxa"/>
          </w:tcPr>
          <w:p w:rsidR="007A42B6" w:rsidRPr="00280882" w:rsidRDefault="007A42B6" w:rsidP="00B012C7">
            <w:pPr>
              <w:jc w:val="both"/>
            </w:pPr>
            <w:r w:rsidRPr="00280882">
              <w:t>52</w:t>
            </w:r>
          </w:p>
        </w:tc>
        <w:tc>
          <w:tcPr>
            <w:tcW w:w="2156" w:type="dxa"/>
            <w:shd w:val="clear" w:color="auto" w:fill="F7CAAC"/>
          </w:tcPr>
          <w:p w:rsidR="007A42B6" w:rsidRPr="00280882" w:rsidRDefault="007A42B6" w:rsidP="00B012C7">
            <w:pPr>
              <w:jc w:val="both"/>
              <w:rPr>
                <w:b/>
              </w:rPr>
            </w:pPr>
            <w:r w:rsidRPr="00280882">
              <w:rPr>
                <w:b/>
              </w:rPr>
              <w:t>kreditů</w:t>
            </w:r>
          </w:p>
        </w:tc>
        <w:tc>
          <w:tcPr>
            <w:tcW w:w="1207" w:type="dxa"/>
            <w:gridSpan w:val="2"/>
          </w:tcPr>
          <w:p w:rsidR="007A42B6" w:rsidRPr="00280882" w:rsidRDefault="007A42B6" w:rsidP="00B012C7">
            <w:pPr>
              <w:jc w:val="both"/>
            </w:pPr>
            <w:r w:rsidRPr="00280882">
              <w:t>5</w:t>
            </w:r>
          </w:p>
        </w:tc>
      </w:tr>
      <w:tr w:rsidR="007A42B6" w:rsidTr="00B012C7">
        <w:tc>
          <w:tcPr>
            <w:tcW w:w="3086" w:type="dxa"/>
            <w:shd w:val="clear" w:color="auto" w:fill="F7CAAC"/>
          </w:tcPr>
          <w:p w:rsidR="007A42B6" w:rsidRPr="00280882" w:rsidRDefault="007A42B6" w:rsidP="00B012C7">
            <w:pPr>
              <w:jc w:val="both"/>
              <w:rPr>
                <w:b/>
              </w:rPr>
            </w:pPr>
            <w:r w:rsidRPr="00280882">
              <w:rPr>
                <w:b/>
              </w:rPr>
              <w:t>Prerekvizity, korekvizity, ekvivalence</w:t>
            </w:r>
          </w:p>
        </w:tc>
        <w:tc>
          <w:tcPr>
            <w:tcW w:w="6769" w:type="dxa"/>
            <w:gridSpan w:val="7"/>
          </w:tcPr>
          <w:p w:rsidR="007A42B6" w:rsidRPr="00280882" w:rsidRDefault="007A42B6" w:rsidP="00B012C7">
            <w:pPr>
              <w:jc w:val="both"/>
            </w:pPr>
          </w:p>
        </w:tc>
      </w:tr>
      <w:tr w:rsidR="007A42B6" w:rsidTr="00B012C7">
        <w:tc>
          <w:tcPr>
            <w:tcW w:w="3086" w:type="dxa"/>
            <w:shd w:val="clear" w:color="auto" w:fill="F7CAAC"/>
          </w:tcPr>
          <w:p w:rsidR="007A42B6" w:rsidRPr="00280882" w:rsidRDefault="007A42B6" w:rsidP="00B012C7">
            <w:pPr>
              <w:jc w:val="both"/>
              <w:rPr>
                <w:b/>
              </w:rPr>
            </w:pPr>
            <w:r w:rsidRPr="00280882">
              <w:rPr>
                <w:b/>
              </w:rPr>
              <w:t>Způsob ověření studijních výsledků</w:t>
            </w:r>
          </w:p>
        </w:tc>
        <w:tc>
          <w:tcPr>
            <w:tcW w:w="3406" w:type="dxa"/>
            <w:gridSpan w:val="4"/>
          </w:tcPr>
          <w:p w:rsidR="007A42B6" w:rsidRPr="00280882" w:rsidRDefault="007A42B6" w:rsidP="00B012C7">
            <w:pPr>
              <w:jc w:val="both"/>
            </w:pPr>
            <w:r w:rsidRPr="00280882">
              <w:t>zápočet, zkouška</w:t>
            </w:r>
          </w:p>
        </w:tc>
        <w:tc>
          <w:tcPr>
            <w:tcW w:w="2156" w:type="dxa"/>
            <w:shd w:val="clear" w:color="auto" w:fill="F7CAAC"/>
          </w:tcPr>
          <w:p w:rsidR="007A42B6" w:rsidRPr="00280882" w:rsidRDefault="007A42B6" w:rsidP="00B012C7">
            <w:pPr>
              <w:jc w:val="both"/>
              <w:rPr>
                <w:b/>
              </w:rPr>
            </w:pPr>
            <w:r w:rsidRPr="00280882">
              <w:rPr>
                <w:b/>
              </w:rPr>
              <w:t>Forma výuky</w:t>
            </w:r>
          </w:p>
        </w:tc>
        <w:tc>
          <w:tcPr>
            <w:tcW w:w="1207" w:type="dxa"/>
            <w:gridSpan w:val="2"/>
          </w:tcPr>
          <w:p w:rsidR="007A42B6" w:rsidRPr="00280882" w:rsidRDefault="007A42B6" w:rsidP="00B012C7">
            <w:pPr>
              <w:jc w:val="both"/>
            </w:pPr>
            <w:r w:rsidRPr="00280882">
              <w:t>přednáška, cvičení</w:t>
            </w:r>
          </w:p>
        </w:tc>
      </w:tr>
      <w:tr w:rsidR="007A42B6" w:rsidTr="00B012C7">
        <w:tc>
          <w:tcPr>
            <w:tcW w:w="3086" w:type="dxa"/>
            <w:shd w:val="clear" w:color="auto" w:fill="F7CAAC"/>
          </w:tcPr>
          <w:p w:rsidR="007A42B6" w:rsidRPr="00280882" w:rsidRDefault="007A42B6" w:rsidP="00B012C7">
            <w:pPr>
              <w:jc w:val="both"/>
              <w:rPr>
                <w:b/>
              </w:rPr>
            </w:pPr>
            <w:r w:rsidRPr="00280882">
              <w:rPr>
                <w:b/>
              </w:rPr>
              <w:t>Forma způsobu ověření studijních výsledků a další požadavky na studenta</w:t>
            </w:r>
          </w:p>
        </w:tc>
        <w:tc>
          <w:tcPr>
            <w:tcW w:w="6769" w:type="dxa"/>
            <w:gridSpan w:val="7"/>
            <w:tcBorders>
              <w:bottom w:val="nil"/>
            </w:tcBorders>
          </w:tcPr>
          <w:p w:rsidR="007A42B6" w:rsidRPr="00280882" w:rsidRDefault="007A42B6" w:rsidP="00B012C7">
            <w:pPr>
              <w:jc w:val="both"/>
            </w:pPr>
            <w:r w:rsidRPr="00280882">
              <w:t>Způsob zakončení předmětu – zápočet, zkouška</w:t>
            </w:r>
          </w:p>
          <w:p w:rsidR="007A42B6" w:rsidRPr="00280882" w:rsidRDefault="007A42B6" w:rsidP="00B012C7">
            <w:pPr>
              <w:jc w:val="both"/>
            </w:pPr>
            <w:r w:rsidRPr="00280882">
              <w:t>Požadavky na zápočet:</w:t>
            </w:r>
            <w:r>
              <w:t xml:space="preserve"> </w:t>
            </w:r>
            <w:r w:rsidRPr="00280882">
              <w:t>aktiv</w:t>
            </w:r>
            <w:r>
              <w:t xml:space="preserve">ní účast na cvičeních (min 80%); </w:t>
            </w:r>
            <w:r w:rsidRPr="00280882">
              <w:t>absolvování dvou zápočtových písemných prací (z každé min. 50%)</w:t>
            </w:r>
          </w:p>
          <w:p w:rsidR="007A42B6" w:rsidRPr="00280882" w:rsidRDefault="007A42B6" w:rsidP="00B012C7">
            <w:pPr>
              <w:jc w:val="both"/>
            </w:pPr>
            <w:r w:rsidRPr="00280882">
              <w:t>Požadavky na zkoušku:</w:t>
            </w:r>
            <w:r>
              <w:t xml:space="preserve"> </w:t>
            </w:r>
            <w:r w:rsidRPr="00280882">
              <w:t>absolvování písemné práce (min 50%)</w:t>
            </w:r>
            <w:r>
              <w:t xml:space="preserve">; </w:t>
            </w:r>
            <w:r w:rsidRPr="00280882">
              <w:t>následně ústní zkouška</w:t>
            </w:r>
          </w:p>
        </w:tc>
      </w:tr>
      <w:tr w:rsidR="007A42B6" w:rsidTr="00B012C7">
        <w:trPr>
          <w:trHeight w:val="192"/>
        </w:trPr>
        <w:tc>
          <w:tcPr>
            <w:tcW w:w="9855" w:type="dxa"/>
            <w:gridSpan w:val="8"/>
            <w:tcBorders>
              <w:top w:val="nil"/>
            </w:tcBorders>
          </w:tcPr>
          <w:p w:rsidR="007A42B6" w:rsidRPr="0032227F" w:rsidRDefault="007A42B6" w:rsidP="00B012C7">
            <w:pPr>
              <w:jc w:val="both"/>
              <w:rPr>
                <w:sz w:val="16"/>
              </w:rPr>
            </w:pPr>
          </w:p>
        </w:tc>
      </w:tr>
      <w:tr w:rsidR="007A42B6" w:rsidTr="00B012C7">
        <w:trPr>
          <w:trHeight w:val="197"/>
        </w:trPr>
        <w:tc>
          <w:tcPr>
            <w:tcW w:w="3086" w:type="dxa"/>
            <w:tcBorders>
              <w:top w:val="nil"/>
            </w:tcBorders>
            <w:shd w:val="clear" w:color="auto" w:fill="F7CAAC"/>
          </w:tcPr>
          <w:p w:rsidR="007A42B6" w:rsidRPr="00280882" w:rsidRDefault="007A42B6" w:rsidP="00B012C7">
            <w:pPr>
              <w:jc w:val="both"/>
              <w:rPr>
                <w:b/>
              </w:rPr>
            </w:pPr>
            <w:r w:rsidRPr="00280882">
              <w:rPr>
                <w:b/>
              </w:rPr>
              <w:t>Garant předmětu</w:t>
            </w:r>
          </w:p>
        </w:tc>
        <w:tc>
          <w:tcPr>
            <w:tcW w:w="6769" w:type="dxa"/>
            <w:gridSpan w:val="7"/>
            <w:tcBorders>
              <w:top w:val="nil"/>
            </w:tcBorders>
          </w:tcPr>
          <w:p w:rsidR="007A42B6" w:rsidRPr="00280882" w:rsidRDefault="007A42B6" w:rsidP="00B012C7">
            <w:pPr>
              <w:jc w:val="both"/>
            </w:pPr>
            <w:r w:rsidRPr="00280882">
              <w:t>RND</w:t>
            </w:r>
            <w:r>
              <w:t>r. Martin Fajkus, Ph</w:t>
            </w:r>
            <w:r w:rsidRPr="00280882">
              <w:t>D.</w:t>
            </w:r>
          </w:p>
        </w:tc>
      </w:tr>
      <w:tr w:rsidR="007A42B6" w:rsidTr="00B012C7">
        <w:trPr>
          <w:trHeight w:val="243"/>
        </w:trPr>
        <w:tc>
          <w:tcPr>
            <w:tcW w:w="3086" w:type="dxa"/>
            <w:tcBorders>
              <w:top w:val="nil"/>
            </w:tcBorders>
            <w:shd w:val="clear" w:color="auto" w:fill="F7CAAC"/>
          </w:tcPr>
          <w:p w:rsidR="007A42B6" w:rsidRPr="00280882" w:rsidRDefault="007A42B6" w:rsidP="00B012C7">
            <w:pPr>
              <w:jc w:val="both"/>
              <w:rPr>
                <w:b/>
              </w:rPr>
            </w:pPr>
            <w:r w:rsidRPr="00280882">
              <w:rPr>
                <w:b/>
              </w:rPr>
              <w:t>Zapojení garanta do výuky předmětu</w:t>
            </w:r>
          </w:p>
        </w:tc>
        <w:tc>
          <w:tcPr>
            <w:tcW w:w="6769" w:type="dxa"/>
            <w:gridSpan w:val="7"/>
            <w:tcBorders>
              <w:top w:val="nil"/>
            </w:tcBorders>
          </w:tcPr>
          <w:p w:rsidR="007A42B6" w:rsidRPr="001E3906" w:rsidRDefault="007A42B6" w:rsidP="00B012C7">
            <w:pPr>
              <w:jc w:val="both"/>
              <w:rPr>
                <w:b/>
              </w:rPr>
            </w:pPr>
            <w:r w:rsidRPr="008433D4">
              <w:t>Garant se podílí na přednáškách v rozsahu</w:t>
            </w:r>
            <w:r>
              <w:t xml:space="preserve"> 60 %, dále stanovuje koncepci cvičení</w:t>
            </w:r>
            <w:r w:rsidRPr="008433D4">
              <w:t xml:space="preserve"> a dohlíží na jejich jednotné vedení.</w:t>
            </w:r>
          </w:p>
        </w:tc>
      </w:tr>
      <w:tr w:rsidR="007A42B6" w:rsidTr="00B012C7">
        <w:tc>
          <w:tcPr>
            <w:tcW w:w="3086" w:type="dxa"/>
            <w:shd w:val="clear" w:color="auto" w:fill="F7CAAC"/>
          </w:tcPr>
          <w:p w:rsidR="007A42B6" w:rsidRPr="00280882" w:rsidRDefault="007A42B6" w:rsidP="00B012C7">
            <w:pPr>
              <w:jc w:val="both"/>
              <w:rPr>
                <w:b/>
              </w:rPr>
            </w:pPr>
            <w:r w:rsidRPr="00280882">
              <w:rPr>
                <w:b/>
              </w:rPr>
              <w:t>Vyučující</w:t>
            </w:r>
          </w:p>
        </w:tc>
        <w:tc>
          <w:tcPr>
            <w:tcW w:w="6769" w:type="dxa"/>
            <w:gridSpan w:val="7"/>
            <w:tcBorders>
              <w:bottom w:val="nil"/>
            </w:tcBorders>
          </w:tcPr>
          <w:p w:rsidR="007A42B6" w:rsidRPr="00280882" w:rsidRDefault="007A42B6" w:rsidP="00B012C7">
            <w:pPr>
              <w:jc w:val="both"/>
            </w:pPr>
            <w:r>
              <w:t>RNDr. Martin Fajkus, Ph</w:t>
            </w:r>
            <w:r w:rsidRPr="00280882">
              <w:t>D. - přednášky (</w:t>
            </w:r>
            <w:r>
              <w:t>6</w:t>
            </w:r>
            <w:r w:rsidRPr="00280882">
              <w:t>0%)</w:t>
            </w:r>
            <w:r>
              <w:t xml:space="preserve">, </w:t>
            </w:r>
            <w:r w:rsidRPr="00280882">
              <w:t>RNDr. Miloslav Fialka, CSc. - přednášky (</w:t>
            </w:r>
            <w:r>
              <w:t>4</w:t>
            </w:r>
            <w:r w:rsidRPr="00280882">
              <w:t>0%)</w:t>
            </w:r>
          </w:p>
        </w:tc>
      </w:tr>
      <w:tr w:rsidR="007A42B6" w:rsidTr="00B012C7">
        <w:trPr>
          <w:trHeight w:val="73"/>
        </w:trPr>
        <w:tc>
          <w:tcPr>
            <w:tcW w:w="9855" w:type="dxa"/>
            <w:gridSpan w:val="8"/>
            <w:tcBorders>
              <w:top w:val="nil"/>
            </w:tcBorders>
          </w:tcPr>
          <w:p w:rsidR="007A42B6" w:rsidRPr="0032227F" w:rsidRDefault="007A42B6" w:rsidP="00B012C7">
            <w:pPr>
              <w:jc w:val="both"/>
              <w:rPr>
                <w:sz w:val="16"/>
              </w:rPr>
            </w:pPr>
          </w:p>
        </w:tc>
      </w:tr>
      <w:tr w:rsidR="007A42B6" w:rsidTr="00B012C7">
        <w:tc>
          <w:tcPr>
            <w:tcW w:w="3086" w:type="dxa"/>
            <w:shd w:val="clear" w:color="auto" w:fill="F7CAAC"/>
          </w:tcPr>
          <w:p w:rsidR="007A42B6" w:rsidRPr="00280882" w:rsidRDefault="007A42B6" w:rsidP="00B012C7">
            <w:pPr>
              <w:jc w:val="both"/>
              <w:rPr>
                <w:b/>
              </w:rPr>
            </w:pPr>
            <w:r w:rsidRPr="00280882">
              <w:rPr>
                <w:b/>
              </w:rPr>
              <w:t>Stručná anotace předmětu</w:t>
            </w:r>
          </w:p>
        </w:tc>
        <w:tc>
          <w:tcPr>
            <w:tcW w:w="6769" w:type="dxa"/>
            <w:gridSpan w:val="7"/>
            <w:tcBorders>
              <w:bottom w:val="nil"/>
            </w:tcBorders>
          </w:tcPr>
          <w:p w:rsidR="007A42B6" w:rsidRPr="00280882" w:rsidRDefault="007A42B6" w:rsidP="00B012C7">
            <w:pPr>
              <w:jc w:val="both"/>
            </w:pPr>
          </w:p>
        </w:tc>
      </w:tr>
      <w:tr w:rsidR="007A42B6" w:rsidTr="00B012C7">
        <w:trPr>
          <w:trHeight w:val="1921"/>
        </w:trPr>
        <w:tc>
          <w:tcPr>
            <w:tcW w:w="9855" w:type="dxa"/>
            <w:gridSpan w:val="8"/>
            <w:tcBorders>
              <w:top w:val="nil"/>
              <w:bottom w:val="single" w:sz="12" w:space="0" w:color="auto"/>
            </w:tcBorders>
          </w:tcPr>
          <w:p w:rsidR="007A42B6" w:rsidRPr="00280882" w:rsidRDefault="007A42B6" w:rsidP="00B012C7">
            <w:pPr>
              <w:jc w:val="both"/>
            </w:pPr>
            <w:r w:rsidRPr="00280882">
              <w:t>Hlavním cílem předmětu je seznámit studenty s matematickými pojmy a postupy nezbytnými pro ekonomii tak, aby je byli schopni aplikovat při řešení jak teoretických, tak praktických ekonomických problémů.</w:t>
            </w:r>
          </w:p>
          <w:p w:rsidR="007A42B6" w:rsidRPr="00280882" w:rsidRDefault="007A42B6" w:rsidP="00B012C7">
            <w:pPr>
              <w:jc w:val="both"/>
            </w:pPr>
            <w:r w:rsidRPr="00280882">
              <w:t>V první části kurzu se studenti seznámí se základními pojmy z integrálního počtu funkce jedné proměnné. Naučí se základní integrační metody a výpočet určitého integrálu.</w:t>
            </w:r>
          </w:p>
          <w:p w:rsidR="007A42B6" w:rsidRPr="00280882" w:rsidRDefault="007A42B6" w:rsidP="00B012C7">
            <w:pPr>
              <w:jc w:val="both"/>
            </w:pPr>
            <w:r w:rsidRPr="00280882">
              <w:t>V další části se věnují problematice funkcí více proměnných s cílem řešit jednoduché aplikační úlohy z mikroekonomie. Hlavní důraz je kladen na parciální derivace a extrémy těchto funkcí.</w:t>
            </w:r>
          </w:p>
          <w:p w:rsidR="007A42B6" w:rsidRPr="00280882" w:rsidRDefault="007A42B6" w:rsidP="00B012C7">
            <w:pPr>
              <w:jc w:val="both"/>
            </w:pPr>
            <w:r w:rsidRPr="00280882">
              <w:t>V poslední části kurzu se zabývají procvičením pojmů z oblasti nekonečných číselných řad tak, aby zvládali úlohy z předmětu finanční matematika.</w:t>
            </w:r>
          </w:p>
        </w:tc>
      </w:tr>
      <w:tr w:rsidR="007A42B6" w:rsidTr="00B012C7">
        <w:trPr>
          <w:trHeight w:val="265"/>
        </w:trPr>
        <w:tc>
          <w:tcPr>
            <w:tcW w:w="3653" w:type="dxa"/>
            <w:gridSpan w:val="2"/>
            <w:tcBorders>
              <w:top w:val="nil"/>
            </w:tcBorders>
            <w:shd w:val="clear" w:color="auto" w:fill="F7CAAC"/>
          </w:tcPr>
          <w:p w:rsidR="007A42B6" w:rsidRPr="00280882" w:rsidRDefault="007A42B6" w:rsidP="00B012C7">
            <w:pPr>
              <w:jc w:val="both"/>
            </w:pPr>
            <w:r w:rsidRPr="00280882">
              <w:rPr>
                <w:b/>
              </w:rPr>
              <w:t>Studijní literatura a studijní pomůcky</w:t>
            </w:r>
          </w:p>
        </w:tc>
        <w:tc>
          <w:tcPr>
            <w:tcW w:w="6202" w:type="dxa"/>
            <w:gridSpan w:val="6"/>
            <w:tcBorders>
              <w:top w:val="nil"/>
              <w:bottom w:val="nil"/>
            </w:tcBorders>
          </w:tcPr>
          <w:p w:rsidR="007A42B6" w:rsidRPr="00280882" w:rsidRDefault="007A42B6" w:rsidP="00B012C7">
            <w:pPr>
              <w:jc w:val="both"/>
            </w:pPr>
          </w:p>
        </w:tc>
      </w:tr>
      <w:tr w:rsidR="007A42B6" w:rsidTr="00B012C7">
        <w:trPr>
          <w:trHeight w:val="1497"/>
        </w:trPr>
        <w:tc>
          <w:tcPr>
            <w:tcW w:w="9855" w:type="dxa"/>
            <w:gridSpan w:val="8"/>
            <w:tcBorders>
              <w:top w:val="nil"/>
            </w:tcBorders>
          </w:tcPr>
          <w:p w:rsidR="007A42B6" w:rsidRPr="00280882" w:rsidRDefault="007A42B6" w:rsidP="00B012C7">
            <w:pPr>
              <w:rPr>
                <w:b/>
              </w:rPr>
            </w:pPr>
            <w:r w:rsidRPr="00280882">
              <w:rPr>
                <w:b/>
              </w:rPr>
              <w:t>Povinná literatura</w:t>
            </w:r>
          </w:p>
          <w:p w:rsidR="007A42B6" w:rsidRPr="00280882" w:rsidRDefault="007A42B6" w:rsidP="00B012C7">
            <w:pPr>
              <w:pStyle w:val="Odstavecseseznamem"/>
              <w:ind w:left="104" w:hanging="104"/>
              <w:contextualSpacing w:val="0"/>
              <w:jc w:val="both"/>
            </w:pPr>
            <w:r w:rsidRPr="00280882">
              <w:t xml:space="preserve">KAŇKA, M., HENZLER, J. </w:t>
            </w:r>
            <w:r w:rsidRPr="00280882">
              <w:rPr>
                <w:i/>
              </w:rPr>
              <w:t>Matematika.</w:t>
            </w:r>
            <w:r w:rsidRPr="00280882">
              <w:t xml:space="preserve"> Praha: Ekopress, 2003. ISBN 80-86119-77-7.</w:t>
            </w:r>
          </w:p>
          <w:p w:rsidR="007A42B6" w:rsidRPr="00280882" w:rsidRDefault="007A42B6" w:rsidP="00B012C7">
            <w:pPr>
              <w:jc w:val="both"/>
            </w:pPr>
            <w:r w:rsidRPr="00280882">
              <w:t xml:space="preserve">KŘENEK, J., OSTRAVSKÝ, J. </w:t>
            </w:r>
            <w:r w:rsidRPr="00280882">
              <w:rPr>
                <w:i/>
              </w:rPr>
              <w:t xml:space="preserve">Diferenciální a integrální počet funkce jedné proměnné s aplikacemi v ekonomii. </w:t>
            </w:r>
            <w:r w:rsidRPr="00280882">
              <w:t>Vyd. 4. Zlín: Univerzita Tomáše Bati, Fakulta technologická, 2004, 231 s. ISBN 8073181630.</w:t>
            </w:r>
          </w:p>
          <w:p w:rsidR="007A42B6" w:rsidRDefault="007A42B6" w:rsidP="00B012C7">
            <w:pPr>
              <w:jc w:val="both"/>
            </w:pPr>
            <w:r w:rsidRPr="00280882">
              <w:t xml:space="preserve">OSTRAVSKÝ, J. </w:t>
            </w:r>
            <w:r w:rsidRPr="00280882">
              <w:rPr>
                <w:i/>
              </w:rPr>
              <w:t>Diferenciální počet funkce více proměnných: Nekonečné číselné řady.</w:t>
            </w:r>
            <w:r w:rsidRPr="00280882">
              <w:t xml:space="preserve"> Vyd. 3., nezm. Zlín: Univerzita Tomáše Bati ve Zlíně, 2007, 158 s. ISBN 978-80-7318-567-1.</w:t>
            </w:r>
          </w:p>
          <w:p w:rsidR="007A42B6" w:rsidRPr="00280882" w:rsidRDefault="007A42B6" w:rsidP="00B012C7">
            <w:pPr>
              <w:rPr>
                <w:b/>
                <w:bCs/>
              </w:rPr>
            </w:pPr>
            <w:r w:rsidRPr="00280882">
              <w:rPr>
                <w:b/>
                <w:bCs/>
              </w:rPr>
              <w:t>Doporučená literatura</w:t>
            </w:r>
          </w:p>
          <w:p w:rsidR="007A42B6" w:rsidRDefault="007A42B6" w:rsidP="00B012C7">
            <w:pPr>
              <w:jc w:val="both"/>
            </w:pPr>
            <w:r w:rsidRPr="00A41BB5">
              <w:t xml:space="preserve">FIALKA, M. </w:t>
            </w:r>
            <w:r w:rsidRPr="00A41BB5">
              <w:rPr>
                <w:i/>
              </w:rPr>
              <w:t>Diferenciální počet funkcí více proměnných s aplikacemi</w:t>
            </w:r>
            <w:r w:rsidRPr="00A41BB5">
              <w:t>. Vyd. 3. Univerzita Tomáše Bati</w:t>
            </w:r>
            <w:r>
              <w:t xml:space="preserve"> </w:t>
            </w:r>
            <w:r w:rsidRPr="00A41BB5">
              <w:t>ve Zlíně, 2008.</w:t>
            </w:r>
            <w:r>
              <w:t xml:space="preserve"> </w:t>
            </w:r>
            <w:r w:rsidRPr="00A41BB5">
              <w:t>145</w:t>
            </w:r>
            <w:r>
              <w:t xml:space="preserve"> </w:t>
            </w:r>
            <w:r w:rsidRPr="00A41BB5">
              <w:t>s. ISBN 978-80-7318-665-4</w:t>
            </w:r>
          </w:p>
          <w:p w:rsidR="007A42B6" w:rsidRDefault="007A42B6" w:rsidP="00B012C7">
            <w:pPr>
              <w:jc w:val="both"/>
            </w:pPr>
            <w:r>
              <w:t xml:space="preserve">FIALKA, M., CHARVÁTOVÁ, H. </w:t>
            </w:r>
            <w:r w:rsidRPr="006B7AF8">
              <w:rPr>
                <w:i/>
              </w:rPr>
              <w:t>Matematika I.</w:t>
            </w:r>
            <w:r>
              <w:t xml:space="preserve"> Vyd. 2. Zlín: Univerzita Tomáše Bati ve Zlíně, 2006. 108 s. ISBN 978-80-7318-584-8.</w:t>
            </w:r>
          </w:p>
          <w:p w:rsidR="007A42B6" w:rsidRDefault="007A42B6" w:rsidP="00B012C7">
            <w:pPr>
              <w:jc w:val="both"/>
            </w:pPr>
            <w:r w:rsidRPr="00280882">
              <w:t xml:space="preserve">JANOUŠKOVÁ, L. </w:t>
            </w:r>
            <w:r w:rsidRPr="00280882">
              <w:rPr>
                <w:i/>
              </w:rPr>
              <w:t>Nekonečné řady - sbírka řešených a neřešených příkladů.</w:t>
            </w:r>
            <w:r w:rsidRPr="00280882">
              <w:t xml:space="preserve"> Bakalářská práce. Zlín:  Univerzita Tomáše Bati ve Zlíně. Fakulta aplikované informatiky, 2009.  </w:t>
            </w:r>
          </w:p>
          <w:p w:rsidR="007A42B6" w:rsidRPr="00A41BB5" w:rsidRDefault="007A42B6" w:rsidP="00B012C7">
            <w:pPr>
              <w:jc w:val="both"/>
            </w:pPr>
            <w:r w:rsidRPr="00A41BB5">
              <w:t xml:space="preserve">MATEJDES, M. </w:t>
            </w:r>
            <w:r w:rsidRPr="003015B3">
              <w:rPr>
                <w:i/>
              </w:rPr>
              <w:t>Aplikovaná matematika.</w:t>
            </w:r>
            <w:r w:rsidRPr="00A41BB5">
              <w:t xml:space="preserve"> Zvolen: Matcentrum, 2005, 556 s. ISBN 80-89077-01-3.</w:t>
            </w:r>
          </w:p>
          <w:p w:rsidR="007A42B6" w:rsidRDefault="007A42B6" w:rsidP="00B012C7">
            <w:pPr>
              <w:jc w:val="both"/>
            </w:pPr>
            <w:r w:rsidRPr="006B7AF8">
              <w:t xml:space="preserve">MENDELSON, E. </w:t>
            </w:r>
            <w:r w:rsidRPr="006B7AF8">
              <w:rPr>
                <w:i/>
              </w:rPr>
              <w:t>3000 solved problems in calculus</w:t>
            </w:r>
            <w:r w:rsidRPr="006B7AF8">
              <w:t>. New York: McGraw-Hill, 1988, 455 s. ISBN 0-07-041523-4.</w:t>
            </w:r>
          </w:p>
          <w:p w:rsidR="007A42B6" w:rsidRPr="00280882" w:rsidRDefault="007A42B6" w:rsidP="00B012C7">
            <w:pPr>
              <w:jc w:val="both"/>
            </w:pPr>
            <w:r w:rsidRPr="00280882">
              <w:t>T</w:t>
            </w:r>
            <w:r>
              <w:t xml:space="preserve">HOMAS, G. </w:t>
            </w:r>
            <w:r w:rsidRPr="00280882">
              <w:t xml:space="preserve">B. JR., WEIR, M., D., HASS, J. </w:t>
            </w:r>
            <w:r w:rsidRPr="00280882">
              <w:rPr>
                <w:i/>
                <w:iCs/>
              </w:rPr>
              <w:t>Calculus</w:t>
            </w:r>
            <w:r w:rsidRPr="00280882">
              <w:t>. New York: Addison-Wesley, 2010. ISBN 978-0-321-58799-2</w:t>
            </w:r>
            <w:r>
              <w:t>.</w:t>
            </w:r>
          </w:p>
        </w:tc>
      </w:tr>
      <w:tr w:rsidR="007A42B6"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A42B6" w:rsidRPr="00280882" w:rsidRDefault="007A42B6" w:rsidP="00B012C7">
            <w:pPr>
              <w:jc w:val="center"/>
              <w:rPr>
                <w:b/>
              </w:rPr>
            </w:pPr>
            <w:r w:rsidRPr="00280882">
              <w:rPr>
                <w:b/>
              </w:rPr>
              <w:t>Informace ke kombinované nebo distanční formě</w:t>
            </w:r>
          </w:p>
        </w:tc>
      </w:tr>
      <w:tr w:rsidR="007A42B6" w:rsidTr="00B012C7">
        <w:tc>
          <w:tcPr>
            <w:tcW w:w="4787" w:type="dxa"/>
            <w:gridSpan w:val="3"/>
            <w:tcBorders>
              <w:top w:val="single" w:sz="2" w:space="0" w:color="auto"/>
            </w:tcBorders>
            <w:shd w:val="clear" w:color="auto" w:fill="F7CAAC"/>
          </w:tcPr>
          <w:p w:rsidR="007A42B6" w:rsidRPr="00280882" w:rsidRDefault="007A42B6" w:rsidP="00B012C7">
            <w:pPr>
              <w:jc w:val="both"/>
            </w:pPr>
            <w:r w:rsidRPr="00280882">
              <w:rPr>
                <w:b/>
              </w:rPr>
              <w:t>Rozsah konzultací (soustředění)</w:t>
            </w:r>
          </w:p>
        </w:tc>
        <w:tc>
          <w:tcPr>
            <w:tcW w:w="889" w:type="dxa"/>
            <w:tcBorders>
              <w:top w:val="single" w:sz="2" w:space="0" w:color="auto"/>
            </w:tcBorders>
          </w:tcPr>
          <w:p w:rsidR="007A42B6" w:rsidRPr="00280882" w:rsidRDefault="007A42B6" w:rsidP="00B012C7">
            <w:pPr>
              <w:jc w:val="both"/>
            </w:pPr>
            <w:r w:rsidRPr="00280882">
              <w:t>20</w:t>
            </w:r>
          </w:p>
        </w:tc>
        <w:tc>
          <w:tcPr>
            <w:tcW w:w="4179" w:type="dxa"/>
            <w:gridSpan w:val="4"/>
            <w:tcBorders>
              <w:top w:val="single" w:sz="2" w:space="0" w:color="auto"/>
            </w:tcBorders>
            <w:shd w:val="clear" w:color="auto" w:fill="F7CAAC"/>
          </w:tcPr>
          <w:p w:rsidR="007A42B6" w:rsidRPr="00280882" w:rsidRDefault="007A42B6" w:rsidP="00B012C7">
            <w:pPr>
              <w:jc w:val="both"/>
              <w:rPr>
                <w:b/>
              </w:rPr>
            </w:pPr>
            <w:r w:rsidRPr="00280882">
              <w:rPr>
                <w:b/>
              </w:rPr>
              <w:t xml:space="preserve">hodin </w:t>
            </w:r>
          </w:p>
        </w:tc>
      </w:tr>
      <w:tr w:rsidR="007A42B6" w:rsidTr="00B012C7">
        <w:tc>
          <w:tcPr>
            <w:tcW w:w="9855" w:type="dxa"/>
            <w:gridSpan w:val="8"/>
            <w:shd w:val="clear" w:color="auto" w:fill="F7CAAC"/>
          </w:tcPr>
          <w:p w:rsidR="007A42B6" w:rsidRPr="00280882" w:rsidRDefault="007A42B6" w:rsidP="00B012C7">
            <w:pPr>
              <w:jc w:val="both"/>
              <w:rPr>
                <w:b/>
              </w:rPr>
            </w:pPr>
            <w:r w:rsidRPr="00280882">
              <w:rPr>
                <w:b/>
              </w:rPr>
              <w:t>Informace o způsobu kontaktu s vyučujícím</w:t>
            </w:r>
          </w:p>
        </w:tc>
      </w:tr>
      <w:tr w:rsidR="007A42B6" w:rsidTr="00B012C7">
        <w:trPr>
          <w:trHeight w:val="723"/>
        </w:trPr>
        <w:tc>
          <w:tcPr>
            <w:tcW w:w="9855" w:type="dxa"/>
            <w:gridSpan w:val="8"/>
          </w:tcPr>
          <w:p w:rsidR="007A42B6" w:rsidRPr="00280882" w:rsidRDefault="007A42B6" w:rsidP="00B012C7">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A42B6" w:rsidRDefault="007A42B6"/>
    <w:p w:rsidR="007A42B6" w:rsidRDefault="007A42B6">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7A42B6" w:rsidTr="0025458C">
        <w:trPr>
          <w:gridBefore w:val="1"/>
          <w:wBefore w:w="75" w:type="dxa"/>
        </w:trPr>
        <w:tc>
          <w:tcPr>
            <w:tcW w:w="9855" w:type="dxa"/>
            <w:gridSpan w:val="16"/>
            <w:tcBorders>
              <w:bottom w:val="double" w:sz="4" w:space="0" w:color="auto"/>
            </w:tcBorders>
            <w:shd w:val="clear" w:color="auto" w:fill="BDD6EE"/>
          </w:tcPr>
          <w:p w:rsidR="007A42B6" w:rsidRDefault="007A42B6" w:rsidP="00B012C7">
            <w:pPr>
              <w:jc w:val="both"/>
              <w:rPr>
                <w:b/>
                <w:sz w:val="28"/>
              </w:rPr>
            </w:pPr>
            <w:r>
              <w:lastRenderedPageBreak/>
              <w:br w:type="page"/>
            </w:r>
            <w:r>
              <w:rPr>
                <w:b/>
                <w:sz w:val="28"/>
              </w:rPr>
              <w:t>B-III – Charakteristika studijního předmětu</w:t>
            </w:r>
          </w:p>
        </w:tc>
      </w:tr>
      <w:tr w:rsidR="007A42B6" w:rsidRPr="008433D4" w:rsidTr="0025458C">
        <w:trPr>
          <w:gridBefore w:val="1"/>
          <w:wBefore w:w="75" w:type="dxa"/>
        </w:trPr>
        <w:tc>
          <w:tcPr>
            <w:tcW w:w="3086" w:type="dxa"/>
            <w:gridSpan w:val="2"/>
            <w:tcBorders>
              <w:top w:val="double" w:sz="4" w:space="0" w:color="auto"/>
            </w:tcBorders>
            <w:shd w:val="clear" w:color="auto" w:fill="F7CAAC"/>
          </w:tcPr>
          <w:p w:rsidR="007A42B6" w:rsidRPr="008433D4" w:rsidRDefault="007A42B6" w:rsidP="00B012C7">
            <w:pPr>
              <w:jc w:val="both"/>
              <w:rPr>
                <w:b/>
              </w:rPr>
            </w:pPr>
            <w:r w:rsidRPr="008433D4">
              <w:rPr>
                <w:b/>
              </w:rPr>
              <w:t>Název studijního předmětu</w:t>
            </w:r>
          </w:p>
        </w:tc>
        <w:tc>
          <w:tcPr>
            <w:tcW w:w="6769" w:type="dxa"/>
            <w:gridSpan w:val="14"/>
            <w:tcBorders>
              <w:top w:val="double" w:sz="4" w:space="0" w:color="auto"/>
            </w:tcBorders>
          </w:tcPr>
          <w:p w:rsidR="007A42B6" w:rsidRPr="008433D4" w:rsidRDefault="007A42B6" w:rsidP="00EA3B6A">
            <w:pPr>
              <w:jc w:val="both"/>
            </w:pPr>
            <w:r w:rsidRPr="008433D4">
              <w:t xml:space="preserve">Makroekonomie I </w:t>
            </w:r>
          </w:p>
        </w:tc>
      </w:tr>
      <w:tr w:rsidR="007A42B6" w:rsidRPr="008433D4" w:rsidTr="0025458C">
        <w:trPr>
          <w:gridBefore w:val="1"/>
          <w:wBefore w:w="75" w:type="dxa"/>
        </w:trPr>
        <w:tc>
          <w:tcPr>
            <w:tcW w:w="3086" w:type="dxa"/>
            <w:gridSpan w:val="2"/>
            <w:shd w:val="clear" w:color="auto" w:fill="F7CAAC"/>
          </w:tcPr>
          <w:p w:rsidR="007A42B6" w:rsidRPr="008433D4" w:rsidRDefault="007A42B6" w:rsidP="00B012C7">
            <w:pPr>
              <w:jc w:val="both"/>
              <w:rPr>
                <w:b/>
              </w:rPr>
            </w:pPr>
            <w:r w:rsidRPr="008433D4">
              <w:rPr>
                <w:b/>
              </w:rPr>
              <w:t>Typ předmětu</w:t>
            </w:r>
          </w:p>
        </w:tc>
        <w:tc>
          <w:tcPr>
            <w:tcW w:w="3406" w:type="dxa"/>
            <w:gridSpan w:val="8"/>
          </w:tcPr>
          <w:p w:rsidR="007A42B6" w:rsidRPr="008433D4" w:rsidRDefault="007A42B6" w:rsidP="00B012C7">
            <w:pPr>
              <w:jc w:val="both"/>
            </w:pPr>
            <w:r w:rsidRPr="008433D4">
              <w:t>povinný „ZT“</w:t>
            </w:r>
          </w:p>
        </w:tc>
        <w:tc>
          <w:tcPr>
            <w:tcW w:w="2695" w:type="dxa"/>
            <w:gridSpan w:val="4"/>
            <w:shd w:val="clear" w:color="auto" w:fill="F7CAAC"/>
          </w:tcPr>
          <w:p w:rsidR="007A42B6" w:rsidRPr="008433D4" w:rsidRDefault="007A42B6" w:rsidP="00B012C7">
            <w:pPr>
              <w:jc w:val="both"/>
            </w:pPr>
            <w:r w:rsidRPr="008433D4">
              <w:rPr>
                <w:b/>
              </w:rPr>
              <w:t>doporučený ročník / semestr</w:t>
            </w:r>
          </w:p>
        </w:tc>
        <w:tc>
          <w:tcPr>
            <w:tcW w:w="668" w:type="dxa"/>
            <w:gridSpan w:val="2"/>
          </w:tcPr>
          <w:p w:rsidR="007A42B6" w:rsidRPr="008433D4" w:rsidRDefault="007A42B6" w:rsidP="00B012C7">
            <w:pPr>
              <w:jc w:val="both"/>
            </w:pPr>
            <w:r w:rsidRPr="008433D4">
              <w:t>1/L</w:t>
            </w:r>
          </w:p>
        </w:tc>
      </w:tr>
      <w:tr w:rsidR="007A42B6" w:rsidRPr="008433D4" w:rsidTr="0025458C">
        <w:trPr>
          <w:gridBefore w:val="1"/>
          <w:wBefore w:w="75" w:type="dxa"/>
        </w:trPr>
        <w:tc>
          <w:tcPr>
            <w:tcW w:w="3086" w:type="dxa"/>
            <w:gridSpan w:val="2"/>
            <w:shd w:val="clear" w:color="auto" w:fill="F7CAAC"/>
          </w:tcPr>
          <w:p w:rsidR="007A42B6" w:rsidRPr="008433D4" w:rsidRDefault="007A42B6" w:rsidP="00B012C7">
            <w:pPr>
              <w:jc w:val="both"/>
              <w:rPr>
                <w:b/>
              </w:rPr>
            </w:pPr>
            <w:r w:rsidRPr="008433D4">
              <w:rPr>
                <w:b/>
              </w:rPr>
              <w:t>Rozsah studijního předmětu</w:t>
            </w:r>
          </w:p>
        </w:tc>
        <w:tc>
          <w:tcPr>
            <w:tcW w:w="1701" w:type="dxa"/>
            <w:gridSpan w:val="4"/>
          </w:tcPr>
          <w:p w:rsidR="007A42B6" w:rsidRPr="008433D4" w:rsidRDefault="007A42B6" w:rsidP="00B012C7">
            <w:pPr>
              <w:jc w:val="both"/>
            </w:pPr>
            <w:r w:rsidRPr="008433D4">
              <w:t>26p + 26s</w:t>
            </w:r>
          </w:p>
        </w:tc>
        <w:tc>
          <w:tcPr>
            <w:tcW w:w="889" w:type="dxa"/>
            <w:gridSpan w:val="2"/>
            <w:shd w:val="clear" w:color="auto" w:fill="F7CAAC"/>
          </w:tcPr>
          <w:p w:rsidR="007A42B6" w:rsidRPr="008433D4" w:rsidRDefault="007A42B6" w:rsidP="00B012C7">
            <w:pPr>
              <w:jc w:val="both"/>
              <w:rPr>
                <w:b/>
              </w:rPr>
            </w:pPr>
            <w:r w:rsidRPr="008433D4">
              <w:rPr>
                <w:b/>
              </w:rPr>
              <w:t xml:space="preserve">hod. </w:t>
            </w:r>
          </w:p>
        </w:tc>
        <w:tc>
          <w:tcPr>
            <w:tcW w:w="816" w:type="dxa"/>
            <w:gridSpan w:val="2"/>
          </w:tcPr>
          <w:p w:rsidR="007A42B6" w:rsidRPr="008433D4" w:rsidRDefault="007A42B6" w:rsidP="00B012C7">
            <w:pPr>
              <w:jc w:val="both"/>
            </w:pPr>
            <w:r w:rsidRPr="008433D4">
              <w:t>52</w:t>
            </w:r>
          </w:p>
        </w:tc>
        <w:tc>
          <w:tcPr>
            <w:tcW w:w="2156" w:type="dxa"/>
            <w:gridSpan w:val="2"/>
            <w:shd w:val="clear" w:color="auto" w:fill="F7CAAC"/>
          </w:tcPr>
          <w:p w:rsidR="007A42B6" w:rsidRPr="008433D4" w:rsidRDefault="007A42B6" w:rsidP="00B012C7">
            <w:pPr>
              <w:jc w:val="both"/>
              <w:rPr>
                <w:b/>
              </w:rPr>
            </w:pPr>
            <w:r w:rsidRPr="008433D4">
              <w:rPr>
                <w:b/>
              </w:rPr>
              <w:t>kreditů</w:t>
            </w:r>
          </w:p>
        </w:tc>
        <w:tc>
          <w:tcPr>
            <w:tcW w:w="1207" w:type="dxa"/>
            <w:gridSpan w:val="4"/>
          </w:tcPr>
          <w:p w:rsidR="007A42B6" w:rsidRPr="008433D4" w:rsidRDefault="007A42B6" w:rsidP="00B012C7">
            <w:pPr>
              <w:jc w:val="both"/>
            </w:pPr>
            <w:r w:rsidRPr="008433D4">
              <w:t>6</w:t>
            </w:r>
          </w:p>
        </w:tc>
      </w:tr>
      <w:tr w:rsidR="007A42B6" w:rsidRPr="008433D4" w:rsidTr="0025458C">
        <w:trPr>
          <w:gridBefore w:val="1"/>
          <w:wBefore w:w="75" w:type="dxa"/>
        </w:trPr>
        <w:tc>
          <w:tcPr>
            <w:tcW w:w="3086" w:type="dxa"/>
            <w:gridSpan w:val="2"/>
            <w:shd w:val="clear" w:color="auto" w:fill="F7CAAC"/>
          </w:tcPr>
          <w:p w:rsidR="007A42B6" w:rsidRPr="008433D4" w:rsidRDefault="007A42B6" w:rsidP="00B012C7">
            <w:pPr>
              <w:jc w:val="both"/>
              <w:rPr>
                <w:b/>
              </w:rPr>
            </w:pPr>
            <w:r w:rsidRPr="008433D4">
              <w:rPr>
                <w:b/>
              </w:rPr>
              <w:t>Prerekvizity, korekvizity, ekvivalence</w:t>
            </w:r>
          </w:p>
        </w:tc>
        <w:tc>
          <w:tcPr>
            <w:tcW w:w="6769" w:type="dxa"/>
            <w:gridSpan w:val="14"/>
          </w:tcPr>
          <w:p w:rsidR="007A42B6" w:rsidRPr="008433D4" w:rsidRDefault="007A42B6" w:rsidP="00B012C7">
            <w:pPr>
              <w:jc w:val="both"/>
            </w:pPr>
          </w:p>
        </w:tc>
      </w:tr>
      <w:tr w:rsidR="007A42B6" w:rsidRPr="008433D4" w:rsidTr="0025458C">
        <w:trPr>
          <w:gridBefore w:val="1"/>
          <w:wBefore w:w="75" w:type="dxa"/>
        </w:trPr>
        <w:tc>
          <w:tcPr>
            <w:tcW w:w="3086" w:type="dxa"/>
            <w:gridSpan w:val="2"/>
            <w:shd w:val="clear" w:color="auto" w:fill="F7CAAC"/>
          </w:tcPr>
          <w:p w:rsidR="007A42B6" w:rsidRPr="008433D4" w:rsidRDefault="007A42B6" w:rsidP="00B012C7">
            <w:pPr>
              <w:jc w:val="both"/>
              <w:rPr>
                <w:b/>
              </w:rPr>
            </w:pPr>
            <w:r w:rsidRPr="008433D4">
              <w:rPr>
                <w:b/>
              </w:rPr>
              <w:t>Způsob ověření studijních výsledků</w:t>
            </w:r>
          </w:p>
        </w:tc>
        <w:tc>
          <w:tcPr>
            <w:tcW w:w="3406" w:type="dxa"/>
            <w:gridSpan w:val="8"/>
          </w:tcPr>
          <w:p w:rsidR="007A42B6" w:rsidRPr="008433D4" w:rsidRDefault="007A42B6" w:rsidP="00B012C7">
            <w:pPr>
              <w:jc w:val="both"/>
            </w:pPr>
            <w:r w:rsidRPr="008433D4">
              <w:t>zápočet, zkouška</w:t>
            </w:r>
          </w:p>
        </w:tc>
        <w:tc>
          <w:tcPr>
            <w:tcW w:w="2156" w:type="dxa"/>
            <w:gridSpan w:val="2"/>
            <w:shd w:val="clear" w:color="auto" w:fill="F7CAAC"/>
          </w:tcPr>
          <w:p w:rsidR="007A42B6" w:rsidRPr="008433D4" w:rsidRDefault="007A42B6" w:rsidP="00B012C7">
            <w:pPr>
              <w:jc w:val="both"/>
              <w:rPr>
                <w:b/>
              </w:rPr>
            </w:pPr>
            <w:r w:rsidRPr="008433D4">
              <w:rPr>
                <w:b/>
              </w:rPr>
              <w:t>Forma výuky</w:t>
            </w:r>
          </w:p>
        </w:tc>
        <w:tc>
          <w:tcPr>
            <w:tcW w:w="1207" w:type="dxa"/>
            <w:gridSpan w:val="4"/>
          </w:tcPr>
          <w:p w:rsidR="007A42B6" w:rsidRPr="008433D4" w:rsidRDefault="007A42B6" w:rsidP="00B012C7">
            <w:pPr>
              <w:jc w:val="both"/>
            </w:pPr>
            <w:r w:rsidRPr="008433D4">
              <w:t>přednáška, seminář</w:t>
            </w:r>
          </w:p>
        </w:tc>
      </w:tr>
      <w:tr w:rsidR="007A42B6" w:rsidRPr="008433D4" w:rsidTr="0025458C">
        <w:trPr>
          <w:gridBefore w:val="1"/>
          <w:wBefore w:w="75" w:type="dxa"/>
        </w:trPr>
        <w:tc>
          <w:tcPr>
            <w:tcW w:w="3086" w:type="dxa"/>
            <w:gridSpan w:val="2"/>
            <w:shd w:val="clear" w:color="auto" w:fill="F7CAAC"/>
          </w:tcPr>
          <w:p w:rsidR="007A42B6" w:rsidRPr="008433D4" w:rsidRDefault="007A42B6" w:rsidP="00B012C7">
            <w:pPr>
              <w:jc w:val="both"/>
              <w:rPr>
                <w:b/>
              </w:rPr>
            </w:pPr>
            <w:r w:rsidRPr="008433D4">
              <w:rPr>
                <w:b/>
              </w:rPr>
              <w:t>Forma způsobu ověření studijních výsledků a další požadavky na studenta</w:t>
            </w:r>
          </w:p>
        </w:tc>
        <w:tc>
          <w:tcPr>
            <w:tcW w:w="6769" w:type="dxa"/>
            <w:gridSpan w:val="14"/>
            <w:tcBorders>
              <w:bottom w:val="nil"/>
            </w:tcBorders>
          </w:tcPr>
          <w:p w:rsidR="007A42B6" w:rsidRPr="008433D4" w:rsidRDefault="007A42B6" w:rsidP="00B012C7">
            <w:pPr>
              <w:jc w:val="both"/>
            </w:pPr>
            <w:r w:rsidRPr="008433D4">
              <w:t>Způsob zakončení předmětu – zápočet, zkouška</w:t>
            </w:r>
          </w:p>
          <w:p w:rsidR="007A42B6" w:rsidRPr="008433D4" w:rsidRDefault="007A42B6" w:rsidP="00B012C7">
            <w:pPr>
              <w:jc w:val="both"/>
            </w:pPr>
            <w:r w:rsidRPr="008433D4">
              <w:t>Požadavky na zápočet: vypracování seminární práce dle požadavků vyučujícího</w:t>
            </w:r>
            <w:r>
              <w:t xml:space="preserve">; </w:t>
            </w:r>
            <w:r w:rsidRPr="008433D4">
              <w:t>80% aktivní účast na seminářích.</w:t>
            </w:r>
          </w:p>
        </w:tc>
      </w:tr>
      <w:tr w:rsidR="007A42B6" w:rsidRPr="008433D4" w:rsidTr="0025458C">
        <w:trPr>
          <w:gridBefore w:val="1"/>
          <w:wBefore w:w="75" w:type="dxa"/>
          <w:trHeight w:val="392"/>
        </w:trPr>
        <w:tc>
          <w:tcPr>
            <w:tcW w:w="9855" w:type="dxa"/>
            <w:gridSpan w:val="16"/>
            <w:tcBorders>
              <w:top w:val="nil"/>
            </w:tcBorders>
          </w:tcPr>
          <w:p w:rsidR="007A42B6" w:rsidRPr="008433D4" w:rsidRDefault="007A42B6" w:rsidP="00B012C7">
            <w:pPr>
              <w:jc w:val="both"/>
            </w:pPr>
            <w:r w:rsidRPr="008433D4">
              <w:t>Požadavky na zkoušku:</w:t>
            </w:r>
            <w:r>
              <w:t xml:space="preserve"> </w:t>
            </w:r>
            <w:r w:rsidRPr="008433D4">
              <w:t>písemný test s maximálním možným počtem dosažitelných bodů 20 musí být napsán alespoň na 60 %</w:t>
            </w:r>
            <w:r>
              <w:t xml:space="preserve">; </w:t>
            </w:r>
            <w:r w:rsidRPr="008433D4">
              <w:t>následuje ústní zkouška v rozsahu znalostí přednášek a seminářů.</w:t>
            </w:r>
          </w:p>
        </w:tc>
      </w:tr>
      <w:tr w:rsidR="007A42B6" w:rsidRPr="008433D4" w:rsidTr="0025458C">
        <w:trPr>
          <w:gridBefore w:val="1"/>
          <w:wBefore w:w="75" w:type="dxa"/>
          <w:trHeight w:val="197"/>
        </w:trPr>
        <w:tc>
          <w:tcPr>
            <w:tcW w:w="3086" w:type="dxa"/>
            <w:gridSpan w:val="2"/>
            <w:tcBorders>
              <w:top w:val="nil"/>
            </w:tcBorders>
            <w:shd w:val="clear" w:color="auto" w:fill="F7CAAC"/>
          </w:tcPr>
          <w:p w:rsidR="007A42B6" w:rsidRPr="008433D4" w:rsidRDefault="007A42B6" w:rsidP="00B012C7">
            <w:pPr>
              <w:jc w:val="both"/>
              <w:rPr>
                <w:b/>
              </w:rPr>
            </w:pPr>
            <w:r w:rsidRPr="008433D4">
              <w:rPr>
                <w:b/>
              </w:rPr>
              <w:t>Garant předmětu</w:t>
            </w:r>
          </w:p>
        </w:tc>
        <w:tc>
          <w:tcPr>
            <w:tcW w:w="6769" w:type="dxa"/>
            <w:gridSpan w:val="14"/>
            <w:tcBorders>
              <w:top w:val="nil"/>
            </w:tcBorders>
          </w:tcPr>
          <w:p w:rsidR="007A42B6" w:rsidRPr="008433D4" w:rsidRDefault="007A42B6" w:rsidP="00B012C7">
            <w:pPr>
              <w:jc w:val="both"/>
            </w:pPr>
            <w:r w:rsidRPr="008433D4">
              <w:t>doc. Ing. Jena Švarcová, Ph.D.</w:t>
            </w:r>
          </w:p>
        </w:tc>
      </w:tr>
      <w:tr w:rsidR="007A42B6" w:rsidRPr="008433D4" w:rsidTr="0025458C">
        <w:trPr>
          <w:gridBefore w:val="1"/>
          <w:wBefore w:w="75" w:type="dxa"/>
          <w:trHeight w:val="243"/>
        </w:trPr>
        <w:tc>
          <w:tcPr>
            <w:tcW w:w="3086" w:type="dxa"/>
            <w:gridSpan w:val="2"/>
            <w:tcBorders>
              <w:top w:val="nil"/>
            </w:tcBorders>
            <w:shd w:val="clear" w:color="auto" w:fill="F7CAAC"/>
          </w:tcPr>
          <w:p w:rsidR="007A42B6" w:rsidRPr="008433D4" w:rsidRDefault="007A42B6" w:rsidP="00B012C7">
            <w:pPr>
              <w:jc w:val="both"/>
              <w:rPr>
                <w:b/>
              </w:rPr>
            </w:pPr>
            <w:r w:rsidRPr="008433D4">
              <w:rPr>
                <w:b/>
              </w:rPr>
              <w:t>Zapojení garanta do výuky předmětu</w:t>
            </w:r>
          </w:p>
        </w:tc>
        <w:tc>
          <w:tcPr>
            <w:tcW w:w="6769" w:type="dxa"/>
            <w:gridSpan w:val="14"/>
            <w:tcBorders>
              <w:top w:val="nil"/>
            </w:tcBorders>
          </w:tcPr>
          <w:p w:rsidR="007A42B6" w:rsidRPr="008433D4" w:rsidRDefault="007A42B6" w:rsidP="00B012C7">
            <w:pPr>
              <w:jc w:val="both"/>
            </w:pPr>
            <w:r w:rsidRPr="008433D4">
              <w:t>Garant se podílí na přednáškách v rozsahu</w:t>
            </w:r>
            <w:r>
              <w:t xml:space="preserve"> 100 %, dále stanovuje koncepci seminářů</w:t>
            </w:r>
            <w:r w:rsidRPr="008433D4">
              <w:t xml:space="preserve"> a dohlíží na jejich jednotné vedení.</w:t>
            </w:r>
          </w:p>
        </w:tc>
      </w:tr>
      <w:tr w:rsidR="007A42B6" w:rsidRPr="00A11110" w:rsidTr="0025458C">
        <w:trPr>
          <w:gridBefore w:val="1"/>
          <w:wBefore w:w="75" w:type="dxa"/>
        </w:trPr>
        <w:tc>
          <w:tcPr>
            <w:tcW w:w="3086" w:type="dxa"/>
            <w:gridSpan w:val="2"/>
            <w:shd w:val="clear" w:color="auto" w:fill="F7CAAC"/>
          </w:tcPr>
          <w:p w:rsidR="007A42B6" w:rsidRPr="008433D4" w:rsidRDefault="007A42B6" w:rsidP="00B012C7">
            <w:pPr>
              <w:jc w:val="both"/>
              <w:rPr>
                <w:b/>
              </w:rPr>
            </w:pPr>
            <w:r w:rsidRPr="008433D4">
              <w:rPr>
                <w:b/>
              </w:rPr>
              <w:t>Vyučující</w:t>
            </w:r>
          </w:p>
        </w:tc>
        <w:tc>
          <w:tcPr>
            <w:tcW w:w="6769" w:type="dxa"/>
            <w:gridSpan w:val="14"/>
            <w:tcBorders>
              <w:bottom w:val="nil"/>
            </w:tcBorders>
          </w:tcPr>
          <w:p w:rsidR="007A42B6" w:rsidRPr="00A11110" w:rsidRDefault="007A42B6" w:rsidP="00B012C7">
            <w:pPr>
              <w:jc w:val="both"/>
              <w:rPr>
                <w:highlight w:val="yellow"/>
              </w:rPr>
            </w:pPr>
            <w:r w:rsidRPr="002D2A27">
              <w:t>doc. Ing. Jena Švarcová, Ph.D. – přednášky (100%)</w:t>
            </w:r>
          </w:p>
        </w:tc>
      </w:tr>
      <w:tr w:rsidR="007A42B6" w:rsidRPr="00A11110" w:rsidTr="0025458C">
        <w:trPr>
          <w:gridBefore w:val="1"/>
          <w:wBefore w:w="75" w:type="dxa"/>
          <w:trHeight w:val="158"/>
        </w:trPr>
        <w:tc>
          <w:tcPr>
            <w:tcW w:w="9855" w:type="dxa"/>
            <w:gridSpan w:val="16"/>
            <w:tcBorders>
              <w:top w:val="nil"/>
            </w:tcBorders>
          </w:tcPr>
          <w:p w:rsidR="007A42B6" w:rsidRPr="00A11110" w:rsidRDefault="007A42B6" w:rsidP="00B012C7">
            <w:pPr>
              <w:jc w:val="both"/>
              <w:rPr>
                <w:highlight w:val="yellow"/>
              </w:rPr>
            </w:pPr>
          </w:p>
        </w:tc>
      </w:tr>
      <w:tr w:rsidR="007A42B6" w:rsidRPr="008433D4" w:rsidTr="0025458C">
        <w:trPr>
          <w:gridBefore w:val="1"/>
          <w:wBefore w:w="75" w:type="dxa"/>
        </w:trPr>
        <w:tc>
          <w:tcPr>
            <w:tcW w:w="3086" w:type="dxa"/>
            <w:gridSpan w:val="2"/>
            <w:shd w:val="clear" w:color="auto" w:fill="F7CAAC"/>
          </w:tcPr>
          <w:p w:rsidR="007A42B6" w:rsidRPr="008433D4" w:rsidRDefault="007A42B6" w:rsidP="00B012C7">
            <w:pPr>
              <w:jc w:val="both"/>
              <w:rPr>
                <w:b/>
              </w:rPr>
            </w:pPr>
            <w:r w:rsidRPr="008433D4">
              <w:rPr>
                <w:b/>
              </w:rPr>
              <w:t>Stručná anotace předmětu</w:t>
            </w:r>
          </w:p>
        </w:tc>
        <w:tc>
          <w:tcPr>
            <w:tcW w:w="6769" w:type="dxa"/>
            <w:gridSpan w:val="14"/>
            <w:tcBorders>
              <w:bottom w:val="nil"/>
            </w:tcBorders>
          </w:tcPr>
          <w:p w:rsidR="007A42B6" w:rsidRPr="008433D4" w:rsidRDefault="007A42B6" w:rsidP="00B012C7">
            <w:pPr>
              <w:jc w:val="both"/>
            </w:pPr>
          </w:p>
        </w:tc>
      </w:tr>
      <w:tr w:rsidR="007A42B6" w:rsidRPr="008433D4" w:rsidTr="0025458C">
        <w:trPr>
          <w:gridBefore w:val="1"/>
          <w:wBefore w:w="75" w:type="dxa"/>
          <w:trHeight w:val="3938"/>
        </w:trPr>
        <w:tc>
          <w:tcPr>
            <w:tcW w:w="9855" w:type="dxa"/>
            <w:gridSpan w:val="16"/>
            <w:tcBorders>
              <w:top w:val="nil"/>
              <w:bottom w:val="single" w:sz="12" w:space="0" w:color="auto"/>
            </w:tcBorders>
          </w:tcPr>
          <w:p w:rsidR="007A42B6" w:rsidRPr="008433D4" w:rsidRDefault="007A42B6" w:rsidP="00B012C7">
            <w:pPr>
              <w:jc w:val="both"/>
            </w:pPr>
            <w:r w:rsidRPr="008433D4">
              <w:t>Makroekonomie I v návaznosti na semestrální kurz Mikroekonomie I je disciplína, která tvoří organickou součást vytváření celkového obecného základu studia speciálních ekonomických disciplín ve vyšších ročnících bakalářské, ale i magisterské průpravy. Hlavním cílem výuky je obeznámit studenty v současnosti s velmi významnou vědní disciplínou, ekonomií. Důraz je položen na národohospodářskou dimenzi analýzy forem a faktorů rozvoje národních ekonomik a na aktualizaci mezinárodních souvislostí hospodářského vývoje.</w:t>
            </w:r>
          </w:p>
          <w:p w:rsidR="007A42B6" w:rsidRPr="008433D4" w:rsidRDefault="007A42B6" w:rsidP="00124FDB">
            <w:pPr>
              <w:pStyle w:val="Odstavecseseznamem"/>
              <w:numPr>
                <w:ilvl w:val="0"/>
                <w:numId w:val="37"/>
              </w:numPr>
              <w:ind w:left="322" w:hanging="284"/>
            </w:pPr>
            <w:r w:rsidRPr="008433D4">
              <w:t xml:space="preserve">Úvod do studia Makroekonomie </w:t>
            </w:r>
          </w:p>
          <w:p w:rsidR="007A42B6" w:rsidRPr="008433D4" w:rsidRDefault="007A42B6" w:rsidP="00124FDB">
            <w:pPr>
              <w:pStyle w:val="Odstavecseseznamem"/>
              <w:numPr>
                <w:ilvl w:val="0"/>
                <w:numId w:val="37"/>
              </w:numPr>
              <w:ind w:left="322" w:hanging="284"/>
            </w:pPr>
            <w:r w:rsidRPr="008433D4">
              <w:t xml:space="preserve">Měření produktu a důchodů </w:t>
            </w:r>
          </w:p>
          <w:p w:rsidR="007A42B6" w:rsidRPr="008433D4" w:rsidRDefault="007A42B6" w:rsidP="00124FDB">
            <w:pPr>
              <w:pStyle w:val="Odstavecseseznamem"/>
              <w:numPr>
                <w:ilvl w:val="0"/>
                <w:numId w:val="37"/>
              </w:numPr>
              <w:ind w:left="322" w:hanging="284"/>
            </w:pPr>
            <w:r w:rsidRPr="008433D4">
              <w:t xml:space="preserve">Makroekonomická rovnováha, AS-AD model, výdajové multiplikátory </w:t>
            </w:r>
          </w:p>
          <w:p w:rsidR="007A42B6" w:rsidRPr="008433D4" w:rsidRDefault="007A42B6" w:rsidP="00124FDB">
            <w:pPr>
              <w:pStyle w:val="Odstavecseseznamem"/>
              <w:numPr>
                <w:ilvl w:val="0"/>
                <w:numId w:val="37"/>
              </w:numPr>
              <w:ind w:left="322" w:hanging="284"/>
            </w:pPr>
            <w:r w:rsidRPr="008433D4">
              <w:t xml:space="preserve">Trh peněz </w:t>
            </w:r>
          </w:p>
          <w:p w:rsidR="007A42B6" w:rsidRPr="008433D4" w:rsidRDefault="007A42B6" w:rsidP="00124FDB">
            <w:pPr>
              <w:pStyle w:val="Odstavecseseznamem"/>
              <w:numPr>
                <w:ilvl w:val="0"/>
                <w:numId w:val="37"/>
              </w:numPr>
              <w:ind w:left="322" w:hanging="284"/>
            </w:pPr>
            <w:r w:rsidRPr="008433D4">
              <w:t xml:space="preserve">Měření cenové hladiny, inflace. </w:t>
            </w:r>
          </w:p>
          <w:p w:rsidR="007A42B6" w:rsidRPr="008433D4" w:rsidRDefault="007A42B6" w:rsidP="00124FDB">
            <w:pPr>
              <w:pStyle w:val="Odstavecseseznamem"/>
              <w:numPr>
                <w:ilvl w:val="0"/>
                <w:numId w:val="37"/>
              </w:numPr>
              <w:ind w:left="322" w:hanging="284"/>
            </w:pPr>
            <w:r w:rsidRPr="008433D4">
              <w:t xml:space="preserve">Nezaměstnanost, vztah nezaměstnanosti a inflace </w:t>
            </w:r>
          </w:p>
          <w:p w:rsidR="007A42B6" w:rsidRPr="008433D4" w:rsidRDefault="007A42B6" w:rsidP="00124FDB">
            <w:pPr>
              <w:pStyle w:val="Odstavecseseznamem"/>
              <w:numPr>
                <w:ilvl w:val="0"/>
                <w:numId w:val="37"/>
              </w:numPr>
              <w:ind w:left="322" w:hanging="284"/>
            </w:pPr>
            <w:r w:rsidRPr="008433D4">
              <w:t xml:space="preserve">Ekonomický růst a hospodářský cyklus </w:t>
            </w:r>
          </w:p>
          <w:p w:rsidR="007A42B6" w:rsidRPr="008433D4" w:rsidRDefault="007A42B6" w:rsidP="00124FDB">
            <w:pPr>
              <w:pStyle w:val="Odstavecseseznamem"/>
              <w:numPr>
                <w:ilvl w:val="0"/>
                <w:numId w:val="37"/>
              </w:numPr>
              <w:ind w:left="322" w:hanging="284"/>
            </w:pPr>
            <w:r w:rsidRPr="008433D4">
              <w:t xml:space="preserve">Mezinárodní finanční trhy, měnové kurzy </w:t>
            </w:r>
          </w:p>
          <w:p w:rsidR="007A42B6" w:rsidRPr="008433D4" w:rsidRDefault="007A42B6" w:rsidP="00124FDB">
            <w:pPr>
              <w:pStyle w:val="Odstavecseseznamem"/>
              <w:numPr>
                <w:ilvl w:val="0"/>
                <w:numId w:val="37"/>
              </w:numPr>
              <w:ind w:left="322" w:hanging="284"/>
            </w:pPr>
            <w:r w:rsidRPr="008433D4">
              <w:t>Monetární politika</w:t>
            </w:r>
          </w:p>
          <w:p w:rsidR="007A42B6" w:rsidRPr="008433D4" w:rsidRDefault="007A42B6" w:rsidP="00124FDB">
            <w:pPr>
              <w:pStyle w:val="Odstavecseseznamem"/>
              <w:numPr>
                <w:ilvl w:val="0"/>
                <w:numId w:val="37"/>
              </w:numPr>
              <w:ind w:left="322" w:hanging="284"/>
            </w:pPr>
            <w:r w:rsidRPr="008433D4">
              <w:t>Fiskální politika</w:t>
            </w:r>
          </w:p>
          <w:p w:rsidR="007A42B6" w:rsidRPr="008433D4" w:rsidRDefault="007A42B6" w:rsidP="00124FDB">
            <w:pPr>
              <w:pStyle w:val="Odstavecseseznamem"/>
              <w:numPr>
                <w:ilvl w:val="0"/>
                <w:numId w:val="37"/>
              </w:numPr>
              <w:ind w:left="322" w:hanging="284"/>
            </w:pPr>
            <w:r w:rsidRPr="008433D4">
              <w:t>Mezinárodní obchod, zahraniční investice a platební bilance</w:t>
            </w:r>
          </w:p>
          <w:p w:rsidR="007A42B6" w:rsidRPr="008433D4" w:rsidRDefault="007A42B6" w:rsidP="00124FDB">
            <w:pPr>
              <w:pStyle w:val="Odstavecseseznamem"/>
              <w:numPr>
                <w:ilvl w:val="0"/>
                <w:numId w:val="37"/>
              </w:numPr>
              <w:ind w:left="322" w:hanging="284"/>
            </w:pPr>
            <w:r w:rsidRPr="008433D4">
              <w:t>Mezinárodní souvislosti rozvoje české ekonomiky</w:t>
            </w:r>
          </w:p>
        </w:tc>
      </w:tr>
      <w:tr w:rsidR="007A42B6" w:rsidRPr="008433D4" w:rsidTr="0025458C">
        <w:trPr>
          <w:gridBefore w:val="1"/>
          <w:wBefore w:w="75" w:type="dxa"/>
          <w:trHeight w:val="265"/>
        </w:trPr>
        <w:tc>
          <w:tcPr>
            <w:tcW w:w="3653" w:type="dxa"/>
            <w:gridSpan w:val="4"/>
            <w:tcBorders>
              <w:top w:val="nil"/>
            </w:tcBorders>
            <w:shd w:val="clear" w:color="auto" w:fill="F7CAAC"/>
          </w:tcPr>
          <w:p w:rsidR="007A42B6" w:rsidRPr="008433D4" w:rsidRDefault="007A42B6" w:rsidP="00B012C7">
            <w:pPr>
              <w:jc w:val="both"/>
            </w:pPr>
            <w:r w:rsidRPr="008433D4">
              <w:rPr>
                <w:b/>
              </w:rPr>
              <w:t>Studijní literatura a studijní pomůcky</w:t>
            </w:r>
          </w:p>
        </w:tc>
        <w:tc>
          <w:tcPr>
            <w:tcW w:w="6202" w:type="dxa"/>
            <w:gridSpan w:val="12"/>
            <w:tcBorders>
              <w:top w:val="nil"/>
              <w:bottom w:val="nil"/>
            </w:tcBorders>
          </w:tcPr>
          <w:p w:rsidR="007A42B6" w:rsidRPr="008433D4" w:rsidRDefault="007A42B6" w:rsidP="00B012C7">
            <w:pPr>
              <w:jc w:val="both"/>
            </w:pPr>
          </w:p>
        </w:tc>
      </w:tr>
      <w:tr w:rsidR="007A42B6" w:rsidRPr="008433D4" w:rsidTr="0025458C">
        <w:trPr>
          <w:gridBefore w:val="1"/>
          <w:wBefore w:w="75" w:type="dxa"/>
          <w:trHeight w:val="1497"/>
        </w:trPr>
        <w:tc>
          <w:tcPr>
            <w:tcW w:w="9855" w:type="dxa"/>
            <w:gridSpan w:val="16"/>
            <w:tcBorders>
              <w:top w:val="nil"/>
            </w:tcBorders>
          </w:tcPr>
          <w:p w:rsidR="007A42B6" w:rsidRPr="008433D4" w:rsidRDefault="007A42B6" w:rsidP="00B012C7">
            <w:pPr>
              <w:jc w:val="both"/>
              <w:rPr>
                <w:b/>
              </w:rPr>
            </w:pPr>
            <w:r w:rsidRPr="008433D4">
              <w:rPr>
                <w:b/>
              </w:rPr>
              <w:t>Povinná literatura</w:t>
            </w:r>
          </w:p>
          <w:p w:rsidR="007A42B6" w:rsidRPr="008433D4" w:rsidRDefault="007A42B6" w:rsidP="00B012C7">
            <w:pPr>
              <w:jc w:val="both"/>
            </w:pPr>
            <w:r w:rsidRPr="008433D4">
              <w:t xml:space="preserve">JUREČKA, V. </w:t>
            </w:r>
            <w:r w:rsidRPr="008433D4">
              <w:rPr>
                <w:i/>
                <w:iCs/>
              </w:rPr>
              <w:t>Makroekonomie</w:t>
            </w:r>
            <w:r w:rsidRPr="008433D4">
              <w:t>. 3., aktualizované a rozšířené vydání. Praha: Grada, 2017, 368 s. ISBN 978-80-271-0251-8.</w:t>
            </w:r>
          </w:p>
          <w:p w:rsidR="007A42B6" w:rsidRPr="008433D4" w:rsidRDefault="007A42B6" w:rsidP="00B012C7">
            <w:pPr>
              <w:jc w:val="both"/>
              <w:rPr>
                <w:b/>
              </w:rPr>
            </w:pPr>
            <w:r w:rsidRPr="008433D4">
              <w:rPr>
                <w:b/>
              </w:rPr>
              <w:t>Doporučená literatura</w:t>
            </w:r>
          </w:p>
          <w:p w:rsidR="007A42B6" w:rsidRPr="008433D4" w:rsidRDefault="007A42B6" w:rsidP="00B012C7">
            <w:pPr>
              <w:jc w:val="both"/>
            </w:pPr>
            <w:r w:rsidRPr="008433D4">
              <w:t xml:space="preserve">HOLMAN, R. </w:t>
            </w:r>
            <w:r w:rsidRPr="008433D4">
              <w:rPr>
                <w:i/>
                <w:iCs/>
              </w:rPr>
              <w:t>Ekonomie</w:t>
            </w:r>
            <w:r w:rsidRPr="008433D4">
              <w:t>. 6. vydání. Praha: C. H. Beck, 2016, 696 s. ISBN 978-80-7400-278-6.</w:t>
            </w:r>
          </w:p>
          <w:p w:rsidR="007A42B6" w:rsidRPr="008433D4" w:rsidRDefault="007A42B6" w:rsidP="00B012C7">
            <w:pPr>
              <w:jc w:val="both"/>
            </w:pPr>
            <w:r w:rsidRPr="008433D4">
              <w:t xml:space="preserve">KLOUDOVÁ, J. </w:t>
            </w:r>
            <w:r w:rsidRPr="008433D4">
              <w:rPr>
                <w:i/>
                <w:iCs/>
              </w:rPr>
              <w:t>Makroekonomie: základní kurz</w:t>
            </w:r>
            <w:r w:rsidRPr="008433D4">
              <w:t>. 3. vyd. Bratislava: EUROKÓDEX, 2009, 200 s. ISBN 978-80-89447-10-7.</w:t>
            </w:r>
          </w:p>
          <w:p w:rsidR="007A42B6" w:rsidRPr="008433D4" w:rsidRDefault="007A42B6" w:rsidP="007A42B6">
            <w:pPr>
              <w:jc w:val="both"/>
            </w:pPr>
            <w:r w:rsidRPr="008433D4">
              <w:t xml:space="preserve">KRUGMAN, P. R., WELLS, R. </w:t>
            </w:r>
            <w:r w:rsidRPr="008433D4">
              <w:rPr>
                <w:i/>
                <w:iCs/>
              </w:rPr>
              <w:t>Macroeconomics</w:t>
            </w:r>
            <w:r w:rsidRPr="008433D4">
              <w:t>. Fourth edition. New York: Worth Publishers, 2015, 595 p. ISBN 978-1-4641-1037-5.</w:t>
            </w:r>
          </w:p>
          <w:p w:rsidR="007A42B6" w:rsidRPr="008433D4" w:rsidRDefault="007A42B6" w:rsidP="00B012C7">
            <w:pPr>
              <w:jc w:val="both"/>
            </w:pPr>
            <w:r w:rsidRPr="008433D4">
              <w:t xml:space="preserve">MANKIW, N. G., TAYLOR, M. P. </w:t>
            </w:r>
            <w:r w:rsidRPr="008433D4">
              <w:rPr>
                <w:i/>
                <w:iCs/>
              </w:rPr>
              <w:t>Macroeconomics</w:t>
            </w:r>
            <w:r w:rsidRPr="008433D4">
              <w:t>. 3rd ed. Andover: Cengage Learning, 2014, 451 p. ISBN 978-1-4080-8197-6.</w:t>
            </w:r>
          </w:p>
          <w:p w:rsidR="007A42B6" w:rsidRDefault="007A42B6" w:rsidP="00B012C7">
            <w:pPr>
              <w:jc w:val="both"/>
            </w:pPr>
            <w:r w:rsidRPr="008433D4">
              <w:t xml:space="preserve">MANKIW, N. G. </w:t>
            </w:r>
            <w:r w:rsidRPr="008433D4">
              <w:rPr>
                <w:i/>
                <w:iCs/>
              </w:rPr>
              <w:t>Macroeconomics</w:t>
            </w:r>
            <w:r w:rsidRPr="008433D4">
              <w:t>. 8th ed., international version. Houndmills, Basingstoke: Worth Publishers/Palgrawe Macmillan, 2013, 623 p. ISBN 978-1-4641-2167-8.</w:t>
            </w:r>
          </w:p>
          <w:p w:rsidR="007A42B6" w:rsidRPr="008433D4" w:rsidRDefault="007A42B6" w:rsidP="00B012C7">
            <w:pPr>
              <w:jc w:val="both"/>
            </w:pPr>
            <w:r w:rsidRPr="008433D4">
              <w:t xml:space="preserve">SCHILLER, B. R. </w:t>
            </w:r>
            <w:r w:rsidRPr="008433D4">
              <w:rPr>
                <w:i/>
                <w:iCs/>
              </w:rPr>
              <w:t>Essentials of economics</w:t>
            </w:r>
            <w:r w:rsidRPr="008433D4">
              <w:t xml:space="preserve">. 10th edition. Dubuque, IA: McGraw-Hill Education, 2016, 384 p. ISBN 978-1259235702. </w:t>
            </w:r>
          </w:p>
        </w:tc>
      </w:tr>
      <w:tr w:rsidR="007A42B6" w:rsidRPr="008433D4" w:rsidTr="0025458C">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7A42B6" w:rsidRPr="008433D4" w:rsidRDefault="007A42B6" w:rsidP="00B012C7">
            <w:pPr>
              <w:jc w:val="center"/>
              <w:rPr>
                <w:b/>
              </w:rPr>
            </w:pPr>
            <w:r w:rsidRPr="008433D4">
              <w:rPr>
                <w:b/>
              </w:rPr>
              <w:t>Informace ke kombinované nebo distanční formě</w:t>
            </w:r>
          </w:p>
        </w:tc>
      </w:tr>
      <w:tr w:rsidR="007A42B6" w:rsidRPr="008433D4" w:rsidTr="0025458C">
        <w:trPr>
          <w:gridBefore w:val="1"/>
          <w:wBefore w:w="75" w:type="dxa"/>
        </w:trPr>
        <w:tc>
          <w:tcPr>
            <w:tcW w:w="4787" w:type="dxa"/>
            <w:gridSpan w:val="6"/>
            <w:tcBorders>
              <w:top w:val="single" w:sz="2" w:space="0" w:color="auto"/>
            </w:tcBorders>
            <w:shd w:val="clear" w:color="auto" w:fill="F7CAAC"/>
          </w:tcPr>
          <w:p w:rsidR="007A42B6" w:rsidRPr="008433D4" w:rsidRDefault="007A42B6" w:rsidP="00B012C7">
            <w:pPr>
              <w:jc w:val="both"/>
            </w:pPr>
            <w:r w:rsidRPr="008433D4">
              <w:rPr>
                <w:b/>
              </w:rPr>
              <w:t>Rozsah konzultací (soustředění)</w:t>
            </w:r>
          </w:p>
        </w:tc>
        <w:tc>
          <w:tcPr>
            <w:tcW w:w="889" w:type="dxa"/>
            <w:gridSpan w:val="2"/>
            <w:tcBorders>
              <w:top w:val="single" w:sz="2" w:space="0" w:color="auto"/>
            </w:tcBorders>
          </w:tcPr>
          <w:p w:rsidR="007A42B6" w:rsidRPr="008433D4" w:rsidRDefault="007A42B6" w:rsidP="00B012C7">
            <w:pPr>
              <w:jc w:val="both"/>
            </w:pPr>
            <w:r w:rsidRPr="008433D4">
              <w:t>20</w:t>
            </w:r>
          </w:p>
        </w:tc>
        <w:tc>
          <w:tcPr>
            <w:tcW w:w="4179" w:type="dxa"/>
            <w:gridSpan w:val="8"/>
            <w:tcBorders>
              <w:top w:val="single" w:sz="2" w:space="0" w:color="auto"/>
            </w:tcBorders>
            <w:shd w:val="clear" w:color="auto" w:fill="F7CAAC"/>
          </w:tcPr>
          <w:p w:rsidR="007A42B6" w:rsidRPr="008433D4" w:rsidRDefault="007A42B6" w:rsidP="00B012C7">
            <w:pPr>
              <w:jc w:val="both"/>
              <w:rPr>
                <w:b/>
              </w:rPr>
            </w:pPr>
            <w:r w:rsidRPr="008433D4">
              <w:rPr>
                <w:b/>
              </w:rPr>
              <w:t xml:space="preserve">hodin </w:t>
            </w:r>
          </w:p>
        </w:tc>
      </w:tr>
      <w:tr w:rsidR="007A42B6" w:rsidRPr="008433D4" w:rsidTr="0025458C">
        <w:trPr>
          <w:gridBefore w:val="1"/>
          <w:wBefore w:w="75" w:type="dxa"/>
        </w:trPr>
        <w:tc>
          <w:tcPr>
            <w:tcW w:w="9855" w:type="dxa"/>
            <w:gridSpan w:val="16"/>
            <w:shd w:val="clear" w:color="auto" w:fill="F7CAAC"/>
          </w:tcPr>
          <w:p w:rsidR="007A42B6" w:rsidRPr="008433D4" w:rsidRDefault="007A42B6" w:rsidP="00B012C7">
            <w:pPr>
              <w:jc w:val="both"/>
              <w:rPr>
                <w:b/>
              </w:rPr>
            </w:pPr>
            <w:r w:rsidRPr="008433D4">
              <w:rPr>
                <w:b/>
              </w:rPr>
              <w:t>Informace o způsobu kontaktu s vyučujícím</w:t>
            </w:r>
          </w:p>
        </w:tc>
      </w:tr>
      <w:tr w:rsidR="007A42B6" w:rsidRPr="008433D4" w:rsidTr="0025458C">
        <w:trPr>
          <w:gridBefore w:val="1"/>
          <w:wBefore w:w="75" w:type="dxa"/>
          <w:trHeight w:val="699"/>
        </w:trPr>
        <w:tc>
          <w:tcPr>
            <w:tcW w:w="9855" w:type="dxa"/>
            <w:gridSpan w:val="16"/>
          </w:tcPr>
          <w:p w:rsidR="007A42B6" w:rsidRPr="008433D4" w:rsidRDefault="007A42B6" w:rsidP="00B012C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25458C" w:rsidTr="0025458C">
        <w:trPr>
          <w:gridAfter w:val="1"/>
          <w:wAfter w:w="75" w:type="dxa"/>
        </w:trPr>
        <w:tc>
          <w:tcPr>
            <w:tcW w:w="9855" w:type="dxa"/>
            <w:gridSpan w:val="16"/>
            <w:tcBorders>
              <w:bottom w:val="double" w:sz="4" w:space="0" w:color="auto"/>
            </w:tcBorders>
            <w:shd w:val="clear" w:color="auto" w:fill="BDD6EE"/>
          </w:tcPr>
          <w:p w:rsidR="0025458C" w:rsidRDefault="0025458C" w:rsidP="00B012C7">
            <w:pPr>
              <w:jc w:val="both"/>
              <w:rPr>
                <w:b/>
                <w:sz w:val="28"/>
              </w:rPr>
            </w:pPr>
            <w:r>
              <w:lastRenderedPageBreak/>
              <w:br w:type="page"/>
            </w:r>
            <w:r>
              <w:rPr>
                <w:b/>
                <w:sz w:val="28"/>
              </w:rPr>
              <w:t>B-III – Charakteristika studijního předmětu</w:t>
            </w:r>
          </w:p>
        </w:tc>
      </w:tr>
      <w:tr w:rsidR="0025458C" w:rsidRPr="008433D4" w:rsidTr="0025458C">
        <w:trPr>
          <w:gridAfter w:val="1"/>
          <w:wAfter w:w="75" w:type="dxa"/>
        </w:trPr>
        <w:tc>
          <w:tcPr>
            <w:tcW w:w="3086" w:type="dxa"/>
            <w:gridSpan w:val="2"/>
            <w:tcBorders>
              <w:top w:val="double" w:sz="4" w:space="0" w:color="auto"/>
            </w:tcBorders>
            <w:shd w:val="clear" w:color="auto" w:fill="F7CAAC"/>
          </w:tcPr>
          <w:p w:rsidR="0025458C" w:rsidRPr="008433D4" w:rsidRDefault="0025458C" w:rsidP="00B012C7">
            <w:pPr>
              <w:jc w:val="both"/>
              <w:rPr>
                <w:b/>
              </w:rPr>
            </w:pPr>
            <w:r w:rsidRPr="008433D4">
              <w:rPr>
                <w:b/>
              </w:rPr>
              <w:t>Název studijního předmětu</w:t>
            </w:r>
          </w:p>
        </w:tc>
        <w:tc>
          <w:tcPr>
            <w:tcW w:w="6769" w:type="dxa"/>
            <w:gridSpan w:val="14"/>
            <w:tcBorders>
              <w:top w:val="double" w:sz="4" w:space="0" w:color="auto"/>
            </w:tcBorders>
          </w:tcPr>
          <w:p w:rsidR="0025458C" w:rsidRPr="008433D4" w:rsidRDefault="0025458C" w:rsidP="00B012C7">
            <w:r w:rsidRPr="008433D4">
              <w:t>Počítačové zpracování dat</w:t>
            </w:r>
          </w:p>
        </w:tc>
      </w:tr>
      <w:tr w:rsidR="0025458C" w:rsidRPr="008433D4" w:rsidTr="0025458C">
        <w:trPr>
          <w:gridAfter w:val="1"/>
          <w:wAfter w:w="75" w:type="dxa"/>
          <w:trHeight w:val="249"/>
        </w:trPr>
        <w:tc>
          <w:tcPr>
            <w:tcW w:w="3086" w:type="dxa"/>
            <w:gridSpan w:val="2"/>
            <w:shd w:val="clear" w:color="auto" w:fill="F7CAAC"/>
          </w:tcPr>
          <w:p w:rsidR="0025458C" w:rsidRPr="008433D4" w:rsidRDefault="0025458C" w:rsidP="00B012C7">
            <w:pPr>
              <w:jc w:val="both"/>
              <w:rPr>
                <w:b/>
              </w:rPr>
            </w:pPr>
            <w:r w:rsidRPr="008433D4">
              <w:rPr>
                <w:b/>
              </w:rPr>
              <w:t>Typ předmětu</w:t>
            </w:r>
          </w:p>
        </w:tc>
        <w:tc>
          <w:tcPr>
            <w:tcW w:w="3406" w:type="dxa"/>
            <w:gridSpan w:val="8"/>
          </w:tcPr>
          <w:p w:rsidR="0025458C" w:rsidRPr="008433D4" w:rsidRDefault="0025458C" w:rsidP="00B012C7">
            <w:r w:rsidRPr="008433D4">
              <w:t xml:space="preserve">povinný </w:t>
            </w:r>
            <w:r w:rsidR="006E6382">
              <w:t xml:space="preserve"> </w:t>
            </w:r>
          </w:p>
        </w:tc>
        <w:tc>
          <w:tcPr>
            <w:tcW w:w="2695" w:type="dxa"/>
            <w:gridSpan w:val="4"/>
            <w:shd w:val="clear" w:color="auto" w:fill="F7CAAC"/>
          </w:tcPr>
          <w:p w:rsidR="0025458C" w:rsidRPr="008433D4" w:rsidRDefault="0025458C" w:rsidP="00B012C7">
            <w:r w:rsidRPr="008433D4">
              <w:rPr>
                <w:b/>
              </w:rPr>
              <w:t>doporučený ročník / semestr</w:t>
            </w:r>
          </w:p>
        </w:tc>
        <w:tc>
          <w:tcPr>
            <w:tcW w:w="668" w:type="dxa"/>
            <w:gridSpan w:val="2"/>
          </w:tcPr>
          <w:p w:rsidR="0025458C" w:rsidRPr="008433D4" w:rsidRDefault="0025458C" w:rsidP="00B012C7">
            <w:r w:rsidRPr="008433D4">
              <w:t>1/L</w:t>
            </w:r>
          </w:p>
        </w:tc>
      </w:tr>
      <w:tr w:rsidR="0025458C" w:rsidRPr="008433D4" w:rsidTr="0025458C">
        <w:trPr>
          <w:gridAfter w:val="1"/>
          <w:wAfter w:w="75" w:type="dxa"/>
        </w:trPr>
        <w:tc>
          <w:tcPr>
            <w:tcW w:w="3086" w:type="dxa"/>
            <w:gridSpan w:val="2"/>
            <w:shd w:val="clear" w:color="auto" w:fill="F7CAAC"/>
          </w:tcPr>
          <w:p w:rsidR="0025458C" w:rsidRPr="008433D4" w:rsidRDefault="0025458C" w:rsidP="00B012C7">
            <w:pPr>
              <w:jc w:val="both"/>
              <w:rPr>
                <w:b/>
              </w:rPr>
            </w:pPr>
            <w:r w:rsidRPr="008433D4">
              <w:rPr>
                <w:b/>
              </w:rPr>
              <w:t>Rozsah studijního předmětu</w:t>
            </w:r>
          </w:p>
        </w:tc>
        <w:tc>
          <w:tcPr>
            <w:tcW w:w="1701" w:type="dxa"/>
            <w:gridSpan w:val="4"/>
          </w:tcPr>
          <w:p w:rsidR="0025458C" w:rsidRPr="008433D4" w:rsidRDefault="0025458C" w:rsidP="00B012C7">
            <w:r>
              <w:t>26c</w:t>
            </w:r>
          </w:p>
        </w:tc>
        <w:tc>
          <w:tcPr>
            <w:tcW w:w="889" w:type="dxa"/>
            <w:gridSpan w:val="2"/>
            <w:shd w:val="clear" w:color="auto" w:fill="F7CAAC"/>
          </w:tcPr>
          <w:p w:rsidR="0025458C" w:rsidRPr="008433D4" w:rsidRDefault="0025458C" w:rsidP="00B012C7">
            <w:pPr>
              <w:rPr>
                <w:b/>
              </w:rPr>
            </w:pPr>
            <w:r w:rsidRPr="008433D4">
              <w:rPr>
                <w:b/>
              </w:rPr>
              <w:t xml:space="preserve">hod. </w:t>
            </w:r>
          </w:p>
        </w:tc>
        <w:tc>
          <w:tcPr>
            <w:tcW w:w="816" w:type="dxa"/>
            <w:gridSpan w:val="2"/>
          </w:tcPr>
          <w:p w:rsidR="0025458C" w:rsidRPr="008433D4" w:rsidRDefault="0025458C" w:rsidP="00B012C7">
            <w:r w:rsidRPr="008433D4">
              <w:t>26</w:t>
            </w:r>
          </w:p>
        </w:tc>
        <w:tc>
          <w:tcPr>
            <w:tcW w:w="2156" w:type="dxa"/>
            <w:gridSpan w:val="2"/>
            <w:shd w:val="clear" w:color="auto" w:fill="F7CAAC"/>
          </w:tcPr>
          <w:p w:rsidR="0025458C" w:rsidRPr="008433D4" w:rsidRDefault="0025458C" w:rsidP="00B012C7">
            <w:pPr>
              <w:rPr>
                <w:b/>
              </w:rPr>
            </w:pPr>
            <w:r w:rsidRPr="008433D4">
              <w:rPr>
                <w:b/>
              </w:rPr>
              <w:t>kreditů</w:t>
            </w:r>
          </w:p>
        </w:tc>
        <w:tc>
          <w:tcPr>
            <w:tcW w:w="1207" w:type="dxa"/>
            <w:gridSpan w:val="4"/>
          </w:tcPr>
          <w:p w:rsidR="0025458C" w:rsidRPr="008433D4" w:rsidRDefault="0025458C" w:rsidP="00B012C7">
            <w:r w:rsidRPr="008433D4">
              <w:t>3</w:t>
            </w:r>
          </w:p>
        </w:tc>
      </w:tr>
      <w:tr w:rsidR="0025458C" w:rsidRPr="008433D4" w:rsidTr="0025458C">
        <w:trPr>
          <w:gridAfter w:val="1"/>
          <w:wAfter w:w="75" w:type="dxa"/>
        </w:trPr>
        <w:tc>
          <w:tcPr>
            <w:tcW w:w="3086" w:type="dxa"/>
            <w:gridSpan w:val="2"/>
            <w:shd w:val="clear" w:color="auto" w:fill="F7CAAC"/>
          </w:tcPr>
          <w:p w:rsidR="0025458C" w:rsidRPr="008433D4" w:rsidRDefault="0025458C" w:rsidP="00B012C7">
            <w:pPr>
              <w:rPr>
                <w:b/>
              </w:rPr>
            </w:pPr>
            <w:r w:rsidRPr="008433D4">
              <w:rPr>
                <w:b/>
              </w:rPr>
              <w:t>Prerekvizity, korekvizity, ekvivalence</w:t>
            </w:r>
          </w:p>
        </w:tc>
        <w:tc>
          <w:tcPr>
            <w:tcW w:w="6769" w:type="dxa"/>
            <w:gridSpan w:val="14"/>
          </w:tcPr>
          <w:p w:rsidR="0025458C" w:rsidRPr="008433D4" w:rsidRDefault="0025458C" w:rsidP="00B012C7"/>
        </w:tc>
      </w:tr>
      <w:tr w:rsidR="0025458C" w:rsidRPr="008433D4" w:rsidTr="0025458C">
        <w:trPr>
          <w:gridAfter w:val="1"/>
          <w:wAfter w:w="75" w:type="dxa"/>
        </w:trPr>
        <w:tc>
          <w:tcPr>
            <w:tcW w:w="3086" w:type="dxa"/>
            <w:gridSpan w:val="2"/>
            <w:shd w:val="clear" w:color="auto" w:fill="F7CAAC"/>
          </w:tcPr>
          <w:p w:rsidR="0025458C" w:rsidRPr="008433D4" w:rsidRDefault="0025458C" w:rsidP="00B012C7">
            <w:pPr>
              <w:rPr>
                <w:b/>
              </w:rPr>
            </w:pPr>
            <w:r w:rsidRPr="008433D4">
              <w:rPr>
                <w:b/>
              </w:rPr>
              <w:t>Způsob ověření studijních výsledků</w:t>
            </w:r>
          </w:p>
        </w:tc>
        <w:tc>
          <w:tcPr>
            <w:tcW w:w="3406" w:type="dxa"/>
            <w:gridSpan w:val="8"/>
          </w:tcPr>
          <w:p w:rsidR="0025458C" w:rsidRPr="008433D4" w:rsidRDefault="0025458C" w:rsidP="00B012C7">
            <w:r w:rsidRPr="008433D4">
              <w:t>klasifikovaný zápočet</w:t>
            </w:r>
          </w:p>
        </w:tc>
        <w:tc>
          <w:tcPr>
            <w:tcW w:w="2156" w:type="dxa"/>
            <w:gridSpan w:val="2"/>
            <w:shd w:val="clear" w:color="auto" w:fill="F7CAAC"/>
          </w:tcPr>
          <w:p w:rsidR="0025458C" w:rsidRPr="008433D4" w:rsidRDefault="0025458C" w:rsidP="00B012C7">
            <w:pPr>
              <w:rPr>
                <w:b/>
              </w:rPr>
            </w:pPr>
            <w:r w:rsidRPr="008433D4">
              <w:rPr>
                <w:b/>
              </w:rPr>
              <w:t>Forma výuky</w:t>
            </w:r>
          </w:p>
        </w:tc>
        <w:tc>
          <w:tcPr>
            <w:tcW w:w="1207" w:type="dxa"/>
            <w:gridSpan w:val="4"/>
          </w:tcPr>
          <w:p w:rsidR="0025458C" w:rsidRPr="008433D4" w:rsidRDefault="0025458C" w:rsidP="00B012C7">
            <w:r>
              <w:t>cvičení</w:t>
            </w:r>
          </w:p>
        </w:tc>
      </w:tr>
      <w:tr w:rsidR="0025458C" w:rsidTr="0025458C">
        <w:trPr>
          <w:gridAfter w:val="1"/>
          <w:wAfter w:w="75" w:type="dxa"/>
        </w:trPr>
        <w:tc>
          <w:tcPr>
            <w:tcW w:w="3086" w:type="dxa"/>
            <w:gridSpan w:val="2"/>
            <w:shd w:val="clear" w:color="auto" w:fill="F7CAAC"/>
          </w:tcPr>
          <w:p w:rsidR="0025458C" w:rsidRPr="008433D4" w:rsidRDefault="0025458C" w:rsidP="00B012C7">
            <w:pPr>
              <w:rPr>
                <w:b/>
              </w:rPr>
            </w:pPr>
            <w:r w:rsidRPr="008433D4">
              <w:rPr>
                <w:b/>
              </w:rPr>
              <w:t>Forma způsobu ověření studijních výsledků a další požadavky na studenta</w:t>
            </w:r>
          </w:p>
        </w:tc>
        <w:tc>
          <w:tcPr>
            <w:tcW w:w="6769" w:type="dxa"/>
            <w:gridSpan w:val="14"/>
            <w:tcBorders>
              <w:bottom w:val="nil"/>
            </w:tcBorders>
          </w:tcPr>
          <w:p w:rsidR="0025458C" w:rsidRDefault="0025458C" w:rsidP="00B012C7">
            <w:pPr>
              <w:jc w:val="both"/>
            </w:pPr>
            <w:r>
              <w:t>Způsob zakončení předmětu – klasifikovaný zápočet</w:t>
            </w:r>
          </w:p>
          <w:p w:rsidR="0025458C" w:rsidRDefault="0025458C" w:rsidP="00B012C7">
            <w:pPr>
              <w:jc w:val="both"/>
            </w:pPr>
            <w:r>
              <w:t xml:space="preserve">Požadavky na klasifikovaný zápočet: 80 % aktivní účast ve cvičeních, absolvování tří průběžných testů v průběhu semestru. Maximální možný počet dosažitelných bodů ze všech tří průběžných testů je 30, každý test musí být napsán na alespoň  </w:t>
            </w:r>
            <w:r>
              <w:br/>
              <w:t>60 %.</w:t>
            </w:r>
          </w:p>
        </w:tc>
      </w:tr>
      <w:tr w:rsidR="0025458C" w:rsidRPr="00AF1FB7" w:rsidTr="0025458C">
        <w:trPr>
          <w:gridAfter w:val="1"/>
          <w:wAfter w:w="75" w:type="dxa"/>
          <w:trHeight w:val="60"/>
        </w:trPr>
        <w:tc>
          <w:tcPr>
            <w:tcW w:w="9855" w:type="dxa"/>
            <w:gridSpan w:val="16"/>
            <w:tcBorders>
              <w:top w:val="nil"/>
            </w:tcBorders>
          </w:tcPr>
          <w:p w:rsidR="0025458C" w:rsidRPr="00AF1FB7" w:rsidRDefault="0025458C" w:rsidP="00B012C7">
            <w:pPr>
              <w:jc w:val="both"/>
              <w:rPr>
                <w:sz w:val="14"/>
              </w:rPr>
            </w:pPr>
          </w:p>
        </w:tc>
      </w:tr>
      <w:tr w:rsidR="0025458C" w:rsidTr="0025458C">
        <w:trPr>
          <w:gridAfter w:val="1"/>
          <w:wAfter w:w="75" w:type="dxa"/>
          <w:trHeight w:val="197"/>
        </w:trPr>
        <w:tc>
          <w:tcPr>
            <w:tcW w:w="3086" w:type="dxa"/>
            <w:gridSpan w:val="2"/>
            <w:tcBorders>
              <w:top w:val="nil"/>
            </w:tcBorders>
            <w:shd w:val="clear" w:color="auto" w:fill="F7CAAC"/>
          </w:tcPr>
          <w:p w:rsidR="0025458C" w:rsidRPr="008433D4" w:rsidRDefault="0025458C" w:rsidP="00B012C7">
            <w:pPr>
              <w:jc w:val="both"/>
              <w:rPr>
                <w:b/>
              </w:rPr>
            </w:pPr>
            <w:r w:rsidRPr="008433D4">
              <w:rPr>
                <w:b/>
              </w:rPr>
              <w:t>Garant předmětu</w:t>
            </w:r>
          </w:p>
        </w:tc>
        <w:tc>
          <w:tcPr>
            <w:tcW w:w="6769" w:type="dxa"/>
            <w:gridSpan w:val="14"/>
            <w:tcBorders>
              <w:top w:val="nil"/>
            </w:tcBorders>
          </w:tcPr>
          <w:p w:rsidR="0025458C" w:rsidRDefault="0025458C" w:rsidP="00906FC5">
            <w:pPr>
              <w:jc w:val="both"/>
            </w:pPr>
            <w:r>
              <w:t>Ing. Miroslava Dolejšová, Ph.D.</w:t>
            </w:r>
          </w:p>
        </w:tc>
      </w:tr>
      <w:tr w:rsidR="0025458C" w:rsidTr="0025458C">
        <w:trPr>
          <w:gridAfter w:val="1"/>
          <w:wAfter w:w="75" w:type="dxa"/>
          <w:trHeight w:val="243"/>
        </w:trPr>
        <w:tc>
          <w:tcPr>
            <w:tcW w:w="3086" w:type="dxa"/>
            <w:gridSpan w:val="2"/>
            <w:tcBorders>
              <w:top w:val="nil"/>
            </w:tcBorders>
            <w:shd w:val="clear" w:color="auto" w:fill="F7CAAC"/>
          </w:tcPr>
          <w:p w:rsidR="0025458C" w:rsidRPr="008433D4" w:rsidRDefault="0025458C" w:rsidP="00B012C7">
            <w:pPr>
              <w:rPr>
                <w:b/>
              </w:rPr>
            </w:pPr>
            <w:r w:rsidRPr="008433D4">
              <w:rPr>
                <w:b/>
              </w:rPr>
              <w:t>Zapojení garanta do výuky předmětu</w:t>
            </w:r>
          </w:p>
        </w:tc>
        <w:tc>
          <w:tcPr>
            <w:tcW w:w="6769" w:type="dxa"/>
            <w:gridSpan w:val="14"/>
            <w:tcBorders>
              <w:top w:val="nil"/>
            </w:tcBorders>
          </w:tcPr>
          <w:p w:rsidR="0025458C" w:rsidRDefault="0025458C" w:rsidP="00B012C7">
            <w:pPr>
              <w:spacing w:after="60"/>
              <w:jc w:val="both"/>
            </w:pPr>
            <w:r w:rsidRPr="00DB3747">
              <w:t xml:space="preserve">Garant </w:t>
            </w:r>
            <w:r>
              <w:t xml:space="preserve">stanovuje </w:t>
            </w:r>
            <w:r w:rsidRPr="00DB3747">
              <w:t xml:space="preserve">koncepci </w:t>
            </w:r>
            <w:r>
              <w:t>cvičení</w:t>
            </w:r>
            <w:r w:rsidRPr="00DB3747">
              <w:t xml:space="preserve"> a dohlíží na jejich jednotné vedení.</w:t>
            </w:r>
            <w:r>
              <w:t xml:space="preserve"> Dále se podílí na výuce ve cvičeních.</w:t>
            </w:r>
          </w:p>
        </w:tc>
      </w:tr>
      <w:tr w:rsidR="0025458C" w:rsidTr="0025458C">
        <w:trPr>
          <w:gridAfter w:val="1"/>
          <w:wAfter w:w="75" w:type="dxa"/>
        </w:trPr>
        <w:tc>
          <w:tcPr>
            <w:tcW w:w="3086" w:type="dxa"/>
            <w:gridSpan w:val="2"/>
            <w:shd w:val="clear" w:color="auto" w:fill="F7CAAC"/>
          </w:tcPr>
          <w:p w:rsidR="0025458C" w:rsidRPr="008433D4" w:rsidRDefault="0025458C" w:rsidP="00B012C7">
            <w:pPr>
              <w:jc w:val="both"/>
              <w:rPr>
                <w:b/>
              </w:rPr>
            </w:pPr>
            <w:r w:rsidRPr="008433D4">
              <w:rPr>
                <w:b/>
              </w:rPr>
              <w:t>Vyučující</w:t>
            </w:r>
          </w:p>
        </w:tc>
        <w:tc>
          <w:tcPr>
            <w:tcW w:w="6769" w:type="dxa"/>
            <w:gridSpan w:val="14"/>
            <w:tcBorders>
              <w:bottom w:val="nil"/>
            </w:tcBorders>
          </w:tcPr>
          <w:p w:rsidR="0025458C" w:rsidRDefault="0025458C" w:rsidP="00906FC5">
            <w:pPr>
              <w:jc w:val="both"/>
            </w:pPr>
            <w:r>
              <w:t>Ing. Miroslava Dolejšová, Ph.D. – cvičení (</w:t>
            </w:r>
            <w:r w:rsidR="00EA3B6A">
              <w:t>100%)</w:t>
            </w:r>
          </w:p>
        </w:tc>
      </w:tr>
      <w:tr w:rsidR="0025458C" w:rsidRPr="00AF1FB7" w:rsidTr="0025458C">
        <w:trPr>
          <w:gridAfter w:val="1"/>
          <w:wAfter w:w="75" w:type="dxa"/>
          <w:trHeight w:val="60"/>
        </w:trPr>
        <w:tc>
          <w:tcPr>
            <w:tcW w:w="9855" w:type="dxa"/>
            <w:gridSpan w:val="16"/>
            <w:tcBorders>
              <w:top w:val="nil"/>
            </w:tcBorders>
          </w:tcPr>
          <w:p w:rsidR="0025458C" w:rsidRPr="00EA3B6A" w:rsidRDefault="0025458C" w:rsidP="00B012C7">
            <w:pPr>
              <w:jc w:val="both"/>
            </w:pPr>
          </w:p>
        </w:tc>
      </w:tr>
      <w:tr w:rsidR="0025458C" w:rsidRPr="008433D4" w:rsidTr="0025458C">
        <w:trPr>
          <w:gridAfter w:val="1"/>
          <w:wAfter w:w="75" w:type="dxa"/>
        </w:trPr>
        <w:tc>
          <w:tcPr>
            <w:tcW w:w="3086" w:type="dxa"/>
            <w:gridSpan w:val="2"/>
            <w:shd w:val="clear" w:color="auto" w:fill="F7CAAC"/>
          </w:tcPr>
          <w:p w:rsidR="0025458C" w:rsidRPr="008433D4" w:rsidRDefault="0025458C" w:rsidP="00B012C7">
            <w:pPr>
              <w:rPr>
                <w:b/>
              </w:rPr>
            </w:pPr>
            <w:r w:rsidRPr="008433D4">
              <w:rPr>
                <w:b/>
              </w:rPr>
              <w:t>Stručná anotace předmětu</w:t>
            </w:r>
          </w:p>
        </w:tc>
        <w:tc>
          <w:tcPr>
            <w:tcW w:w="6769" w:type="dxa"/>
            <w:gridSpan w:val="14"/>
            <w:tcBorders>
              <w:bottom w:val="nil"/>
            </w:tcBorders>
          </w:tcPr>
          <w:p w:rsidR="0025458C" w:rsidRPr="008433D4" w:rsidRDefault="0025458C" w:rsidP="00B012C7">
            <w:pPr>
              <w:jc w:val="both"/>
            </w:pPr>
          </w:p>
        </w:tc>
      </w:tr>
      <w:tr w:rsidR="0025458C" w:rsidRPr="008433D4" w:rsidTr="0025458C">
        <w:trPr>
          <w:gridAfter w:val="1"/>
          <w:wAfter w:w="75" w:type="dxa"/>
          <w:trHeight w:val="3515"/>
        </w:trPr>
        <w:tc>
          <w:tcPr>
            <w:tcW w:w="9855" w:type="dxa"/>
            <w:gridSpan w:val="16"/>
            <w:tcBorders>
              <w:top w:val="nil"/>
              <w:bottom w:val="single" w:sz="12" w:space="0" w:color="auto"/>
            </w:tcBorders>
          </w:tcPr>
          <w:p w:rsidR="0025458C" w:rsidRDefault="0025458C" w:rsidP="00B012C7">
            <w:pPr>
              <w:jc w:val="both"/>
            </w:pPr>
            <w:r>
              <w:t xml:space="preserve">Cílem předmětu je rozšířit </w:t>
            </w:r>
            <w:r w:rsidRPr="008433D4">
              <w:t>znalost</w:t>
            </w:r>
            <w:r>
              <w:t>i</w:t>
            </w:r>
            <w:r w:rsidRPr="008433D4">
              <w:t xml:space="preserve"> a dovednost</w:t>
            </w:r>
            <w:r>
              <w:t>i</w:t>
            </w:r>
            <w:r w:rsidRPr="008433D4">
              <w:t xml:space="preserve"> studentů v oblasti rychlého a efektivního zpracování dat včetně využití těchto znalostí a dovedností v podnikové praxi. Hlavním úkolem je </w:t>
            </w:r>
            <w:r>
              <w:t xml:space="preserve">pak </w:t>
            </w:r>
            <w:r w:rsidRPr="008433D4">
              <w:t>získání praktických dovedností</w:t>
            </w:r>
            <w:r w:rsidR="00C61C83">
              <w:t>,</w:t>
            </w:r>
            <w:r w:rsidRPr="008433D4">
              <w:t xml:space="preserve"> práce s většími objemy dat a využití počítačové podpory pro jejich zpracování. </w:t>
            </w:r>
          </w:p>
          <w:p w:rsidR="0025458C" w:rsidRDefault="0025458C" w:rsidP="00B012C7">
            <w:pPr>
              <w:jc w:val="both"/>
            </w:pPr>
            <w:r w:rsidRPr="008433D4">
              <w:t>V teoretické části předmětu se studenti seznámí se základními pojmy, principy a funkcemi zpracování datových modelů, modelováním entit a vztahů a jejich implementací. V praktické části bude kladen důraz na samostatnou práci studenta s</w:t>
            </w:r>
            <w:r>
              <w:t> </w:t>
            </w:r>
            <w:r w:rsidRPr="008433D4">
              <w:t>počítačem</w:t>
            </w:r>
            <w:r>
              <w:t xml:space="preserve">, ve </w:t>
            </w:r>
            <w:r w:rsidRPr="008433D4">
              <w:t xml:space="preserve">cvičeních budou zpracovávány tématicky zaměřené úlohy. Pracuje se </w:t>
            </w:r>
            <w:r>
              <w:t xml:space="preserve">především </w:t>
            </w:r>
            <w:r w:rsidRPr="008433D4">
              <w:t>s program</w:t>
            </w:r>
            <w:r>
              <w:t>y</w:t>
            </w:r>
            <w:r w:rsidRPr="008433D4">
              <w:t xml:space="preserve"> MS Access</w:t>
            </w:r>
            <w:r>
              <w:t xml:space="preserve"> a </w:t>
            </w:r>
            <w:r w:rsidRPr="008433D4">
              <w:t>MS Excel. Po absolvování předmětu budou studenti schopni pomocí těchto aplikací docílit rychlého a efektivního vyhodnocení dat s cílem podpořit manažerské rozhodovací procesy.</w:t>
            </w:r>
          </w:p>
          <w:p w:rsidR="0025458C" w:rsidRPr="008433D4" w:rsidRDefault="0025458C" w:rsidP="00124FDB">
            <w:pPr>
              <w:pStyle w:val="Odstavecseseznamem"/>
              <w:numPr>
                <w:ilvl w:val="0"/>
                <w:numId w:val="38"/>
              </w:numPr>
              <w:ind w:left="247" w:hanging="247"/>
              <w:jc w:val="both"/>
            </w:pPr>
            <w:r w:rsidRPr="008433D4">
              <w:t xml:space="preserve">Základní pravidla a principy práce s daty: klíčové pojmy, návrh a tvorba datových struktur, relace, pořizování, úpravy a ukládání dat, zabezpečení apod. </w:t>
            </w:r>
          </w:p>
          <w:p w:rsidR="0025458C" w:rsidRPr="008433D4" w:rsidRDefault="0025458C" w:rsidP="00124FDB">
            <w:pPr>
              <w:pStyle w:val="Odstavecseseznamem"/>
              <w:numPr>
                <w:ilvl w:val="0"/>
                <w:numId w:val="38"/>
              </w:numPr>
              <w:ind w:left="247" w:hanging="247"/>
              <w:jc w:val="both"/>
            </w:pPr>
            <w:r w:rsidRPr="008433D4">
              <w:t xml:space="preserve">Získávání informací a analýza dat: výpočty a funkce, řazení, jednoduché a pokročilé filtrování, souhrny, kontingenční tabulky apod. </w:t>
            </w:r>
          </w:p>
          <w:p w:rsidR="0025458C" w:rsidRPr="008433D4" w:rsidRDefault="0025458C" w:rsidP="00124FDB">
            <w:pPr>
              <w:pStyle w:val="Odstavecseseznamem"/>
              <w:numPr>
                <w:ilvl w:val="0"/>
                <w:numId w:val="38"/>
              </w:numPr>
              <w:ind w:left="247" w:hanging="247"/>
              <w:jc w:val="both"/>
            </w:pPr>
            <w:r w:rsidRPr="008433D4">
              <w:t xml:space="preserve">Vyhodnocení a prezentace výstupů: formuláře, sestavy, grafy, kontingenční grafy, exporty apod. </w:t>
            </w:r>
          </w:p>
          <w:p w:rsidR="0025458C" w:rsidRPr="008433D4" w:rsidRDefault="0025458C" w:rsidP="00124FDB">
            <w:pPr>
              <w:pStyle w:val="Odstavecseseznamem"/>
              <w:numPr>
                <w:ilvl w:val="0"/>
                <w:numId w:val="38"/>
              </w:numPr>
              <w:ind w:left="247" w:hanging="247"/>
              <w:jc w:val="both"/>
            </w:pPr>
            <w:r w:rsidRPr="008433D4">
              <w:t>Efektivní vyhodnocování a zvýšení produktivity: volba optimálních nástrojů pro daný úkol, automatizace vyhodnocování, objekty pro ovládání, definice podmínek apod.</w:t>
            </w:r>
          </w:p>
        </w:tc>
      </w:tr>
      <w:tr w:rsidR="0025458C" w:rsidRPr="008433D4" w:rsidTr="0025458C">
        <w:trPr>
          <w:gridAfter w:val="1"/>
          <w:wAfter w:w="75" w:type="dxa"/>
          <w:trHeight w:val="265"/>
        </w:trPr>
        <w:tc>
          <w:tcPr>
            <w:tcW w:w="3653" w:type="dxa"/>
            <w:gridSpan w:val="4"/>
            <w:tcBorders>
              <w:top w:val="nil"/>
            </w:tcBorders>
            <w:shd w:val="clear" w:color="auto" w:fill="F7CAAC"/>
          </w:tcPr>
          <w:p w:rsidR="0025458C" w:rsidRPr="008433D4" w:rsidRDefault="0025458C" w:rsidP="00B012C7">
            <w:pPr>
              <w:jc w:val="both"/>
            </w:pPr>
            <w:r w:rsidRPr="008433D4">
              <w:rPr>
                <w:b/>
              </w:rPr>
              <w:t>Studijní literatura a studijní pomůcky</w:t>
            </w:r>
          </w:p>
        </w:tc>
        <w:tc>
          <w:tcPr>
            <w:tcW w:w="6202" w:type="dxa"/>
            <w:gridSpan w:val="12"/>
            <w:tcBorders>
              <w:top w:val="nil"/>
              <w:bottom w:val="nil"/>
            </w:tcBorders>
          </w:tcPr>
          <w:p w:rsidR="0025458C" w:rsidRPr="008433D4" w:rsidRDefault="0025458C" w:rsidP="00B012C7">
            <w:pPr>
              <w:jc w:val="both"/>
            </w:pPr>
          </w:p>
        </w:tc>
      </w:tr>
      <w:tr w:rsidR="0025458C" w:rsidRPr="008433D4" w:rsidTr="0025458C">
        <w:trPr>
          <w:gridAfter w:val="1"/>
          <w:wAfter w:w="75" w:type="dxa"/>
          <w:trHeight w:val="3273"/>
        </w:trPr>
        <w:tc>
          <w:tcPr>
            <w:tcW w:w="9855" w:type="dxa"/>
            <w:gridSpan w:val="16"/>
            <w:tcBorders>
              <w:top w:val="nil"/>
            </w:tcBorders>
          </w:tcPr>
          <w:p w:rsidR="0025458C" w:rsidRPr="008433D4" w:rsidRDefault="0025458C" w:rsidP="00B012C7">
            <w:pPr>
              <w:jc w:val="both"/>
              <w:rPr>
                <w:b/>
              </w:rPr>
            </w:pPr>
            <w:r w:rsidRPr="008433D4">
              <w:rPr>
                <w:b/>
              </w:rPr>
              <w:t>Povinná literatura</w:t>
            </w:r>
          </w:p>
          <w:p w:rsidR="0025458C" w:rsidRPr="00122F37" w:rsidRDefault="0025458C" w:rsidP="00B012C7">
            <w:pPr>
              <w:jc w:val="both"/>
              <w:rPr>
                <w:b/>
              </w:rPr>
            </w:pPr>
            <w:r w:rsidRPr="00122F37">
              <w:rPr>
                <w:color w:val="000000"/>
                <w:shd w:val="clear" w:color="auto" w:fill="FFFFFF" w:themeFill="background1"/>
              </w:rPr>
              <w:t>BARILLA, J</w:t>
            </w:r>
            <w:r>
              <w:rPr>
                <w:color w:val="000000"/>
                <w:shd w:val="clear" w:color="auto" w:fill="FFFFFF" w:themeFill="background1"/>
              </w:rPr>
              <w:t>.</w:t>
            </w:r>
            <w:r w:rsidRPr="00122F37">
              <w:rPr>
                <w:color w:val="000000"/>
                <w:shd w:val="clear" w:color="auto" w:fill="FFFFFF" w:themeFill="background1"/>
              </w:rPr>
              <w:t>, SIMR</w:t>
            </w:r>
            <w:r>
              <w:rPr>
                <w:color w:val="000000"/>
                <w:shd w:val="clear" w:color="auto" w:fill="FFFFFF" w:themeFill="background1"/>
              </w:rPr>
              <w:t>, P.,</w:t>
            </w:r>
            <w:r w:rsidRPr="00122F37">
              <w:rPr>
                <w:color w:val="000000"/>
                <w:shd w:val="clear" w:color="auto" w:fill="FFFFFF" w:themeFill="background1"/>
              </w:rPr>
              <w:t xml:space="preserve"> SÝKOROVÁ</w:t>
            </w:r>
            <w:r>
              <w:rPr>
                <w:color w:val="000000"/>
                <w:shd w:val="clear" w:color="auto" w:fill="FFFFFF" w:themeFill="background1"/>
              </w:rPr>
              <w:t>, K</w:t>
            </w:r>
            <w:r w:rsidRPr="00122F37">
              <w:rPr>
                <w:color w:val="000000"/>
                <w:shd w:val="clear" w:color="auto" w:fill="FFFFFF" w:themeFill="background1"/>
              </w:rPr>
              <w:t>. </w:t>
            </w:r>
            <w:r w:rsidRPr="00122F37">
              <w:rPr>
                <w:i/>
                <w:iCs/>
                <w:color w:val="000000"/>
                <w:shd w:val="clear" w:color="auto" w:fill="FFFFFF" w:themeFill="background1"/>
              </w:rPr>
              <w:t>Microsoft Excel 2016: podrobná uživatelská příručka</w:t>
            </w:r>
            <w:r w:rsidRPr="00122F37">
              <w:rPr>
                <w:color w:val="000000"/>
                <w:shd w:val="clear" w:color="auto" w:fill="FFFFFF" w:themeFill="background1"/>
              </w:rPr>
              <w:t>. Brno: Computer Press, 2016, 456 s. ISBN 978-80-251-4838-9.</w:t>
            </w:r>
          </w:p>
          <w:p w:rsidR="0025458C" w:rsidRPr="008433D4" w:rsidRDefault="0025458C" w:rsidP="00B012C7">
            <w:pPr>
              <w:jc w:val="both"/>
            </w:pPr>
            <w:r w:rsidRPr="008433D4">
              <w:t>BELKO, P. </w:t>
            </w:r>
            <w:r w:rsidRPr="008433D4">
              <w:rPr>
                <w:i/>
              </w:rPr>
              <w:t>Microsoft Access 2013: podrobná uživatelská příručka</w:t>
            </w:r>
            <w:r w:rsidRPr="008433D4">
              <w:t>. Brno: Computer Press, 2014, 392 s. ISBN 978-80-251-4125-0.</w:t>
            </w:r>
          </w:p>
          <w:p w:rsidR="0025458C" w:rsidRPr="00122F37" w:rsidRDefault="0025458C" w:rsidP="00B012C7">
            <w:pPr>
              <w:jc w:val="both"/>
            </w:pPr>
            <w:r w:rsidRPr="00122F37">
              <w:rPr>
                <w:color w:val="000000"/>
              </w:rPr>
              <w:t>LAURENČÍK, M. </w:t>
            </w:r>
            <w:r w:rsidRPr="00122F37">
              <w:rPr>
                <w:i/>
                <w:iCs/>
                <w:color w:val="000000"/>
              </w:rPr>
              <w:t>Excel 2016: práce s databázemi a kontingenčními tabulkami</w:t>
            </w:r>
            <w:r w:rsidRPr="00122F37">
              <w:rPr>
                <w:color w:val="000000"/>
              </w:rPr>
              <w:t>. Praha: Grada, 2017, 144 s. ISBN 978-80-271-0477-2.</w:t>
            </w:r>
          </w:p>
          <w:p w:rsidR="0025458C" w:rsidRPr="008433D4" w:rsidRDefault="0025458C" w:rsidP="00B012C7">
            <w:pPr>
              <w:jc w:val="both"/>
              <w:rPr>
                <w:b/>
              </w:rPr>
            </w:pPr>
            <w:r w:rsidRPr="008433D4">
              <w:rPr>
                <w:b/>
              </w:rPr>
              <w:t>Doporučená literatura</w:t>
            </w:r>
          </w:p>
          <w:p w:rsidR="0025458C" w:rsidRPr="009A5229" w:rsidRDefault="0025458C" w:rsidP="00B012C7">
            <w:pPr>
              <w:jc w:val="both"/>
            </w:pPr>
            <w:r w:rsidRPr="009A5229">
              <w:rPr>
                <w:color w:val="000000"/>
                <w:shd w:val="clear" w:color="auto" w:fill="FFFFFF" w:themeFill="background1"/>
              </w:rPr>
              <w:t>LAURENČÍK, M. </w:t>
            </w:r>
            <w:r w:rsidRPr="009A5229">
              <w:rPr>
                <w:i/>
                <w:iCs/>
                <w:color w:val="000000"/>
                <w:shd w:val="clear" w:color="auto" w:fill="FFFFFF" w:themeFill="background1"/>
              </w:rPr>
              <w:t>Excel - pokročilé nástroje: funkce, ma</w:t>
            </w:r>
            <w:r>
              <w:rPr>
                <w:i/>
                <w:iCs/>
                <w:color w:val="000000"/>
                <w:shd w:val="clear" w:color="auto" w:fill="FFFFFF" w:themeFill="background1"/>
              </w:rPr>
              <w:t>kr</w:t>
            </w:r>
            <w:r w:rsidRPr="009A5229">
              <w:rPr>
                <w:i/>
                <w:iCs/>
                <w:color w:val="000000"/>
                <w:shd w:val="clear" w:color="auto" w:fill="FFFFFF" w:themeFill="background1"/>
              </w:rPr>
              <w:t>a, databáze, kontingenční tabulky, prezentace, příklady</w:t>
            </w:r>
            <w:r w:rsidRPr="009A5229">
              <w:rPr>
                <w:color w:val="000000"/>
                <w:shd w:val="clear" w:color="auto" w:fill="FFFFFF" w:themeFill="background1"/>
              </w:rPr>
              <w:t>. Praha: Grada, 2016, 224 s. ISBN 978-80-247-5570-0.</w:t>
            </w:r>
          </w:p>
          <w:p w:rsidR="0025458C" w:rsidRPr="008433D4" w:rsidRDefault="0025458C" w:rsidP="00B012C7">
            <w:pPr>
              <w:jc w:val="both"/>
            </w:pPr>
            <w:r w:rsidRPr="008433D4">
              <w:t xml:space="preserve">MACDONALD, M. </w:t>
            </w:r>
            <w:r w:rsidRPr="008433D4">
              <w:rPr>
                <w:i/>
              </w:rPr>
              <w:t>Access 2007.</w:t>
            </w:r>
            <w:r w:rsidRPr="008433D4">
              <w:t xml:space="preserve"> Farnham: O´Reilly, 2007. ISBN 978-0-596-52760-0. </w:t>
            </w:r>
          </w:p>
          <w:p w:rsidR="0025458C" w:rsidRDefault="0025458C" w:rsidP="00B012C7">
            <w:pPr>
              <w:jc w:val="both"/>
            </w:pPr>
            <w:r w:rsidRPr="008433D4">
              <w:t xml:space="preserve">MACDONALD, M. </w:t>
            </w:r>
            <w:r w:rsidRPr="008433D4">
              <w:rPr>
                <w:i/>
              </w:rPr>
              <w:t>Excel 2007</w:t>
            </w:r>
            <w:r w:rsidRPr="008433D4">
              <w:t xml:space="preserve">: </w:t>
            </w:r>
            <w:r w:rsidRPr="008433D4">
              <w:rPr>
                <w:i/>
              </w:rPr>
              <w:t>the missing manual</w:t>
            </w:r>
            <w:r w:rsidRPr="008433D4">
              <w:t xml:space="preserve">. Sebastopol, CA: Pogue Press/O´Reilly, 2007. ISBN 978-0-596-52759-4. </w:t>
            </w:r>
          </w:p>
          <w:p w:rsidR="0025458C" w:rsidRDefault="0025458C" w:rsidP="00B012C7">
            <w:pPr>
              <w:jc w:val="both"/>
            </w:pPr>
            <w:r w:rsidRPr="008433D4">
              <w:t>NAVARRŮ, M. </w:t>
            </w:r>
            <w:r w:rsidRPr="008433D4">
              <w:rPr>
                <w:i/>
              </w:rPr>
              <w:t>Excel 2016: podrobný průvodce uživatele.</w:t>
            </w:r>
            <w:r w:rsidRPr="008433D4">
              <w:t xml:space="preserve"> Praha: Grada, 2016, 229 s. ISBN 978-80-271-0193-1. </w:t>
            </w:r>
          </w:p>
          <w:p w:rsidR="0025458C" w:rsidRPr="008433D4" w:rsidRDefault="0025458C" w:rsidP="00B012C7">
            <w:pPr>
              <w:jc w:val="both"/>
            </w:pPr>
            <w:r w:rsidRPr="009A5229">
              <w:rPr>
                <w:color w:val="000000"/>
                <w:shd w:val="clear" w:color="auto" w:fill="FFFFFF" w:themeFill="background1"/>
              </w:rPr>
              <w:t>PECINOVSKÝ, J. </w:t>
            </w:r>
            <w:r w:rsidRPr="009A5229">
              <w:rPr>
                <w:i/>
                <w:iCs/>
                <w:color w:val="000000"/>
                <w:shd w:val="clear" w:color="auto" w:fill="FFFFFF" w:themeFill="background1"/>
              </w:rPr>
              <w:t>333 tipů a triků pro Microsoft Excel 2013: [sbírka nejužitečnějších postupů a řešení]</w:t>
            </w:r>
            <w:r w:rsidRPr="009A5229">
              <w:rPr>
                <w:color w:val="000000"/>
                <w:shd w:val="clear" w:color="auto" w:fill="FFFFFF" w:themeFill="background1"/>
              </w:rPr>
              <w:t>. Brno: Computer Press, 2014, 216 s. ISBN 978-80-251-4130-4.</w:t>
            </w:r>
          </w:p>
        </w:tc>
      </w:tr>
      <w:tr w:rsidR="0025458C" w:rsidRPr="008433D4" w:rsidTr="0025458C">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25458C" w:rsidRPr="008433D4" w:rsidRDefault="0025458C" w:rsidP="00B012C7">
            <w:pPr>
              <w:jc w:val="center"/>
              <w:rPr>
                <w:b/>
              </w:rPr>
            </w:pPr>
            <w:r w:rsidRPr="008433D4">
              <w:rPr>
                <w:b/>
              </w:rPr>
              <w:t>Informace ke kombinované nebo distanční formě</w:t>
            </w:r>
          </w:p>
        </w:tc>
      </w:tr>
      <w:tr w:rsidR="0025458C" w:rsidRPr="008433D4" w:rsidTr="0025458C">
        <w:trPr>
          <w:gridAfter w:val="1"/>
          <w:wAfter w:w="75" w:type="dxa"/>
        </w:trPr>
        <w:tc>
          <w:tcPr>
            <w:tcW w:w="4787" w:type="dxa"/>
            <w:gridSpan w:val="6"/>
            <w:tcBorders>
              <w:top w:val="single" w:sz="2" w:space="0" w:color="auto"/>
            </w:tcBorders>
            <w:shd w:val="clear" w:color="auto" w:fill="F7CAAC"/>
          </w:tcPr>
          <w:p w:rsidR="0025458C" w:rsidRPr="008433D4" w:rsidRDefault="0025458C" w:rsidP="00B012C7">
            <w:pPr>
              <w:jc w:val="both"/>
            </w:pPr>
            <w:r w:rsidRPr="008433D4">
              <w:rPr>
                <w:b/>
              </w:rPr>
              <w:t>Rozsah konzultací (soustředění)</w:t>
            </w:r>
          </w:p>
        </w:tc>
        <w:tc>
          <w:tcPr>
            <w:tcW w:w="889" w:type="dxa"/>
            <w:gridSpan w:val="2"/>
            <w:tcBorders>
              <w:top w:val="single" w:sz="2" w:space="0" w:color="auto"/>
            </w:tcBorders>
          </w:tcPr>
          <w:p w:rsidR="0025458C" w:rsidRPr="008433D4" w:rsidRDefault="0025458C" w:rsidP="00B012C7">
            <w:pPr>
              <w:jc w:val="center"/>
            </w:pPr>
            <w:r w:rsidRPr="008433D4">
              <w:t>10</w:t>
            </w:r>
          </w:p>
        </w:tc>
        <w:tc>
          <w:tcPr>
            <w:tcW w:w="4179" w:type="dxa"/>
            <w:gridSpan w:val="8"/>
            <w:tcBorders>
              <w:top w:val="single" w:sz="2" w:space="0" w:color="auto"/>
            </w:tcBorders>
            <w:shd w:val="clear" w:color="auto" w:fill="F7CAAC"/>
          </w:tcPr>
          <w:p w:rsidR="0025458C" w:rsidRPr="008433D4" w:rsidRDefault="0025458C" w:rsidP="00B012C7">
            <w:pPr>
              <w:jc w:val="both"/>
              <w:rPr>
                <w:b/>
              </w:rPr>
            </w:pPr>
            <w:r w:rsidRPr="008433D4">
              <w:rPr>
                <w:b/>
              </w:rPr>
              <w:t xml:space="preserve">hodin </w:t>
            </w:r>
          </w:p>
        </w:tc>
      </w:tr>
      <w:tr w:rsidR="0025458C" w:rsidRPr="008433D4" w:rsidTr="0025458C">
        <w:trPr>
          <w:gridAfter w:val="1"/>
          <w:wAfter w:w="75" w:type="dxa"/>
        </w:trPr>
        <w:tc>
          <w:tcPr>
            <w:tcW w:w="9855" w:type="dxa"/>
            <w:gridSpan w:val="16"/>
            <w:shd w:val="clear" w:color="auto" w:fill="F7CAAC"/>
          </w:tcPr>
          <w:p w:rsidR="0025458C" w:rsidRPr="008433D4" w:rsidRDefault="0025458C" w:rsidP="00B012C7">
            <w:pPr>
              <w:jc w:val="both"/>
              <w:rPr>
                <w:b/>
              </w:rPr>
            </w:pPr>
            <w:r w:rsidRPr="008433D4">
              <w:rPr>
                <w:b/>
              </w:rPr>
              <w:t>Informace o způsobu kontaktu s vyučujícím</w:t>
            </w:r>
          </w:p>
        </w:tc>
      </w:tr>
      <w:tr w:rsidR="0025458C" w:rsidRPr="008433D4" w:rsidTr="0025458C">
        <w:trPr>
          <w:gridAfter w:val="1"/>
          <w:wAfter w:w="75" w:type="dxa"/>
          <w:trHeight w:val="274"/>
        </w:trPr>
        <w:tc>
          <w:tcPr>
            <w:tcW w:w="9855" w:type="dxa"/>
            <w:gridSpan w:val="16"/>
          </w:tcPr>
          <w:p w:rsidR="0025458C" w:rsidRPr="008433D4" w:rsidRDefault="0025458C" w:rsidP="00B012C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25458C" w:rsidRPr="0025458C" w:rsidTr="00DF60BE">
        <w:trPr>
          <w:gridBefore w:val="1"/>
          <w:wBefore w:w="75" w:type="dxa"/>
        </w:trPr>
        <w:tc>
          <w:tcPr>
            <w:tcW w:w="9855" w:type="dxa"/>
            <w:gridSpan w:val="16"/>
            <w:tcBorders>
              <w:bottom w:val="double" w:sz="4" w:space="0" w:color="auto"/>
            </w:tcBorders>
            <w:shd w:val="clear" w:color="auto" w:fill="BDD6EE"/>
          </w:tcPr>
          <w:p w:rsidR="0025458C" w:rsidRPr="0025458C" w:rsidRDefault="0025458C" w:rsidP="0025458C">
            <w:pPr>
              <w:jc w:val="both"/>
              <w:rPr>
                <w:b/>
                <w:sz w:val="28"/>
              </w:rPr>
            </w:pPr>
            <w:r w:rsidRPr="0025458C">
              <w:lastRenderedPageBreak/>
              <w:br w:type="page"/>
            </w:r>
            <w:r w:rsidRPr="0025458C">
              <w:rPr>
                <w:b/>
                <w:sz w:val="28"/>
              </w:rPr>
              <w:t>B-III – Charakteristika studijního předmětu</w:t>
            </w:r>
          </w:p>
        </w:tc>
      </w:tr>
      <w:tr w:rsidR="0025458C" w:rsidRPr="0025458C" w:rsidTr="00DF60BE">
        <w:trPr>
          <w:gridBefore w:val="1"/>
          <w:wBefore w:w="75" w:type="dxa"/>
        </w:trPr>
        <w:tc>
          <w:tcPr>
            <w:tcW w:w="3086" w:type="dxa"/>
            <w:gridSpan w:val="2"/>
            <w:tcBorders>
              <w:top w:val="double" w:sz="4" w:space="0" w:color="auto"/>
            </w:tcBorders>
            <w:shd w:val="clear" w:color="auto" w:fill="F7CAAC"/>
          </w:tcPr>
          <w:p w:rsidR="0025458C" w:rsidRPr="0025458C" w:rsidRDefault="0025458C" w:rsidP="0025458C">
            <w:pPr>
              <w:jc w:val="both"/>
              <w:rPr>
                <w:b/>
              </w:rPr>
            </w:pPr>
            <w:r w:rsidRPr="0025458C">
              <w:rPr>
                <w:b/>
              </w:rPr>
              <w:t>Název studijního předmětu</w:t>
            </w:r>
          </w:p>
        </w:tc>
        <w:tc>
          <w:tcPr>
            <w:tcW w:w="6769" w:type="dxa"/>
            <w:gridSpan w:val="14"/>
            <w:tcBorders>
              <w:top w:val="double" w:sz="4" w:space="0" w:color="auto"/>
            </w:tcBorders>
          </w:tcPr>
          <w:p w:rsidR="0025458C" w:rsidRPr="0025458C" w:rsidRDefault="0025458C" w:rsidP="0025458C">
            <w:pPr>
              <w:jc w:val="both"/>
            </w:pPr>
            <w:r w:rsidRPr="0025458C">
              <w:rPr>
                <w:color w:val="000000"/>
              </w:rPr>
              <w:t>Aplikovaná statistika I</w:t>
            </w:r>
          </w:p>
        </w:tc>
      </w:tr>
      <w:tr w:rsidR="0025458C" w:rsidRPr="0025458C" w:rsidTr="00DF60BE">
        <w:trPr>
          <w:gridBefore w:val="1"/>
          <w:wBefore w:w="75" w:type="dxa"/>
          <w:trHeight w:val="249"/>
        </w:trPr>
        <w:tc>
          <w:tcPr>
            <w:tcW w:w="3086" w:type="dxa"/>
            <w:gridSpan w:val="2"/>
            <w:shd w:val="clear" w:color="auto" w:fill="F7CAAC"/>
          </w:tcPr>
          <w:p w:rsidR="0025458C" w:rsidRPr="0025458C" w:rsidRDefault="0025458C" w:rsidP="0025458C">
            <w:pPr>
              <w:jc w:val="both"/>
              <w:rPr>
                <w:b/>
              </w:rPr>
            </w:pPr>
            <w:r w:rsidRPr="0025458C">
              <w:rPr>
                <w:b/>
              </w:rPr>
              <w:t>Typ předmětu</w:t>
            </w:r>
          </w:p>
        </w:tc>
        <w:tc>
          <w:tcPr>
            <w:tcW w:w="3406" w:type="dxa"/>
            <w:gridSpan w:val="8"/>
          </w:tcPr>
          <w:p w:rsidR="0025458C" w:rsidRPr="0025458C" w:rsidRDefault="0025458C" w:rsidP="0025458C">
            <w:pPr>
              <w:jc w:val="both"/>
            </w:pPr>
            <w:r>
              <w:t>p</w:t>
            </w:r>
            <w:r w:rsidRPr="0025458C">
              <w:t xml:space="preserve">ovinný </w:t>
            </w:r>
            <w:r w:rsidR="006E6382">
              <w:t xml:space="preserve"> </w:t>
            </w:r>
          </w:p>
        </w:tc>
        <w:tc>
          <w:tcPr>
            <w:tcW w:w="2695" w:type="dxa"/>
            <w:gridSpan w:val="4"/>
            <w:shd w:val="clear" w:color="auto" w:fill="F7CAAC"/>
          </w:tcPr>
          <w:p w:rsidR="0025458C" w:rsidRPr="0025458C" w:rsidRDefault="0025458C" w:rsidP="0025458C">
            <w:pPr>
              <w:jc w:val="both"/>
            </w:pPr>
            <w:r w:rsidRPr="0025458C">
              <w:rPr>
                <w:b/>
              </w:rPr>
              <w:t>doporučený ročník / semestr</w:t>
            </w:r>
          </w:p>
        </w:tc>
        <w:tc>
          <w:tcPr>
            <w:tcW w:w="668" w:type="dxa"/>
            <w:gridSpan w:val="2"/>
          </w:tcPr>
          <w:p w:rsidR="0025458C" w:rsidRPr="0025458C" w:rsidRDefault="0025458C" w:rsidP="0025458C">
            <w:pPr>
              <w:jc w:val="both"/>
            </w:pPr>
            <w:r w:rsidRPr="0025458C">
              <w:t>1/L</w:t>
            </w:r>
          </w:p>
        </w:tc>
      </w:tr>
      <w:tr w:rsidR="0025458C" w:rsidRPr="0025458C" w:rsidTr="00DF60BE">
        <w:trPr>
          <w:gridBefore w:val="1"/>
          <w:wBefore w:w="75" w:type="dxa"/>
        </w:trPr>
        <w:tc>
          <w:tcPr>
            <w:tcW w:w="3086" w:type="dxa"/>
            <w:gridSpan w:val="2"/>
            <w:shd w:val="clear" w:color="auto" w:fill="F7CAAC"/>
          </w:tcPr>
          <w:p w:rsidR="0025458C" w:rsidRPr="0025458C" w:rsidRDefault="0025458C" w:rsidP="0025458C">
            <w:pPr>
              <w:jc w:val="both"/>
              <w:rPr>
                <w:b/>
              </w:rPr>
            </w:pPr>
            <w:r w:rsidRPr="0025458C">
              <w:rPr>
                <w:b/>
              </w:rPr>
              <w:t>Rozsah studijního předmětu</w:t>
            </w:r>
          </w:p>
        </w:tc>
        <w:tc>
          <w:tcPr>
            <w:tcW w:w="1701" w:type="dxa"/>
            <w:gridSpan w:val="4"/>
          </w:tcPr>
          <w:p w:rsidR="0025458C" w:rsidRPr="0025458C" w:rsidRDefault="0025458C" w:rsidP="0025458C">
            <w:pPr>
              <w:jc w:val="both"/>
            </w:pPr>
            <w:r w:rsidRPr="0025458C">
              <w:t>26p + 26c</w:t>
            </w:r>
          </w:p>
        </w:tc>
        <w:tc>
          <w:tcPr>
            <w:tcW w:w="889" w:type="dxa"/>
            <w:gridSpan w:val="2"/>
            <w:shd w:val="clear" w:color="auto" w:fill="F7CAAC"/>
          </w:tcPr>
          <w:p w:rsidR="0025458C" w:rsidRPr="0025458C" w:rsidRDefault="0025458C" w:rsidP="0025458C">
            <w:pPr>
              <w:jc w:val="both"/>
              <w:rPr>
                <w:b/>
              </w:rPr>
            </w:pPr>
            <w:r w:rsidRPr="0025458C">
              <w:rPr>
                <w:b/>
              </w:rPr>
              <w:t xml:space="preserve">hod. </w:t>
            </w:r>
          </w:p>
        </w:tc>
        <w:tc>
          <w:tcPr>
            <w:tcW w:w="816" w:type="dxa"/>
            <w:gridSpan w:val="2"/>
          </w:tcPr>
          <w:p w:rsidR="0025458C" w:rsidRPr="0025458C" w:rsidRDefault="0025458C" w:rsidP="0025458C">
            <w:pPr>
              <w:jc w:val="both"/>
            </w:pPr>
            <w:r w:rsidRPr="0025458C">
              <w:t>52</w:t>
            </w:r>
          </w:p>
        </w:tc>
        <w:tc>
          <w:tcPr>
            <w:tcW w:w="2156" w:type="dxa"/>
            <w:gridSpan w:val="2"/>
            <w:shd w:val="clear" w:color="auto" w:fill="F7CAAC"/>
          </w:tcPr>
          <w:p w:rsidR="0025458C" w:rsidRPr="0025458C" w:rsidRDefault="0025458C" w:rsidP="0025458C">
            <w:pPr>
              <w:jc w:val="both"/>
              <w:rPr>
                <w:b/>
              </w:rPr>
            </w:pPr>
            <w:r w:rsidRPr="0025458C">
              <w:rPr>
                <w:b/>
              </w:rPr>
              <w:t>kreditů</w:t>
            </w:r>
          </w:p>
        </w:tc>
        <w:tc>
          <w:tcPr>
            <w:tcW w:w="1207" w:type="dxa"/>
            <w:gridSpan w:val="4"/>
          </w:tcPr>
          <w:p w:rsidR="0025458C" w:rsidRPr="0025458C" w:rsidRDefault="0025458C" w:rsidP="0025458C">
            <w:pPr>
              <w:jc w:val="both"/>
            </w:pPr>
            <w:r w:rsidRPr="0025458C">
              <w:t>5</w:t>
            </w:r>
          </w:p>
        </w:tc>
      </w:tr>
      <w:tr w:rsidR="0025458C" w:rsidRPr="0025458C" w:rsidTr="00DF60BE">
        <w:trPr>
          <w:gridBefore w:val="1"/>
          <w:wBefore w:w="75" w:type="dxa"/>
        </w:trPr>
        <w:tc>
          <w:tcPr>
            <w:tcW w:w="3086" w:type="dxa"/>
            <w:gridSpan w:val="2"/>
            <w:shd w:val="clear" w:color="auto" w:fill="F7CAAC"/>
          </w:tcPr>
          <w:p w:rsidR="0025458C" w:rsidRPr="0025458C" w:rsidRDefault="0025458C" w:rsidP="0025458C">
            <w:pPr>
              <w:jc w:val="both"/>
              <w:rPr>
                <w:b/>
              </w:rPr>
            </w:pPr>
            <w:r w:rsidRPr="0025458C">
              <w:rPr>
                <w:b/>
              </w:rPr>
              <w:t>Prerekvizity, korekvizity, ekvivalence</w:t>
            </w:r>
          </w:p>
        </w:tc>
        <w:tc>
          <w:tcPr>
            <w:tcW w:w="6769" w:type="dxa"/>
            <w:gridSpan w:val="14"/>
          </w:tcPr>
          <w:p w:rsidR="0025458C" w:rsidRPr="0025458C" w:rsidRDefault="0025458C" w:rsidP="0025458C">
            <w:pPr>
              <w:jc w:val="both"/>
            </w:pPr>
          </w:p>
        </w:tc>
      </w:tr>
      <w:tr w:rsidR="0025458C" w:rsidRPr="0025458C" w:rsidTr="00DF60BE">
        <w:trPr>
          <w:gridBefore w:val="1"/>
          <w:wBefore w:w="75" w:type="dxa"/>
        </w:trPr>
        <w:tc>
          <w:tcPr>
            <w:tcW w:w="3086" w:type="dxa"/>
            <w:gridSpan w:val="2"/>
            <w:shd w:val="clear" w:color="auto" w:fill="F7CAAC"/>
          </w:tcPr>
          <w:p w:rsidR="0025458C" w:rsidRPr="0025458C" w:rsidRDefault="0025458C" w:rsidP="0025458C">
            <w:pPr>
              <w:jc w:val="both"/>
              <w:rPr>
                <w:b/>
              </w:rPr>
            </w:pPr>
            <w:r w:rsidRPr="0025458C">
              <w:rPr>
                <w:b/>
              </w:rPr>
              <w:t>Způsob ověření studijních výsledků</w:t>
            </w:r>
          </w:p>
        </w:tc>
        <w:tc>
          <w:tcPr>
            <w:tcW w:w="3406" w:type="dxa"/>
            <w:gridSpan w:val="8"/>
          </w:tcPr>
          <w:p w:rsidR="0025458C" w:rsidRPr="0025458C" w:rsidRDefault="0025458C" w:rsidP="0025458C">
            <w:pPr>
              <w:jc w:val="both"/>
            </w:pPr>
            <w:r w:rsidRPr="0025458C">
              <w:t>zápočet, zkouška</w:t>
            </w:r>
          </w:p>
        </w:tc>
        <w:tc>
          <w:tcPr>
            <w:tcW w:w="2156" w:type="dxa"/>
            <w:gridSpan w:val="2"/>
            <w:shd w:val="clear" w:color="auto" w:fill="F7CAAC"/>
          </w:tcPr>
          <w:p w:rsidR="0025458C" w:rsidRPr="0025458C" w:rsidRDefault="0025458C" w:rsidP="0025458C">
            <w:pPr>
              <w:jc w:val="both"/>
              <w:rPr>
                <w:b/>
              </w:rPr>
            </w:pPr>
            <w:r w:rsidRPr="0025458C">
              <w:rPr>
                <w:b/>
              </w:rPr>
              <w:t>Forma výuky</w:t>
            </w:r>
          </w:p>
        </w:tc>
        <w:tc>
          <w:tcPr>
            <w:tcW w:w="1207" w:type="dxa"/>
            <w:gridSpan w:val="4"/>
          </w:tcPr>
          <w:p w:rsidR="0025458C" w:rsidRPr="0025458C" w:rsidRDefault="0025458C" w:rsidP="0025458C">
            <w:r w:rsidRPr="0025458C">
              <w:t>přednáška, cvičení</w:t>
            </w:r>
          </w:p>
        </w:tc>
      </w:tr>
      <w:tr w:rsidR="0025458C" w:rsidRPr="0025458C" w:rsidTr="00DF60BE">
        <w:trPr>
          <w:gridBefore w:val="1"/>
          <w:wBefore w:w="75" w:type="dxa"/>
        </w:trPr>
        <w:tc>
          <w:tcPr>
            <w:tcW w:w="3086" w:type="dxa"/>
            <w:gridSpan w:val="2"/>
            <w:shd w:val="clear" w:color="auto" w:fill="F7CAAC"/>
          </w:tcPr>
          <w:p w:rsidR="0025458C" w:rsidRPr="0025458C" w:rsidRDefault="0025458C" w:rsidP="0025458C">
            <w:pPr>
              <w:jc w:val="both"/>
              <w:rPr>
                <w:b/>
              </w:rPr>
            </w:pPr>
            <w:r w:rsidRPr="0025458C">
              <w:rPr>
                <w:b/>
              </w:rPr>
              <w:t>Forma způsobu ověření studijních výsledků a další požadavky na studenta</w:t>
            </w:r>
          </w:p>
        </w:tc>
        <w:tc>
          <w:tcPr>
            <w:tcW w:w="6769" w:type="dxa"/>
            <w:gridSpan w:val="14"/>
            <w:tcBorders>
              <w:bottom w:val="nil"/>
            </w:tcBorders>
          </w:tcPr>
          <w:p w:rsidR="0025458C" w:rsidRPr="0025458C" w:rsidRDefault="0025458C" w:rsidP="0025458C">
            <w:pPr>
              <w:jc w:val="both"/>
            </w:pPr>
            <w:r w:rsidRPr="0025458C">
              <w:t>Způsob zakončení předmětu – zápočet, zkouška</w:t>
            </w:r>
          </w:p>
          <w:p w:rsidR="0025458C" w:rsidRPr="0025458C" w:rsidRDefault="0025458C" w:rsidP="0025458C">
            <w:pPr>
              <w:jc w:val="both"/>
            </w:pPr>
            <w:r w:rsidRPr="0025458C">
              <w:t>Požadavky na zápočet:</w:t>
            </w:r>
            <w:r>
              <w:t xml:space="preserve"> </w:t>
            </w:r>
            <w:r w:rsidRPr="0025458C">
              <w:t xml:space="preserve">2 zápočtové písemky musí být splněny nad 60 </w:t>
            </w:r>
            <w:r w:rsidRPr="0025458C">
              <w:rPr>
                <w:lang w:val="en-GB"/>
              </w:rPr>
              <w:t>%</w:t>
            </w:r>
            <w:r>
              <w:rPr>
                <w:lang w:val="en-GB"/>
              </w:rPr>
              <w:t xml:space="preserve">; </w:t>
            </w:r>
            <w:r w:rsidRPr="0025458C">
              <w:t xml:space="preserve">80% aktivní účast na </w:t>
            </w:r>
            <w:r w:rsidR="00C03436">
              <w:t>cvičení</w:t>
            </w:r>
            <w:r w:rsidRPr="0025458C">
              <w:t>ch.</w:t>
            </w:r>
          </w:p>
          <w:p w:rsidR="0025458C" w:rsidRPr="0025458C" w:rsidRDefault="0025458C" w:rsidP="0025458C">
            <w:pPr>
              <w:jc w:val="both"/>
              <w:rPr>
                <w:rFonts w:eastAsia="Calibri"/>
                <w:color w:val="000000"/>
              </w:rPr>
            </w:pPr>
            <w:r w:rsidRPr="0025458C">
              <w:t xml:space="preserve">Požadavky na zkoušku: </w:t>
            </w:r>
            <w:r w:rsidRPr="0025458C">
              <w:rPr>
                <w:rFonts w:eastAsia="Calibri"/>
              </w:rPr>
              <w:t>písemný test, 2 části (příklady + teorie) s maximálním možným počtem dosažitelných bodů 35, kde musí být každá část alespoň na 50 %.</w:t>
            </w:r>
          </w:p>
        </w:tc>
      </w:tr>
      <w:tr w:rsidR="0025458C" w:rsidRPr="0025458C" w:rsidTr="00DF60BE">
        <w:trPr>
          <w:gridBefore w:val="1"/>
          <w:wBefore w:w="75" w:type="dxa"/>
          <w:trHeight w:val="154"/>
        </w:trPr>
        <w:tc>
          <w:tcPr>
            <w:tcW w:w="9855" w:type="dxa"/>
            <w:gridSpan w:val="16"/>
            <w:tcBorders>
              <w:top w:val="nil"/>
            </w:tcBorders>
          </w:tcPr>
          <w:p w:rsidR="0025458C" w:rsidRPr="0025458C" w:rsidRDefault="0025458C" w:rsidP="0025458C">
            <w:pPr>
              <w:jc w:val="both"/>
            </w:pPr>
          </w:p>
        </w:tc>
      </w:tr>
      <w:tr w:rsidR="0025458C" w:rsidRPr="0025458C" w:rsidTr="00DF60BE">
        <w:trPr>
          <w:gridBefore w:val="1"/>
          <w:wBefore w:w="75" w:type="dxa"/>
          <w:trHeight w:val="197"/>
        </w:trPr>
        <w:tc>
          <w:tcPr>
            <w:tcW w:w="3086" w:type="dxa"/>
            <w:gridSpan w:val="2"/>
            <w:tcBorders>
              <w:top w:val="nil"/>
            </w:tcBorders>
            <w:shd w:val="clear" w:color="auto" w:fill="F7CAAC"/>
          </w:tcPr>
          <w:p w:rsidR="0025458C" w:rsidRPr="0025458C" w:rsidRDefault="0025458C" w:rsidP="0025458C">
            <w:pPr>
              <w:jc w:val="both"/>
              <w:rPr>
                <w:b/>
              </w:rPr>
            </w:pPr>
            <w:r w:rsidRPr="0025458C">
              <w:rPr>
                <w:b/>
              </w:rPr>
              <w:t>Garant předmětu</w:t>
            </w:r>
          </w:p>
        </w:tc>
        <w:tc>
          <w:tcPr>
            <w:tcW w:w="6769" w:type="dxa"/>
            <w:gridSpan w:val="14"/>
            <w:tcBorders>
              <w:top w:val="nil"/>
            </w:tcBorders>
          </w:tcPr>
          <w:p w:rsidR="0025458C" w:rsidRPr="0025458C" w:rsidRDefault="0025458C" w:rsidP="0025458C">
            <w:pPr>
              <w:jc w:val="both"/>
            </w:pPr>
            <w:r w:rsidRPr="0025458C">
              <w:t>Ing. et Ing. Martin Kovářík, Ph.D.</w:t>
            </w:r>
          </w:p>
        </w:tc>
      </w:tr>
      <w:tr w:rsidR="0025458C" w:rsidRPr="0025458C" w:rsidTr="00DF60BE">
        <w:trPr>
          <w:gridBefore w:val="1"/>
          <w:wBefore w:w="75" w:type="dxa"/>
          <w:trHeight w:val="243"/>
        </w:trPr>
        <w:tc>
          <w:tcPr>
            <w:tcW w:w="3086" w:type="dxa"/>
            <w:gridSpan w:val="2"/>
            <w:tcBorders>
              <w:top w:val="nil"/>
            </w:tcBorders>
            <w:shd w:val="clear" w:color="auto" w:fill="F7CAAC"/>
          </w:tcPr>
          <w:p w:rsidR="0025458C" w:rsidRPr="0025458C" w:rsidRDefault="0025458C" w:rsidP="0025458C">
            <w:pPr>
              <w:jc w:val="both"/>
              <w:rPr>
                <w:b/>
              </w:rPr>
            </w:pPr>
            <w:r w:rsidRPr="0025458C">
              <w:rPr>
                <w:b/>
              </w:rPr>
              <w:t>Zapojení garanta do výuky předmětu</w:t>
            </w:r>
          </w:p>
        </w:tc>
        <w:tc>
          <w:tcPr>
            <w:tcW w:w="6769" w:type="dxa"/>
            <w:gridSpan w:val="14"/>
            <w:tcBorders>
              <w:top w:val="nil"/>
            </w:tcBorders>
          </w:tcPr>
          <w:p w:rsidR="0025458C" w:rsidRPr="0025458C" w:rsidRDefault="0025458C" w:rsidP="0025458C">
            <w:pPr>
              <w:jc w:val="both"/>
            </w:pPr>
            <w:r w:rsidRPr="0025458C">
              <w:t xml:space="preserve">Garant se podílí na přednáškách v rozsahu 100 %, dále stanovuje koncepci </w:t>
            </w:r>
            <w:r>
              <w:t>cvičení</w:t>
            </w:r>
            <w:r w:rsidRPr="0025458C">
              <w:t xml:space="preserve"> a dohlíží na jejich jednotné vedení.</w:t>
            </w:r>
          </w:p>
        </w:tc>
      </w:tr>
      <w:tr w:rsidR="0025458C" w:rsidRPr="0025458C" w:rsidTr="00DF60BE">
        <w:trPr>
          <w:gridBefore w:val="1"/>
          <w:wBefore w:w="75" w:type="dxa"/>
        </w:trPr>
        <w:tc>
          <w:tcPr>
            <w:tcW w:w="3086" w:type="dxa"/>
            <w:gridSpan w:val="2"/>
            <w:shd w:val="clear" w:color="auto" w:fill="F7CAAC"/>
          </w:tcPr>
          <w:p w:rsidR="0025458C" w:rsidRPr="0025458C" w:rsidRDefault="0025458C" w:rsidP="0025458C">
            <w:pPr>
              <w:jc w:val="both"/>
              <w:rPr>
                <w:b/>
              </w:rPr>
            </w:pPr>
            <w:r w:rsidRPr="0025458C">
              <w:rPr>
                <w:b/>
              </w:rPr>
              <w:t>Vyučující</w:t>
            </w:r>
          </w:p>
        </w:tc>
        <w:tc>
          <w:tcPr>
            <w:tcW w:w="6769" w:type="dxa"/>
            <w:gridSpan w:val="14"/>
            <w:tcBorders>
              <w:bottom w:val="nil"/>
            </w:tcBorders>
          </w:tcPr>
          <w:p w:rsidR="0025458C" w:rsidRPr="0025458C" w:rsidRDefault="0025458C" w:rsidP="0025458C">
            <w:pPr>
              <w:jc w:val="both"/>
            </w:pPr>
            <w:r w:rsidRPr="0025458C">
              <w:t>Ing. et Ing. Martin Kovářík, Ph.D.</w:t>
            </w:r>
            <w:r w:rsidRPr="002D2A27">
              <w:t xml:space="preserve"> – přednášky (100%)</w:t>
            </w:r>
          </w:p>
        </w:tc>
      </w:tr>
      <w:tr w:rsidR="0025458C" w:rsidRPr="0025458C" w:rsidTr="00DF60BE">
        <w:trPr>
          <w:gridBefore w:val="1"/>
          <w:wBefore w:w="75" w:type="dxa"/>
          <w:trHeight w:val="100"/>
        </w:trPr>
        <w:tc>
          <w:tcPr>
            <w:tcW w:w="9855" w:type="dxa"/>
            <w:gridSpan w:val="16"/>
            <w:tcBorders>
              <w:top w:val="nil"/>
            </w:tcBorders>
          </w:tcPr>
          <w:p w:rsidR="0025458C" w:rsidRPr="0025458C" w:rsidRDefault="0025458C" w:rsidP="0025458C">
            <w:pPr>
              <w:jc w:val="both"/>
            </w:pPr>
          </w:p>
        </w:tc>
      </w:tr>
      <w:tr w:rsidR="0025458C" w:rsidRPr="0025458C" w:rsidTr="00DF60BE">
        <w:trPr>
          <w:gridBefore w:val="1"/>
          <w:wBefore w:w="75" w:type="dxa"/>
        </w:trPr>
        <w:tc>
          <w:tcPr>
            <w:tcW w:w="3086" w:type="dxa"/>
            <w:gridSpan w:val="2"/>
            <w:shd w:val="clear" w:color="auto" w:fill="F7CAAC"/>
          </w:tcPr>
          <w:p w:rsidR="0025458C" w:rsidRPr="0025458C" w:rsidRDefault="0025458C" w:rsidP="0025458C">
            <w:pPr>
              <w:jc w:val="both"/>
              <w:rPr>
                <w:b/>
              </w:rPr>
            </w:pPr>
            <w:r w:rsidRPr="0025458C">
              <w:rPr>
                <w:b/>
              </w:rPr>
              <w:t>Stručná anotace předmětu</w:t>
            </w:r>
          </w:p>
        </w:tc>
        <w:tc>
          <w:tcPr>
            <w:tcW w:w="6769" w:type="dxa"/>
            <w:gridSpan w:val="14"/>
            <w:tcBorders>
              <w:bottom w:val="nil"/>
            </w:tcBorders>
          </w:tcPr>
          <w:p w:rsidR="0025458C" w:rsidRPr="0025458C" w:rsidRDefault="0025458C" w:rsidP="0025458C">
            <w:pPr>
              <w:jc w:val="both"/>
            </w:pPr>
          </w:p>
        </w:tc>
      </w:tr>
      <w:tr w:rsidR="0025458C" w:rsidRPr="0025458C" w:rsidTr="00DF60BE">
        <w:trPr>
          <w:gridBefore w:val="1"/>
          <w:wBefore w:w="75" w:type="dxa"/>
          <w:trHeight w:val="2117"/>
        </w:trPr>
        <w:tc>
          <w:tcPr>
            <w:tcW w:w="9855" w:type="dxa"/>
            <w:gridSpan w:val="16"/>
            <w:tcBorders>
              <w:top w:val="nil"/>
              <w:bottom w:val="single" w:sz="12" w:space="0" w:color="auto"/>
            </w:tcBorders>
          </w:tcPr>
          <w:p w:rsidR="0025458C" w:rsidRPr="0025458C" w:rsidRDefault="0025458C" w:rsidP="0025458C">
            <w:pPr>
              <w:jc w:val="both"/>
              <w:textAlignment w:val="baseline"/>
              <w:rPr>
                <w:szCs w:val="22"/>
                <w:lang w:eastAsia="en-US"/>
              </w:rPr>
            </w:pPr>
            <w:r w:rsidRPr="0025458C">
              <w:rPr>
                <w:szCs w:val="22"/>
                <w:lang w:eastAsia="en-US"/>
              </w:rPr>
              <w:t xml:space="preserve">Předmět seznamuje studenta se základy popisné a matematické statistiky s aplikacemi v různých průmyslových odvětvích. Tento předmět tvoří základ pro studium navazujících kurzů ve vyšších ročnících pro předměty zabývajícími se praktickou analýzou dat, rozhodovacími procesy a ekonomickou statistikou. Cílem předmětu je vypěstovat v posluchačích cit pro správnou interpretaci výsledků statistických analýz a správně zvolit statistický test na základě dat, stanovených hypotéz a ověřených předpokladech pro jeho použití. Studenti se budou učit aplikovat získané vědomosti na praktických příkladech z mnoha praktických odvětví. </w:t>
            </w:r>
            <w:r w:rsidRPr="0025458C">
              <w:rPr>
                <w:szCs w:val="22"/>
                <w:lang w:val="en-US" w:eastAsia="en-US"/>
              </w:rPr>
              <w:t xml:space="preserve"> </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Teoretický úvod</w:t>
            </w:r>
            <w:r w:rsidRPr="0025458C">
              <w:rPr>
                <w:szCs w:val="22"/>
                <w:lang w:val="en-US" w:eastAsia="en-US"/>
              </w:rPr>
              <w:t>, softwarové možnosti statistického zpracování dat</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Základní pojmy popisné statistiky</w:t>
            </w:r>
            <w:r w:rsidRPr="0025458C">
              <w:rPr>
                <w:szCs w:val="22"/>
                <w:lang w:val="en-US" w:eastAsia="en-US"/>
              </w:rPr>
              <w:t>, interpretace charakteristik polohy a variability</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Aplikace popisné statistiky v průmyslové praxi – Číselná a grafická interpretace datových souborů</w:t>
            </w:r>
            <w:r w:rsidRPr="0025458C">
              <w:rPr>
                <w:szCs w:val="22"/>
                <w:lang w:val="en-US" w:eastAsia="en-US"/>
              </w:rPr>
              <w:t xml:space="preserve"> </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Náhodná veličina</w:t>
            </w:r>
            <w:r w:rsidR="00C61C83">
              <w:rPr>
                <w:szCs w:val="22"/>
                <w:lang w:eastAsia="en-US"/>
              </w:rPr>
              <w:t>,</w:t>
            </w:r>
            <w:r w:rsidRPr="0025458C">
              <w:rPr>
                <w:szCs w:val="22"/>
                <w:lang w:eastAsia="en-US"/>
              </w:rPr>
              <w:t xml:space="preserve"> proč ji zavádíme a proč je tento pojem tak důležitý v matematické statistice</w:t>
            </w:r>
            <w:r w:rsidRPr="0025458C">
              <w:rPr>
                <w:szCs w:val="22"/>
                <w:lang w:val="en-US" w:eastAsia="en-US"/>
              </w:rPr>
              <w:t xml:space="preserve"> </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Aplikace normálního rozdělení náhodné veličiny ve statistickém řízení kvality</w:t>
            </w:r>
            <w:r w:rsidRPr="0025458C">
              <w:rPr>
                <w:szCs w:val="22"/>
                <w:lang w:val="en-US" w:eastAsia="en-US"/>
              </w:rPr>
              <w:t xml:space="preserve"> </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Základní pojmy matematické statistiky</w:t>
            </w:r>
            <w:r w:rsidR="00C61C83">
              <w:rPr>
                <w:szCs w:val="22"/>
                <w:lang w:eastAsia="en-US"/>
              </w:rPr>
              <w:t>,</w:t>
            </w:r>
            <w:r w:rsidRPr="0025458C">
              <w:rPr>
                <w:szCs w:val="22"/>
                <w:lang w:eastAsia="en-US"/>
              </w:rPr>
              <w:t xml:space="preserve"> role náhodného výběru v oblasti matematické statistiky</w:t>
            </w:r>
            <w:r w:rsidRPr="0025458C">
              <w:rPr>
                <w:szCs w:val="22"/>
                <w:lang w:val="en-US" w:eastAsia="en-US"/>
              </w:rPr>
              <w:t xml:space="preserve"> </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Bodové a intervalové odhady parametrů</w:t>
            </w:r>
            <w:r w:rsidR="00C61C83">
              <w:rPr>
                <w:szCs w:val="22"/>
                <w:lang w:eastAsia="en-US"/>
              </w:rPr>
              <w:t>,</w:t>
            </w:r>
            <w:r w:rsidRPr="0025458C">
              <w:rPr>
                <w:szCs w:val="22"/>
                <w:lang w:eastAsia="en-US"/>
              </w:rPr>
              <w:t xml:space="preserve"> jejich praktické použití</w:t>
            </w:r>
            <w:r w:rsidRPr="0025458C">
              <w:rPr>
                <w:szCs w:val="22"/>
                <w:lang w:val="en-US" w:eastAsia="en-US"/>
              </w:rPr>
              <w:t xml:space="preserve"> </w:t>
            </w:r>
          </w:p>
          <w:p w:rsidR="0025458C" w:rsidRPr="0025458C" w:rsidRDefault="0025458C" w:rsidP="00124FDB">
            <w:pPr>
              <w:numPr>
                <w:ilvl w:val="0"/>
                <w:numId w:val="39"/>
              </w:numPr>
              <w:ind w:left="247" w:hanging="247"/>
              <w:jc w:val="both"/>
              <w:textAlignment w:val="baseline"/>
              <w:rPr>
                <w:sz w:val="22"/>
                <w:szCs w:val="24"/>
                <w:lang w:val="en-US" w:eastAsia="en-US"/>
              </w:rPr>
            </w:pPr>
            <w:r w:rsidRPr="0025458C">
              <w:rPr>
                <w:szCs w:val="22"/>
                <w:lang w:eastAsia="en-US"/>
              </w:rPr>
              <w:t>Princip testování statistických hypotéz z hlediska výzkumu a praxe</w:t>
            </w:r>
          </w:p>
          <w:p w:rsidR="0025458C" w:rsidRPr="0025458C" w:rsidRDefault="0025458C" w:rsidP="00124FDB">
            <w:pPr>
              <w:numPr>
                <w:ilvl w:val="0"/>
                <w:numId w:val="39"/>
              </w:numPr>
              <w:ind w:left="247" w:hanging="247"/>
              <w:jc w:val="both"/>
              <w:textAlignment w:val="baseline"/>
              <w:rPr>
                <w:sz w:val="22"/>
                <w:szCs w:val="24"/>
                <w:lang w:val="en-US" w:eastAsia="en-US"/>
              </w:rPr>
            </w:pPr>
            <w:r w:rsidRPr="0025458C">
              <w:rPr>
                <w:szCs w:val="22"/>
                <w:lang w:val="en-US" w:eastAsia="en-US"/>
              </w:rPr>
              <w:t>Ověřování předpokladů pro použití parametrických testů</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Parametrické testy o průměru, rozptylu a relativní četnosti</w:t>
            </w:r>
          </w:p>
          <w:p w:rsidR="0025458C" w:rsidRPr="0025458C" w:rsidRDefault="0025458C" w:rsidP="00124FDB">
            <w:pPr>
              <w:numPr>
                <w:ilvl w:val="0"/>
                <w:numId w:val="39"/>
              </w:numPr>
              <w:ind w:left="247" w:hanging="247"/>
              <w:jc w:val="both"/>
              <w:textAlignment w:val="baseline"/>
              <w:rPr>
                <w:rFonts w:ascii="Calibri" w:eastAsia="Calibri" w:hAnsi="Calibri"/>
                <w:color w:val="000000"/>
              </w:rPr>
            </w:pPr>
            <w:r w:rsidRPr="0025458C">
              <w:rPr>
                <w:szCs w:val="22"/>
                <w:lang w:eastAsia="en-US"/>
              </w:rPr>
              <w:t>Statistická analýza dat – praktické ukázky aplikaci statistické inference</w:t>
            </w:r>
          </w:p>
        </w:tc>
      </w:tr>
      <w:tr w:rsidR="0025458C" w:rsidRPr="0025458C" w:rsidTr="00DF60BE">
        <w:trPr>
          <w:gridBefore w:val="1"/>
          <w:wBefore w:w="75" w:type="dxa"/>
          <w:trHeight w:val="265"/>
        </w:trPr>
        <w:tc>
          <w:tcPr>
            <w:tcW w:w="3653" w:type="dxa"/>
            <w:gridSpan w:val="4"/>
            <w:tcBorders>
              <w:top w:val="nil"/>
            </w:tcBorders>
            <w:shd w:val="clear" w:color="auto" w:fill="F7CAAC"/>
          </w:tcPr>
          <w:p w:rsidR="0025458C" w:rsidRPr="0025458C" w:rsidRDefault="0025458C" w:rsidP="0025458C">
            <w:pPr>
              <w:jc w:val="both"/>
            </w:pPr>
            <w:r w:rsidRPr="0025458C">
              <w:rPr>
                <w:b/>
              </w:rPr>
              <w:t>Studijní literatura a studijní pomůcky</w:t>
            </w:r>
          </w:p>
        </w:tc>
        <w:tc>
          <w:tcPr>
            <w:tcW w:w="6202" w:type="dxa"/>
            <w:gridSpan w:val="12"/>
            <w:tcBorders>
              <w:top w:val="nil"/>
              <w:bottom w:val="nil"/>
            </w:tcBorders>
          </w:tcPr>
          <w:p w:rsidR="0025458C" w:rsidRPr="0025458C" w:rsidRDefault="0025458C" w:rsidP="0025458C">
            <w:pPr>
              <w:jc w:val="both"/>
            </w:pPr>
          </w:p>
        </w:tc>
      </w:tr>
      <w:tr w:rsidR="0025458C" w:rsidRPr="0025458C" w:rsidTr="00DF60BE">
        <w:trPr>
          <w:gridBefore w:val="1"/>
          <w:wBefore w:w="75" w:type="dxa"/>
          <w:trHeight w:val="992"/>
        </w:trPr>
        <w:tc>
          <w:tcPr>
            <w:tcW w:w="9855" w:type="dxa"/>
            <w:gridSpan w:val="16"/>
            <w:tcBorders>
              <w:top w:val="nil"/>
            </w:tcBorders>
          </w:tcPr>
          <w:p w:rsidR="00AC0CA7" w:rsidRPr="000F1B0E" w:rsidRDefault="00AC0CA7" w:rsidP="00AC0CA7">
            <w:pPr>
              <w:jc w:val="both"/>
              <w:rPr>
                <w:ins w:id="1133" w:author="Michal Pilík" w:date="2019-09-12T11:23:00Z"/>
                <w:b/>
              </w:rPr>
            </w:pPr>
            <w:ins w:id="1134" w:author="Michal Pilík" w:date="2019-09-12T11:23:00Z">
              <w:r w:rsidRPr="000F1B0E">
                <w:rPr>
                  <w:b/>
                </w:rPr>
                <w:t>Povinná literatura</w:t>
              </w:r>
            </w:ins>
          </w:p>
          <w:p w:rsidR="00AC0CA7" w:rsidRPr="000F1B0E" w:rsidRDefault="00AC0CA7" w:rsidP="00AC0CA7">
            <w:pPr>
              <w:jc w:val="both"/>
              <w:rPr>
                <w:ins w:id="1135" w:author="Michal Pilík" w:date="2019-09-12T11:23:00Z"/>
                <w:rStyle w:val="normaltextrun"/>
                <w:lang w:eastAsia="en-US"/>
              </w:rPr>
            </w:pPr>
            <w:ins w:id="1136" w:author="Michal Pilík" w:date="2019-09-12T11:23:00Z">
              <w:r w:rsidRPr="000F1B0E">
                <w:rPr>
                  <w:rStyle w:val="normaltextrun"/>
                  <w:lang w:eastAsia="en-US"/>
                </w:rPr>
                <w:t xml:space="preserve">KOVÁŘÍK, M., KLÍMEK, P. </w:t>
              </w:r>
              <w:r w:rsidRPr="000F1B0E">
                <w:rPr>
                  <w:rStyle w:val="normaltextrun"/>
                  <w:i/>
                  <w:lang w:eastAsia="en-US"/>
                </w:rPr>
                <w:t xml:space="preserve">Počet pravděpodobnosti v programu XLStatistics. </w:t>
              </w:r>
              <w:r w:rsidRPr="000F1B0E">
                <w:rPr>
                  <w:rStyle w:val="normaltextrun"/>
                  <w:lang w:eastAsia="en-US"/>
                </w:rPr>
                <w:t>Skripta pro 1. ročník denního studia Zlín: UTB, FaME, 2011, 150 s. ISBN  978-80-7454-011-0.</w:t>
              </w:r>
            </w:ins>
          </w:p>
          <w:p w:rsidR="00AC0CA7" w:rsidRPr="000F1B0E" w:rsidRDefault="00AC0CA7" w:rsidP="00AC0CA7">
            <w:pPr>
              <w:jc w:val="both"/>
              <w:rPr>
                <w:ins w:id="1137" w:author="Michal Pilík" w:date="2019-09-12T11:23:00Z"/>
                <w:rStyle w:val="normaltextrun"/>
                <w:lang w:eastAsia="en-US"/>
              </w:rPr>
            </w:pPr>
            <w:ins w:id="1138" w:author="Michal Pilík" w:date="2019-09-12T11:23:00Z">
              <w:r w:rsidRPr="000F1B0E">
                <w:rPr>
                  <w:rStyle w:val="normaltextrun"/>
                  <w:lang w:eastAsia="en-US"/>
                </w:rPr>
                <w:t xml:space="preserve">KOVÁŘÍK, M., KLÍMEK, P. </w:t>
              </w:r>
              <w:r w:rsidRPr="000F1B0E">
                <w:rPr>
                  <w:rStyle w:val="normaltextrun"/>
                  <w:i/>
                  <w:lang w:eastAsia="en-US"/>
                </w:rPr>
                <w:t>Matematická statistika v programu XLStatistics</w:t>
              </w:r>
              <w:r w:rsidRPr="000F1B0E">
                <w:rPr>
                  <w:rStyle w:val="normaltextrun"/>
                  <w:lang w:eastAsia="en-US"/>
                </w:rPr>
                <w:t>. Skripta pro 1. ročník denního studia Zlín: UTB, FaME, 2011, 150 s. ISBN  978-80-7454-010-3.</w:t>
              </w:r>
            </w:ins>
          </w:p>
          <w:p w:rsidR="00AC0CA7" w:rsidRPr="000F1B0E" w:rsidRDefault="00AC0CA7" w:rsidP="00AC0CA7">
            <w:pPr>
              <w:jc w:val="both"/>
              <w:rPr>
                <w:ins w:id="1139" w:author="Michal Pilík" w:date="2019-09-12T11:23:00Z"/>
                <w:color w:val="333333"/>
                <w:shd w:val="clear" w:color="auto" w:fill="FFFFFF"/>
              </w:rPr>
            </w:pPr>
            <w:ins w:id="1140" w:author="Michal Pilík" w:date="2019-09-12T11:23:00Z">
              <w:r w:rsidRPr="000F1B0E">
                <w:rPr>
                  <w:rStyle w:val="normaltextrun"/>
                  <w:lang w:eastAsia="en-US"/>
                </w:rPr>
                <w:t xml:space="preserve">ROSS, S. M. </w:t>
              </w:r>
              <w:r w:rsidRPr="000F1B0E">
                <w:rPr>
                  <w:rStyle w:val="normaltextrun"/>
                  <w:i/>
                  <w:lang w:eastAsia="en-US"/>
                </w:rPr>
                <w:t>Introductory Statistics</w:t>
              </w:r>
              <w:r w:rsidRPr="000F1B0E">
                <w:rPr>
                  <w:rStyle w:val="normaltextrun"/>
                  <w:lang w:eastAsia="en-US"/>
                </w:rPr>
                <w:t xml:space="preserve">. 3rd ed. Academic Press, 2010. 842 p. ISBN </w:t>
              </w:r>
              <w:r w:rsidRPr="000F1B0E">
                <w:rPr>
                  <w:shd w:val="clear" w:color="auto" w:fill="FFFFFF"/>
                </w:rPr>
                <w:t>0123743885.</w:t>
              </w:r>
            </w:ins>
          </w:p>
          <w:p w:rsidR="00AC0CA7" w:rsidRPr="000F1B0E" w:rsidRDefault="00AC0CA7" w:rsidP="00AC0CA7">
            <w:pPr>
              <w:jc w:val="both"/>
              <w:rPr>
                <w:ins w:id="1141" w:author="Michal Pilík" w:date="2019-09-12T11:23:00Z"/>
                <w:rStyle w:val="normaltextrun"/>
                <w:lang w:eastAsia="en-US"/>
              </w:rPr>
            </w:pPr>
            <w:ins w:id="1142" w:author="Michal Pilík" w:date="2019-09-12T11:23:00Z">
              <w:r w:rsidRPr="000F1B0E">
                <w:rPr>
                  <w:rStyle w:val="normaltextrun"/>
                  <w:lang w:eastAsia="en-US"/>
                </w:rPr>
                <w:t xml:space="preserve">KUHN, M., JOHNSON, K. </w:t>
              </w:r>
              <w:r w:rsidRPr="000F1B0E">
                <w:rPr>
                  <w:rStyle w:val="normaltextrun"/>
                  <w:i/>
                  <w:lang w:eastAsia="en-US"/>
                </w:rPr>
                <w:t>Applied predictive modeling.</w:t>
              </w:r>
              <w:r w:rsidRPr="000F1B0E">
                <w:rPr>
                  <w:rStyle w:val="normaltextrun"/>
                  <w:lang w:eastAsia="en-US"/>
                </w:rPr>
                <w:t xml:space="preserve"> New York: Springer, 2013, 600 p. ISBN 978-1-4614-6848-6.</w:t>
              </w:r>
            </w:ins>
          </w:p>
          <w:p w:rsidR="00AC0CA7" w:rsidRPr="000F1B0E" w:rsidRDefault="00AC0CA7" w:rsidP="00AC0CA7">
            <w:pPr>
              <w:jc w:val="both"/>
              <w:rPr>
                <w:ins w:id="1143" w:author="Michal Pilík" w:date="2019-09-12T11:23:00Z"/>
                <w:rStyle w:val="normaltextrun"/>
                <w:b/>
                <w:lang w:eastAsia="en-US"/>
              </w:rPr>
            </w:pPr>
            <w:ins w:id="1144" w:author="Michal Pilík" w:date="2019-09-12T11:23:00Z">
              <w:r w:rsidRPr="000F1B0E">
                <w:rPr>
                  <w:b/>
                </w:rPr>
                <w:t>Doporučená literatura</w:t>
              </w:r>
            </w:ins>
          </w:p>
          <w:p w:rsidR="00AC0CA7" w:rsidRPr="000F1B0E" w:rsidRDefault="00AC0CA7" w:rsidP="00AC0CA7">
            <w:pPr>
              <w:jc w:val="both"/>
              <w:rPr>
                <w:ins w:id="1145" w:author="Michal Pilík" w:date="2019-09-12T11:23:00Z"/>
                <w:rStyle w:val="normaltextrun"/>
                <w:lang w:eastAsia="en-US"/>
              </w:rPr>
            </w:pPr>
            <w:ins w:id="1146" w:author="Michal Pilík" w:date="2019-09-12T11:23:00Z">
              <w:r w:rsidRPr="000F1B0E">
                <w:rPr>
                  <w:rStyle w:val="normaltextrun"/>
                  <w:lang w:eastAsia="en-US"/>
                </w:rPr>
                <w:t xml:space="preserve">JAMES, G., WITTEN, D., HASTIE, T., TIBSHIRANI, R. </w:t>
              </w:r>
              <w:r w:rsidRPr="000F1B0E">
                <w:rPr>
                  <w:rStyle w:val="normaltextrun"/>
                  <w:i/>
                  <w:lang w:eastAsia="en-US"/>
                </w:rPr>
                <w:t xml:space="preserve">An introduction to statistical learning: with applications in R. </w:t>
              </w:r>
              <w:r w:rsidRPr="000F1B0E">
                <w:rPr>
                  <w:rStyle w:val="normaltextrun"/>
                  <w:lang w:eastAsia="en-US"/>
                </w:rPr>
                <w:t>New York: Springer, 2013, 426 p. ISBN 978-1-4614-7137-0.</w:t>
              </w:r>
            </w:ins>
          </w:p>
          <w:p w:rsidR="00AC0CA7" w:rsidRPr="000F1B0E" w:rsidRDefault="00AC0CA7" w:rsidP="00AC0CA7">
            <w:pPr>
              <w:jc w:val="both"/>
              <w:rPr>
                <w:ins w:id="1147" w:author="Michal Pilík" w:date="2019-09-12T11:23:00Z"/>
                <w:rStyle w:val="normaltextrun"/>
                <w:lang w:eastAsia="en-US"/>
              </w:rPr>
            </w:pPr>
            <w:ins w:id="1148" w:author="Michal Pilík" w:date="2019-09-12T11:23:00Z">
              <w:r w:rsidRPr="000F1B0E">
                <w:rPr>
                  <w:rStyle w:val="normaltextrun"/>
                  <w:lang w:eastAsia="en-US"/>
                </w:rPr>
                <w:t>PECK, R., OLSEN, CH., DEVORE, J., L</w:t>
              </w:r>
              <w:r w:rsidRPr="000F1B0E">
                <w:rPr>
                  <w:rStyle w:val="normaltextrun"/>
                  <w:i/>
                  <w:lang w:eastAsia="en-US"/>
                </w:rPr>
                <w:t>. Introduction to Statistics and Data Analysis, Enhanced Review Edition</w:t>
              </w:r>
              <w:r w:rsidRPr="000F1B0E">
                <w:rPr>
                  <w:rStyle w:val="normaltextrun"/>
                  <w:lang w:eastAsia="en-US"/>
                </w:rPr>
                <w:t xml:space="preserve"> (4th Edition). Duxbury Press. 2011, 944 p. ISBN 0840054904.</w:t>
              </w:r>
            </w:ins>
          </w:p>
          <w:p w:rsidR="00AC0CA7" w:rsidRPr="000F1B0E" w:rsidRDefault="00AC0CA7" w:rsidP="00AC0CA7">
            <w:pPr>
              <w:jc w:val="both"/>
              <w:rPr>
                <w:ins w:id="1149" w:author="Michal Pilík" w:date="2019-09-12T11:23:00Z"/>
                <w:rStyle w:val="normaltextrun"/>
                <w:lang w:eastAsia="en-US"/>
              </w:rPr>
            </w:pPr>
            <w:ins w:id="1150" w:author="Michal Pilík" w:date="2019-09-12T11:23:00Z">
              <w:r w:rsidRPr="000F1B0E">
                <w:rPr>
                  <w:rStyle w:val="normaltextrun"/>
                  <w:lang w:eastAsia="en-US"/>
                </w:rPr>
                <w:t xml:space="preserve">KOVÁŘÍK, M., KLÍMEK, P. </w:t>
              </w:r>
              <w:r w:rsidRPr="000F1B0E">
                <w:rPr>
                  <w:rStyle w:val="normaltextrun"/>
                  <w:i/>
                  <w:lang w:eastAsia="en-US"/>
                </w:rPr>
                <w:t>Aplikovaná statistika – Sbírka příkladů v programu XLStatistics</w:t>
              </w:r>
              <w:r w:rsidRPr="000F1B0E">
                <w:rPr>
                  <w:rStyle w:val="normaltextrun"/>
                  <w:lang w:eastAsia="en-US"/>
                </w:rPr>
                <w:t>. Skripta pro 2. ročník denního studia Zlín: UTB, FaME, 2011. 145 s. ISBN  978-80-7454-129-2.</w:t>
              </w:r>
            </w:ins>
          </w:p>
          <w:p w:rsidR="0025458C" w:rsidRPr="0025458C" w:rsidDel="00AC0CA7" w:rsidRDefault="00AC0CA7" w:rsidP="00AC0CA7">
            <w:pPr>
              <w:jc w:val="both"/>
              <w:rPr>
                <w:del w:id="1151" w:author="Michal Pilík" w:date="2019-09-12T11:23:00Z"/>
                <w:b/>
              </w:rPr>
            </w:pPr>
            <w:ins w:id="1152" w:author="Michal Pilík" w:date="2019-09-12T11:23:00Z">
              <w:r w:rsidRPr="000F1B0E">
                <w:rPr>
                  <w:rStyle w:val="normaltextrun"/>
                  <w:lang w:eastAsia="en-US"/>
                </w:rPr>
                <w:t xml:space="preserve">MONTGOMERY, D. C. </w:t>
              </w:r>
              <w:r w:rsidRPr="000F1B0E">
                <w:rPr>
                  <w:rStyle w:val="normaltextrun"/>
                  <w:i/>
                  <w:lang w:eastAsia="en-US"/>
                </w:rPr>
                <w:t>Introduction to Statistical Quality Control</w:t>
              </w:r>
              <w:r w:rsidRPr="000F1B0E">
                <w:rPr>
                  <w:rStyle w:val="normaltextrun"/>
                  <w:lang w:eastAsia="en-US"/>
                </w:rPr>
                <w:t>. vyd. 6. USA: John Wiley &amp; Sons, Inc, 2009. 734 p. ISBN 978-0470169926.</w:t>
              </w:r>
            </w:ins>
            <w:del w:id="1153" w:author="Michal Pilík" w:date="2019-09-12T11:23:00Z">
              <w:r w:rsidR="0025458C" w:rsidRPr="0025458C" w:rsidDel="00AC0CA7">
                <w:rPr>
                  <w:b/>
                </w:rPr>
                <w:delText>Povinná literatura</w:delText>
              </w:r>
            </w:del>
          </w:p>
          <w:p w:rsidR="0025458C" w:rsidRPr="0025458C" w:rsidDel="00AC0CA7" w:rsidRDefault="0025458C" w:rsidP="0025458C">
            <w:pPr>
              <w:jc w:val="both"/>
              <w:rPr>
                <w:del w:id="1154" w:author="Michal Pilík" w:date="2019-09-12T11:23:00Z"/>
                <w:lang w:eastAsia="en-US"/>
              </w:rPr>
            </w:pPr>
            <w:del w:id="1155" w:author="Michal Pilík" w:date="2019-09-12T11:23:00Z">
              <w:r w:rsidRPr="0025458C" w:rsidDel="00AC0CA7">
                <w:rPr>
                  <w:lang w:eastAsia="en-US"/>
                </w:rPr>
                <w:delText xml:space="preserve">FELLER, W. </w:delText>
              </w:r>
              <w:r w:rsidRPr="0025458C" w:rsidDel="00AC0CA7">
                <w:rPr>
                  <w:i/>
                  <w:lang w:eastAsia="en-US"/>
                </w:rPr>
                <w:delText>An Introduction to Probability Theory and Its Applications</w:delText>
              </w:r>
              <w:r w:rsidRPr="0025458C" w:rsidDel="00AC0CA7">
                <w:rPr>
                  <w:lang w:eastAsia="en-US"/>
                </w:rPr>
                <w:delText>, Volume II. New York: Wiley</w:delText>
              </w:r>
              <w:r w:rsidR="004F3AF5" w:rsidDel="00AC0CA7">
                <w:rPr>
                  <w:lang w:eastAsia="en-US"/>
                </w:rPr>
                <w:delText>, 1971</w:delText>
              </w:r>
              <w:r w:rsidRPr="0025458C" w:rsidDel="00AC0CA7">
                <w:rPr>
                  <w:lang w:eastAsia="en-US"/>
                </w:rPr>
                <w:delText>.</w:delText>
              </w:r>
            </w:del>
          </w:p>
          <w:p w:rsidR="0025458C" w:rsidRPr="0025458C" w:rsidDel="00AC0CA7" w:rsidRDefault="0025458C" w:rsidP="0025458C">
            <w:pPr>
              <w:jc w:val="both"/>
              <w:rPr>
                <w:del w:id="1156" w:author="Michal Pilík" w:date="2019-09-12T11:23:00Z"/>
              </w:rPr>
            </w:pPr>
            <w:del w:id="1157" w:author="Michal Pilík" w:date="2019-09-12T11:23:00Z">
              <w:r w:rsidRPr="0025458C" w:rsidDel="00AC0CA7">
                <w:delText>FREUND, J. E.</w:delText>
              </w:r>
              <w:r w:rsidR="004F3AF5" w:rsidDel="00AC0CA7">
                <w:delText>,</w:delText>
              </w:r>
              <w:r w:rsidRPr="0025458C" w:rsidDel="00AC0CA7">
                <w:delText xml:space="preserve"> WALPOLE, R. E. </w:delText>
              </w:r>
              <w:r w:rsidRPr="0025458C" w:rsidDel="00AC0CA7">
                <w:rPr>
                  <w:i/>
                </w:rPr>
                <w:delText>Mathematical Statistics</w:delText>
              </w:r>
              <w:r w:rsidRPr="0025458C" w:rsidDel="00AC0CA7">
                <w:delText>. Englewood Cliffs: Prantice-Hall</w:delText>
              </w:r>
              <w:r w:rsidR="004F3AF5" w:rsidDel="00AC0CA7">
                <w:delText>, 1987</w:delText>
              </w:r>
              <w:r w:rsidRPr="0025458C" w:rsidDel="00AC0CA7">
                <w:delText>.</w:delText>
              </w:r>
            </w:del>
          </w:p>
          <w:p w:rsidR="0025458C" w:rsidRPr="0025458C" w:rsidDel="00AC0CA7" w:rsidRDefault="004F3AF5" w:rsidP="0025458C">
            <w:pPr>
              <w:jc w:val="both"/>
              <w:rPr>
                <w:del w:id="1158" w:author="Michal Pilík" w:date="2019-09-12T11:23:00Z"/>
              </w:rPr>
            </w:pPr>
            <w:del w:id="1159" w:author="Michal Pilík" w:date="2019-09-12T11:23:00Z">
              <w:r w:rsidDel="00AC0CA7">
                <w:delText>PESTMAN, W. R.</w:delText>
              </w:r>
              <w:r w:rsidR="0025458C" w:rsidRPr="0025458C" w:rsidDel="00AC0CA7">
                <w:delText xml:space="preserve"> </w:delText>
              </w:r>
              <w:r w:rsidR="0025458C" w:rsidRPr="0025458C" w:rsidDel="00AC0CA7">
                <w:rPr>
                  <w:i/>
                </w:rPr>
                <w:delText>Mathematical Statistics: An Introduction</w:delText>
              </w:r>
              <w:r w:rsidR="0025458C" w:rsidRPr="0025458C" w:rsidDel="00AC0CA7">
                <w:delText xml:space="preserve"> New York: Walter de Gruyter</w:delText>
              </w:r>
              <w:r w:rsidDel="00AC0CA7">
                <w:delText>, 1998</w:delText>
              </w:r>
              <w:r w:rsidR="0025458C" w:rsidRPr="0025458C" w:rsidDel="00AC0CA7">
                <w:delText>.</w:delText>
              </w:r>
            </w:del>
          </w:p>
          <w:p w:rsidR="0025458C" w:rsidRPr="0025458C" w:rsidDel="00AC0CA7" w:rsidRDefault="0025458C" w:rsidP="0025458C">
            <w:pPr>
              <w:jc w:val="both"/>
              <w:rPr>
                <w:del w:id="1160" w:author="Michal Pilík" w:date="2019-09-12T11:23:00Z"/>
                <w:rFonts w:ascii="Arial" w:hAnsi="Arial" w:cs="Arial"/>
                <w:color w:val="333333"/>
                <w:shd w:val="clear" w:color="auto" w:fill="FFFFFF"/>
              </w:rPr>
            </w:pPr>
            <w:del w:id="1161" w:author="Michal Pilík" w:date="2019-09-12T11:23:00Z">
              <w:r w:rsidRPr="0025458C" w:rsidDel="00AC0CA7">
                <w:rPr>
                  <w:lang w:eastAsia="en-US"/>
                </w:rPr>
                <w:delText xml:space="preserve">ROSS, S. M. </w:delText>
              </w:r>
              <w:r w:rsidRPr="0025458C" w:rsidDel="00AC0CA7">
                <w:rPr>
                  <w:i/>
                  <w:lang w:eastAsia="en-US"/>
                </w:rPr>
                <w:delText>Introductory Statistics</w:delText>
              </w:r>
              <w:r w:rsidRPr="0025458C" w:rsidDel="00AC0CA7">
                <w:rPr>
                  <w:lang w:eastAsia="en-US"/>
                </w:rPr>
                <w:delText xml:space="preserve">. 3rd ed. Academic Press, 2010. 842 p. ISBN </w:delText>
              </w:r>
              <w:r w:rsidRPr="0025458C" w:rsidDel="00AC0CA7">
                <w:rPr>
                  <w:shd w:val="clear" w:color="auto" w:fill="FFFFFF"/>
                </w:rPr>
                <w:delText>0123743885.</w:delText>
              </w:r>
            </w:del>
          </w:p>
          <w:p w:rsidR="0025458C" w:rsidRPr="0025458C" w:rsidDel="00AC0CA7" w:rsidRDefault="0025458C" w:rsidP="0025458C">
            <w:pPr>
              <w:jc w:val="both"/>
              <w:rPr>
                <w:del w:id="1162" w:author="Michal Pilík" w:date="2019-09-12T11:23:00Z"/>
                <w:lang w:eastAsia="en-US"/>
              </w:rPr>
            </w:pPr>
            <w:del w:id="1163" w:author="Michal Pilík" w:date="2019-09-12T11:23:00Z">
              <w:r w:rsidRPr="0025458C" w:rsidDel="00AC0CA7">
                <w:rPr>
                  <w:lang w:eastAsia="en-US"/>
                </w:rPr>
                <w:delText xml:space="preserve">KUHN, M., JOHNSON, K. </w:delText>
              </w:r>
              <w:r w:rsidRPr="0025458C" w:rsidDel="00AC0CA7">
                <w:rPr>
                  <w:i/>
                  <w:lang w:eastAsia="en-US"/>
                </w:rPr>
                <w:delText>Applied predictive modeling.</w:delText>
              </w:r>
              <w:r w:rsidRPr="0025458C" w:rsidDel="00AC0CA7">
                <w:rPr>
                  <w:lang w:eastAsia="en-US"/>
                </w:rPr>
                <w:delText xml:space="preserve"> New York: Springer, 2013, 600 p. ISBN 978-1-4614-6848-6.</w:delText>
              </w:r>
            </w:del>
          </w:p>
          <w:p w:rsidR="0025458C" w:rsidRPr="0025458C" w:rsidDel="00AC0CA7" w:rsidRDefault="0025458C" w:rsidP="0025458C">
            <w:pPr>
              <w:jc w:val="both"/>
              <w:rPr>
                <w:del w:id="1164" w:author="Michal Pilík" w:date="2019-09-12T11:23:00Z"/>
                <w:b/>
                <w:sz w:val="22"/>
                <w:szCs w:val="22"/>
                <w:lang w:eastAsia="en-US"/>
              </w:rPr>
            </w:pPr>
            <w:del w:id="1165" w:author="Michal Pilík" w:date="2019-09-12T11:23:00Z">
              <w:r w:rsidRPr="0025458C" w:rsidDel="00AC0CA7">
                <w:rPr>
                  <w:b/>
                </w:rPr>
                <w:lastRenderedPageBreak/>
                <w:delText>Doporučená literatura</w:delText>
              </w:r>
            </w:del>
          </w:p>
          <w:p w:rsidR="0025458C" w:rsidRPr="0025458C" w:rsidDel="00AC0CA7" w:rsidRDefault="0025458C" w:rsidP="0025458C">
            <w:pPr>
              <w:jc w:val="both"/>
              <w:rPr>
                <w:del w:id="1166" w:author="Michal Pilík" w:date="2019-09-12T11:23:00Z"/>
                <w:lang w:eastAsia="en-US"/>
              </w:rPr>
            </w:pPr>
            <w:del w:id="1167" w:author="Michal Pilík" w:date="2019-09-12T11:23:00Z">
              <w:r w:rsidRPr="0025458C" w:rsidDel="00AC0CA7">
                <w:rPr>
                  <w:lang w:eastAsia="en-US"/>
                </w:rPr>
                <w:delText xml:space="preserve">JAMES, G., WITTEN, D., HASTIE, T., TIBSHIRANI, R. </w:delText>
              </w:r>
              <w:r w:rsidRPr="0025458C" w:rsidDel="00AC0CA7">
                <w:rPr>
                  <w:i/>
                  <w:lang w:eastAsia="en-US"/>
                </w:rPr>
                <w:delText xml:space="preserve">An introduction to statistical learning: with applications in R. </w:delText>
              </w:r>
              <w:r w:rsidRPr="0025458C" w:rsidDel="00AC0CA7">
                <w:rPr>
                  <w:lang w:eastAsia="en-US"/>
                </w:rPr>
                <w:delText>New York: Springer, 2013, 426 p. ISBN 978-1-4614-7137-0.</w:delText>
              </w:r>
            </w:del>
          </w:p>
          <w:p w:rsidR="0025458C" w:rsidRPr="0025458C" w:rsidDel="00AC0CA7" w:rsidRDefault="0025458C" w:rsidP="0025458C">
            <w:pPr>
              <w:jc w:val="both"/>
              <w:rPr>
                <w:del w:id="1168" w:author="Michal Pilík" w:date="2019-09-12T11:23:00Z"/>
                <w:lang w:eastAsia="en-US"/>
              </w:rPr>
            </w:pPr>
            <w:del w:id="1169" w:author="Michal Pilík" w:date="2019-09-12T11:23:00Z">
              <w:r w:rsidRPr="0025458C" w:rsidDel="00AC0CA7">
                <w:rPr>
                  <w:lang w:eastAsia="en-US"/>
                </w:rPr>
                <w:delText>PECK, R., OLSEN, CH., DEVORE, J., L</w:delText>
              </w:r>
              <w:r w:rsidRPr="0025458C" w:rsidDel="00AC0CA7">
                <w:rPr>
                  <w:i/>
                  <w:lang w:eastAsia="en-US"/>
                </w:rPr>
                <w:delText>. Introduction to Statistics and Data Analysis, Enhanced Review Edition</w:delText>
              </w:r>
              <w:r w:rsidRPr="0025458C" w:rsidDel="00AC0CA7">
                <w:rPr>
                  <w:lang w:eastAsia="en-US"/>
                </w:rPr>
                <w:delText xml:space="preserve"> (4th Edition). Duxbury Press. 2011, 944 p. ISBN 0840054904.</w:delText>
              </w:r>
            </w:del>
          </w:p>
          <w:p w:rsidR="0025458C" w:rsidRPr="0025458C" w:rsidRDefault="0025458C" w:rsidP="0025458C">
            <w:pPr>
              <w:ind w:hanging="36"/>
              <w:rPr>
                <w:b/>
              </w:rPr>
            </w:pPr>
            <w:del w:id="1170" w:author="Michal Pilík" w:date="2019-09-12T11:23:00Z">
              <w:r w:rsidRPr="0025458C" w:rsidDel="00AC0CA7">
                <w:rPr>
                  <w:lang w:eastAsia="en-US"/>
                </w:rPr>
                <w:delText xml:space="preserve">MONTGOMERY, D. C. </w:delText>
              </w:r>
              <w:r w:rsidRPr="0025458C" w:rsidDel="00AC0CA7">
                <w:rPr>
                  <w:i/>
                  <w:lang w:eastAsia="en-US"/>
                </w:rPr>
                <w:delText>Introduction to Statistical Quality Control</w:delText>
              </w:r>
              <w:r w:rsidRPr="0025458C" w:rsidDel="00AC0CA7">
                <w:rPr>
                  <w:lang w:eastAsia="en-US"/>
                </w:rPr>
                <w:delText>. vyd. 6. USA: John Wiley &amp; Sons, Inc, 2009. 734 p. ISBN 978-0470169926.</w:delText>
              </w:r>
            </w:del>
          </w:p>
        </w:tc>
      </w:tr>
      <w:tr w:rsidR="0025458C" w:rsidRPr="0025458C" w:rsidTr="00DF60BE">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25458C" w:rsidRPr="0025458C" w:rsidRDefault="0025458C" w:rsidP="0025458C">
            <w:pPr>
              <w:jc w:val="center"/>
              <w:rPr>
                <w:b/>
              </w:rPr>
            </w:pPr>
            <w:r w:rsidRPr="0025458C">
              <w:rPr>
                <w:b/>
              </w:rPr>
              <w:lastRenderedPageBreak/>
              <w:t>Informace ke kombinované nebo distanční formě</w:t>
            </w:r>
          </w:p>
        </w:tc>
      </w:tr>
      <w:tr w:rsidR="0025458C" w:rsidRPr="0025458C" w:rsidTr="00DF60BE">
        <w:trPr>
          <w:gridBefore w:val="1"/>
          <w:wBefore w:w="75" w:type="dxa"/>
        </w:trPr>
        <w:tc>
          <w:tcPr>
            <w:tcW w:w="4787" w:type="dxa"/>
            <w:gridSpan w:val="6"/>
            <w:tcBorders>
              <w:top w:val="single" w:sz="2" w:space="0" w:color="auto"/>
            </w:tcBorders>
            <w:shd w:val="clear" w:color="auto" w:fill="F7CAAC"/>
          </w:tcPr>
          <w:p w:rsidR="0025458C" w:rsidRPr="0025458C" w:rsidRDefault="0025458C" w:rsidP="0025458C">
            <w:pPr>
              <w:jc w:val="both"/>
            </w:pPr>
            <w:r w:rsidRPr="0025458C">
              <w:rPr>
                <w:b/>
              </w:rPr>
              <w:t>Rozsah konzultací (soustředění)</w:t>
            </w:r>
          </w:p>
        </w:tc>
        <w:tc>
          <w:tcPr>
            <w:tcW w:w="889" w:type="dxa"/>
            <w:gridSpan w:val="2"/>
            <w:tcBorders>
              <w:top w:val="single" w:sz="2" w:space="0" w:color="auto"/>
            </w:tcBorders>
          </w:tcPr>
          <w:p w:rsidR="0025458C" w:rsidRPr="0025458C" w:rsidRDefault="0025458C" w:rsidP="0025458C">
            <w:pPr>
              <w:jc w:val="both"/>
            </w:pPr>
            <w:r w:rsidRPr="0025458C">
              <w:t>20</w:t>
            </w:r>
          </w:p>
        </w:tc>
        <w:tc>
          <w:tcPr>
            <w:tcW w:w="4179" w:type="dxa"/>
            <w:gridSpan w:val="8"/>
            <w:tcBorders>
              <w:top w:val="single" w:sz="2" w:space="0" w:color="auto"/>
            </w:tcBorders>
            <w:shd w:val="clear" w:color="auto" w:fill="F7CAAC"/>
          </w:tcPr>
          <w:p w:rsidR="0025458C" w:rsidRPr="0025458C" w:rsidRDefault="0025458C" w:rsidP="0025458C">
            <w:pPr>
              <w:jc w:val="both"/>
              <w:rPr>
                <w:b/>
              </w:rPr>
            </w:pPr>
            <w:r w:rsidRPr="0025458C">
              <w:rPr>
                <w:b/>
              </w:rPr>
              <w:t xml:space="preserve">hodin </w:t>
            </w:r>
          </w:p>
        </w:tc>
      </w:tr>
      <w:tr w:rsidR="0025458C" w:rsidRPr="0025458C" w:rsidTr="00DF60BE">
        <w:trPr>
          <w:gridBefore w:val="1"/>
          <w:wBefore w:w="75" w:type="dxa"/>
        </w:trPr>
        <w:tc>
          <w:tcPr>
            <w:tcW w:w="9855" w:type="dxa"/>
            <w:gridSpan w:val="16"/>
            <w:shd w:val="clear" w:color="auto" w:fill="F7CAAC"/>
          </w:tcPr>
          <w:p w:rsidR="0025458C" w:rsidRPr="0025458C" w:rsidRDefault="0025458C" w:rsidP="0025458C">
            <w:pPr>
              <w:jc w:val="both"/>
              <w:rPr>
                <w:b/>
              </w:rPr>
            </w:pPr>
            <w:r w:rsidRPr="0025458C">
              <w:rPr>
                <w:b/>
              </w:rPr>
              <w:t>Informace o způsobu kontaktu s vyučujícím</w:t>
            </w:r>
          </w:p>
        </w:tc>
      </w:tr>
      <w:tr w:rsidR="0025458C" w:rsidRPr="0025458C" w:rsidTr="00DF60BE">
        <w:trPr>
          <w:gridBefore w:val="1"/>
          <w:wBefore w:w="75" w:type="dxa"/>
          <w:trHeight w:val="817"/>
        </w:trPr>
        <w:tc>
          <w:tcPr>
            <w:tcW w:w="9855" w:type="dxa"/>
            <w:gridSpan w:val="16"/>
          </w:tcPr>
          <w:p w:rsidR="0025458C" w:rsidRPr="0025458C" w:rsidRDefault="0025458C" w:rsidP="0025458C">
            <w:pPr>
              <w:jc w:val="both"/>
            </w:pPr>
            <w:r w:rsidRPr="0025458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F553D" w:rsidRDefault="003F553D">
      <w:pPr>
        <w:rPr>
          <w:ins w:id="1171" w:author="Michal Pilík" w:date="2019-09-12T11:24:00Z"/>
        </w:rPr>
      </w:pPr>
      <w:ins w:id="1172" w:author="Michal Pilík" w:date="2019-09-12T11:24:00Z">
        <w:r>
          <w:br w:type="page"/>
        </w:r>
      </w:ins>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1173" w:author="Michal Pilík" w:date="2019-09-12T11:24:00Z">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3086"/>
        <w:gridCol w:w="567"/>
        <w:gridCol w:w="1134"/>
        <w:gridCol w:w="889"/>
        <w:gridCol w:w="816"/>
        <w:gridCol w:w="2156"/>
        <w:gridCol w:w="539"/>
        <w:gridCol w:w="668"/>
        <w:tblGridChange w:id="1174">
          <w:tblGrid>
            <w:gridCol w:w="3086"/>
            <w:gridCol w:w="567"/>
            <w:gridCol w:w="1134"/>
            <w:gridCol w:w="889"/>
            <w:gridCol w:w="816"/>
            <w:gridCol w:w="2156"/>
            <w:gridCol w:w="539"/>
            <w:gridCol w:w="668"/>
          </w:tblGrid>
        </w:tblGridChange>
      </w:tblGrid>
      <w:tr w:rsidR="00DF60BE" w:rsidTr="003F553D">
        <w:trPr>
          <w:trPrChange w:id="1175" w:author="Michal Pilík" w:date="2019-09-12T11:24:00Z">
            <w:trPr>
              <w:wAfter w:w="75" w:type="dxa"/>
            </w:trPr>
          </w:trPrChange>
        </w:trPr>
        <w:tc>
          <w:tcPr>
            <w:tcW w:w="9855" w:type="dxa"/>
            <w:gridSpan w:val="8"/>
            <w:tcBorders>
              <w:bottom w:val="double" w:sz="4" w:space="0" w:color="auto"/>
            </w:tcBorders>
            <w:shd w:val="clear" w:color="auto" w:fill="BDD6EE"/>
            <w:tcPrChange w:id="1176" w:author="Michal Pilík" w:date="2019-09-12T11:24:00Z">
              <w:tcPr>
                <w:tcW w:w="9855" w:type="dxa"/>
                <w:gridSpan w:val="8"/>
                <w:tcBorders>
                  <w:bottom w:val="double" w:sz="4" w:space="0" w:color="auto"/>
                </w:tcBorders>
                <w:shd w:val="clear" w:color="auto" w:fill="BDD6EE"/>
              </w:tcPr>
            </w:tcPrChange>
          </w:tcPr>
          <w:p w:rsidR="00DF60BE" w:rsidRDefault="00DF60BE" w:rsidP="00B012C7">
            <w:pPr>
              <w:jc w:val="both"/>
              <w:rPr>
                <w:b/>
                <w:sz w:val="28"/>
              </w:rPr>
            </w:pPr>
            <w:r>
              <w:lastRenderedPageBreak/>
              <w:br w:type="page"/>
            </w:r>
            <w:r>
              <w:rPr>
                <w:b/>
                <w:sz w:val="28"/>
              </w:rPr>
              <w:t>B-III – Charakteristika studijního předmětu</w:t>
            </w:r>
          </w:p>
        </w:tc>
      </w:tr>
      <w:tr w:rsidR="00DF60BE" w:rsidRPr="006A2380" w:rsidTr="003F553D">
        <w:trPr>
          <w:trPrChange w:id="1177" w:author="Michal Pilík" w:date="2019-09-12T11:24:00Z">
            <w:trPr>
              <w:wAfter w:w="75" w:type="dxa"/>
            </w:trPr>
          </w:trPrChange>
        </w:trPr>
        <w:tc>
          <w:tcPr>
            <w:tcW w:w="3086" w:type="dxa"/>
            <w:tcBorders>
              <w:top w:val="double" w:sz="4" w:space="0" w:color="auto"/>
            </w:tcBorders>
            <w:shd w:val="clear" w:color="auto" w:fill="F7CAAC"/>
            <w:tcPrChange w:id="1178" w:author="Michal Pilík" w:date="2019-09-12T11:24:00Z">
              <w:tcPr>
                <w:tcW w:w="3086" w:type="dxa"/>
                <w:tcBorders>
                  <w:top w:val="double" w:sz="4" w:space="0" w:color="auto"/>
                </w:tcBorders>
                <w:shd w:val="clear" w:color="auto" w:fill="F7CAAC"/>
              </w:tcPr>
            </w:tcPrChange>
          </w:tcPr>
          <w:p w:rsidR="00DF60BE" w:rsidRPr="006A2380" w:rsidRDefault="00DF60BE" w:rsidP="00B012C7">
            <w:pPr>
              <w:jc w:val="both"/>
              <w:rPr>
                <w:b/>
              </w:rPr>
            </w:pPr>
            <w:r w:rsidRPr="006A2380">
              <w:rPr>
                <w:b/>
              </w:rPr>
              <w:t>Název studijního předmětu</w:t>
            </w:r>
          </w:p>
        </w:tc>
        <w:tc>
          <w:tcPr>
            <w:tcW w:w="6769" w:type="dxa"/>
            <w:gridSpan w:val="7"/>
            <w:tcBorders>
              <w:top w:val="double" w:sz="4" w:space="0" w:color="auto"/>
            </w:tcBorders>
            <w:tcPrChange w:id="1179" w:author="Michal Pilík" w:date="2019-09-12T11:24:00Z">
              <w:tcPr>
                <w:tcW w:w="6769" w:type="dxa"/>
                <w:gridSpan w:val="7"/>
                <w:tcBorders>
                  <w:top w:val="double" w:sz="4" w:space="0" w:color="auto"/>
                </w:tcBorders>
              </w:tcPr>
            </w:tcPrChange>
          </w:tcPr>
          <w:p w:rsidR="00DF60BE" w:rsidRPr="006A2380" w:rsidRDefault="00DF60BE" w:rsidP="00B012C7">
            <w:pPr>
              <w:jc w:val="both"/>
            </w:pPr>
            <w:r w:rsidRPr="006A2380">
              <w:t>Základy projektového řízení</w:t>
            </w:r>
          </w:p>
        </w:tc>
      </w:tr>
      <w:tr w:rsidR="00DF60BE" w:rsidRPr="006A2380" w:rsidTr="003F553D">
        <w:trPr>
          <w:trHeight w:val="249"/>
          <w:trPrChange w:id="1180" w:author="Michal Pilík" w:date="2019-09-12T11:24:00Z">
            <w:trPr>
              <w:wAfter w:w="75" w:type="dxa"/>
              <w:trHeight w:val="249"/>
            </w:trPr>
          </w:trPrChange>
        </w:trPr>
        <w:tc>
          <w:tcPr>
            <w:tcW w:w="3086" w:type="dxa"/>
            <w:shd w:val="clear" w:color="auto" w:fill="F7CAAC"/>
            <w:tcPrChange w:id="1181" w:author="Michal Pilík" w:date="2019-09-12T11:24:00Z">
              <w:tcPr>
                <w:tcW w:w="3086" w:type="dxa"/>
                <w:shd w:val="clear" w:color="auto" w:fill="F7CAAC"/>
              </w:tcPr>
            </w:tcPrChange>
          </w:tcPr>
          <w:p w:rsidR="00DF60BE" w:rsidRPr="006A2380" w:rsidRDefault="00DF60BE" w:rsidP="00B012C7">
            <w:pPr>
              <w:jc w:val="both"/>
              <w:rPr>
                <w:b/>
              </w:rPr>
            </w:pPr>
            <w:r w:rsidRPr="006A2380">
              <w:rPr>
                <w:b/>
              </w:rPr>
              <w:t>Typ předmětu</w:t>
            </w:r>
          </w:p>
        </w:tc>
        <w:tc>
          <w:tcPr>
            <w:tcW w:w="3406" w:type="dxa"/>
            <w:gridSpan w:val="4"/>
            <w:tcPrChange w:id="1182" w:author="Michal Pilík" w:date="2019-09-12T11:24:00Z">
              <w:tcPr>
                <w:tcW w:w="3406" w:type="dxa"/>
                <w:gridSpan w:val="4"/>
              </w:tcPr>
            </w:tcPrChange>
          </w:tcPr>
          <w:p w:rsidR="00DF60BE" w:rsidRPr="006A2380" w:rsidRDefault="00DF60BE" w:rsidP="00B012C7">
            <w:pPr>
              <w:jc w:val="both"/>
            </w:pPr>
            <w:r w:rsidRPr="006A2380">
              <w:t xml:space="preserve">povinný </w:t>
            </w:r>
            <w:r w:rsidR="006E6382">
              <w:t xml:space="preserve"> </w:t>
            </w:r>
          </w:p>
        </w:tc>
        <w:tc>
          <w:tcPr>
            <w:tcW w:w="2695" w:type="dxa"/>
            <w:gridSpan w:val="2"/>
            <w:shd w:val="clear" w:color="auto" w:fill="F7CAAC"/>
            <w:tcPrChange w:id="1183" w:author="Michal Pilík" w:date="2019-09-12T11:24:00Z">
              <w:tcPr>
                <w:tcW w:w="2695" w:type="dxa"/>
                <w:gridSpan w:val="2"/>
                <w:shd w:val="clear" w:color="auto" w:fill="F7CAAC"/>
              </w:tcPr>
            </w:tcPrChange>
          </w:tcPr>
          <w:p w:rsidR="00DF60BE" w:rsidRPr="006A2380" w:rsidRDefault="00DF60BE" w:rsidP="00B012C7">
            <w:pPr>
              <w:jc w:val="both"/>
            </w:pPr>
            <w:r w:rsidRPr="006A2380">
              <w:rPr>
                <w:b/>
              </w:rPr>
              <w:t>doporučený ročník / semestr</w:t>
            </w:r>
          </w:p>
        </w:tc>
        <w:tc>
          <w:tcPr>
            <w:tcW w:w="668" w:type="dxa"/>
            <w:tcPrChange w:id="1184" w:author="Michal Pilík" w:date="2019-09-12T11:24:00Z">
              <w:tcPr>
                <w:tcW w:w="668" w:type="dxa"/>
              </w:tcPr>
            </w:tcPrChange>
          </w:tcPr>
          <w:p w:rsidR="00DF60BE" w:rsidRPr="006A2380" w:rsidRDefault="00DF60BE" w:rsidP="00B012C7">
            <w:pPr>
              <w:jc w:val="both"/>
            </w:pPr>
            <w:r w:rsidRPr="006A2380">
              <w:t>1/L</w:t>
            </w:r>
          </w:p>
        </w:tc>
      </w:tr>
      <w:tr w:rsidR="00DF60BE" w:rsidRPr="006A2380" w:rsidTr="003F553D">
        <w:trPr>
          <w:trPrChange w:id="1185" w:author="Michal Pilík" w:date="2019-09-12T11:24:00Z">
            <w:trPr>
              <w:wAfter w:w="75" w:type="dxa"/>
            </w:trPr>
          </w:trPrChange>
        </w:trPr>
        <w:tc>
          <w:tcPr>
            <w:tcW w:w="3086" w:type="dxa"/>
            <w:shd w:val="clear" w:color="auto" w:fill="F7CAAC"/>
            <w:tcPrChange w:id="1186" w:author="Michal Pilík" w:date="2019-09-12T11:24:00Z">
              <w:tcPr>
                <w:tcW w:w="3086" w:type="dxa"/>
                <w:shd w:val="clear" w:color="auto" w:fill="F7CAAC"/>
              </w:tcPr>
            </w:tcPrChange>
          </w:tcPr>
          <w:p w:rsidR="00DF60BE" w:rsidRPr="006A2380" w:rsidRDefault="00DF60BE" w:rsidP="00B012C7">
            <w:pPr>
              <w:jc w:val="both"/>
              <w:rPr>
                <w:b/>
              </w:rPr>
            </w:pPr>
            <w:r w:rsidRPr="006A2380">
              <w:rPr>
                <w:b/>
              </w:rPr>
              <w:t>Rozsah studijního předmětu</w:t>
            </w:r>
          </w:p>
        </w:tc>
        <w:tc>
          <w:tcPr>
            <w:tcW w:w="1701" w:type="dxa"/>
            <w:gridSpan w:val="2"/>
            <w:tcPrChange w:id="1187" w:author="Michal Pilík" w:date="2019-09-12T11:24:00Z">
              <w:tcPr>
                <w:tcW w:w="1701" w:type="dxa"/>
                <w:gridSpan w:val="2"/>
              </w:tcPr>
            </w:tcPrChange>
          </w:tcPr>
          <w:p w:rsidR="00DF60BE" w:rsidRPr="006A2380" w:rsidRDefault="00DF60BE" w:rsidP="00B012C7">
            <w:pPr>
              <w:jc w:val="both"/>
            </w:pPr>
            <w:r w:rsidRPr="006A2380">
              <w:t xml:space="preserve">26p </w:t>
            </w:r>
          </w:p>
        </w:tc>
        <w:tc>
          <w:tcPr>
            <w:tcW w:w="889" w:type="dxa"/>
            <w:shd w:val="clear" w:color="auto" w:fill="F7CAAC"/>
            <w:tcPrChange w:id="1188" w:author="Michal Pilík" w:date="2019-09-12T11:24:00Z">
              <w:tcPr>
                <w:tcW w:w="889" w:type="dxa"/>
                <w:shd w:val="clear" w:color="auto" w:fill="F7CAAC"/>
              </w:tcPr>
            </w:tcPrChange>
          </w:tcPr>
          <w:p w:rsidR="00DF60BE" w:rsidRPr="006A2380" w:rsidRDefault="00DF60BE" w:rsidP="00B012C7">
            <w:pPr>
              <w:jc w:val="both"/>
              <w:rPr>
                <w:b/>
              </w:rPr>
            </w:pPr>
            <w:r w:rsidRPr="006A2380">
              <w:rPr>
                <w:b/>
              </w:rPr>
              <w:t xml:space="preserve">hod. </w:t>
            </w:r>
          </w:p>
        </w:tc>
        <w:tc>
          <w:tcPr>
            <w:tcW w:w="816" w:type="dxa"/>
            <w:tcPrChange w:id="1189" w:author="Michal Pilík" w:date="2019-09-12T11:24:00Z">
              <w:tcPr>
                <w:tcW w:w="816" w:type="dxa"/>
              </w:tcPr>
            </w:tcPrChange>
          </w:tcPr>
          <w:p w:rsidR="00DF60BE" w:rsidRPr="006A2380" w:rsidRDefault="00DF60BE" w:rsidP="00B012C7">
            <w:pPr>
              <w:jc w:val="both"/>
            </w:pPr>
            <w:r w:rsidRPr="006A2380">
              <w:t>26</w:t>
            </w:r>
          </w:p>
        </w:tc>
        <w:tc>
          <w:tcPr>
            <w:tcW w:w="2156" w:type="dxa"/>
            <w:shd w:val="clear" w:color="auto" w:fill="F7CAAC"/>
            <w:tcPrChange w:id="1190" w:author="Michal Pilík" w:date="2019-09-12T11:24:00Z">
              <w:tcPr>
                <w:tcW w:w="2156" w:type="dxa"/>
                <w:shd w:val="clear" w:color="auto" w:fill="F7CAAC"/>
              </w:tcPr>
            </w:tcPrChange>
          </w:tcPr>
          <w:p w:rsidR="00DF60BE" w:rsidRPr="006A2380" w:rsidRDefault="00DF60BE" w:rsidP="00B012C7">
            <w:pPr>
              <w:jc w:val="both"/>
              <w:rPr>
                <w:b/>
              </w:rPr>
            </w:pPr>
            <w:r w:rsidRPr="006A2380">
              <w:rPr>
                <w:b/>
              </w:rPr>
              <w:t>kreditů</w:t>
            </w:r>
          </w:p>
        </w:tc>
        <w:tc>
          <w:tcPr>
            <w:tcW w:w="1207" w:type="dxa"/>
            <w:gridSpan w:val="2"/>
            <w:tcPrChange w:id="1191" w:author="Michal Pilík" w:date="2019-09-12T11:24:00Z">
              <w:tcPr>
                <w:tcW w:w="1207" w:type="dxa"/>
                <w:gridSpan w:val="2"/>
              </w:tcPr>
            </w:tcPrChange>
          </w:tcPr>
          <w:p w:rsidR="00DF60BE" w:rsidRPr="006A2380" w:rsidRDefault="00DF60BE" w:rsidP="00B012C7">
            <w:pPr>
              <w:jc w:val="both"/>
            </w:pPr>
            <w:r w:rsidRPr="006A2380">
              <w:t>3</w:t>
            </w:r>
          </w:p>
        </w:tc>
      </w:tr>
      <w:tr w:rsidR="00DF60BE" w:rsidRPr="006A2380" w:rsidTr="003F553D">
        <w:trPr>
          <w:trPrChange w:id="1192" w:author="Michal Pilík" w:date="2019-09-12T11:24:00Z">
            <w:trPr>
              <w:wAfter w:w="75" w:type="dxa"/>
            </w:trPr>
          </w:trPrChange>
        </w:trPr>
        <w:tc>
          <w:tcPr>
            <w:tcW w:w="3086" w:type="dxa"/>
            <w:shd w:val="clear" w:color="auto" w:fill="F7CAAC"/>
            <w:tcPrChange w:id="1193" w:author="Michal Pilík" w:date="2019-09-12T11:24:00Z">
              <w:tcPr>
                <w:tcW w:w="3086" w:type="dxa"/>
                <w:shd w:val="clear" w:color="auto" w:fill="F7CAAC"/>
              </w:tcPr>
            </w:tcPrChange>
          </w:tcPr>
          <w:p w:rsidR="00DF60BE" w:rsidRPr="006A2380" w:rsidRDefault="00DF60BE" w:rsidP="00B012C7">
            <w:pPr>
              <w:jc w:val="both"/>
              <w:rPr>
                <w:b/>
              </w:rPr>
            </w:pPr>
            <w:r w:rsidRPr="006A2380">
              <w:rPr>
                <w:b/>
              </w:rPr>
              <w:t>Prerekvizity, korekvizity, ekvivalence</w:t>
            </w:r>
          </w:p>
        </w:tc>
        <w:tc>
          <w:tcPr>
            <w:tcW w:w="6769" w:type="dxa"/>
            <w:gridSpan w:val="7"/>
            <w:tcPrChange w:id="1194" w:author="Michal Pilík" w:date="2019-09-12T11:24:00Z">
              <w:tcPr>
                <w:tcW w:w="6769" w:type="dxa"/>
                <w:gridSpan w:val="7"/>
              </w:tcPr>
            </w:tcPrChange>
          </w:tcPr>
          <w:p w:rsidR="00DF60BE" w:rsidRPr="006A2380" w:rsidRDefault="00DF60BE" w:rsidP="00B012C7">
            <w:pPr>
              <w:jc w:val="both"/>
            </w:pPr>
          </w:p>
        </w:tc>
      </w:tr>
      <w:tr w:rsidR="00DF60BE" w:rsidRPr="006A2380" w:rsidTr="003F553D">
        <w:trPr>
          <w:trPrChange w:id="1195" w:author="Michal Pilík" w:date="2019-09-12T11:24:00Z">
            <w:trPr>
              <w:wAfter w:w="75" w:type="dxa"/>
            </w:trPr>
          </w:trPrChange>
        </w:trPr>
        <w:tc>
          <w:tcPr>
            <w:tcW w:w="3086" w:type="dxa"/>
            <w:shd w:val="clear" w:color="auto" w:fill="F7CAAC"/>
            <w:tcPrChange w:id="1196" w:author="Michal Pilík" w:date="2019-09-12T11:24:00Z">
              <w:tcPr>
                <w:tcW w:w="3086" w:type="dxa"/>
                <w:shd w:val="clear" w:color="auto" w:fill="F7CAAC"/>
              </w:tcPr>
            </w:tcPrChange>
          </w:tcPr>
          <w:p w:rsidR="00DF60BE" w:rsidRPr="006A2380" w:rsidRDefault="00DF60BE" w:rsidP="00B012C7">
            <w:pPr>
              <w:jc w:val="both"/>
              <w:rPr>
                <w:b/>
              </w:rPr>
            </w:pPr>
            <w:r w:rsidRPr="006A2380">
              <w:rPr>
                <w:b/>
              </w:rPr>
              <w:t>Způsob ověření studijních výsledků</w:t>
            </w:r>
          </w:p>
        </w:tc>
        <w:tc>
          <w:tcPr>
            <w:tcW w:w="3406" w:type="dxa"/>
            <w:gridSpan w:val="4"/>
            <w:tcPrChange w:id="1197" w:author="Michal Pilík" w:date="2019-09-12T11:24:00Z">
              <w:tcPr>
                <w:tcW w:w="3406" w:type="dxa"/>
                <w:gridSpan w:val="4"/>
              </w:tcPr>
            </w:tcPrChange>
          </w:tcPr>
          <w:p w:rsidR="00DF60BE" w:rsidRPr="006A2380" w:rsidRDefault="00DF60BE" w:rsidP="00B012C7">
            <w:pPr>
              <w:jc w:val="both"/>
            </w:pPr>
            <w:r w:rsidRPr="006A2380">
              <w:t>klasifikovaný zápočet</w:t>
            </w:r>
          </w:p>
        </w:tc>
        <w:tc>
          <w:tcPr>
            <w:tcW w:w="2156" w:type="dxa"/>
            <w:shd w:val="clear" w:color="auto" w:fill="F7CAAC"/>
            <w:tcPrChange w:id="1198" w:author="Michal Pilík" w:date="2019-09-12T11:24:00Z">
              <w:tcPr>
                <w:tcW w:w="2156" w:type="dxa"/>
                <w:shd w:val="clear" w:color="auto" w:fill="F7CAAC"/>
              </w:tcPr>
            </w:tcPrChange>
          </w:tcPr>
          <w:p w:rsidR="00DF60BE" w:rsidRPr="006A2380" w:rsidRDefault="00DF60BE" w:rsidP="00B012C7">
            <w:pPr>
              <w:jc w:val="both"/>
              <w:rPr>
                <w:b/>
              </w:rPr>
            </w:pPr>
            <w:r w:rsidRPr="006A2380">
              <w:rPr>
                <w:b/>
              </w:rPr>
              <w:t>Forma výuky</w:t>
            </w:r>
          </w:p>
        </w:tc>
        <w:tc>
          <w:tcPr>
            <w:tcW w:w="1207" w:type="dxa"/>
            <w:gridSpan w:val="2"/>
            <w:tcPrChange w:id="1199" w:author="Michal Pilík" w:date="2019-09-12T11:24:00Z">
              <w:tcPr>
                <w:tcW w:w="1207" w:type="dxa"/>
                <w:gridSpan w:val="2"/>
              </w:tcPr>
            </w:tcPrChange>
          </w:tcPr>
          <w:p w:rsidR="00DF60BE" w:rsidRPr="006A2380" w:rsidRDefault="00DF60BE" w:rsidP="00B012C7">
            <w:pPr>
              <w:jc w:val="both"/>
            </w:pPr>
            <w:r w:rsidRPr="006A2380">
              <w:t>přednáška</w:t>
            </w:r>
          </w:p>
        </w:tc>
      </w:tr>
      <w:tr w:rsidR="00DF60BE" w:rsidRPr="006A2380" w:rsidTr="003F553D">
        <w:trPr>
          <w:trPrChange w:id="1200" w:author="Michal Pilík" w:date="2019-09-12T11:24:00Z">
            <w:trPr>
              <w:wAfter w:w="75" w:type="dxa"/>
            </w:trPr>
          </w:trPrChange>
        </w:trPr>
        <w:tc>
          <w:tcPr>
            <w:tcW w:w="3086" w:type="dxa"/>
            <w:shd w:val="clear" w:color="auto" w:fill="F7CAAC"/>
            <w:tcPrChange w:id="1201" w:author="Michal Pilík" w:date="2019-09-12T11:24:00Z">
              <w:tcPr>
                <w:tcW w:w="3086" w:type="dxa"/>
                <w:shd w:val="clear" w:color="auto" w:fill="F7CAAC"/>
              </w:tcPr>
            </w:tcPrChange>
          </w:tcPr>
          <w:p w:rsidR="00DF60BE" w:rsidRPr="006A2380" w:rsidRDefault="00DF60BE" w:rsidP="00B012C7">
            <w:pPr>
              <w:jc w:val="both"/>
              <w:rPr>
                <w:b/>
              </w:rPr>
            </w:pPr>
            <w:r w:rsidRPr="006A2380">
              <w:rPr>
                <w:b/>
              </w:rPr>
              <w:t>Forma způsobu ověření studijních výsledků a další požadavky na studenta</w:t>
            </w:r>
          </w:p>
        </w:tc>
        <w:tc>
          <w:tcPr>
            <w:tcW w:w="6769" w:type="dxa"/>
            <w:gridSpan w:val="7"/>
            <w:tcBorders>
              <w:bottom w:val="nil"/>
            </w:tcBorders>
            <w:tcPrChange w:id="1202" w:author="Michal Pilík" w:date="2019-09-12T11:24:00Z">
              <w:tcPr>
                <w:tcW w:w="6769" w:type="dxa"/>
                <w:gridSpan w:val="7"/>
                <w:tcBorders>
                  <w:bottom w:val="nil"/>
                </w:tcBorders>
              </w:tcPr>
            </w:tcPrChange>
          </w:tcPr>
          <w:p w:rsidR="00DF60BE" w:rsidRPr="006A2380" w:rsidRDefault="00DF60BE" w:rsidP="00B012C7">
            <w:pPr>
              <w:jc w:val="both"/>
            </w:pPr>
            <w:r w:rsidRPr="006A2380">
              <w:t>Způsob zakončení předmětu – klasifikovaný zápočet</w:t>
            </w:r>
          </w:p>
          <w:p w:rsidR="00DF60BE" w:rsidRPr="006A2380" w:rsidRDefault="00DF60BE" w:rsidP="00B012C7">
            <w:pPr>
              <w:jc w:val="both"/>
            </w:pPr>
            <w:r w:rsidRPr="006A2380">
              <w:t xml:space="preserve">Požadavky k zápočtu: </w:t>
            </w:r>
          </w:p>
          <w:p w:rsidR="00DF60BE" w:rsidRPr="006A2380" w:rsidRDefault="00DF60BE" w:rsidP="00B012C7">
            <w:pPr>
              <w:jc w:val="both"/>
            </w:pPr>
            <w:r w:rsidRPr="006A2380">
              <w:t xml:space="preserve">1. realizovat projekt a uplatnit v něm nabyté znalosti </w:t>
            </w:r>
          </w:p>
          <w:p w:rsidR="00DF60BE" w:rsidRPr="006A2380" w:rsidRDefault="00DF60BE" w:rsidP="00B012C7">
            <w:pPr>
              <w:jc w:val="both"/>
            </w:pPr>
            <w:r w:rsidRPr="006A2380">
              <w:t xml:space="preserve">- cíl projektu si studenti volí sami; </w:t>
            </w:r>
          </w:p>
          <w:p w:rsidR="00DF60BE" w:rsidRPr="006A2380" w:rsidRDefault="00DF60BE" w:rsidP="00B012C7">
            <w:pPr>
              <w:jc w:val="both"/>
            </w:pPr>
            <w:r w:rsidRPr="006A2380">
              <w:t xml:space="preserve">- velikost týmu je možná do 7 osob s ohledem na téma projektu; </w:t>
            </w:r>
          </w:p>
          <w:p w:rsidR="00DF60BE" w:rsidRPr="006A2380" w:rsidRDefault="00DF60BE" w:rsidP="00B012C7">
            <w:pPr>
              <w:jc w:val="both"/>
            </w:pPr>
            <w:r w:rsidRPr="006A2380">
              <w:t xml:space="preserve">- cíl projektu a složení týmu bude schvalováno vyučujícím </w:t>
            </w:r>
          </w:p>
          <w:p w:rsidR="00DF60BE" w:rsidRPr="006A2380" w:rsidRDefault="00DF60BE" w:rsidP="00B012C7">
            <w:pPr>
              <w:jc w:val="both"/>
            </w:pPr>
            <w:r w:rsidRPr="006A2380">
              <w:t xml:space="preserve">2. realizaci projektu doložit prostřednictvím fotodokumentace/videodokumentace dokládající průběh projektu a dokumentů (identifikační listina projektu, logický rámec, analýza cílových stran, WBS, rozpočet, analýza rizik, časová analýza) do 30. 4. (viz bližší specifikace v LMS Moodle) </w:t>
            </w:r>
          </w:p>
          <w:p w:rsidR="00DF60BE" w:rsidRPr="006A2380" w:rsidRDefault="00DF60BE" w:rsidP="00B012C7">
            <w:pPr>
              <w:jc w:val="both"/>
            </w:pPr>
            <w:r w:rsidRPr="006A2380">
              <w:t>Student může získat max. 50 bodů, pro klasifikovaný zápočet nutno získat min. 30 bodů (60 %).</w:t>
            </w:r>
          </w:p>
        </w:tc>
      </w:tr>
      <w:tr w:rsidR="00DF60BE" w:rsidRPr="0032227F" w:rsidTr="003F553D">
        <w:trPr>
          <w:trHeight w:val="70"/>
          <w:trPrChange w:id="1203" w:author="Michal Pilík" w:date="2019-09-12T11:24:00Z">
            <w:trPr>
              <w:wAfter w:w="75" w:type="dxa"/>
              <w:trHeight w:val="70"/>
            </w:trPr>
          </w:trPrChange>
        </w:trPr>
        <w:tc>
          <w:tcPr>
            <w:tcW w:w="9855" w:type="dxa"/>
            <w:gridSpan w:val="8"/>
            <w:tcBorders>
              <w:top w:val="nil"/>
            </w:tcBorders>
            <w:tcPrChange w:id="1204" w:author="Michal Pilík" w:date="2019-09-12T11:24:00Z">
              <w:tcPr>
                <w:tcW w:w="9855" w:type="dxa"/>
                <w:gridSpan w:val="8"/>
                <w:tcBorders>
                  <w:top w:val="nil"/>
                </w:tcBorders>
              </w:tcPr>
            </w:tcPrChange>
          </w:tcPr>
          <w:p w:rsidR="00DF60BE" w:rsidRPr="0032227F" w:rsidRDefault="00DF60BE" w:rsidP="00B012C7">
            <w:pPr>
              <w:jc w:val="both"/>
              <w:rPr>
                <w:sz w:val="16"/>
              </w:rPr>
            </w:pPr>
          </w:p>
        </w:tc>
      </w:tr>
      <w:tr w:rsidR="00DF60BE" w:rsidRPr="006A2380" w:rsidTr="003F553D">
        <w:trPr>
          <w:trHeight w:val="197"/>
          <w:trPrChange w:id="1205" w:author="Michal Pilík" w:date="2019-09-12T11:24:00Z">
            <w:trPr>
              <w:wAfter w:w="75" w:type="dxa"/>
              <w:trHeight w:val="197"/>
            </w:trPr>
          </w:trPrChange>
        </w:trPr>
        <w:tc>
          <w:tcPr>
            <w:tcW w:w="3086" w:type="dxa"/>
            <w:tcBorders>
              <w:top w:val="nil"/>
            </w:tcBorders>
            <w:shd w:val="clear" w:color="auto" w:fill="F7CAAC"/>
            <w:tcPrChange w:id="1206" w:author="Michal Pilík" w:date="2019-09-12T11:24:00Z">
              <w:tcPr>
                <w:tcW w:w="3086" w:type="dxa"/>
                <w:tcBorders>
                  <w:top w:val="nil"/>
                </w:tcBorders>
                <w:shd w:val="clear" w:color="auto" w:fill="F7CAAC"/>
              </w:tcPr>
            </w:tcPrChange>
          </w:tcPr>
          <w:p w:rsidR="00DF60BE" w:rsidRPr="006A2380" w:rsidRDefault="00DF60BE" w:rsidP="00B012C7">
            <w:pPr>
              <w:jc w:val="both"/>
              <w:rPr>
                <w:b/>
              </w:rPr>
            </w:pPr>
            <w:r w:rsidRPr="006A2380">
              <w:rPr>
                <w:b/>
              </w:rPr>
              <w:t>Garant předmětu</w:t>
            </w:r>
          </w:p>
        </w:tc>
        <w:tc>
          <w:tcPr>
            <w:tcW w:w="6769" w:type="dxa"/>
            <w:gridSpan w:val="7"/>
            <w:tcBorders>
              <w:top w:val="nil"/>
            </w:tcBorders>
            <w:tcPrChange w:id="1207" w:author="Michal Pilík" w:date="2019-09-12T11:24:00Z">
              <w:tcPr>
                <w:tcW w:w="6769" w:type="dxa"/>
                <w:gridSpan w:val="7"/>
                <w:tcBorders>
                  <w:top w:val="nil"/>
                </w:tcBorders>
              </w:tcPr>
            </w:tcPrChange>
          </w:tcPr>
          <w:p w:rsidR="00DF60BE" w:rsidRPr="006A2380" w:rsidRDefault="00DF60BE" w:rsidP="00B012C7">
            <w:pPr>
              <w:jc w:val="both"/>
            </w:pPr>
            <w:r w:rsidRPr="006A2380">
              <w:t>Ing. Lucie Tomancová, Ph.D.</w:t>
            </w:r>
          </w:p>
        </w:tc>
      </w:tr>
      <w:tr w:rsidR="00DF60BE" w:rsidRPr="006A2380" w:rsidTr="003F553D">
        <w:trPr>
          <w:trHeight w:val="243"/>
          <w:trPrChange w:id="1208" w:author="Michal Pilík" w:date="2019-09-12T11:24:00Z">
            <w:trPr>
              <w:wAfter w:w="75" w:type="dxa"/>
              <w:trHeight w:val="243"/>
            </w:trPr>
          </w:trPrChange>
        </w:trPr>
        <w:tc>
          <w:tcPr>
            <w:tcW w:w="3086" w:type="dxa"/>
            <w:tcBorders>
              <w:top w:val="nil"/>
            </w:tcBorders>
            <w:shd w:val="clear" w:color="auto" w:fill="F7CAAC"/>
            <w:tcPrChange w:id="1209" w:author="Michal Pilík" w:date="2019-09-12T11:24:00Z">
              <w:tcPr>
                <w:tcW w:w="3086" w:type="dxa"/>
                <w:tcBorders>
                  <w:top w:val="nil"/>
                </w:tcBorders>
                <w:shd w:val="clear" w:color="auto" w:fill="F7CAAC"/>
              </w:tcPr>
            </w:tcPrChange>
          </w:tcPr>
          <w:p w:rsidR="00DF60BE" w:rsidRPr="006A2380" w:rsidRDefault="00DF60BE" w:rsidP="00B012C7">
            <w:pPr>
              <w:jc w:val="both"/>
              <w:rPr>
                <w:b/>
              </w:rPr>
            </w:pPr>
            <w:r w:rsidRPr="006A2380">
              <w:rPr>
                <w:b/>
              </w:rPr>
              <w:t>Zapojení garanta do výuky předmětu</w:t>
            </w:r>
          </w:p>
        </w:tc>
        <w:tc>
          <w:tcPr>
            <w:tcW w:w="6769" w:type="dxa"/>
            <w:gridSpan w:val="7"/>
            <w:tcBorders>
              <w:top w:val="nil"/>
            </w:tcBorders>
            <w:tcPrChange w:id="1210" w:author="Michal Pilík" w:date="2019-09-12T11:24:00Z">
              <w:tcPr>
                <w:tcW w:w="6769" w:type="dxa"/>
                <w:gridSpan w:val="7"/>
                <w:tcBorders>
                  <w:top w:val="nil"/>
                </w:tcBorders>
              </w:tcPr>
            </w:tcPrChange>
          </w:tcPr>
          <w:p w:rsidR="00DF60BE" w:rsidRPr="006A2380" w:rsidRDefault="00DF60BE" w:rsidP="00B012C7">
            <w:pPr>
              <w:jc w:val="both"/>
            </w:pPr>
            <w:r w:rsidRPr="008433D4">
              <w:t>Garant se podílí na přednáškách v rozsahu</w:t>
            </w:r>
            <w:r>
              <w:t xml:space="preserve"> 100 %.</w:t>
            </w:r>
          </w:p>
        </w:tc>
      </w:tr>
      <w:tr w:rsidR="00DF60BE" w:rsidRPr="006A2380" w:rsidTr="003F553D">
        <w:trPr>
          <w:trPrChange w:id="1211" w:author="Michal Pilík" w:date="2019-09-12T11:24:00Z">
            <w:trPr>
              <w:wAfter w:w="75" w:type="dxa"/>
            </w:trPr>
          </w:trPrChange>
        </w:trPr>
        <w:tc>
          <w:tcPr>
            <w:tcW w:w="3086" w:type="dxa"/>
            <w:shd w:val="clear" w:color="auto" w:fill="F7CAAC"/>
            <w:tcPrChange w:id="1212" w:author="Michal Pilík" w:date="2019-09-12T11:24:00Z">
              <w:tcPr>
                <w:tcW w:w="3086" w:type="dxa"/>
                <w:shd w:val="clear" w:color="auto" w:fill="F7CAAC"/>
              </w:tcPr>
            </w:tcPrChange>
          </w:tcPr>
          <w:p w:rsidR="00DF60BE" w:rsidRPr="006A2380" w:rsidRDefault="00DF60BE" w:rsidP="00B012C7">
            <w:pPr>
              <w:jc w:val="both"/>
              <w:rPr>
                <w:b/>
              </w:rPr>
            </w:pPr>
            <w:r w:rsidRPr="006A2380">
              <w:rPr>
                <w:b/>
              </w:rPr>
              <w:t>Vyučující</w:t>
            </w:r>
          </w:p>
        </w:tc>
        <w:tc>
          <w:tcPr>
            <w:tcW w:w="6769" w:type="dxa"/>
            <w:gridSpan w:val="7"/>
            <w:tcBorders>
              <w:bottom w:val="nil"/>
            </w:tcBorders>
            <w:tcPrChange w:id="1213" w:author="Michal Pilík" w:date="2019-09-12T11:24:00Z">
              <w:tcPr>
                <w:tcW w:w="6769" w:type="dxa"/>
                <w:gridSpan w:val="7"/>
                <w:tcBorders>
                  <w:bottom w:val="nil"/>
                </w:tcBorders>
              </w:tcPr>
            </w:tcPrChange>
          </w:tcPr>
          <w:p w:rsidR="00DF60BE" w:rsidRPr="006A2380" w:rsidRDefault="00DF60BE" w:rsidP="00B012C7">
            <w:pPr>
              <w:jc w:val="both"/>
            </w:pPr>
            <w:r w:rsidRPr="006A2380">
              <w:t>Ing. Lucie Tomancová, Ph.D. – přednášky (100%)</w:t>
            </w:r>
          </w:p>
        </w:tc>
      </w:tr>
      <w:tr w:rsidR="00DF60BE" w:rsidRPr="0032227F" w:rsidTr="003F553D">
        <w:trPr>
          <w:trHeight w:val="120"/>
          <w:trPrChange w:id="1214" w:author="Michal Pilík" w:date="2019-09-12T11:24:00Z">
            <w:trPr>
              <w:wAfter w:w="75" w:type="dxa"/>
              <w:trHeight w:val="120"/>
            </w:trPr>
          </w:trPrChange>
        </w:trPr>
        <w:tc>
          <w:tcPr>
            <w:tcW w:w="9855" w:type="dxa"/>
            <w:gridSpan w:val="8"/>
            <w:tcBorders>
              <w:top w:val="nil"/>
            </w:tcBorders>
            <w:tcPrChange w:id="1215" w:author="Michal Pilík" w:date="2019-09-12T11:24:00Z">
              <w:tcPr>
                <w:tcW w:w="9855" w:type="dxa"/>
                <w:gridSpan w:val="8"/>
                <w:tcBorders>
                  <w:top w:val="nil"/>
                </w:tcBorders>
              </w:tcPr>
            </w:tcPrChange>
          </w:tcPr>
          <w:p w:rsidR="00DF60BE" w:rsidRPr="0032227F" w:rsidRDefault="00DF60BE" w:rsidP="00B012C7">
            <w:pPr>
              <w:jc w:val="both"/>
              <w:rPr>
                <w:sz w:val="16"/>
              </w:rPr>
            </w:pPr>
          </w:p>
        </w:tc>
      </w:tr>
      <w:tr w:rsidR="00DF60BE" w:rsidRPr="006A2380" w:rsidTr="003F553D">
        <w:trPr>
          <w:trPrChange w:id="1216" w:author="Michal Pilík" w:date="2019-09-12T11:24:00Z">
            <w:trPr>
              <w:wAfter w:w="75" w:type="dxa"/>
            </w:trPr>
          </w:trPrChange>
        </w:trPr>
        <w:tc>
          <w:tcPr>
            <w:tcW w:w="3086" w:type="dxa"/>
            <w:shd w:val="clear" w:color="auto" w:fill="F7CAAC"/>
            <w:tcPrChange w:id="1217" w:author="Michal Pilík" w:date="2019-09-12T11:24:00Z">
              <w:tcPr>
                <w:tcW w:w="3086" w:type="dxa"/>
                <w:shd w:val="clear" w:color="auto" w:fill="F7CAAC"/>
              </w:tcPr>
            </w:tcPrChange>
          </w:tcPr>
          <w:p w:rsidR="00DF60BE" w:rsidRPr="006A2380" w:rsidRDefault="00DF60BE" w:rsidP="00B012C7">
            <w:pPr>
              <w:jc w:val="both"/>
              <w:rPr>
                <w:b/>
              </w:rPr>
            </w:pPr>
            <w:r w:rsidRPr="006A2380">
              <w:rPr>
                <w:b/>
              </w:rPr>
              <w:t>Stručná anotace předmětu</w:t>
            </w:r>
          </w:p>
        </w:tc>
        <w:tc>
          <w:tcPr>
            <w:tcW w:w="6769" w:type="dxa"/>
            <w:gridSpan w:val="7"/>
            <w:tcBorders>
              <w:bottom w:val="nil"/>
            </w:tcBorders>
            <w:tcPrChange w:id="1218" w:author="Michal Pilík" w:date="2019-09-12T11:24:00Z">
              <w:tcPr>
                <w:tcW w:w="6769" w:type="dxa"/>
                <w:gridSpan w:val="7"/>
                <w:tcBorders>
                  <w:bottom w:val="nil"/>
                </w:tcBorders>
              </w:tcPr>
            </w:tcPrChange>
          </w:tcPr>
          <w:p w:rsidR="00DF60BE" w:rsidRPr="006A2380" w:rsidRDefault="00DF60BE" w:rsidP="00B012C7">
            <w:pPr>
              <w:jc w:val="both"/>
            </w:pPr>
          </w:p>
        </w:tc>
      </w:tr>
      <w:tr w:rsidR="00DF60BE" w:rsidRPr="006A2380" w:rsidTr="003F553D">
        <w:trPr>
          <w:trHeight w:val="3938"/>
          <w:trPrChange w:id="1219" w:author="Michal Pilík" w:date="2019-09-12T11:24:00Z">
            <w:trPr>
              <w:wAfter w:w="75" w:type="dxa"/>
              <w:trHeight w:val="3938"/>
            </w:trPr>
          </w:trPrChange>
        </w:trPr>
        <w:tc>
          <w:tcPr>
            <w:tcW w:w="9855" w:type="dxa"/>
            <w:gridSpan w:val="8"/>
            <w:tcBorders>
              <w:top w:val="nil"/>
              <w:bottom w:val="single" w:sz="12" w:space="0" w:color="auto"/>
            </w:tcBorders>
            <w:tcPrChange w:id="1220" w:author="Michal Pilík" w:date="2019-09-12T11:24:00Z">
              <w:tcPr>
                <w:tcW w:w="9855" w:type="dxa"/>
                <w:gridSpan w:val="8"/>
                <w:tcBorders>
                  <w:top w:val="nil"/>
                  <w:bottom w:val="single" w:sz="12" w:space="0" w:color="auto"/>
                </w:tcBorders>
              </w:tcPr>
            </w:tcPrChange>
          </w:tcPr>
          <w:p w:rsidR="00DF60BE" w:rsidRDefault="00DF60BE" w:rsidP="00B012C7">
            <w:pPr>
              <w:jc w:val="both"/>
            </w:pPr>
            <w:r w:rsidRPr="006A2380">
              <w:t>Cílem předmětu je poskytnout teoretické základy projektového řízení na úrovni mezinárodního certifikátu IPMA (úroveň D) zejména v oblasti technických kompetencí a uplatnit je při řešení vlastního projektu.</w:t>
            </w:r>
          </w:p>
          <w:p w:rsidR="00DF60BE" w:rsidRDefault="00DF60BE" w:rsidP="00B012C7">
            <w:pPr>
              <w:jc w:val="both"/>
            </w:pPr>
            <w:r w:rsidRPr="00331B67">
              <w:t>Výuka předmětu bude probíhat střídavě formou přednášek a řízených konzultací ke konkrétním projektům.</w:t>
            </w:r>
          </w:p>
          <w:p w:rsidR="00DF60BE" w:rsidRPr="006A2380" w:rsidRDefault="00DF60BE" w:rsidP="00124FDB">
            <w:pPr>
              <w:pStyle w:val="Odstavecseseznamem"/>
              <w:numPr>
                <w:ilvl w:val="0"/>
                <w:numId w:val="40"/>
              </w:numPr>
              <w:ind w:left="247" w:hanging="247"/>
              <w:jc w:val="both"/>
            </w:pPr>
            <w:r w:rsidRPr="006A2380">
              <w:t xml:space="preserve">Úvod do projektového řízení (definice projektu a jeho atributů; obsah a rozsah projektu; kritéria úspěšnosti projektu; metoda trojimperativu pro stanovení cílů; základní principy stanovování efektivních cílů; metody projektového řízení) </w:t>
            </w:r>
          </w:p>
          <w:p w:rsidR="00DF60BE" w:rsidRPr="006A2380" w:rsidRDefault="00DF60BE" w:rsidP="00124FDB">
            <w:pPr>
              <w:pStyle w:val="Odstavecseseznamem"/>
              <w:numPr>
                <w:ilvl w:val="0"/>
                <w:numId w:val="40"/>
              </w:numPr>
              <w:ind w:left="247" w:hanging="247"/>
              <w:jc w:val="both"/>
            </w:pPr>
            <w:r w:rsidRPr="006A2380">
              <w:t xml:space="preserve">Životní cyklus projektu (předprojektové fáze; projektové fáze; poprojektové fáze; stanovení SMART cílů; identifikační listina projektu) </w:t>
            </w:r>
          </w:p>
          <w:p w:rsidR="00DF60BE" w:rsidRPr="006A2380" w:rsidRDefault="00DF60BE" w:rsidP="00124FDB">
            <w:pPr>
              <w:pStyle w:val="Odstavecseseznamem"/>
              <w:numPr>
                <w:ilvl w:val="0"/>
                <w:numId w:val="40"/>
              </w:numPr>
              <w:ind w:left="247" w:hanging="247"/>
              <w:jc w:val="both"/>
            </w:pPr>
            <w:r w:rsidRPr="006A2380">
              <w:t xml:space="preserve">Cíle projektu a logický rámec projektu (logická rámcová matice; SWOT; základní principy stanovování vize, cílů, záměru; tvorba a užití stromového diagramu) </w:t>
            </w:r>
          </w:p>
          <w:p w:rsidR="00DF60BE" w:rsidRPr="006A2380" w:rsidRDefault="00DF60BE" w:rsidP="00124FDB">
            <w:pPr>
              <w:pStyle w:val="Odstavecseseznamem"/>
              <w:numPr>
                <w:ilvl w:val="0"/>
                <w:numId w:val="40"/>
              </w:numPr>
              <w:ind w:left="247" w:hanging="247"/>
              <w:jc w:val="both"/>
            </w:pPr>
            <w:r w:rsidRPr="006A2380">
              <w:t xml:space="preserve">Předprojektové fáze (studie proveditelnosti; ROI, ROE, IRP, NPV - metody oceňování hodnoty a návratnosti projektu; Cost Benefit analýza; cashflow) </w:t>
            </w:r>
          </w:p>
          <w:p w:rsidR="00DF60BE" w:rsidRPr="006A2380" w:rsidRDefault="00DF60BE" w:rsidP="00124FDB">
            <w:pPr>
              <w:pStyle w:val="Odstavecseseznamem"/>
              <w:numPr>
                <w:ilvl w:val="0"/>
                <w:numId w:val="40"/>
              </w:numPr>
              <w:ind w:left="247" w:hanging="247"/>
              <w:jc w:val="both"/>
            </w:pPr>
            <w:r w:rsidRPr="006A2380">
              <w:t xml:space="preserve">Analýza prostředí projektu a zainteresované strany (analýza zainteresovaných stran; analýza prostředí; stakeholder management principy) </w:t>
            </w:r>
          </w:p>
          <w:p w:rsidR="00DF60BE" w:rsidRPr="006A2380" w:rsidRDefault="00DF60BE" w:rsidP="00124FDB">
            <w:pPr>
              <w:pStyle w:val="Odstavecseseznamem"/>
              <w:numPr>
                <w:ilvl w:val="0"/>
                <w:numId w:val="40"/>
              </w:numPr>
              <w:ind w:left="247" w:hanging="247"/>
              <w:jc w:val="both"/>
            </w:pPr>
            <w:r w:rsidRPr="006A2380">
              <w:t xml:space="preserve">Vytváření plánu projektu a WBS (tvorba a užití stromového diagramu; tvorba WBS; harmonogram činností; pracovní balík) </w:t>
            </w:r>
          </w:p>
          <w:p w:rsidR="00DF60BE" w:rsidRPr="006A2380" w:rsidRDefault="00DF60BE" w:rsidP="00124FDB">
            <w:pPr>
              <w:pStyle w:val="Odstavecseseznamem"/>
              <w:numPr>
                <w:ilvl w:val="0"/>
                <w:numId w:val="40"/>
              </w:numPr>
              <w:ind w:left="247" w:hanging="247"/>
              <w:jc w:val="both"/>
            </w:pPr>
            <w:r w:rsidRPr="006A2380">
              <w:t xml:space="preserve">Plánování průběhu projektu (metody časového plánování (úsečkový harmonogram, síťový graf, Ganttův graf); metody síťové analýzy (hranová, uzlová, CPM, PERT), výpočet rezerv, výpočet kritické cesty) </w:t>
            </w:r>
          </w:p>
          <w:p w:rsidR="00DF60BE" w:rsidRPr="006A2380" w:rsidRDefault="00DF60BE" w:rsidP="00124FDB">
            <w:pPr>
              <w:pStyle w:val="Odstavecseseznamem"/>
              <w:numPr>
                <w:ilvl w:val="0"/>
                <w:numId w:val="40"/>
              </w:numPr>
              <w:ind w:left="247" w:hanging="247"/>
              <w:jc w:val="both"/>
            </w:pPr>
            <w:r w:rsidRPr="006A2380">
              <w:t xml:space="preserve">Způsoby odhadování (metody odhadování) </w:t>
            </w:r>
          </w:p>
          <w:p w:rsidR="00DF60BE" w:rsidRPr="006A2380" w:rsidRDefault="00DF60BE" w:rsidP="00124FDB">
            <w:pPr>
              <w:pStyle w:val="Odstavecseseznamem"/>
              <w:numPr>
                <w:ilvl w:val="0"/>
                <w:numId w:val="40"/>
              </w:numPr>
              <w:ind w:left="247" w:hanging="247"/>
              <w:jc w:val="both"/>
            </w:pPr>
            <w:r w:rsidRPr="006A2380">
              <w:t xml:space="preserve">Teorie omezení a kritický řetězec (teorie omezení E. Goldratta a buffer management) </w:t>
            </w:r>
          </w:p>
          <w:p w:rsidR="00DF60BE" w:rsidRPr="006A2380" w:rsidRDefault="00DF60BE" w:rsidP="00124FDB">
            <w:pPr>
              <w:pStyle w:val="Odstavecseseznamem"/>
              <w:numPr>
                <w:ilvl w:val="0"/>
                <w:numId w:val="40"/>
              </w:numPr>
              <w:ind w:left="247" w:hanging="247"/>
              <w:jc w:val="both"/>
            </w:pPr>
            <w:r w:rsidRPr="006A2380">
              <w:t xml:space="preserve">Zdroje (histogramy; plánování zdrojů) </w:t>
            </w:r>
          </w:p>
          <w:p w:rsidR="00DF60BE" w:rsidRPr="006A2380" w:rsidRDefault="00DF60BE" w:rsidP="00124FDB">
            <w:pPr>
              <w:pStyle w:val="Odstavecseseznamem"/>
              <w:numPr>
                <w:ilvl w:val="0"/>
                <w:numId w:val="40"/>
              </w:numPr>
              <w:ind w:left="247" w:hanging="247"/>
              <w:jc w:val="both"/>
            </w:pPr>
            <w:r w:rsidRPr="006A2380">
              <w:t xml:space="preserve">Plánování nákladů (plánování nákladů; tvorba rozpočtu) </w:t>
            </w:r>
          </w:p>
          <w:p w:rsidR="00DF60BE" w:rsidRPr="006A2380" w:rsidRDefault="00DF60BE" w:rsidP="00124FDB">
            <w:pPr>
              <w:pStyle w:val="Odstavecseseznamem"/>
              <w:numPr>
                <w:ilvl w:val="0"/>
                <w:numId w:val="40"/>
              </w:numPr>
              <w:ind w:left="247" w:hanging="247"/>
              <w:jc w:val="both"/>
            </w:pPr>
            <w:r w:rsidRPr="006A2380">
              <w:t xml:space="preserve">Organizační začlenění a projektové role (matice zodpovědnosti; typy organizace projektu) </w:t>
            </w:r>
          </w:p>
          <w:p w:rsidR="00DF60BE" w:rsidRPr="006A2380" w:rsidRDefault="00DF60BE" w:rsidP="00124FDB">
            <w:pPr>
              <w:pStyle w:val="Odstavecseseznamem"/>
              <w:numPr>
                <w:ilvl w:val="0"/>
                <w:numId w:val="40"/>
              </w:numPr>
              <w:ind w:left="247" w:hanging="247"/>
              <w:jc w:val="both"/>
            </w:pPr>
            <w:r w:rsidRPr="006A2380">
              <w:t>Rizika v projektech (metody identifikace a analýzy rizik (RIPRAN); opatření a strategie eliminace rizik)</w:t>
            </w:r>
          </w:p>
        </w:tc>
      </w:tr>
      <w:tr w:rsidR="00DF60BE" w:rsidRPr="006A2380" w:rsidTr="003F553D">
        <w:trPr>
          <w:trHeight w:val="265"/>
          <w:trPrChange w:id="1221" w:author="Michal Pilík" w:date="2019-09-12T11:24:00Z">
            <w:trPr>
              <w:wAfter w:w="75" w:type="dxa"/>
              <w:trHeight w:val="265"/>
            </w:trPr>
          </w:trPrChange>
        </w:trPr>
        <w:tc>
          <w:tcPr>
            <w:tcW w:w="3653" w:type="dxa"/>
            <w:gridSpan w:val="2"/>
            <w:tcBorders>
              <w:top w:val="nil"/>
            </w:tcBorders>
            <w:shd w:val="clear" w:color="auto" w:fill="F7CAAC"/>
            <w:tcPrChange w:id="1222" w:author="Michal Pilík" w:date="2019-09-12T11:24:00Z">
              <w:tcPr>
                <w:tcW w:w="3653" w:type="dxa"/>
                <w:gridSpan w:val="2"/>
                <w:tcBorders>
                  <w:top w:val="nil"/>
                </w:tcBorders>
                <w:shd w:val="clear" w:color="auto" w:fill="F7CAAC"/>
              </w:tcPr>
            </w:tcPrChange>
          </w:tcPr>
          <w:p w:rsidR="00DF60BE" w:rsidRPr="006A2380" w:rsidRDefault="00DF60BE" w:rsidP="00B012C7">
            <w:pPr>
              <w:jc w:val="both"/>
            </w:pPr>
            <w:r w:rsidRPr="006A2380">
              <w:rPr>
                <w:b/>
              </w:rPr>
              <w:t>Studijní literatura a studijní pomůcky</w:t>
            </w:r>
          </w:p>
        </w:tc>
        <w:tc>
          <w:tcPr>
            <w:tcW w:w="6202" w:type="dxa"/>
            <w:gridSpan w:val="6"/>
            <w:tcBorders>
              <w:top w:val="nil"/>
              <w:bottom w:val="nil"/>
            </w:tcBorders>
            <w:tcPrChange w:id="1223" w:author="Michal Pilík" w:date="2019-09-12T11:24:00Z">
              <w:tcPr>
                <w:tcW w:w="6202" w:type="dxa"/>
                <w:gridSpan w:val="6"/>
                <w:tcBorders>
                  <w:top w:val="nil"/>
                  <w:bottom w:val="nil"/>
                </w:tcBorders>
              </w:tcPr>
            </w:tcPrChange>
          </w:tcPr>
          <w:p w:rsidR="00DF60BE" w:rsidRPr="006A2380" w:rsidRDefault="00DF60BE" w:rsidP="00B012C7">
            <w:pPr>
              <w:jc w:val="both"/>
            </w:pPr>
          </w:p>
        </w:tc>
      </w:tr>
      <w:tr w:rsidR="00DF60BE" w:rsidRPr="006A2380" w:rsidTr="003F553D">
        <w:trPr>
          <w:trHeight w:val="1497"/>
          <w:trPrChange w:id="1224" w:author="Michal Pilík" w:date="2019-09-12T11:24:00Z">
            <w:trPr>
              <w:wAfter w:w="75" w:type="dxa"/>
              <w:trHeight w:val="1497"/>
            </w:trPr>
          </w:trPrChange>
        </w:trPr>
        <w:tc>
          <w:tcPr>
            <w:tcW w:w="9855" w:type="dxa"/>
            <w:gridSpan w:val="8"/>
            <w:tcBorders>
              <w:top w:val="nil"/>
            </w:tcBorders>
            <w:tcPrChange w:id="1225" w:author="Michal Pilík" w:date="2019-09-12T11:24:00Z">
              <w:tcPr>
                <w:tcW w:w="9855" w:type="dxa"/>
                <w:gridSpan w:val="8"/>
                <w:tcBorders>
                  <w:top w:val="nil"/>
                </w:tcBorders>
              </w:tcPr>
            </w:tcPrChange>
          </w:tcPr>
          <w:p w:rsidR="00DF60BE" w:rsidRPr="006A2380" w:rsidRDefault="00DF60BE" w:rsidP="00B012C7">
            <w:pPr>
              <w:jc w:val="both"/>
              <w:rPr>
                <w:b/>
              </w:rPr>
            </w:pPr>
            <w:r w:rsidRPr="006A2380">
              <w:rPr>
                <w:b/>
              </w:rPr>
              <w:t>Povinná literatura</w:t>
            </w:r>
          </w:p>
          <w:p w:rsidR="00DF60BE" w:rsidRPr="006A2380" w:rsidRDefault="00DF60BE" w:rsidP="00B012C7">
            <w:pPr>
              <w:jc w:val="both"/>
            </w:pPr>
            <w:r w:rsidRPr="006A2380">
              <w:t xml:space="preserve">DINSMORE, P. C., CABANIS-BREWIN, J. </w:t>
            </w:r>
            <w:r w:rsidRPr="006A2380">
              <w:rPr>
                <w:i/>
              </w:rPr>
              <w:t>The AMA handbook of project management</w:t>
            </w:r>
            <w:r w:rsidRPr="006A2380">
              <w:t xml:space="preserve">. 4th ed. New York: AMACOM, 2014, 560 s. ISBN 978-0-8144-3339-3. </w:t>
            </w:r>
          </w:p>
          <w:p w:rsidR="00DF60BE" w:rsidRPr="006A2380" w:rsidRDefault="00DF60BE" w:rsidP="00B012C7">
            <w:pPr>
              <w:jc w:val="both"/>
            </w:pPr>
            <w:r w:rsidRPr="006A2380">
              <w:t xml:space="preserve">DOLEŽAL, J., MÁCHAL, P., LACKO, B. </w:t>
            </w:r>
            <w:r w:rsidRPr="006A2380">
              <w:rPr>
                <w:i/>
              </w:rPr>
              <w:t xml:space="preserve">Projektový management podle IPMA. </w:t>
            </w:r>
            <w:r w:rsidRPr="006A2380">
              <w:t xml:space="preserve">2., aktualiz. a dopl. vyd. Praha: Grada, 2012, 526 s. ISBN 978-80-247-4275-5. </w:t>
            </w:r>
          </w:p>
          <w:p w:rsidR="00DF60BE" w:rsidRPr="006A2380" w:rsidRDefault="00DF60BE" w:rsidP="00B012C7">
            <w:pPr>
              <w:jc w:val="both"/>
            </w:pPr>
            <w:r w:rsidRPr="006A2380">
              <w:t xml:space="preserve">GIDO, J., CLEMENTS, J. P. </w:t>
            </w:r>
            <w:r w:rsidRPr="006A2380">
              <w:rPr>
                <w:i/>
              </w:rPr>
              <w:t>Successful project management.</w:t>
            </w:r>
            <w:r w:rsidRPr="006A2380">
              <w:t xml:space="preserve"> 6th ed. Stamford: Cengage Learning, 2015, 516 s. ISBN 978-1-285-06837-4. Dostupné také z: http://www.loc.gov/catdir/enhancements/fy1404/2013947444-b.html</w:t>
            </w:r>
          </w:p>
          <w:p w:rsidR="00DF60BE" w:rsidRPr="006A2380" w:rsidRDefault="00DF60BE" w:rsidP="00B012C7">
            <w:pPr>
              <w:jc w:val="both"/>
            </w:pPr>
            <w:r w:rsidRPr="006A2380">
              <w:lastRenderedPageBreak/>
              <w:t xml:space="preserve">SVOZILOVÁ, A. </w:t>
            </w:r>
            <w:r w:rsidRPr="006A2380">
              <w:rPr>
                <w:i/>
              </w:rPr>
              <w:t>Projektový management: Systémový přístup k řízení projektů.</w:t>
            </w:r>
            <w:r w:rsidRPr="006A2380">
              <w:t xml:space="preserve"> 3., aktualizované a rozšířené vydání. Praha: Grada, 2016, 421 s. ISBN 978-80-271-0075-0.</w:t>
            </w:r>
          </w:p>
          <w:p w:rsidR="00DF60BE" w:rsidRPr="006A2380" w:rsidRDefault="00DF60BE" w:rsidP="00B012C7">
            <w:pPr>
              <w:jc w:val="both"/>
              <w:rPr>
                <w:b/>
              </w:rPr>
            </w:pPr>
            <w:r w:rsidRPr="006A2380">
              <w:rPr>
                <w:b/>
              </w:rPr>
              <w:t>Doporučená literatura</w:t>
            </w:r>
          </w:p>
          <w:p w:rsidR="00DF60BE" w:rsidRPr="006A2380" w:rsidRDefault="00DF60BE" w:rsidP="00B012C7">
            <w:pPr>
              <w:jc w:val="both"/>
            </w:pPr>
            <w:r w:rsidRPr="006A2380">
              <w:t xml:space="preserve">DVOŘÁK, D. </w:t>
            </w:r>
            <w:r w:rsidRPr="006A2380">
              <w:rPr>
                <w:i/>
              </w:rPr>
              <w:t>Řízení projektů – nejlepší praktiky s ukázkami v Microsoft Office.</w:t>
            </w:r>
            <w:r w:rsidRPr="006A2380">
              <w:t xml:space="preserve"> 1. vydání. Brno: Computer Press. 2008, 244 s. ISBN 978-80-251-1885-6.</w:t>
            </w:r>
          </w:p>
          <w:p w:rsidR="00DF60BE" w:rsidRPr="006A2380" w:rsidRDefault="00DF60BE" w:rsidP="00B012C7">
            <w:pPr>
              <w:jc w:val="both"/>
            </w:pPr>
            <w:r w:rsidRPr="006A2380">
              <w:t xml:space="preserve">GREENE, J., STELLMAN, A. </w:t>
            </w:r>
            <w:r w:rsidRPr="006A2380">
              <w:rPr>
                <w:i/>
              </w:rPr>
              <w:t>Head first PMP. 3rd ed. Sebastopol</w:t>
            </w:r>
            <w:r w:rsidRPr="006A2380">
              <w:t>, CA: O'Reilly, 2014, 854 s. ISBN 978-1-449-36491-5.</w:t>
            </w:r>
          </w:p>
          <w:p w:rsidR="00DF60BE" w:rsidRPr="006A2380" w:rsidRDefault="00DF60BE" w:rsidP="00B012C7">
            <w:pPr>
              <w:jc w:val="both"/>
            </w:pPr>
            <w:r w:rsidRPr="006A2380">
              <w:t xml:space="preserve">SWEENEY, B., STARK, E. </w:t>
            </w:r>
            <w:r w:rsidRPr="006A2380">
              <w:rPr>
                <w:i/>
              </w:rPr>
              <w:t xml:space="preserve">Project management for beginners: proven project management methods to complete projects with time &amp; money to spare. </w:t>
            </w:r>
            <w:r w:rsidRPr="006A2380">
              <w:t>Albany: ClydeBank Media, 2015, 49 s. ISBN 978-1500816070.</w:t>
            </w:r>
          </w:p>
          <w:p w:rsidR="00DF60BE" w:rsidRPr="006A2380" w:rsidRDefault="00DF60BE" w:rsidP="00B012C7">
            <w:pPr>
              <w:jc w:val="both"/>
            </w:pPr>
            <w:r w:rsidRPr="006A2380">
              <w:t xml:space="preserve">ŠVIRÁKOVÁ, E. a kol. </w:t>
            </w:r>
            <w:r w:rsidRPr="006A2380">
              <w:rPr>
                <w:i/>
              </w:rPr>
              <w:t>Inovace a tradice, kvalita a kvantita v projektovém managementu.</w:t>
            </w:r>
            <w:r w:rsidRPr="006A2380">
              <w:t xml:space="preserve"> Zlín: VeRBuM. 2015, 138 s. ISBN 978-80-8750-069-9.</w:t>
            </w:r>
          </w:p>
        </w:tc>
      </w:tr>
      <w:tr w:rsidR="00DF60BE" w:rsidRPr="006A2380" w:rsidTr="003F553D">
        <w:trPr>
          <w:trPrChange w:id="1226" w:author="Michal Pilík" w:date="2019-09-12T11:24:00Z">
            <w:trPr>
              <w:wAfter w:w="75" w:type="dxa"/>
            </w:trPr>
          </w:trPrChange>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Change w:id="1227" w:author="Michal Pilík" w:date="2019-09-12T11:24:00Z">
              <w:tcPr>
                <w:tcW w:w="9855" w:type="dxa"/>
                <w:gridSpan w:val="8"/>
                <w:tcBorders>
                  <w:top w:val="single" w:sz="12" w:space="0" w:color="auto"/>
                  <w:left w:val="single" w:sz="2" w:space="0" w:color="auto"/>
                  <w:bottom w:val="single" w:sz="2" w:space="0" w:color="auto"/>
                  <w:right w:val="single" w:sz="2" w:space="0" w:color="auto"/>
                </w:tcBorders>
                <w:shd w:val="clear" w:color="auto" w:fill="F7CAAC"/>
              </w:tcPr>
            </w:tcPrChange>
          </w:tcPr>
          <w:p w:rsidR="00DF60BE" w:rsidRPr="006A2380" w:rsidRDefault="00DF60BE" w:rsidP="00B012C7">
            <w:pPr>
              <w:jc w:val="center"/>
              <w:rPr>
                <w:b/>
              </w:rPr>
            </w:pPr>
            <w:r w:rsidRPr="006A2380">
              <w:rPr>
                <w:b/>
              </w:rPr>
              <w:lastRenderedPageBreak/>
              <w:t>Informace ke kombinované nebo distanční formě</w:t>
            </w:r>
          </w:p>
        </w:tc>
      </w:tr>
      <w:tr w:rsidR="00DF60BE" w:rsidRPr="006A2380" w:rsidTr="003F553D">
        <w:trPr>
          <w:trPrChange w:id="1228" w:author="Michal Pilík" w:date="2019-09-12T11:24:00Z">
            <w:trPr>
              <w:wAfter w:w="75" w:type="dxa"/>
            </w:trPr>
          </w:trPrChange>
        </w:trPr>
        <w:tc>
          <w:tcPr>
            <w:tcW w:w="4787" w:type="dxa"/>
            <w:gridSpan w:val="3"/>
            <w:tcBorders>
              <w:top w:val="single" w:sz="2" w:space="0" w:color="auto"/>
            </w:tcBorders>
            <w:shd w:val="clear" w:color="auto" w:fill="F7CAAC"/>
            <w:tcPrChange w:id="1229" w:author="Michal Pilík" w:date="2019-09-12T11:24:00Z">
              <w:tcPr>
                <w:tcW w:w="4787" w:type="dxa"/>
                <w:gridSpan w:val="3"/>
                <w:tcBorders>
                  <w:top w:val="single" w:sz="2" w:space="0" w:color="auto"/>
                </w:tcBorders>
                <w:shd w:val="clear" w:color="auto" w:fill="F7CAAC"/>
              </w:tcPr>
            </w:tcPrChange>
          </w:tcPr>
          <w:p w:rsidR="00DF60BE" w:rsidRPr="006A2380" w:rsidRDefault="00DF60BE" w:rsidP="00B012C7">
            <w:pPr>
              <w:jc w:val="both"/>
            </w:pPr>
            <w:r w:rsidRPr="006A2380">
              <w:rPr>
                <w:b/>
              </w:rPr>
              <w:t>Rozsah konzultací (soustředění)</w:t>
            </w:r>
          </w:p>
        </w:tc>
        <w:tc>
          <w:tcPr>
            <w:tcW w:w="889" w:type="dxa"/>
            <w:tcBorders>
              <w:top w:val="single" w:sz="2" w:space="0" w:color="auto"/>
            </w:tcBorders>
            <w:tcPrChange w:id="1230" w:author="Michal Pilík" w:date="2019-09-12T11:24:00Z">
              <w:tcPr>
                <w:tcW w:w="889" w:type="dxa"/>
                <w:tcBorders>
                  <w:top w:val="single" w:sz="2" w:space="0" w:color="auto"/>
                </w:tcBorders>
              </w:tcPr>
            </w:tcPrChange>
          </w:tcPr>
          <w:p w:rsidR="00DF60BE" w:rsidRPr="006A2380" w:rsidRDefault="00DF60BE" w:rsidP="00B012C7">
            <w:pPr>
              <w:jc w:val="both"/>
            </w:pPr>
            <w:r w:rsidRPr="006A2380">
              <w:t>10</w:t>
            </w:r>
          </w:p>
        </w:tc>
        <w:tc>
          <w:tcPr>
            <w:tcW w:w="4179" w:type="dxa"/>
            <w:gridSpan w:val="4"/>
            <w:tcBorders>
              <w:top w:val="single" w:sz="2" w:space="0" w:color="auto"/>
            </w:tcBorders>
            <w:shd w:val="clear" w:color="auto" w:fill="F7CAAC"/>
            <w:tcPrChange w:id="1231" w:author="Michal Pilík" w:date="2019-09-12T11:24:00Z">
              <w:tcPr>
                <w:tcW w:w="4179" w:type="dxa"/>
                <w:gridSpan w:val="4"/>
                <w:tcBorders>
                  <w:top w:val="single" w:sz="2" w:space="0" w:color="auto"/>
                </w:tcBorders>
                <w:shd w:val="clear" w:color="auto" w:fill="F7CAAC"/>
              </w:tcPr>
            </w:tcPrChange>
          </w:tcPr>
          <w:p w:rsidR="00DF60BE" w:rsidRPr="006A2380" w:rsidRDefault="00DF60BE" w:rsidP="00B012C7">
            <w:pPr>
              <w:jc w:val="both"/>
              <w:rPr>
                <w:b/>
              </w:rPr>
            </w:pPr>
            <w:r w:rsidRPr="006A2380">
              <w:rPr>
                <w:b/>
              </w:rPr>
              <w:t xml:space="preserve">hodin </w:t>
            </w:r>
          </w:p>
        </w:tc>
      </w:tr>
      <w:tr w:rsidR="00DF60BE" w:rsidRPr="006A2380" w:rsidTr="003F553D">
        <w:trPr>
          <w:trPrChange w:id="1232" w:author="Michal Pilík" w:date="2019-09-12T11:24:00Z">
            <w:trPr>
              <w:wAfter w:w="75" w:type="dxa"/>
            </w:trPr>
          </w:trPrChange>
        </w:trPr>
        <w:tc>
          <w:tcPr>
            <w:tcW w:w="9855" w:type="dxa"/>
            <w:gridSpan w:val="8"/>
            <w:shd w:val="clear" w:color="auto" w:fill="F7CAAC"/>
            <w:tcPrChange w:id="1233" w:author="Michal Pilík" w:date="2019-09-12T11:24:00Z">
              <w:tcPr>
                <w:tcW w:w="9855" w:type="dxa"/>
                <w:gridSpan w:val="8"/>
                <w:shd w:val="clear" w:color="auto" w:fill="F7CAAC"/>
              </w:tcPr>
            </w:tcPrChange>
          </w:tcPr>
          <w:p w:rsidR="00DF60BE" w:rsidRPr="006A2380" w:rsidRDefault="00DF60BE" w:rsidP="00B012C7">
            <w:pPr>
              <w:jc w:val="both"/>
              <w:rPr>
                <w:b/>
              </w:rPr>
            </w:pPr>
            <w:r w:rsidRPr="006A2380">
              <w:rPr>
                <w:b/>
              </w:rPr>
              <w:t>Informace o způsobu kontaktu s vyučujícím</w:t>
            </w:r>
          </w:p>
        </w:tc>
      </w:tr>
      <w:tr w:rsidR="00DF60BE" w:rsidRPr="006A2380" w:rsidTr="003F553D">
        <w:trPr>
          <w:trHeight w:val="816"/>
          <w:trPrChange w:id="1234" w:author="Michal Pilík" w:date="2019-09-12T11:24:00Z">
            <w:trPr>
              <w:wAfter w:w="75" w:type="dxa"/>
              <w:trHeight w:val="816"/>
            </w:trPr>
          </w:trPrChange>
        </w:trPr>
        <w:tc>
          <w:tcPr>
            <w:tcW w:w="9855" w:type="dxa"/>
            <w:gridSpan w:val="8"/>
            <w:tcPrChange w:id="1235" w:author="Michal Pilík" w:date="2019-09-12T11:24:00Z">
              <w:tcPr>
                <w:tcW w:w="9855" w:type="dxa"/>
                <w:gridSpan w:val="8"/>
              </w:tcPr>
            </w:tcPrChange>
          </w:tcPr>
          <w:p w:rsidR="00DF60BE" w:rsidRPr="006A2380" w:rsidRDefault="00DF60BE" w:rsidP="00B012C7">
            <w:pPr>
              <w:jc w:val="both"/>
            </w:pPr>
            <w:r w:rsidRPr="006A238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F60BE" w:rsidRDefault="00DF60BE"/>
    <w:p w:rsidR="00DF60BE" w:rsidRDefault="00DF60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F60BE" w:rsidDel="00372AE5" w:rsidTr="00B012C7">
        <w:trPr>
          <w:del w:id="1236" w:author="Drahomíra Pavelková" w:date="2019-09-04T18:59:00Z"/>
        </w:trPr>
        <w:tc>
          <w:tcPr>
            <w:tcW w:w="9855" w:type="dxa"/>
            <w:gridSpan w:val="8"/>
            <w:tcBorders>
              <w:bottom w:val="double" w:sz="4" w:space="0" w:color="auto"/>
            </w:tcBorders>
            <w:shd w:val="clear" w:color="auto" w:fill="BDD6EE"/>
          </w:tcPr>
          <w:p w:rsidR="00DF60BE" w:rsidDel="00372AE5" w:rsidRDefault="00DF60BE" w:rsidP="00B012C7">
            <w:pPr>
              <w:jc w:val="both"/>
              <w:rPr>
                <w:del w:id="1237" w:author="Drahomíra Pavelková" w:date="2019-09-04T18:59:00Z"/>
                <w:b/>
                <w:sz w:val="28"/>
              </w:rPr>
            </w:pPr>
            <w:del w:id="1238" w:author="Drahomíra Pavelková" w:date="2019-09-04T18:59:00Z">
              <w:r w:rsidDel="00372AE5">
                <w:lastRenderedPageBreak/>
                <w:br w:type="page"/>
              </w:r>
              <w:r w:rsidDel="00372AE5">
                <w:rPr>
                  <w:b/>
                  <w:sz w:val="28"/>
                </w:rPr>
                <w:delText>B-III – Charakteristika studijního předmětu</w:delText>
              </w:r>
            </w:del>
          </w:p>
        </w:tc>
      </w:tr>
      <w:tr w:rsidR="00DF60BE" w:rsidDel="00372AE5" w:rsidTr="00B012C7">
        <w:trPr>
          <w:del w:id="1239" w:author="Drahomíra Pavelková" w:date="2019-09-04T18:59:00Z"/>
        </w:trPr>
        <w:tc>
          <w:tcPr>
            <w:tcW w:w="3086" w:type="dxa"/>
            <w:tcBorders>
              <w:top w:val="double" w:sz="4" w:space="0" w:color="auto"/>
            </w:tcBorders>
            <w:shd w:val="clear" w:color="auto" w:fill="F7CAAC"/>
          </w:tcPr>
          <w:p w:rsidR="00DF60BE" w:rsidRPr="00280882" w:rsidDel="00372AE5" w:rsidRDefault="00DF60BE" w:rsidP="00B012C7">
            <w:pPr>
              <w:jc w:val="both"/>
              <w:rPr>
                <w:del w:id="1240" w:author="Drahomíra Pavelková" w:date="2019-09-04T18:59:00Z"/>
                <w:b/>
              </w:rPr>
            </w:pPr>
            <w:del w:id="1241" w:author="Drahomíra Pavelková" w:date="2019-09-04T18:59:00Z">
              <w:r w:rsidRPr="00280882" w:rsidDel="00372AE5">
                <w:rPr>
                  <w:b/>
                </w:rPr>
                <w:delText>Název studijního předmětu</w:delText>
              </w:r>
            </w:del>
          </w:p>
        </w:tc>
        <w:tc>
          <w:tcPr>
            <w:tcW w:w="6769" w:type="dxa"/>
            <w:gridSpan w:val="7"/>
            <w:tcBorders>
              <w:top w:val="double" w:sz="4" w:space="0" w:color="auto"/>
            </w:tcBorders>
          </w:tcPr>
          <w:p w:rsidR="00DF60BE" w:rsidRPr="00280882" w:rsidDel="00372AE5" w:rsidRDefault="00DF60BE" w:rsidP="00B012C7">
            <w:pPr>
              <w:jc w:val="both"/>
              <w:rPr>
                <w:del w:id="1242" w:author="Drahomíra Pavelková" w:date="2019-09-04T18:59:00Z"/>
              </w:rPr>
            </w:pPr>
            <w:del w:id="1243" w:author="Drahomíra Pavelková" w:date="2019-09-04T18:59:00Z">
              <w:r w:rsidRPr="00280882" w:rsidDel="00372AE5">
                <w:delText>Podniková ekonomika I</w:delText>
              </w:r>
            </w:del>
          </w:p>
        </w:tc>
      </w:tr>
      <w:tr w:rsidR="00DF60BE" w:rsidDel="00372AE5" w:rsidTr="00B012C7">
        <w:trPr>
          <w:del w:id="1244" w:author="Drahomíra Pavelková" w:date="2019-09-04T18:59:00Z"/>
        </w:trPr>
        <w:tc>
          <w:tcPr>
            <w:tcW w:w="3086" w:type="dxa"/>
            <w:shd w:val="clear" w:color="auto" w:fill="F7CAAC"/>
          </w:tcPr>
          <w:p w:rsidR="00DF60BE" w:rsidRPr="00280882" w:rsidDel="00372AE5" w:rsidRDefault="00DF60BE" w:rsidP="00B012C7">
            <w:pPr>
              <w:jc w:val="both"/>
              <w:rPr>
                <w:del w:id="1245" w:author="Drahomíra Pavelková" w:date="2019-09-04T18:59:00Z"/>
                <w:b/>
              </w:rPr>
            </w:pPr>
            <w:del w:id="1246" w:author="Drahomíra Pavelková" w:date="2019-09-04T18:59:00Z">
              <w:r w:rsidRPr="00280882" w:rsidDel="00372AE5">
                <w:rPr>
                  <w:b/>
                </w:rPr>
                <w:delText>Typ předmětu</w:delText>
              </w:r>
            </w:del>
          </w:p>
        </w:tc>
        <w:tc>
          <w:tcPr>
            <w:tcW w:w="3406" w:type="dxa"/>
            <w:gridSpan w:val="4"/>
          </w:tcPr>
          <w:p w:rsidR="00DF60BE" w:rsidRPr="00280882" w:rsidDel="00372AE5" w:rsidRDefault="00DF60BE" w:rsidP="00B012C7">
            <w:pPr>
              <w:jc w:val="both"/>
              <w:rPr>
                <w:del w:id="1247" w:author="Drahomíra Pavelková" w:date="2019-09-04T18:59:00Z"/>
              </w:rPr>
            </w:pPr>
            <w:del w:id="1248" w:author="Drahomíra Pavelková" w:date="2019-09-04T18:59:00Z">
              <w:r w:rsidRPr="00280882" w:rsidDel="00372AE5">
                <w:delText>povinný „ZT“</w:delText>
              </w:r>
            </w:del>
          </w:p>
        </w:tc>
        <w:tc>
          <w:tcPr>
            <w:tcW w:w="2695" w:type="dxa"/>
            <w:gridSpan w:val="2"/>
            <w:shd w:val="clear" w:color="auto" w:fill="F7CAAC"/>
          </w:tcPr>
          <w:p w:rsidR="00DF60BE" w:rsidRPr="00280882" w:rsidDel="00372AE5" w:rsidRDefault="00DF60BE" w:rsidP="00B012C7">
            <w:pPr>
              <w:jc w:val="both"/>
              <w:rPr>
                <w:del w:id="1249" w:author="Drahomíra Pavelková" w:date="2019-09-04T18:59:00Z"/>
              </w:rPr>
            </w:pPr>
            <w:del w:id="1250" w:author="Drahomíra Pavelková" w:date="2019-09-04T18:59:00Z">
              <w:r w:rsidRPr="00280882" w:rsidDel="00372AE5">
                <w:rPr>
                  <w:b/>
                </w:rPr>
                <w:delText>doporučený ročník / semestr</w:delText>
              </w:r>
            </w:del>
          </w:p>
        </w:tc>
        <w:tc>
          <w:tcPr>
            <w:tcW w:w="668" w:type="dxa"/>
          </w:tcPr>
          <w:p w:rsidR="00DF60BE" w:rsidRPr="00280882" w:rsidDel="00372AE5" w:rsidRDefault="00DF60BE" w:rsidP="00B012C7">
            <w:pPr>
              <w:jc w:val="both"/>
              <w:rPr>
                <w:del w:id="1251" w:author="Drahomíra Pavelková" w:date="2019-09-04T18:59:00Z"/>
              </w:rPr>
            </w:pPr>
            <w:del w:id="1252" w:author="Drahomíra Pavelková" w:date="2019-09-04T18:59:00Z">
              <w:r w:rsidRPr="00280882" w:rsidDel="00372AE5">
                <w:delText>1/L</w:delText>
              </w:r>
            </w:del>
          </w:p>
        </w:tc>
      </w:tr>
      <w:tr w:rsidR="00DF60BE" w:rsidDel="00372AE5" w:rsidTr="00B012C7">
        <w:trPr>
          <w:del w:id="1253" w:author="Drahomíra Pavelková" w:date="2019-09-04T18:59:00Z"/>
        </w:trPr>
        <w:tc>
          <w:tcPr>
            <w:tcW w:w="3086" w:type="dxa"/>
            <w:shd w:val="clear" w:color="auto" w:fill="F7CAAC"/>
          </w:tcPr>
          <w:p w:rsidR="00DF60BE" w:rsidRPr="00280882" w:rsidDel="00372AE5" w:rsidRDefault="00DF60BE" w:rsidP="00B012C7">
            <w:pPr>
              <w:jc w:val="both"/>
              <w:rPr>
                <w:del w:id="1254" w:author="Drahomíra Pavelková" w:date="2019-09-04T18:59:00Z"/>
                <w:b/>
              </w:rPr>
            </w:pPr>
            <w:del w:id="1255" w:author="Drahomíra Pavelková" w:date="2019-09-04T18:59:00Z">
              <w:r w:rsidRPr="00280882" w:rsidDel="00372AE5">
                <w:rPr>
                  <w:b/>
                </w:rPr>
                <w:delText>Rozsah studijního předmětu</w:delText>
              </w:r>
            </w:del>
          </w:p>
        </w:tc>
        <w:tc>
          <w:tcPr>
            <w:tcW w:w="1701" w:type="dxa"/>
            <w:gridSpan w:val="2"/>
          </w:tcPr>
          <w:p w:rsidR="00DF60BE" w:rsidRPr="00280882" w:rsidDel="00372AE5" w:rsidRDefault="00DF60BE" w:rsidP="00B012C7">
            <w:pPr>
              <w:jc w:val="both"/>
              <w:rPr>
                <w:del w:id="1256" w:author="Drahomíra Pavelková" w:date="2019-09-04T18:59:00Z"/>
              </w:rPr>
            </w:pPr>
            <w:del w:id="1257" w:author="Drahomíra Pavelková" w:date="2019-09-04T18:59:00Z">
              <w:r w:rsidRPr="00280882" w:rsidDel="00372AE5">
                <w:delText>26p + 13s</w:delText>
              </w:r>
            </w:del>
          </w:p>
        </w:tc>
        <w:tc>
          <w:tcPr>
            <w:tcW w:w="889" w:type="dxa"/>
            <w:shd w:val="clear" w:color="auto" w:fill="F7CAAC"/>
          </w:tcPr>
          <w:p w:rsidR="00DF60BE" w:rsidRPr="00280882" w:rsidDel="00372AE5" w:rsidRDefault="00DF60BE" w:rsidP="00B012C7">
            <w:pPr>
              <w:jc w:val="both"/>
              <w:rPr>
                <w:del w:id="1258" w:author="Drahomíra Pavelková" w:date="2019-09-04T18:59:00Z"/>
                <w:b/>
              </w:rPr>
            </w:pPr>
            <w:del w:id="1259" w:author="Drahomíra Pavelková" w:date="2019-09-04T18:59:00Z">
              <w:r w:rsidRPr="00280882" w:rsidDel="00372AE5">
                <w:rPr>
                  <w:b/>
                </w:rPr>
                <w:delText xml:space="preserve">hod. </w:delText>
              </w:r>
            </w:del>
          </w:p>
        </w:tc>
        <w:tc>
          <w:tcPr>
            <w:tcW w:w="816" w:type="dxa"/>
          </w:tcPr>
          <w:p w:rsidR="00DF60BE" w:rsidRPr="00280882" w:rsidDel="00372AE5" w:rsidRDefault="00DF60BE" w:rsidP="00B012C7">
            <w:pPr>
              <w:jc w:val="both"/>
              <w:rPr>
                <w:del w:id="1260" w:author="Drahomíra Pavelková" w:date="2019-09-04T18:59:00Z"/>
              </w:rPr>
            </w:pPr>
            <w:del w:id="1261" w:author="Drahomíra Pavelková" w:date="2019-09-04T18:59:00Z">
              <w:r w:rsidRPr="00280882" w:rsidDel="00372AE5">
                <w:delText>39</w:delText>
              </w:r>
            </w:del>
          </w:p>
        </w:tc>
        <w:tc>
          <w:tcPr>
            <w:tcW w:w="2156" w:type="dxa"/>
            <w:shd w:val="clear" w:color="auto" w:fill="F7CAAC"/>
          </w:tcPr>
          <w:p w:rsidR="00DF60BE" w:rsidRPr="00280882" w:rsidDel="00372AE5" w:rsidRDefault="00DF60BE" w:rsidP="00B012C7">
            <w:pPr>
              <w:jc w:val="both"/>
              <w:rPr>
                <w:del w:id="1262" w:author="Drahomíra Pavelková" w:date="2019-09-04T18:59:00Z"/>
                <w:b/>
              </w:rPr>
            </w:pPr>
            <w:del w:id="1263" w:author="Drahomíra Pavelková" w:date="2019-09-04T18:59:00Z">
              <w:r w:rsidRPr="00280882" w:rsidDel="00372AE5">
                <w:rPr>
                  <w:b/>
                </w:rPr>
                <w:delText>kreditů</w:delText>
              </w:r>
            </w:del>
          </w:p>
        </w:tc>
        <w:tc>
          <w:tcPr>
            <w:tcW w:w="1207" w:type="dxa"/>
            <w:gridSpan w:val="2"/>
          </w:tcPr>
          <w:p w:rsidR="00DF60BE" w:rsidRPr="00280882" w:rsidDel="00372AE5" w:rsidRDefault="00DF60BE" w:rsidP="00B012C7">
            <w:pPr>
              <w:jc w:val="both"/>
              <w:rPr>
                <w:del w:id="1264" w:author="Drahomíra Pavelková" w:date="2019-09-04T18:59:00Z"/>
              </w:rPr>
            </w:pPr>
            <w:del w:id="1265" w:author="Drahomíra Pavelková" w:date="2019-09-04T18:59:00Z">
              <w:r w:rsidRPr="00280882" w:rsidDel="00372AE5">
                <w:delText>5</w:delText>
              </w:r>
            </w:del>
          </w:p>
        </w:tc>
      </w:tr>
      <w:tr w:rsidR="00DF60BE" w:rsidDel="00372AE5" w:rsidTr="00B012C7">
        <w:trPr>
          <w:del w:id="1266" w:author="Drahomíra Pavelková" w:date="2019-09-04T18:59:00Z"/>
        </w:trPr>
        <w:tc>
          <w:tcPr>
            <w:tcW w:w="3086" w:type="dxa"/>
            <w:shd w:val="clear" w:color="auto" w:fill="F7CAAC"/>
          </w:tcPr>
          <w:p w:rsidR="00DF60BE" w:rsidRPr="00280882" w:rsidDel="00372AE5" w:rsidRDefault="00DF60BE" w:rsidP="00B012C7">
            <w:pPr>
              <w:jc w:val="both"/>
              <w:rPr>
                <w:del w:id="1267" w:author="Drahomíra Pavelková" w:date="2019-09-04T18:59:00Z"/>
                <w:b/>
              </w:rPr>
            </w:pPr>
            <w:del w:id="1268" w:author="Drahomíra Pavelková" w:date="2019-09-04T18:59:00Z">
              <w:r w:rsidRPr="00280882" w:rsidDel="00372AE5">
                <w:rPr>
                  <w:b/>
                </w:rPr>
                <w:delText>Prerekvizity, korekvizity, ekvivalence</w:delText>
              </w:r>
            </w:del>
          </w:p>
        </w:tc>
        <w:tc>
          <w:tcPr>
            <w:tcW w:w="6769" w:type="dxa"/>
            <w:gridSpan w:val="7"/>
          </w:tcPr>
          <w:p w:rsidR="00DF60BE" w:rsidRPr="00280882" w:rsidDel="00372AE5" w:rsidRDefault="00DF60BE" w:rsidP="00B012C7">
            <w:pPr>
              <w:jc w:val="both"/>
              <w:rPr>
                <w:del w:id="1269" w:author="Drahomíra Pavelková" w:date="2019-09-04T18:59:00Z"/>
              </w:rPr>
            </w:pPr>
          </w:p>
        </w:tc>
      </w:tr>
      <w:tr w:rsidR="00DF60BE" w:rsidDel="00372AE5" w:rsidTr="00B012C7">
        <w:trPr>
          <w:del w:id="1270" w:author="Drahomíra Pavelková" w:date="2019-09-04T18:59:00Z"/>
        </w:trPr>
        <w:tc>
          <w:tcPr>
            <w:tcW w:w="3086" w:type="dxa"/>
            <w:shd w:val="clear" w:color="auto" w:fill="F7CAAC"/>
          </w:tcPr>
          <w:p w:rsidR="00DF60BE" w:rsidRPr="00280882" w:rsidDel="00372AE5" w:rsidRDefault="00DF60BE" w:rsidP="00B012C7">
            <w:pPr>
              <w:jc w:val="both"/>
              <w:rPr>
                <w:del w:id="1271" w:author="Drahomíra Pavelková" w:date="2019-09-04T18:59:00Z"/>
                <w:b/>
              </w:rPr>
            </w:pPr>
            <w:del w:id="1272" w:author="Drahomíra Pavelková" w:date="2019-09-04T18:59:00Z">
              <w:r w:rsidRPr="00280882" w:rsidDel="00372AE5">
                <w:rPr>
                  <w:b/>
                </w:rPr>
                <w:delText>Způsob ověření studijních výsledků</w:delText>
              </w:r>
            </w:del>
          </w:p>
        </w:tc>
        <w:tc>
          <w:tcPr>
            <w:tcW w:w="3406" w:type="dxa"/>
            <w:gridSpan w:val="4"/>
          </w:tcPr>
          <w:p w:rsidR="00DF60BE" w:rsidRPr="00280882" w:rsidDel="00372AE5" w:rsidRDefault="00DF60BE" w:rsidP="00B012C7">
            <w:pPr>
              <w:jc w:val="both"/>
              <w:rPr>
                <w:del w:id="1273" w:author="Drahomíra Pavelková" w:date="2019-09-04T18:59:00Z"/>
              </w:rPr>
            </w:pPr>
            <w:del w:id="1274" w:author="Drahomíra Pavelková" w:date="2019-09-04T18:59:00Z">
              <w:r w:rsidRPr="00280882" w:rsidDel="00372AE5">
                <w:delText>zápočet, zkouška</w:delText>
              </w:r>
            </w:del>
          </w:p>
        </w:tc>
        <w:tc>
          <w:tcPr>
            <w:tcW w:w="2156" w:type="dxa"/>
            <w:shd w:val="clear" w:color="auto" w:fill="F7CAAC"/>
          </w:tcPr>
          <w:p w:rsidR="00DF60BE" w:rsidRPr="00280882" w:rsidDel="00372AE5" w:rsidRDefault="00DF60BE" w:rsidP="00B012C7">
            <w:pPr>
              <w:jc w:val="both"/>
              <w:rPr>
                <w:del w:id="1275" w:author="Drahomíra Pavelková" w:date="2019-09-04T18:59:00Z"/>
                <w:b/>
              </w:rPr>
            </w:pPr>
            <w:del w:id="1276" w:author="Drahomíra Pavelková" w:date="2019-09-04T18:59:00Z">
              <w:r w:rsidRPr="00280882" w:rsidDel="00372AE5">
                <w:rPr>
                  <w:b/>
                </w:rPr>
                <w:delText>Forma výuky</w:delText>
              </w:r>
            </w:del>
          </w:p>
        </w:tc>
        <w:tc>
          <w:tcPr>
            <w:tcW w:w="1207" w:type="dxa"/>
            <w:gridSpan w:val="2"/>
          </w:tcPr>
          <w:p w:rsidR="00DF60BE" w:rsidRPr="00280882" w:rsidDel="00372AE5" w:rsidRDefault="00DF60BE" w:rsidP="00B012C7">
            <w:pPr>
              <w:jc w:val="both"/>
              <w:rPr>
                <w:del w:id="1277" w:author="Drahomíra Pavelková" w:date="2019-09-04T18:59:00Z"/>
              </w:rPr>
            </w:pPr>
            <w:del w:id="1278" w:author="Drahomíra Pavelková" w:date="2019-09-04T18:59:00Z">
              <w:r w:rsidRPr="00280882" w:rsidDel="00372AE5">
                <w:delText>přednáška, seminář</w:delText>
              </w:r>
            </w:del>
          </w:p>
        </w:tc>
      </w:tr>
      <w:tr w:rsidR="00DF60BE" w:rsidDel="00372AE5" w:rsidTr="00B012C7">
        <w:trPr>
          <w:del w:id="1279" w:author="Drahomíra Pavelková" w:date="2019-09-04T18:59:00Z"/>
        </w:trPr>
        <w:tc>
          <w:tcPr>
            <w:tcW w:w="3086" w:type="dxa"/>
            <w:shd w:val="clear" w:color="auto" w:fill="F7CAAC"/>
          </w:tcPr>
          <w:p w:rsidR="00DF60BE" w:rsidRPr="00280882" w:rsidDel="00372AE5" w:rsidRDefault="00DF60BE" w:rsidP="00B012C7">
            <w:pPr>
              <w:jc w:val="both"/>
              <w:rPr>
                <w:del w:id="1280" w:author="Drahomíra Pavelková" w:date="2019-09-04T18:59:00Z"/>
                <w:b/>
              </w:rPr>
            </w:pPr>
            <w:del w:id="1281" w:author="Drahomíra Pavelková" w:date="2019-09-04T18:59:00Z">
              <w:r w:rsidRPr="00280882" w:rsidDel="00372AE5">
                <w:rPr>
                  <w:b/>
                </w:rPr>
                <w:delText>Forma způsobu ověření studijních výsledků a další požadavky na studenta</w:delText>
              </w:r>
            </w:del>
          </w:p>
        </w:tc>
        <w:tc>
          <w:tcPr>
            <w:tcW w:w="6769" w:type="dxa"/>
            <w:gridSpan w:val="7"/>
            <w:tcBorders>
              <w:bottom w:val="nil"/>
            </w:tcBorders>
          </w:tcPr>
          <w:p w:rsidR="00DF60BE" w:rsidRPr="00280882" w:rsidDel="00372AE5" w:rsidRDefault="00DF60BE" w:rsidP="00B012C7">
            <w:pPr>
              <w:jc w:val="both"/>
              <w:rPr>
                <w:del w:id="1282" w:author="Drahomíra Pavelková" w:date="2019-09-04T18:59:00Z"/>
              </w:rPr>
            </w:pPr>
            <w:del w:id="1283" w:author="Drahomíra Pavelková" w:date="2019-09-04T18:59:00Z">
              <w:r w:rsidRPr="00280882" w:rsidDel="00372AE5">
                <w:delText>Způsob zakončení předmětu – zápočet, zkouška</w:delText>
              </w:r>
            </w:del>
          </w:p>
          <w:p w:rsidR="00DF60BE" w:rsidRPr="00280882" w:rsidDel="00372AE5" w:rsidRDefault="00DF60BE" w:rsidP="00B012C7">
            <w:pPr>
              <w:jc w:val="both"/>
              <w:rPr>
                <w:del w:id="1284" w:author="Drahomíra Pavelková" w:date="2019-09-04T18:59:00Z"/>
              </w:rPr>
            </w:pPr>
            <w:del w:id="1285" w:author="Drahomíra Pavelková" w:date="2019-09-04T18:59:00Z">
              <w:r w:rsidRPr="00280882" w:rsidDel="00372AE5">
                <w:delText>Požadavky na zápočet:</w:delText>
              </w:r>
              <w:r w:rsidDel="00372AE5">
                <w:delText xml:space="preserve"> </w:delText>
              </w:r>
              <w:r w:rsidRPr="00280882" w:rsidDel="00372AE5">
                <w:delText>vypracování a obhájení seminární práce dle požadavků vyučují</w:delText>
              </w:r>
              <w:r w:rsidDel="00372AE5">
                <w:delText xml:space="preserve">cího; </w:delText>
              </w:r>
              <w:r w:rsidRPr="00280882" w:rsidDel="00372AE5">
                <w:delText>min. 8</w:delText>
              </w:r>
              <w:r w:rsidDel="00372AE5">
                <w:delText xml:space="preserve">0% aktivní účast na seminářích; </w:delText>
              </w:r>
              <w:r w:rsidRPr="00280882" w:rsidDel="00372AE5">
                <w:delText>zápočtový test s úspěšností min. 60 %.</w:delText>
              </w:r>
            </w:del>
          </w:p>
          <w:p w:rsidR="00DF60BE" w:rsidRPr="00280882" w:rsidDel="00372AE5" w:rsidRDefault="00DF60BE" w:rsidP="00B012C7">
            <w:pPr>
              <w:jc w:val="both"/>
              <w:rPr>
                <w:del w:id="1286" w:author="Drahomíra Pavelková" w:date="2019-09-04T18:59:00Z"/>
              </w:rPr>
            </w:pPr>
            <w:del w:id="1287" w:author="Drahomíra Pavelková" w:date="2019-09-04T18:59:00Z">
              <w:r w:rsidRPr="00280882" w:rsidDel="00372AE5">
                <w:delText>Požadavky na zkoušku</w:delText>
              </w:r>
              <w:r w:rsidDel="00372AE5">
                <w:delText>:</w:delText>
              </w:r>
              <w:r w:rsidRPr="00280882" w:rsidDel="00372AE5">
                <w:delText xml:space="preserve"> ústní zkouška v rozsahu znalostí přednášek a seminářů.</w:delText>
              </w:r>
            </w:del>
          </w:p>
        </w:tc>
      </w:tr>
      <w:tr w:rsidR="00DF60BE" w:rsidDel="00372AE5" w:rsidTr="00B012C7">
        <w:trPr>
          <w:trHeight w:val="87"/>
          <w:del w:id="1288" w:author="Drahomíra Pavelková" w:date="2019-09-04T18:59:00Z"/>
        </w:trPr>
        <w:tc>
          <w:tcPr>
            <w:tcW w:w="9855" w:type="dxa"/>
            <w:gridSpan w:val="8"/>
            <w:tcBorders>
              <w:top w:val="nil"/>
            </w:tcBorders>
          </w:tcPr>
          <w:p w:rsidR="00DF60BE" w:rsidRPr="009F4A37" w:rsidDel="00372AE5" w:rsidRDefault="00DF60BE" w:rsidP="00B012C7">
            <w:pPr>
              <w:jc w:val="both"/>
              <w:rPr>
                <w:del w:id="1289" w:author="Drahomíra Pavelková" w:date="2019-09-04T18:59:00Z"/>
                <w:sz w:val="16"/>
              </w:rPr>
            </w:pPr>
          </w:p>
        </w:tc>
      </w:tr>
      <w:tr w:rsidR="00DF60BE" w:rsidDel="00372AE5" w:rsidTr="00B012C7">
        <w:trPr>
          <w:trHeight w:val="197"/>
          <w:del w:id="1290" w:author="Drahomíra Pavelková" w:date="2019-09-04T18:59:00Z"/>
        </w:trPr>
        <w:tc>
          <w:tcPr>
            <w:tcW w:w="3086" w:type="dxa"/>
            <w:tcBorders>
              <w:top w:val="nil"/>
            </w:tcBorders>
            <w:shd w:val="clear" w:color="auto" w:fill="F7CAAC"/>
          </w:tcPr>
          <w:p w:rsidR="00DF60BE" w:rsidRPr="00280882" w:rsidDel="00372AE5" w:rsidRDefault="00DF60BE" w:rsidP="00B012C7">
            <w:pPr>
              <w:jc w:val="both"/>
              <w:rPr>
                <w:del w:id="1291" w:author="Drahomíra Pavelková" w:date="2019-09-04T18:59:00Z"/>
                <w:b/>
              </w:rPr>
            </w:pPr>
            <w:del w:id="1292" w:author="Drahomíra Pavelková" w:date="2019-09-04T18:59:00Z">
              <w:r w:rsidRPr="00280882" w:rsidDel="00372AE5">
                <w:rPr>
                  <w:b/>
                </w:rPr>
                <w:delText>Garant předmětu</w:delText>
              </w:r>
            </w:del>
          </w:p>
        </w:tc>
        <w:tc>
          <w:tcPr>
            <w:tcW w:w="6769" w:type="dxa"/>
            <w:gridSpan w:val="7"/>
            <w:tcBorders>
              <w:top w:val="nil"/>
            </w:tcBorders>
          </w:tcPr>
          <w:p w:rsidR="00DF60BE" w:rsidRPr="00280882" w:rsidDel="00372AE5" w:rsidRDefault="00DF60BE" w:rsidP="00B012C7">
            <w:pPr>
              <w:jc w:val="both"/>
              <w:rPr>
                <w:del w:id="1293" w:author="Drahomíra Pavelková" w:date="2019-09-04T18:59:00Z"/>
              </w:rPr>
            </w:pPr>
            <w:del w:id="1294" w:author="Drahomíra Pavelková" w:date="2019-09-04T18:59:00Z">
              <w:r w:rsidDel="00372AE5">
                <w:delText>doc. I</w:delText>
              </w:r>
              <w:r w:rsidRPr="00280882" w:rsidDel="00372AE5">
                <w:delText>ng. Petr Novák, Ph.D.</w:delText>
              </w:r>
            </w:del>
          </w:p>
        </w:tc>
      </w:tr>
      <w:tr w:rsidR="00DF60BE" w:rsidDel="00372AE5" w:rsidTr="00B012C7">
        <w:trPr>
          <w:trHeight w:val="243"/>
          <w:del w:id="1295" w:author="Drahomíra Pavelková" w:date="2019-09-04T18:59:00Z"/>
        </w:trPr>
        <w:tc>
          <w:tcPr>
            <w:tcW w:w="3086" w:type="dxa"/>
            <w:tcBorders>
              <w:top w:val="nil"/>
            </w:tcBorders>
            <w:shd w:val="clear" w:color="auto" w:fill="F7CAAC"/>
          </w:tcPr>
          <w:p w:rsidR="00DF60BE" w:rsidRPr="00280882" w:rsidDel="00372AE5" w:rsidRDefault="00DF60BE" w:rsidP="00B012C7">
            <w:pPr>
              <w:jc w:val="both"/>
              <w:rPr>
                <w:del w:id="1296" w:author="Drahomíra Pavelková" w:date="2019-09-04T18:59:00Z"/>
                <w:b/>
              </w:rPr>
            </w:pPr>
            <w:del w:id="1297" w:author="Drahomíra Pavelková" w:date="2019-09-04T18:59:00Z">
              <w:r w:rsidRPr="00280882" w:rsidDel="00372AE5">
                <w:rPr>
                  <w:b/>
                </w:rPr>
                <w:delText>Zapojení garanta do výuky předmětu</w:delText>
              </w:r>
            </w:del>
          </w:p>
        </w:tc>
        <w:tc>
          <w:tcPr>
            <w:tcW w:w="6769" w:type="dxa"/>
            <w:gridSpan w:val="7"/>
            <w:tcBorders>
              <w:top w:val="nil"/>
            </w:tcBorders>
          </w:tcPr>
          <w:p w:rsidR="00DF60BE" w:rsidRPr="00280882" w:rsidDel="00372AE5" w:rsidRDefault="00DF60BE" w:rsidP="00B012C7">
            <w:pPr>
              <w:jc w:val="both"/>
              <w:rPr>
                <w:del w:id="1298" w:author="Drahomíra Pavelková" w:date="2019-09-04T18:59:00Z"/>
              </w:rPr>
            </w:pPr>
            <w:del w:id="1299" w:author="Drahomíra Pavelková" w:date="2019-09-04T18:59:00Z">
              <w:r w:rsidRPr="00280882" w:rsidDel="00372AE5">
                <w:delText xml:space="preserve">Garant se </w:delText>
              </w:r>
              <w:r w:rsidR="00EE64AC" w:rsidDel="00372AE5">
                <w:delText>podílí na přednášení v rozsahu 10</w:delText>
              </w:r>
              <w:r w:rsidRPr="00280882" w:rsidDel="00372AE5">
                <w:delText>0 %, dále stanovuje koncepci seminářů a dohlíží na jejich jednotné vedení.</w:delText>
              </w:r>
            </w:del>
          </w:p>
        </w:tc>
      </w:tr>
      <w:tr w:rsidR="00DF60BE" w:rsidDel="00372AE5" w:rsidTr="00B012C7">
        <w:trPr>
          <w:del w:id="1300" w:author="Drahomíra Pavelková" w:date="2019-09-04T18:59:00Z"/>
        </w:trPr>
        <w:tc>
          <w:tcPr>
            <w:tcW w:w="3086" w:type="dxa"/>
            <w:shd w:val="clear" w:color="auto" w:fill="F7CAAC"/>
          </w:tcPr>
          <w:p w:rsidR="00DF60BE" w:rsidRPr="00280882" w:rsidDel="00372AE5" w:rsidRDefault="00DF60BE" w:rsidP="00B012C7">
            <w:pPr>
              <w:jc w:val="both"/>
              <w:rPr>
                <w:del w:id="1301" w:author="Drahomíra Pavelková" w:date="2019-09-04T18:59:00Z"/>
                <w:b/>
              </w:rPr>
            </w:pPr>
            <w:del w:id="1302" w:author="Drahomíra Pavelková" w:date="2019-09-04T18:59:00Z">
              <w:r w:rsidRPr="00280882" w:rsidDel="00372AE5">
                <w:rPr>
                  <w:b/>
                </w:rPr>
                <w:delText>Vyučující</w:delText>
              </w:r>
            </w:del>
          </w:p>
        </w:tc>
        <w:tc>
          <w:tcPr>
            <w:tcW w:w="6769" w:type="dxa"/>
            <w:gridSpan w:val="7"/>
            <w:tcBorders>
              <w:bottom w:val="nil"/>
            </w:tcBorders>
          </w:tcPr>
          <w:p w:rsidR="00DF60BE" w:rsidRPr="00280882" w:rsidDel="00372AE5" w:rsidRDefault="00DF60BE" w:rsidP="00DF60BE">
            <w:pPr>
              <w:jc w:val="both"/>
              <w:rPr>
                <w:del w:id="1303" w:author="Drahomíra Pavelková" w:date="2019-09-04T18:59:00Z"/>
              </w:rPr>
            </w:pPr>
            <w:del w:id="1304" w:author="Drahomíra Pavelková" w:date="2019-09-04T18:59:00Z">
              <w:r w:rsidDel="00372AE5">
                <w:delText>doc. Ing. Petr Novák, Ph.D. – přednášky (100%)</w:delText>
              </w:r>
            </w:del>
          </w:p>
        </w:tc>
      </w:tr>
      <w:tr w:rsidR="00DF60BE" w:rsidDel="00372AE5" w:rsidTr="00B012C7">
        <w:trPr>
          <w:trHeight w:val="70"/>
          <w:del w:id="1305" w:author="Drahomíra Pavelková" w:date="2019-09-04T18:59:00Z"/>
        </w:trPr>
        <w:tc>
          <w:tcPr>
            <w:tcW w:w="9855" w:type="dxa"/>
            <w:gridSpan w:val="8"/>
            <w:tcBorders>
              <w:top w:val="nil"/>
            </w:tcBorders>
          </w:tcPr>
          <w:p w:rsidR="00DF60BE" w:rsidRPr="009F4A37" w:rsidDel="00372AE5" w:rsidRDefault="00DF60BE" w:rsidP="00B012C7">
            <w:pPr>
              <w:jc w:val="both"/>
              <w:rPr>
                <w:del w:id="1306" w:author="Drahomíra Pavelková" w:date="2019-09-04T18:59:00Z"/>
                <w:sz w:val="16"/>
              </w:rPr>
            </w:pPr>
          </w:p>
        </w:tc>
      </w:tr>
      <w:tr w:rsidR="00DF60BE" w:rsidDel="00372AE5" w:rsidTr="00B012C7">
        <w:trPr>
          <w:del w:id="1307" w:author="Drahomíra Pavelková" w:date="2019-09-04T18:59:00Z"/>
        </w:trPr>
        <w:tc>
          <w:tcPr>
            <w:tcW w:w="3086" w:type="dxa"/>
            <w:shd w:val="clear" w:color="auto" w:fill="F7CAAC"/>
          </w:tcPr>
          <w:p w:rsidR="00DF60BE" w:rsidRPr="00280882" w:rsidDel="00372AE5" w:rsidRDefault="00DF60BE" w:rsidP="00B012C7">
            <w:pPr>
              <w:jc w:val="both"/>
              <w:rPr>
                <w:del w:id="1308" w:author="Drahomíra Pavelková" w:date="2019-09-04T18:59:00Z"/>
                <w:b/>
              </w:rPr>
            </w:pPr>
            <w:del w:id="1309" w:author="Drahomíra Pavelková" w:date="2019-09-04T18:59:00Z">
              <w:r w:rsidRPr="00280882" w:rsidDel="00372AE5">
                <w:rPr>
                  <w:b/>
                </w:rPr>
                <w:delText>Stručná anotace předmětu</w:delText>
              </w:r>
            </w:del>
          </w:p>
        </w:tc>
        <w:tc>
          <w:tcPr>
            <w:tcW w:w="6769" w:type="dxa"/>
            <w:gridSpan w:val="7"/>
            <w:tcBorders>
              <w:bottom w:val="nil"/>
            </w:tcBorders>
          </w:tcPr>
          <w:p w:rsidR="00DF60BE" w:rsidRPr="00280882" w:rsidDel="00372AE5" w:rsidRDefault="00DF60BE" w:rsidP="00B012C7">
            <w:pPr>
              <w:jc w:val="both"/>
              <w:rPr>
                <w:del w:id="1310" w:author="Drahomíra Pavelková" w:date="2019-09-04T18:59:00Z"/>
              </w:rPr>
            </w:pPr>
          </w:p>
        </w:tc>
      </w:tr>
      <w:tr w:rsidR="00DF60BE" w:rsidDel="00372AE5" w:rsidTr="00B012C7">
        <w:trPr>
          <w:trHeight w:val="3938"/>
          <w:del w:id="1311" w:author="Drahomíra Pavelková" w:date="2019-09-04T18:59:00Z"/>
        </w:trPr>
        <w:tc>
          <w:tcPr>
            <w:tcW w:w="9855" w:type="dxa"/>
            <w:gridSpan w:val="8"/>
            <w:tcBorders>
              <w:top w:val="nil"/>
              <w:bottom w:val="single" w:sz="12" w:space="0" w:color="auto"/>
            </w:tcBorders>
          </w:tcPr>
          <w:p w:rsidR="00DF60BE" w:rsidRPr="00280882" w:rsidDel="00372AE5" w:rsidRDefault="00DF60BE" w:rsidP="00B012C7">
            <w:pPr>
              <w:jc w:val="both"/>
              <w:rPr>
                <w:del w:id="1312" w:author="Drahomíra Pavelková" w:date="2019-09-04T18:59:00Z"/>
              </w:rPr>
            </w:pPr>
            <w:del w:id="1313" w:author="Drahomíra Pavelková" w:date="2019-09-04T18:59:00Z">
              <w:r w:rsidRPr="00280882" w:rsidDel="00372AE5">
                <w:delText>Předmět uvádí studenta do oblasti podnikové ekonomiky - do teorie i praxe, zabývá se podnikovým hospodářstvím, tj. souhrnem hospodářských rozhodnutí o využívání výrobních faktorů vedoucího k optimální realizaci cílů vlastníků, zaměstnanců podniku, jakožto i cílů dalších zájmových skupin.</w:delText>
              </w:r>
            </w:del>
          </w:p>
          <w:p w:rsidR="00DF60BE" w:rsidRPr="00280882" w:rsidDel="00372AE5" w:rsidRDefault="00DF60BE" w:rsidP="00B012C7">
            <w:pPr>
              <w:jc w:val="both"/>
              <w:rPr>
                <w:del w:id="1314" w:author="Drahomíra Pavelková" w:date="2019-09-04T18:59:00Z"/>
              </w:rPr>
            </w:pPr>
            <w:del w:id="1315" w:author="Drahomíra Pavelková" w:date="2019-09-04T18:59:00Z">
              <w:r w:rsidRPr="00280882" w:rsidDel="00372AE5">
                <w:delText>Cílem předmětu je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w:delText>
              </w:r>
            </w:del>
          </w:p>
          <w:p w:rsidR="00DF60BE" w:rsidRPr="00280882" w:rsidDel="00372AE5" w:rsidRDefault="00DF60BE" w:rsidP="00B012C7">
            <w:pPr>
              <w:jc w:val="both"/>
              <w:rPr>
                <w:del w:id="1316" w:author="Drahomíra Pavelková" w:date="2019-09-04T18:59:00Z"/>
              </w:rPr>
            </w:pPr>
            <w:del w:id="1317" w:author="Drahomíra Pavelková" w:date="2019-09-04T18:59:00Z">
              <w:r w:rsidRPr="00280882" w:rsidDel="00372AE5">
                <w:delText>Tento předmět popisuje a analyzuje podnikové ekonomické procesy a jevy v jejich vazbách a souvislostech, řeší problematiku toho, co je to podnik, jaké jsou právní formy podnikání, zabývá se založením i zánikem podniku, majetkovou a kapitálovou výstavbou podniku apod. Zjišťuje příznivé a nepříznivé důsledky určitého chování podniku a učiněných rozhodnutí. Předmět navazuje na znalosti získané při studiu ekonomické teorie, matematiky, statistiky, základů managementu či marketingu. Náplní předmětu je řešení základních otázek rozvoje podniku, rozhodování se v základních otázkách strategického a operativního řízení a získání komplexního systémového pohledu na podnikové hospodářství.</w:delText>
              </w:r>
            </w:del>
          </w:p>
          <w:p w:rsidR="00DF60BE" w:rsidRPr="00280882" w:rsidDel="00372AE5" w:rsidRDefault="00DF60BE" w:rsidP="00B012C7">
            <w:pPr>
              <w:jc w:val="both"/>
              <w:rPr>
                <w:del w:id="1318" w:author="Drahomíra Pavelková" w:date="2019-09-04T18:59:00Z"/>
              </w:rPr>
            </w:pPr>
            <w:del w:id="1319" w:author="Drahomíra Pavelková" w:date="2019-09-04T18:59:00Z">
              <w:r w:rsidRPr="00280882" w:rsidDel="00372AE5">
                <w:delText>Předmět má dvě na sebe navazující části. Úkolem předmětu Podniková ekonomika 1 je především poskytnout základní informace o postavení podniku v národním hospodářství, o problematice vzniku podniku a jeho rozvoji na základě objasnění podnikových výrobních faktorů, právní formy podniku, volby místa a velikosti podniku. V rámci produktivních výrobních faktorů je objasněna otázka sdružování, kooperace a koncentrace podniků. Pozornost je rovněž věnována oblasti služeb.</w:delText>
              </w:r>
            </w:del>
          </w:p>
          <w:p w:rsidR="00DF60BE" w:rsidRPr="00280882" w:rsidDel="00372AE5" w:rsidRDefault="00DF60BE" w:rsidP="00124FDB">
            <w:pPr>
              <w:pStyle w:val="Odstavecseseznamem"/>
              <w:numPr>
                <w:ilvl w:val="0"/>
                <w:numId w:val="41"/>
              </w:numPr>
              <w:ind w:left="247" w:hanging="247"/>
              <w:jc w:val="both"/>
              <w:rPr>
                <w:del w:id="1320" w:author="Drahomíra Pavelková" w:date="2019-09-04T18:59:00Z"/>
              </w:rPr>
            </w:pPr>
            <w:del w:id="1321" w:author="Drahomíra Pavelková" w:date="2019-09-04T18:59:00Z">
              <w:r w:rsidRPr="00280882" w:rsidDel="00372AE5">
                <w:delText>Úvod do studia disciplíny</w:delText>
              </w:r>
            </w:del>
          </w:p>
          <w:p w:rsidR="00DF60BE" w:rsidRPr="00280882" w:rsidDel="00372AE5" w:rsidRDefault="00DF60BE" w:rsidP="00124FDB">
            <w:pPr>
              <w:pStyle w:val="Odstavecseseznamem"/>
              <w:numPr>
                <w:ilvl w:val="0"/>
                <w:numId w:val="41"/>
              </w:numPr>
              <w:ind w:left="247" w:hanging="247"/>
              <w:jc w:val="both"/>
              <w:rPr>
                <w:del w:id="1322" w:author="Drahomíra Pavelková" w:date="2019-09-04T18:59:00Z"/>
              </w:rPr>
            </w:pPr>
            <w:del w:id="1323" w:author="Drahomíra Pavelková" w:date="2019-09-04T18:59:00Z">
              <w:r w:rsidRPr="00280882" w:rsidDel="00372AE5">
                <w:delText>Typologie podniků (ziskové i neziskové organizace)</w:delText>
              </w:r>
            </w:del>
          </w:p>
          <w:p w:rsidR="00DF60BE" w:rsidRPr="00280882" w:rsidDel="00372AE5" w:rsidRDefault="00DF60BE" w:rsidP="00124FDB">
            <w:pPr>
              <w:pStyle w:val="Odstavecseseznamem"/>
              <w:numPr>
                <w:ilvl w:val="0"/>
                <w:numId w:val="41"/>
              </w:numPr>
              <w:ind w:left="247" w:hanging="247"/>
              <w:jc w:val="both"/>
              <w:rPr>
                <w:del w:id="1324" w:author="Drahomíra Pavelková" w:date="2019-09-04T18:59:00Z"/>
              </w:rPr>
            </w:pPr>
            <w:del w:id="1325" w:author="Drahomíra Pavelková" w:date="2019-09-04T18:59:00Z">
              <w:r w:rsidRPr="00280882" w:rsidDel="00372AE5">
                <w:delText>Založeni fyzické osoby</w:delText>
              </w:r>
            </w:del>
          </w:p>
          <w:p w:rsidR="00DF60BE" w:rsidRPr="00280882" w:rsidDel="00372AE5" w:rsidRDefault="00DF60BE" w:rsidP="00124FDB">
            <w:pPr>
              <w:pStyle w:val="Odstavecseseznamem"/>
              <w:numPr>
                <w:ilvl w:val="0"/>
                <w:numId w:val="41"/>
              </w:numPr>
              <w:ind w:left="247" w:hanging="247"/>
              <w:jc w:val="both"/>
              <w:rPr>
                <w:del w:id="1326" w:author="Drahomíra Pavelková" w:date="2019-09-04T18:59:00Z"/>
              </w:rPr>
            </w:pPr>
            <w:del w:id="1327" w:author="Drahomíra Pavelková" w:date="2019-09-04T18:59:00Z">
              <w:r w:rsidRPr="00280882" w:rsidDel="00372AE5">
                <w:delText>Založení právnické osoby</w:delText>
              </w:r>
            </w:del>
          </w:p>
          <w:p w:rsidR="00DF60BE" w:rsidRPr="00280882" w:rsidDel="00372AE5" w:rsidRDefault="00DF60BE" w:rsidP="00124FDB">
            <w:pPr>
              <w:pStyle w:val="Odstavecseseznamem"/>
              <w:numPr>
                <w:ilvl w:val="0"/>
                <w:numId w:val="41"/>
              </w:numPr>
              <w:ind w:left="247" w:hanging="247"/>
              <w:jc w:val="both"/>
              <w:rPr>
                <w:del w:id="1328" w:author="Drahomíra Pavelková" w:date="2019-09-04T18:59:00Z"/>
              </w:rPr>
            </w:pPr>
            <w:del w:id="1329" w:author="Drahomíra Pavelková" w:date="2019-09-04T18:59:00Z">
              <w:r w:rsidRPr="00280882" w:rsidDel="00372AE5">
                <w:delText>Cíle a okolí podniku</w:delText>
              </w:r>
            </w:del>
          </w:p>
          <w:p w:rsidR="00DF60BE" w:rsidRPr="00280882" w:rsidDel="00372AE5" w:rsidRDefault="00DF60BE" w:rsidP="00124FDB">
            <w:pPr>
              <w:pStyle w:val="Odstavecseseznamem"/>
              <w:numPr>
                <w:ilvl w:val="0"/>
                <w:numId w:val="41"/>
              </w:numPr>
              <w:ind w:left="247" w:hanging="247"/>
              <w:jc w:val="both"/>
              <w:rPr>
                <w:del w:id="1330" w:author="Drahomíra Pavelková" w:date="2019-09-04T18:59:00Z"/>
              </w:rPr>
            </w:pPr>
            <w:del w:id="1331" w:author="Drahomíra Pavelková" w:date="2019-09-04T18:59:00Z">
              <w:r w:rsidRPr="00280882" w:rsidDel="00372AE5">
                <w:delText>Podnikové výrobní faktory</w:delText>
              </w:r>
            </w:del>
          </w:p>
          <w:p w:rsidR="00DF60BE" w:rsidRPr="00280882" w:rsidDel="00372AE5" w:rsidRDefault="00DF60BE" w:rsidP="00124FDB">
            <w:pPr>
              <w:pStyle w:val="Odstavecseseznamem"/>
              <w:numPr>
                <w:ilvl w:val="0"/>
                <w:numId w:val="41"/>
              </w:numPr>
              <w:ind w:left="247" w:hanging="247"/>
              <w:jc w:val="both"/>
              <w:rPr>
                <w:del w:id="1332" w:author="Drahomíra Pavelková" w:date="2019-09-04T18:59:00Z"/>
              </w:rPr>
            </w:pPr>
            <w:del w:id="1333" w:author="Drahomíra Pavelková" w:date="2019-09-04T18:59:00Z">
              <w:r w:rsidRPr="00280882" w:rsidDel="00372AE5">
                <w:delText>Majetek podniku</w:delText>
              </w:r>
            </w:del>
          </w:p>
          <w:p w:rsidR="00DF60BE" w:rsidRPr="00280882" w:rsidDel="00372AE5" w:rsidRDefault="00DF60BE" w:rsidP="00124FDB">
            <w:pPr>
              <w:pStyle w:val="Odstavecseseznamem"/>
              <w:numPr>
                <w:ilvl w:val="0"/>
                <w:numId w:val="41"/>
              </w:numPr>
              <w:ind w:left="247" w:hanging="247"/>
              <w:jc w:val="both"/>
              <w:rPr>
                <w:del w:id="1334" w:author="Drahomíra Pavelková" w:date="2019-09-04T18:59:00Z"/>
              </w:rPr>
            </w:pPr>
            <w:del w:id="1335" w:author="Drahomíra Pavelková" w:date="2019-09-04T18:59:00Z">
              <w:r w:rsidRPr="00280882" w:rsidDel="00372AE5">
                <w:delText>Kapitál podniku</w:delText>
              </w:r>
            </w:del>
          </w:p>
          <w:p w:rsidR="00DF60BE" w:rsidRPr="00280882" w:rsidDel="00372AE5" w:rsidRDefault="00DF60BE" w:rsidP="00124FDB">
            <w:pPr>
              <w:pStyle w:val="Odstavecseseznamem"/>
              <w:numPr>
                <w:ilvl w:val="0"/>
                <w:numId w:val="41"/>
              </w:numPr>
              <w:ind w:left="247" w:hanging="247"/>
              <w:jc w:val="both"/>
              <w:rPr>
                <w:del w:id="1336" w:author="Drahomíra Pavelková" w:date="2019-09-04T18:59:00Z"/>
              </w:rPr>
            </w:pPr>
            <w:del w:id="1337" w:author="Drahomíra Pavelková" w:date="2019-09-04T18:59:00Z">
              <w:r w:rsidRPr="00280882" w:rsidDel="00372AE5">
                <w:delText>Lidská práce</w:delText>
              </w:r>
            </w:del>
          </w:p>
          <w:p w:rsidR="00DF60BE" w:rsidRPr="00280882" w:rsidDel="00372AE5" w:rsidRDefault="00DF60BE" w:rsidP="00124FDB">
            <w:pPr>
              <w:pStyle w:val="Odstavecseseznamem"/>
              <w:numPr>
                <w:ilvl w:val="0"/>
                <w:numId w:val="41"/>
              </w:numPr>
              <w:ind w:left="247" w:hanging="247"/>
              <w:jc w:val="both"/>
              <w:rPr>
                <w:del w:id="1338" w:author="Drahomíra Pavelková" w:date="2019-09-04T18:59:00Z"/>
              </w:rPr>
            </w:pPr>
            <w:del w:id="1339" w:author="Drahomíra Pavelková" w:date="2019-09-04T18:59:00Z">
              <w:r w:rsidRPr="00280882" w:rsidDel="00372AE5">
                <w:delText>Sdružování podniků</w:delText>
              </w:r>
            </w:del>
          </w:p>
          <w:p w:rsidR="00DF60BE" w:rsidRPr="00280882" w:rsidDel="00372AE5" w:rsidRDefault="00DF60BE" w:rsidP="00124FDB">
            <w:pPr>
              <w:pStyle w:val="Odstavecseseznamem"/>
              <w:numPr>
                <w:ilvl w:val="0"/>
                <w:numId w:val="41"/>
              </w:numPr>
              <w:ind w:left="247" w:hanging="247"/>
              <w:jc w:val="both"/>
              <w:rPr>
                <w:del w:id="1340" w:author="Drahomíra Pavelková" w:date="2019-09-04T18:59:00Z"/>
              </w:rPr>
            </w:pPr>
            <w:del w:id="1341" w:author="Drahomíra Pavelková" w:date="2019-09-04T18:59:00Z">
              <w:r w:rsidRPr="00280882" w:rsidDel="00372AE5">
                <w:delText>Akvizice, fúze firem</w:delText>
              </w:r>
            </w:del>
          </w:p>
          <w:p w:rsidR="00DF60BE" w:rsidRPr="00280882" w:rsidDel="00372AE5" w:rsidRDefault="00DF60BE" w:rsidP="00124FDB">
            <w:pPr>
              <w:pStyle w:val="Odstavecseseznamem"/>
              <w:numPr>
                <w:ilvl w:val="0"/>
                <w:numId w:val="41"/>
              </w:numPr>
              <w:ind w:left="247" w:hanging="247"/>
              <w:jc w:val="both"/>
              <w:rPr>
                <w:del w:id="1342" w:author="Drahomíra Pavelková" w:date="2019-09-04T18:59:00Z"/>
              </w:rPr>
            </w:pPr>
            <w:del w:id="1343" w:author="Drahomíra Pavelková" w:date="2019-09-04T18:59:00Z">
              <w:r w:rsidRPr="00280882" w:rsidDel="00372AE5">
                <w:delText xml:space="preserve">Základy tvorby business modelů </w:delText>
              </w:r>
            </w:del>
          </w:p>
          <w:p w:rsidR="00DF60BE" w:rsidRPr="00280882" w:rsidDel="00372AE5" w:rsidRDefault="00DF60BE" w:rsidP="00124FDB">
            <w:pPr>
              <w:pStyle w:val="Odstavecseseznamem"/>
              <w:numPr>
                <w:ilvl w:val="0"/>
                <w:numId w:val="41"/>
              </w:numPr>
              <w:ind w:left="247" w:hanging="247"/>
              <w:jc w:val="both"/>
              <w:rPr>
                <w:del w:id="1344" w:author="Drahomíra Pavelková" w:date="2019-09-04T18:59:00Z"/>
              </w:rPr>
            </w:pPr>
            <w:del w:id="1345" w:author="Drahomíra Pavelková" w:date="2019-09-04T18:59:00Z">
              <w:r w:rsidRPr="00280882" w:rsidDel="00372AE5">
                <w:delText>Růst, sanace, zánik podniku</w:delText>
              </w:r>
            </w:del>
          </w:p>
        </w:tc>
      </w:tr>
      <w:tr w:rsidR="00DF60BE" w:rsidDel="00372AE5" w:rsidTr="00B012C7">
        <w:trPr>
          <w:trHeight w:val="265"/>
          <w:del w:id="1346" w:author="Drahomíra Pavelková" w:date="2019-09-04T18:59:00Z"/>
        </w:trPr>
        <w:tc>
          <w:tcPr>
            <w:tcW w:w="3653" w:type="dxa"/>
            <w:gridSpan w:val="2"/>
            <w:tcBorders>
              <w:top w:val="nil"/>
            </w:tcBorders>
            <w:shd w:val="clear" w:color="auto" w:fill="F7CAAC"/>
          </w:tcPr>
          <w:p w:rsidR="00DF60BE" w:rsidRPr="00280882" w:rsidDel="00372AE5" w:rsidRDefault="00DF60BE" w:rsidP="00B012C7">
            <w:pPr>
              <w:jc w:val="both"/>
              <w:rPr>
                <w:del w:id="1347" w:author="Drahomíra Pavelková" w:date="2019-09-04T18:59:00Z"/>
              </w:rPr>
            </w:pPr>
            <w:del w:id="1348" w:author="Drahomíra Pavelková" w:date="2019-09-04T18:59:00Z">
              <w:r w:rsidRPr="00280882" w:rsidDel="00372AE5">
                <w:rPr>
                  <w:b/>
                </w:rPr>
                <w:delText>Studijní literatura a studijní pomůcky</w:delText>
              </w:r>
            </w:del>
          </w:p>
        </w:tc>
        <w:tc>
          <w:tcPr>
            <w:tcW w:w="6202" w:type="dxa"/>
            <w:gridSpan w:val="6"/>
            <w:tcBorders>
              <w:top w:val="nil"/>
              <w:bottom w:val="nil"/>
            </w:tcBorders>
          </w:tcPr>
          <w:p w:rsidR="00DF60BE" w:rsidRPr="00280882" w:rsidDel="00372AE5" w:rsidRDefault="00DF60BE" w:rsidP="00B012C7">
            <w:pPr>
              <w:jc w:val="both"/>
              <w:rPr>
                <w:del w:id="1349" w:author="Drahomíra Pavelková" w:date="2019-09-04T18:59:00Z"/>
              </w:rPr>
            </w:pPr>
          </w:p>
        </w:tc>
      </w:tr>
      <w:tr w:rsidR="00DF60BE" w:rsidDel="00372AE5" w:rsidTr="00B012C7">
        <w:trPr>
          <w:trHeight w:val="1497"/>
          <w:del w:id="1350" w:author="Drahomíra Pavelková" w:date="2019-09-04T18:59:00Z"/>
        </w:trPr>
        <w:tc>
          <w:tcPr>
            <w:tcW w:w="9855" w:type="dxa"/>
            <w:gridSpan w:val="8"/>
            <w:tcBorders>
              <w:top w:val="nil"/>
            </w:tcBorders>
          </w:tcPr>
          <w:p w:rsidR="00DF60BE" w:rsidRPr="00280882" w:rsidDel="00372AE5" w:rsidRDefault="00DF60BE" w:rsidP="00B012C7">
            <w:pPr>
              <w:jc w:val="both"/>
              <w:rPr>
                <w:del w:id="1351" w:author="Drahomíra Pavelková" w:date="2019-09-04T18:59:00Z"/>
                <w:b/>
              </w:rPr>
            </w:pPr>
            <w:del w:id="1352" w:author="Drahomíra Pavelková" w:date="2019-09-04T18:59:00Z">
              <w:r w:rsidRPr="00280882" w:rsidDel="00372AE5">
                <w:rPr>
                  <w:b/>
                </w:rPr>
                <w:delText>Povinná literatura</w:delText>
              </w:r>
            </w:del>
          </w:p>
          <w:p w:rsidR="00DF60BE" w:rsidRPr="00280882" w:rsidDel="00372AE5" w:rsidRDefault="00DF60BE" w:rsidP="00B012C7">
            <w:pPr>
              <w:jc w:val="both"/>
              <w:rPr>
                <w:del w:id="1353" w:author="Drahomíra Pavelková" w:date="2019-09-04T18:59:00Z"/>
              </w:rPr>
            </w:pPr>
            <w:del w:id="1354" w:author="Drahomíra Pavelková" w:date="2019-09-04T18:59:00Z">
              <w:r w:rsidRPr="00280882" w:rsidDel="00372AE5">
                <w:delText xml:space="preserve">KRÁLOVÁ, A., BERKOVÁ, K. </w:delText>
              </w:r>
              <w:r w:rsidRPr="00280882" w:rsidDel="00372AE5">
                <w:rPr>
                  <w:i/>
                  <w:iCs/>
                </w:rPr>
                <w:delText>Podnikové praktikum: materiály ke cvičení</w:delText>
              </w:r>
              <w:r w:rsidRPr="00280882" w:rsidDel="00372AE5">
                <w:delText>. Vydání 2. rozšířené. Praha: Oeconomica, 2015, 125 s. ISBN 978-80-245-2113-8.</w:delText>
              </w:r>
            </w:del>
          </w:p>
          <w:p w:rsidR="00DF60BE" w:rsidRPr="00280882" w:rsidDel="00372AE5" w:rsidRDefault="00DF60BE" w:rsidP="00B012C7">
            <w:pPr>
              <w:jc w:val="both"/>
              <w:rPr>
                <w:del w:id="1355" w:author="Drahomíra Pavelková" w:date="2019-09-04T18:59:00Z"/>
              </w:rPr>
            </w:pPr>
            <w:del w:id="1356" w:author="Drahomíra Pavelková" w:date="2019-09-04T18:59:00Z">
              <w:r w:rsidRPr="00280882" w:rsidDel="00372AE5">
                <w:delText xml:space="preserve">SYNEK, M. </w:delText>
              </w:r>
              <w:r w:rsidRPr="00280882" w:rsidDel="00372AE5">
                <w:rPr>
                  <w:i/>
                  <w:iCs/>
                </w:rPr>
                <w:delText>Manažerská ekonomika</w:delText>
              </w:r>
              <w:r w:rsidRPr="00280882" w:rsidDel="00372AE5">
                <w:delText>. 5., aktualiz. a dopl. vyd. Praha: Grada, 2011, 471 s. ISBN 978-80-247-3494-1.</w:delText>
              </w:r>
            </w:del>
          </w:p>
          <w:p w:rsidR="00DF60BE" w:rsidRPr="00280882" w:rsidDel="00372AE5" w:rsidRDefault="00DF60BE" w:rsidP="00B012C7">
            <w:pPr>
              <w:jc w:val="both"/>
              <w:rPr>
                <w:del w:id="1357" w:author="Drahomíra Pavelková" w:date="2019-09-04T18:59:00Z"/>
              </w:rPr>
            </w:pPr>
            <w:del w:id="1358" w:author="Drahomíra Pavelková" w:date="2019-09-04T18:59:00Z">
              <w:r w:rsidRPr="00280882" w:rsidDel="00372AE5">
                <w:delText xml:space="preserve">SYNEK, M., KISLINGEROVÁ, E. </w:delText>
              </w:r>
              <w:r w:rsidRPr="00280882" w:rsidDel="00372AE5">
                <w:rPr>
                  <w:i/>
                  <w:iCs/>
                </w:rPr>
                <w:delText>Podniková ekonomika</w:delText>
              </w:r>
              <w:r w:rsidRPr="00280882" w:rsidDel="00372AE5">
                <w:delText>. 6., přeprac. a dopl. vyd. V Praze: C.H. Beck, 2015, 526 s. ISBN 978-80-7400-274-8.</w:delText>
              </w:r>
            </w:del>
          </w:p>
          <w:p w:rsidR="00DF60BE" w:rsidRPr="00280882" w:rsidDel="00372AE5" w:rsidRDefault="00DF60BE" w:rsidP="00B012C7">
            <w:pPr>
              <w:jc w:val="both"/>
              <w:rPr>
                <w:del w:id="1359" w:author="Drahomíra Pavelková" w:date="2019-09-04T18:59:00Z"/>
              </w:rPr>
            </w:pPr>
            <w:del w:id="1360" w:author="Drahomíra Pavelková" w:date="2019-09-04T18:59:00Z">
              <w:r w:rsidRPr="00280882" w:rsidDel="00372AE5">
                <w:delText xml:space="preserve">VEBER, J., SRPOVÁ, J. </w:delText>
              </w:r>
              <w:r w:rsidRPr="00280882" w:rsidDel="00372AE5">
                <w:rPr>
                  <w:i/>
                  <w:iCs/>
                </w:rPr>
                <w:delText>Podnikání malé a střední firmy</w:delText>
              </w:r>
              <w:r w:rsidRPr="00280882" w:rsidDel="00372AE5">
                <w:delText>. 3., aktualiz. a dopl. vyd. Praha: Grada, 2012, 332 s. ISBN 978-80-247-4520-6.</w:delText>
              </w:r>
            </w:del>
          </w:p>
          <w:p w:rsidR="00DF60BE" w:rsidRPr="00280882" w:rsidDel="00372AE5" w:rsidRDefault="00DF60BE" w:rsidP="00B012C7">
            <w:pPr>
              <w:jc w:val="both"/>
              <w:rPr>
                <w:del w:id="1361" w:author="Drahomíra Pavelková" w:date="2019-09-04T18:59:00Z"/>
              </w:rPr>
            </w:pPr>
            <w:del w:id="1362" w:author="Drahomíra Pavelková" w:date="2019-09-04T18:59:00Z">
              <w:r w:rsidRPr="00280882" w:rsidDel="00372AE5">
                <w:lastRenderedPageBreak/>
                <w:delText xml:space="preserve">VOCHOZKA, M., MULAČ, P. </w:delText>
              </w:r>
              <w:r w:rsidRPr="00280882" w:rsidDel="00372AE5">
                <w:rPr>
                  <w:i/>
                  <w:iCs/>
                </w:rPr>
                <w:delText>Podniková ekonomika</w:delText>
              </w:r>
              <w:r w:rsidRPr="00280882" w:rsidDel="00372AE5">
                <w:delText>. Praha: Grada, 2012, 570 s. ISBN 978-80-247-4372-1.</w:delText>
              </w:r>
            </w:del>
          </w:p>
          <w:p w:rsidR="00DF60BE" w:rsidRPr="00280882" w:rsidDel="00372AE5" w:rsidRDefault="00DF60BE" w:rsidP="00B012C7">
            <w:pPr>
              <w:jc w:val="both"/>
              <w:rPr>
                <w:del w:id="1363" w:author="Drahomíra Pavelková" w:date="2019-09-04T18:59:00Z"/>
              </w:rPr>
            </w:pPr>
            <w:del w:id="1364" w:author="Drahomíra Pavelková" w:date="2019-09-04T18:59:00Z">
              <w:r w:rsidRPr="00280882" w:rsidDel="00372AE5">
                <w:delText xml:space="preserve">WÖHE, G., KISLINGEROVÁ, E. </w:delText>
              </w:r>
              <w:r w:rsidRPr="00280882" w:rsidDel="00372AE5">
                <w:rPr>
                  <w:i/>
                  <w:iCs/>
                </w:rPr>
                <w:delText>Úvod do podnikového hospodářství</w:delText>
              </w:r>
              <w:r w:rsidRPr="00280882" w:rsidDel="00372AE5">
                <w:delText>. 2., přeprac. a dopl. vyd. Praha: C.H. Beck, 2007, 928 s. ISBN 978-80-7179-897-2.</w:delText>
              </w:r>
            </w:del>
          </w:p>
          <w:p w:rsidR="00DF60BE" w:rsidRPr="00280882" w:rsidDel="00372AE5" w:rsidRDefault="00DF60BE" w:rsidP="00B012C7">
            <w:pPr>
              <w:jc w:val="both"/>
              <w:rPr>
                <w:del w:id="1365" w:author="Drahomíra Pavelková" w:date="2019-09-04T18:59:00Z"/>
              </w:rPr>
            </w:pPr>
            <w:del w:id="1366" w:author="Drahomíra Pavelková" w:date="2019-09-04T18:59:00Z">
              <w:r w:rsidRPr="00280882" w:rsidDel="00372AE5">
                <w:delText xml:space="preserve">ŽIŽKA, M., MARŠÍKOVÁ, K. </w:delText>
              </w:r>
              <w:r w:rsidRPr="00280882" w:rsidDel="00372AE5">
                <w:rPr>
                  <w:i/>
                  <w:iCs/>
                </w:rPr>
                <w:delText>Ekonomika podniku v teorii a příkladech</w:delText>
              </w:r>
              <w:r w:rsidRPr="00280882" w:rsidDel="00372AE5">
                <w:delText>. Liberec: Technická univerzita v Liberci, 2014, 260 s. ISBN 978-80-7494-126-9.</w:delText>
              </w:r>
            </w:del>
          </w:p>
          <w:p w:rsidR="00DF60BE" w:rsidRPr="00280882" w:rsidDel="00372AE5" w:rsidRDefault="00DF60BE" w:rsidP="00B012C7">
            <w:pPr>
              <w:jc w:val="both"/>
              <w:rPr>
                <w:del w:id="1367" w:author="Drahomíra Pavelková" w:date="2019-09-04T18:59:00Z"/>
              </w:rPr>
            </w:pPr>
            <w:del w:id="1368" w:author="Drahomíra Pavelková" w:date="2019-09-04T18:59:00Z">
              <w:r w:rsidRPr="00280882" w:rsidDel="00372AE5">
                <w:rPr>
                  <w:b/>
                </w:rPr>
                <w:delText>Doporučená literatura</w:delText>
              </w:r>
            </w:del>
          </w:p>
          <w:p w:rsidR="00DF60BE" w:rsidRPr="00280882" w:rsidDel="00372AE5" w:rsidRDefault="00DF60BE" w:rsidP="00B012C7">
            <w:pPr>
              <w:jc w:val="both"/>
              <w:rPr>
                <w:del w:id="1369" w:author="Drahomíra Pavelková" w:date="2019-09-04T18:59:00Z"/>
              </w:rPr>
            </w:pPr>
            <w:del w:id="1370" w:author="Drahomíra Pavelková" w:date="2019-09-04T18:59:00Z">
              <w:r w:rsidRPr="00280882" w:rsidDel="00372AE5">
                <w:delText xml:space="preserve">HLAVÁČ, J. </w:delText>
              </w:r>
              <w:r w:rsidRPr="00280882" w:rsidDel="00372AE5">
                <w:rPr>
                  <w:i/>
                  <w:iCs/>
                </w:rPr>
                <w:delText>Fúze a akvizice: proces nákupu a prodeje firem</w:delText>
              </w:r>
              <w:r w:rsidRPr="00280882" w:rsidDel="00372AE5">
                <w:delText>. 2., přeprac. vyd. Praha: Vysoká škola ekonomická v Praze, Nakladatelství Oeconomica, 2016, 132 s. ISBN 978-80-245-2159-6.</w:delText>
              </w:r>
            </w:del>
          </w:p>
          <w:p w:rsidR="00DF60BE" w:rsidRPr="00280882" w:rsidDel="00372AE5" w:rsidRDefault="00DF60BE" w:rsidP="00B012C7">
            <w:pPr>
              <w:jc w:val="both"/>
              <w:rPr>
                <w:del w:id="1371" w:author="Drahomíra Pavelková" w:date="2019-09-04T18:59:00Z"/>
              </w:rPr>
            </w:pPr>
            <w:del w:id="1372" w:author="Drahomíra Pavelková" w:date="2019-09-04T18:59:00Z">
              <w:r w:rsidRPr="00280882" w:rsidDel="00372AE5">
                <w:delText xml:space="preserve">KUDZBEL, M. </w:delText>
              </w:r>
              <w:r w:rsidRPr="00280882" w:rsidDel="00372AE5">
                <w:rPr>
                  <w:i/>
                  <w:iCs/>
                </w:rPr>
                <w:delText>Bata - the business miracle: the story of an extraordinary entrepreneur</w:delText>
              </w:r>
              <w:r w:rsidRPr="00280882" w:rsidDel="00372AE5">
                <w:delText>. Marianka: Marada Capital Services, 2006, 143 s. ISBN 80-968458-6-1.</w:delText>
              </w:r>
            </w:del>
          </w:p>
          <w:p w:rsidR="00DF60BE" w:rsidRPr="00280882" w:rsidDel="00372AE5" w:rsidRDefault="00DF60BE" w:rsidP="00B012C7">
            <w:pPr>
              <w:jc w:val="both"/>
              <w:rPr>
                <w:del w:id="1373" w:author="Drahomíra Pavelková" w:date="2019-09-04T18:59:00Z"/>
              </w:rPr>
            </w:pPr>
            <w:del w:id="1374" w:author="Drahomíra Pavelková" w:date="2019-09-04T18:59:00Z">
              <w:r w:rsidRPr="00280882" w:rsidDel="00372AE5">
                <w:delText xml:space="preserve">LAZEAR, E. P., ALTMANN, S., ZIMMERMANN, K. F. </w:delText>
              </w:r>
              <w:r w:rsidRPr="00280882" w:rsidDel="00372AE5">
                <w:rPr>
                  <w:i/>
                  <w:iCs/>
                </w:rPr>
                <w:delText>Inside the firm: contributions to personnel economics</w:delText>
              </w:r>
              <w:r w:rsidRPr="00280882" w:rsidDel="00372AE5">
                <w:delText>. Oxford: Oxford University Press, 2016, 539. ISBN 978-0-19-877996-4.</w:delText>
              </w:r>
            </w:del>
          </w:p>
          <w:p w:rsidR="00DF60BE" w:rsidRPr="00280882" w:rsidDel="00372AE5" w:rsidRDefault="00DF60BE" w:rsidP="00B012C7">
            <w:pPr>
              <w:jc w:val="both"/>
              <w:rPr>
                <w:del w:id="1375" w:author="Drahomíra Pavelková" w:date="2019-09-04T18:59:00Z"/>
              </w:rPr>
            </w:pPr>
            <w:del w:id="1376" w:author="Drahomíra Pavelková" w:date="2019-09-04T18:59:00Z">
              <w:r w:rsidRPr="00280882" w:rsidDel="00372AE5">
                <w:delText xml:space="preserve">MARTINOVIČOVÁ, D., KONEČNÝ, M., VAVŘINA, J. </w:delText>
              </w:r>
              <w:r w:rsidRPr="00280882" w:rsidDel="00372AE5">
                <w:rPr>
                  <w:i/>
                  <w:iCs/>
                </w:rPr>
                <w:delText>Úvod do podnikové ekonomiky</w:delText>
              </w:r>
              <w:r w:rsidRPr="00280882" w:rsidDel="00372AE5">
                <w:delText>. Praha: Grada, 2014, 208 s. ISBN 978-80-247-5316-4.</w:delText>
              </w:r>
            </w:del>
          </w:p>
          <w:p w:rsidR="00DF60BE" w:rsidRPr="00280882" w:rsidDel="00372AE5" w:rsidRDefault="00DF60BE" w:rsidP="00B012C7">
            <w:pPr>
              <w:jc w:val="both"/>
              <w:rPr>
                <w:del w:id="1377" w:author="Drahomíra Pavelková" w:date="2019-09-04T18:59:00Z"/>
              </w:rPr>
            </w:pPr>
            <w:del w:id="1378" w:author="Drahomíra Pavelková" w:date="2019-09-04T18:59:00Z">
              <w:r w:rsidRPr="00280882" w:rsidDel="00372AE5">
                <w:delText xml:space="preserve">MICHALOWICZ, M. </w:delText>
              </w:r>
              <w:r w:rsidRPr="00280882" w:rsidDel="00372AE5">
                <w:rPr>
                  <w:i/>
                  <w:iCs/>
                </w:rPr>
                <w:delText>Podnikatel na konci role: jak (znovu) nastartovat firmu, když už nevíte kudy dál</w:delText>
              </w:r>
              <w:r w:rsidRPr="00280882" w:rsidDel="00372AE5">
                <w:delText>. V Praze: Blue Vision, 2013, 164 s. ISBN 978-80-87672-03-7.</w:delText>
              </w:r>
            </w:del>
          </w:p>
          <w:p w:rsidR="00DF60BE" w:rsidRPr="00280882" w:rsidDel="00372AE5" w:rsidRDefault="00DF60BE" w:rsidP="00B012C7">
            <w:pPr>
              <w:jc w:val="both"/>
              <w:rPr>
                <w:del w:id="1379" w:author="Drahomíra Pavelková" w:date="2019-09-04T18:59:00Z"/>
              </w:rPr>
            </w:pPr>
            <w:del w:id="1380" w:author="Drahomíra Pavelková" w:date="2019-09-04T18:59:00Z">
              <w:r w:rsidRPr="00280882" w:rsidDel="00372AE5">
                <w:delText xml:space="preserve">PORTER, M. E. </w:delText>
              </w:r>
              <w:r w:rsidRPr="00280882" w:rsidDel="00372AE5">
                <w:rPr>
                  <w:i/>
                  <w:iCs/>
                </w:rPr>
                <w:delText>Competitive strategy: techniques for analyzing industries and competitors</w:delText>
              </w:r>
              <w:r w:rsidRPr="00280882" w:rsidDel="00372AE5">
                <w:delText>. New York: Free Press, 2004, 396 s. ISBN 0-7432-6088-0.</w:delText>
              </w:r>
            </w:del>
          </w:p>
          <w:p w:rsidR="00DF60BE" w:rsidRPr="00280882" w:rsidDel="00372AE5" w:rsidRDefault="00DF60BE" w:rsidP="00B012C7">
            <w:pPr>
              <w:jc w:val="both"/>
              <w:rPr>
                <w:del w:id="1381" w:author="Drahomíra Pavelková" w:date="2019-09-04T18:59:00Z"/>
              </w:rPr>
            </w:pPr>
            <w:del w:id="1382" w:author="Drahomíra Pavelková" w:date="2019-09-04T18:59:00Z">
              <w:r w:rsidRPr="00280882" w:rsidDel="00372AE5">
                <w:delText xml:space="preserve">STROUHAL, J. </w:delText>
              </w:r>
              <w:r w:rsidRPr="00280882" w:rsidDel="00372AE5">
                <w:rPr>
                  <w:i/>
                  <w:iCs/>
                </w:rPr>
                <w:delText>Ekonomika podniku</w:delText>
              </w:r>
              <w:r w:rsidRPr="00280882" w:rsidDel="00372AE5">
                <w:delText>. 3., aktualiz. vydání. Praha: Institut certifikace účetních, 2016, 186 s. ISBN 978-80-87985-07-6.</w:delText>
              </w:r>
            </w:del>
          </w:p>
          <w:p w:rsidR="00DF60BE" w:rsidRPr="00280882" w:rsidDel="00372AE5" w:rsidRDefault="00DF60BE" w:rsidP="00B012C7">
            <w:pPr>
              <w:jc w:val="both"/>
              <w:rPr>
                <w:del w:id="1383" w:author="Drahomíra Pavelková" w:date="2019-09-04T18:59:00Z"/>
              </w:rPr>
            </w:pPr>
            <w:del w:id="1384" w:author="Drahomíra Pavelková" w:date="2019-09-04T18:59:00Z">
              <w:r w:rsidRPr="00280882" w:rsidDel="00372AE5">
                <w:delText xml:space="preserve">VÁCHAL, J., VOCHOZKA, M. </w:delText>
              </w:r>
              <w:r w:rsidRPr="00280882" w:rsidDel="00372AE5">
                <w:rPr>
                  <w:i/>
                  <w:iCs/>
                </w:rPr>
                <w:delText>Podnikové řízení</w:delText>
              </w:r>
              <w:r w:rsidRPr="00280882" w:rsidDel="00372AE5">
                <w:delText>. Praha: Grada, 2013, 685 s. ISBN 978-80-247-4642-5.</w:delText>
              </w:r>
            </w:del>
          </w:p>
        </w:tc>
      </w:tr>
      <w:tr w:rsidR="00DF60BE" w:rsidDel="00372AE5" w:rsidTr="00B012C7">
        <w:trPr>
          <w:del w:id="1385" w:author="Drahomíra Pavelková" w:date="2019-09-04T18:59: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F60BE" w:rsidRPr="00280882" w:rsidDel="00372AE5" w:rsidRDefault="00DF60BE" w:rsidP="00B012C7">
            <w:pPr>
              <w:jc w:val="center"/>
              <w:rPr>
                <w:del w:id="1386" w:author="Drahomíra Pavelková" w:date="2019-09-04T18:59:00Z"/>
                <w:b/>
              </w:rPr>
            </w:pPr>
            <w:del w:id="1387" w:author="Drahomíra Pavelková" w:date="2019-09-04T18:59:00Z">
              <w:r w:rsidRPr="00280882" w:rsidDel="00372AE5">
                <w:rPr>
                  <w:b/>
                </w:rPr>
                <w:lastRenderedPageBreak/>
                <w:delText>Informace ke kombinované nebo distanční formě</w:delText>
              </w:r>
            </w:del>
          </w:p>
        </w:tc>
      </w:tr>
      <w:tr w:rsidR="00DF60BE" w:rsidDel="00372AE5" w:rsidTr="00B012C7">
        <w:trPr>
          <w:del w:id="1388" w:author="Drahomíra Pavelková" w:date="2019-09-04T18:59:00Z"/>
        </w:trPr>
        <w:tc>
          <w:tcPr>
            <w:tcW w:w="4787" w:type="dxa"/>
            <w:gridSpan w:val="3"/>
            <w:tcBorders>
              <w:top w:val="single" w:sz="2" w:space="0" w:color="auto"/>
            </w:tcBorders>
            <w:shd w:val="clear" w:color="auto" w:fill="F7CAAC"/>
          </w:tcPr>
          <w:p w:rsidR="00DF60BE" w:rsidRPr="00280882" w:rsidDel="00372AE5" w:rsidRDefault="00DF60BE" w:rsidP="00B012C7">
            <w:pPr>
              <w:jc w:val="both"/>
              <w:rPr>
                <w:del w:id="1389" w:author="Drahomíra Pavelková" w:date="2019-09-04T18:59:00Z"/>
              </w:rPr>
            </w:pPr>
            <w:del w:id="1390" w:author="Drahomíra Pavelková" w:date="2019-09-04T18:59:00Z">
              <w:r w:rsidRPr="00280882" w:rsidDel="00372AE5">
                <w:rPr>
                  <w:b/>
                </w:rPr>
                <w:delText>Rozsah konzultací (soustředění)</w:delText>
              </w:r>
            </w:del>
          </w:p>
        </w:tc>
        <w:tc>
          <w:tcPr>
            <w:tcW w:w="889" w:type="dxa"/>
            <w:tcBorders>
              <w:top w:val="single" w:sz="2" w:space="0" w:color="auto"/>
            </w:tcBorders>
          </w:tcPr>
          <w:p w:rsidR="00DF60BE" w:rsidRPr="00280882" w:rsidDel="00372AE5" w:rsidRDefault="00DF60BE" w:rsidP="00B012C7">
            <w:pPr>
              <w:jc w:val="both"/>
              <w:rPr>
                <w:del w:id="1391" w:author="Drahomíra Pavelková" w:date="2019-09-04T18:59:00Z"/>
              </w:rPr>
            </w:pPr>
            <w:del w:id="1392" w:author="Drahomíra Pavelková" w:date="2019-09-04T18:59:00Z">
              <w:r w:rsidRPr="00280882" w:rsidDel="00372AE5">
                <w:delText>15</w:delText>
              </w:r>
            </w:del>
          </w:p>
        </w:tc>
        <w:tc>
          <w:tcPr>
            <w:tcW w:w="4179" w:type="dxa"/>
            <w:gridSpan w:val="4"/>
            <w:tcBorders>
              <w:top w:val="single" w:sz="2" w:space="0" w:color="auto"/>
            </w:tcBorders>
            <w:shd w:val="clear" w:color="auto" w:fill="F7CAAC"/>
          </w:tcPr>
          <w:p w:rsidR="00DF60BE" w:rsidRPr="00280882" w:rsidDel="00372AE5" w:rsidRDefault="00DF60BE" w:rsidP="00B012C7">
            <w:pPr>
              <w:jc w:val="both"/>
              <w:rPr>
                <w:del w:id="1393" w:author="Drahomíra Pavelková" w:date="2019-09-04T18:59:00Z"/>
                <w:b/>
              </w:rPr>
            </w:pPr>
            <w:del w:id="1394" w:author="Drahomíra Pavelková" w:date="2019-09-04T18:59:00Z">
              <w:r w:rsidRPr="00280882" w:rsidDel="00372AE5">
                <w:rPr>
                  <w:b/>
                </w:rPr>
                <w:delText xml:space="preserve">hodin </w:delText>
              </w:r>
            </w:del>
          </w:p>
        </w:tc>
      </w:tr>
      <w:tr w:rsidR="00DF60BE" w:rsidDel="00372AE5" w:rsidTr="00B012C7">
        <w:trPr>
          <w:del w:id="1395" w:author="Drahomíra Pavelková" w:date="2019-09-04T18:59:00Z"/>
        </w:trPr>
        <w:tc>
          <w:tcPr>
            <w:tcW w:w="9855" w:type="dxa"/>
            <w:gridSpan w:val="8"/>
            <w:shd w:val="clear" w:color="auto" w:fill="F7CAAC"/>
          </w:tcPr>
          <w:p w:rsidR="00DF60BE" w:rsidRPr="00280882" w:rsidDel="00372AE5" w:rsidRDefault="00DF60BE" w:rsidP="00B012C7">
            <w:pPr>
              <w:jc w:val="both"/>
              <w:rPr>
                <w:del w:id="1396" w:author="Drahomíra Pavelková" w:date="2019-09-04T18:59:00Z"/>
                <w:b/>
              </w:rPr>
            </w:pPr>
            <w:del w:id="1397" w:author="Drahomíra Pavelková" w:date="2019-09-04T18:59:00Z">
              <w:r w:rsidRPr="00280882" w:rsidDel="00372AE5">
                <w:rPr>
                  <w:b/>
                </w:rPr>
                <w:delText>Informace o způsobu kontaktu s vyučujícím</w:delText>
              </w:r>
            </w:del>
          </w:p>
        </w:tc>
      </w:tr>
      <w:tr w:rsidR="00DF60BE" w:rsidDel="00372AE5" w:rsidTr="00B012C7">
        <w:trPr>
          <w:trHeight w:val="765"/>
          <w:del w:id="1398" w:author="Drahomíra Pavelková" w:date="2019-09-04T18:59:00Z"/>
        </w:trPr>
        <w:tc>
          <w:tcPr>
            <w:tcW w:w="9855" w:type="dxa"/>
            <w:gridSpan w:val="8"/>
          </w:tcPr>
          <w:p w:rsidR="00DF60BE" w:rsidRPr="00280882" w:rsidDel="00372AE5" w:rsidRDefault="00DF60BE" w:rsidP="00B012C7">
            <w:pPr>
              <w:jc w:val="both"/>
              <w:rPr>
                <w:del w:id="1399" w:author="Drahomíra Pavelková" w:date="2019-09-04T18:59:00Z"/>
              </w:rPr>
            </w:pPr>
            <w:del w:id="1400" w:author="Drahomíra Pavelková" w:date="2019-09-04T18:59:00Z">
              <w:r w:rsidRPr="00280882" w:rsidDel="00372AE5">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p w:rsidR="00DF60BE" w:rsidDel="00372AE5" w:rsidRDefault="00DF60BE">
      <w:pPr>
        <w:rPr>
          <w:del w:id="1401" w:author="Drahomíra Pavelková" w:date="2019-09-04T18:59:00Z"/>
        </w:rPr>
      </w:pPr>
    </w:p>
    <w:p w:rsidR="00DF60BE" w:rsidRDefault="00DF60BE">
      <w:del w:id="1402" w:author="Drahomíra Pavelková" w:date="2019-09-04T18:59:00Z">
        <w:r w:rsidDel="00372AE5">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E64AC" w:rsidRPr="00280882" w:rsidTr="00B012C7">
        <w:trPr>
          <w:trHeight w:val="141"/>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EE64AC" w:rsidRPr="00280882" w:rsidRDefault="00EE64AC" w:rsidP="00B012C7">
            <w:pPr>
              <w:jc w:val="both"/>
              <w:rPr>
                <w:b/>
                <w:color w:val="000000"/>
              </w:rPr>
            </w:pPr>
            <w:r w:rsidRPr="00280882">
              <w:rPr>
                <w:color w:val="000000"/>
              </w:rPr>
              <w:lastRenderedPageBreak/>
              <w:br w:type="page"/>
            </w:r>
            <w:r w:rsidRPr="00280882">
              <w:rPr>
                <w:b/>
                <w:color w:val="000000"/>
                <w:sz w:val="28"/>
              </w:rPr>
              <w:t>B-III – Charakteristika studijního předmětu</w:t>
            </w:r>
          </w:p>
        </w:tc>
      </w:tr>
      <w:tr w:rsidR="00EE64AC" w:rsidRPr="00280882" w:rsidTr="00B012C7">
        <w:tc>
          <w:tcPr>
            <w:tcW w:w="3086" w:type="dxa"/>
            <w:tcBorders>
              <w:top w:val="double" w:sz="4" w:space="0" w:color="auto"/>
            </w:tcBorders>
            <w:shd w:val="clear" w:color="auto" w:fill="F7CAAC"/>
          </w:tcPr>
          <w:p w:rsidR="00EE64AC" w:rsidRPr="00280882" w:rsidRDefault="00EE64AC" w:rsidP="00B012C7">
            <w:pPr>
              <w:jc w:val="both"/>
              <w:rPr>
                <w:b/>
              </w:rPr>
            </w:pPr>
            <w:r w:rsidRPr="00280882">
              <w:rPr>
                <w:b/>
              </w:rPr>
              <w:t>Název studijního předmětu</w:t>
            </w:r>
          </w:p>
        </w:tc>
        <w:tc>
          <w:tcPr>
            <w:tcW w:w="6769" w:type="dxa"/>
            <w:gridSpan w:val="7"/>
            <w:tcBorders>
              <w:top w:val="double" w:sz="4" w:space="0" w:color="auto"/>
            </w:tcBorders>
          </w:tcPr>
          <w:p w:rsidR="00EE64AC" w:rsidRPr="00280882" w:rsidRDefault="009D4878" w:rsidP="00B012C7">
            <w:pPr>
              <w:jc w:val="both"/>
            </w:pPr>
            <w:r>
              <w:t>Němčina – CJ2 (Cizí jazyk 2)</w:t>
            </w:r>
          </w:p>
        </w:tc>
      </w:tr>
      <w:tr w:rsidR="00EE64AC" w:rsidRPr="00280882" w:rsidTr="00B012C7">
        <w:trPr>
          <w:trHeight w:val="249"/>
        </w:trPr>
        <w:tc>
          <w:tcPr>
            <w:tcW w:w="3086" w:type="dxa"/>
            <w:shd w:val="clear" w:color="auto" w:fill="F7CAAC"/>
          </w:tcPr>
          <w:p w:rsidR="00EE64AC" w:rsidRPr="00280882" w:rsidRDefault="00EE64AC" w:rsidP="00B012C7">
            <w:pPr>
              <w:jc w:val="both"/>
              <w:rPr>
                <w:b/>
              </w:rPr>
            </w:pPr>
            <w:r w:rsidRPr="00280882">
              <w:rPr>
                <w:b/>
              </w:rPr>
              <w:t>Typ předmětu</w:t>
            </w:r>
          </w:p>
        </w:tc>
        <w:tc>
          <w:tcPr>
            <w:tcW w:w="3406" w:type="dxa"/>
            <w:gridSpan w:val="4"/>
          </w:tcPr>
          <w:p w:rsidR="00EE64AC" w:rsidRPr="00280882" w:rsidRDefault="00EE64AC" w:rsidP="00B012C7">
            <w:pPr>
              <w:jc w:val="both"/>
            </w:pPr>
            <w:r w:rsidRPr="00280882">
              <w:t xml:space="preserve">povinný </w:t>
            </w:r>
            <w:r w:rsidR="006E6382">
              <w:t xml:space="preserve"> </w:t>
            </w:r>
          </w:p>
        </w:tc>
        <w:tc>
          <w:tcPr>
            <w:tcW w:w="2695" w:type="dxa"/>
            <w:gridSpan w:val="2"/>
            <w:shd w:val="clear" w:color="auto" w:fill="F7CAAC"/>
          </w:tcPr>
          <w:p w:rsidR="00EE64AC" w:rsidRPr="00280882" w:rsidRDefault="00EE64AC" w:rsidP="00B012C7">
            <w:pPr>
              <w:jc w:val="both"/>
            </w:pPr>
            <w:r w:rsidRPr="00280882">
              <w:rPr>
                <w:b/>
              </w:rPr>
              <w:t>doporučený ročník / semestr</w:t>
            </w:r>
          </w:p>
        </w:tc>
        <w:tc>
          <w:tcPr>
            <w:tcW w:w="668" w:type="dxa"/>
          </w:tcPr>
          <w:p w:rsidR="00EE64AC" w:rsidRPr="00280882" w:rsidRDefault="00EE64AC" w:rsidP="00B012C7">
            <w:pPr>
              <w:jc w:val="both"/>
            </w:pPr>
            <w:r w:rsidRPr="00280882">
              <w:t>1/L</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Rozsah studijního předmětu</w:t>
            </w:r>
          </w:p>
        </w:tc>
        <w:tc>
          <w:tcPr>
            <w:tcW w:w="1701" w:type="dxa"/>
            <w:gridSpan w:val="2"/>
          </w:tcPr>
          <w:p w:rsidR="00EE64AC" w:rsidRPr="00280882" w:rsidRDefault="00EE64AC" w:rsidP="00B012C7">
            <w:pPr>
              <w:jc w:val="both"/>
            </w:pPr>
            <w:r w:rsidRPr="00280882">
              <w:t>39c</w:t>
            </w:r>
          </w:p>
        </w:tc>
        <w:tc>
          <w:tcPr>
            <w:tcW w:w="889" w:type="dxa"/>
            <w:shd w:val="clear" w:color="auto" w:fill="F7CAAC"/>
          </w:tcPr>
          <w:p w:rsidR="00EE64AC" w:rsidRPr="00280882" w:rsidRDefault="00EE64AC" w:rsidP="00B012C7">
            <w:pPr>
              <w:jc w:val="both"/>
              <w:rPr>
                <w:b/>
              </w:rPr>
            </w:pPr>
            <w:r w:rsidRPr="00280882">
              <w:rPr>
                <w:b/>
              </w:rPr>
              <w:t xml:space="preserve">hod. </w:t>
            </w:r>
          </w:p>
        </w:tc>
        <w:tc>
          <w:tcPr>
            <w:tcW w:w="816" w:type="dxa"/>
          </w:tcPr>
          <w:p w:rsidR="00EE64AC" w:rsidRPr="00280882" w:rsidRDefault="00EE64AC" w:rsidP="00B012C7">
            <w:pPr>
              <w:jc w:val="both"/>
            </w:pPr>
            <w:r w:rsidRPr="00280882">
              <w:t>39</w:t>
            </w:r>
          </w:p>
        </w:tc>
        <w:tc>
          <w:tcPr>
            <w:tcW w:w="2156" w:type="dxa"/>
            <w:shd w:val="clear" w:color="auto" w:fill="F7CAAC"/>
          </w:tcPr>
          <w:p w:rsidR="00EE64AC" w:rsidRPr="00280882" w:rsidRDefault="00EE64AC" w:rsidP="00B012C7">
            <w:pPr>
              <w:jc w:val="both"/>
              <w:rPr>
                <w:b/>
              </w:rPr>
            </w:pPr>
            <w:r w:rsidRPr="00280882">
              <w:rPr>
                <w:b/>
              </w:rPr>
              <w:t>kreditů</w:t>
            </w:r>
          </w:p>
        </w:tc>
        <w:tc>
          <w:tcPr>
            <w:tcW w:w="1207" w:type="dxa"/>
            <w:gridSpan w:val="2"/>
          </w:tcPr>
          <w:p w:rsidR="00EE64AC" w:rsidRPr="00280882" w:rsidRDefault="00EE64AC" w:rsidP="00B012C7">
            <w:pPr>
              <w:jc w:val="both"/>
            </w:pPr>
            <w:r w:rsidRPr="00280882">
              <w:t>4</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Prerekvizity, korekvizity, ekvivalence</w:t>
            </w:r>
          </w:p>
        </w:tc>
        <w:tc>
          <w:tcPr>
            <w:tcW w:w="6769" w:type="dxa"/>
            <w:gridSpan w:val="7"/>
          </w:tcPr>
          <w:p w:rsidR="00EE64AC" w:rsidRPr="00280882" w:rsidRDefault="00EE64AC" w:rsidP="00B012C7">
            <w:pPr>
              <w:jc w:val="both"/>
            </w:pP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Způsob ověření studijních výsledků</w:t>
            </w:r>
          </w:p>
        </w:tc>
        <w:tc>
          <w:tcPr>
            <w:tcW w:w="3406" w:type="dxa"/>
            <w:gridSpan w:val="4"/>
          </w:tcPr>
          <w:p w:rsidR="00EE64AC" w:rsidRPr="00280882" w:rsidRDefault="00EE64AC" w:rsidP="00B012C7">
            <w:pPr>
              <w:jc w:val="both"/>
            </w:pPr>
            <w:r w:rsidRPr="00280882">
              <w:t>zápočet, zkouška</w:t>
            </w:r>
          </w:p>
        </w:tc>
        <w:tc>
          <w:tcPr>
            <w:tcW w:w="2156" w:type="dxa"/>
            <w:shd w:val="clear" w:color="auto" w:fill="F7CAAC"/>
          </w:tcPr>
          <w:p w:rsidR="00EE64AC" w:rsidRPr="00280882" w:rsidRDefault="00EE64AC" w:rsidP="00B012C7">
            <w:pPr>
              <w:jc w:val="both"/>
              <w:rPr>
                <w:b/>
              </w:rPr>
            </w:pPr>
            <w:r w:rsidRPr="00280882">
              <w:rPr>
                <w:b/>
              </w:rPr>
              <w:t>Forma výuky</w:t>
            </w:r>
          </w:p>
        </w:tc>
        <w:tc>
          <w:tcPr>
            <w:tcW w:w="1207" w:type="dxa"/>
            <w:gridSpan w:val="2"/>
          </w:tcPr>
          <w:p w:rsidR="00EE64AC" w:rsidRPr="00280882" w:rsidRDefault="00EE64AC" w:rsidP="00B012C7">
            <w:pPr>
              <w:jc w:val="both"/>
            </w:pPr>
            <w:r w:rsidRPr="00280882">
              <w:t>cvičení</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Forma způsobu ověření studijních výsledků a další požadavky na studenta</w:t>
            </w:r>
          </w:p>
        </w:tc>
        <w:tc>
          <w:tcPr>
            <w:tcW w:w="6769" w:type="dxa"/>
            <w:gridSpan w:val="7"/>
            <w:tcBorders>
              <w:bottom w:val="nil"/>
            </w:tcBorders>
          </w:tcPr>
          <w:p w:rsidR="00EE64AC" w:rsidRPr="00280882" w:rsidRDefault="00EE64AC" w:rsidP="00B012C7">
            <w:pPr>
              <w:jc w:val="both"/>
            </w:pPr>
            <w:r w:rsidRPr="00280882">
              <w:t>Způsob zakončení předmětu – zápočet, zkouška</w:t>
            </w:r>
          </w:p>
          <w:p w:rsidR="00EE64AC" w:rsidRDefault="00EE64AC" w:rsidP="00B012C7">
            <w:pPr>
              <w:jc w:val="both"/>
            </w:pPr>
            <w:r w:rsidRPr="00280882">
              <w:t xml:space="preserve">Požadavky na zápočet: 80% účast </w:t>
            </w:r>
            <w:r>
              <w:t>na cvičeních</w:t>
            </w:r>
            <w:r w:rsidRPr="00280882">
              <w:t>,</w:t>
            </w:r>
            <w:r>
              <w:t xml:space="preserve"> </w:t>
            </w:r>
            <w:r w:rsidRPr="00280882">
              <w:t>práce studentů je sledována komunikačními aktivitami v hodinách,</w:t>
            </w:r>
            <w:r>
              <w:t xml:space="preserve"> </w:t>
            </w:r>
            <w:r w:rsidRPr="00280882">
              <w:t xml:space="preserve">studenti absolvují průběžné testy a jeden test závěrečný, který musí splnit na 60%. </w:t>
            </w:r>
          </w:p>
          <w:p w:rsidR="00EE64AC" w:rsidRPr="00280882" w:rsidRDefault="00EE64AC" w:rsidP="00B012C7">
            <w:pPr>
              <w:jc w:val="both"/>
            </w:pPr>
            <w:r w:rsidRPr="00280882">
              <w:t>Požadavky na zkoušku:</w:t>
            </w:r>
            <w:r>
              <w:t xml:space="preserve"> </w:t>
            </w:r>
            <w:r w:rsidRPr="00280882">
              <w:t>studenti přednesou prezentaci v německém jazyce k problematice studovaného oboru. Vstupní znalost se předpokládá na úrovni B1+ Společného evropského referenčního rámce pro jazyk (SERR).</w:t>
            </w:r>
          </w:p>
        </w:tc>
      </w:tr>
      <w:tr w:rsidR="00EE64AC" w:rsidRPr="000C3EC8" w:rsidTr="00B012C7">
        <w:trPr>
          <w:trHeight w:val="118"/>
        </w:trPr>
        <w:tc>
          <w:tcPr>
            <w:tcW w:w="9855" w:type="dxa"/>
            <w:gridSpan w:val="8"/>
            <w:tcBorders>
              <w:top w:val="nil"/>
            </w:tcBorders>
          </w:tcPr>
          <w:p w:rsidR="00EE64AC" w:rsidRPr="000C3EC8" w:rsidRDefault="00EE64AC" w:rsidP="00B012C7">
            <w:pPr>
              <w:jc w:val="both"/>
              <w:rPr>
                <w:sz w:val="12"/>
              </w:rPr>
            </w:pPr>
          </w:p>
        </w:tc>
      </w:tr>
      <w:tr w:rsidR="00EE64AC" w:rsidRPr="00280882" w:rsidTr="00B012C7">
        <w:trPr>
          <w:trHeight w:val="197"/>
        </w:trPr>
        <w:tc>
          <w:tcPr>
            <w:tcW w:w="3086" w:type="dxa"/>
            <w:tcBorders>
              <w:top w:val="nil"/>
            </w:tcBorders>
            <w:shd w:val="clear" w:color="auto" w:fill="F7CAAC"/>
          </w:tcPr>
          <w:p w:rsidR="00EE64AC" w:rsidRPr="00280882" w:rsidRDefault="00EE64AC" w:rsidP="00B012C7">
            <w:pPr>
              <w:jc w:val="both"/>
              <w:rPr>
                <w:b/>
              </w:rPr>
            </w:pPr>
            <w:r w:rsidRPr="00280882">
              <w:rPr>
                <w:b/>
              </w:rPr>
              <w:t>Garant předmětu</w:t>
            </w:r>
          </w:p>
        </w:tc>
        <w:tc>
          <w:tcPr>
            <w:tcW w:w="6769" w:type="dxa"/>
            <w:gridSpan w:val="7"/>
            <w:tcBorders>
              <w:top w:val="nil"/>
            </w:tcBorders>
          </w:tcPr>
          <w:p w:rsidR="00EE64AC" w:rsidRPr="00280882" w:rsidRDefault="00EE64AC" w:rsidP="00B012C7">
            <w:pPr>
              <w:jc w:val="both"/>
            </w:pPr>
            <w:r w:rsidRPr="00280882">
              <w:t>Mgr. Věra Kozáková, Ph.D.</w:t>
            </w:r>
          </w:p>
        </w:tc>
      </w:tr>
      <w:tr w:rsidR="00EE64AC" w:rsidRPr="00280882" w:rsidTr="00B012C7">
        <w:trPr>
          <w:trHeight w:val="243"/>
        </w:trPr>
        <w:tc>
          <w:tcPr>
            <w:tcW w:w="3086" w:type="dxa"/>
            <w:tcBorders>
              <w:top w:val="nil"/>
            </w:tcBorders>
            <w:shd w:val="clear" w:color="auto" w:fill="F7CAAC"/>
          </w:tcPr>
          <w:p w:rsidR="00EE64AC" w:rsidRPr="00280882" w:rsidRDefault="00EE64AC" w:rsidP="00B012C7">
            <w:pPr>
              <w:jc w:val="both"/>
              <w:rPr>
                <w:b/>
              </w:rPr>
            </w:pPr>
            <w:r w:rsidRPr="00280882">
              <w:rPr>
                <w:b/>
              </w:rPr>
              <w:t>Zapojení garanta do výuky předmětu</w:t>
            </w:r>
          </w:p>
        </w:tc>
        <w:tc>
          <w:tcPr>
            <w:tcW w:w="6769" w:type="dxa"/>
            <w:gridSpan w:val="7"/>
            <w:tcBorders>
              <w:top w:val="nil"/>
            </w:tcBorders>
          </w:tcPr>
          <w:p w:rsidR="00EE64AC" w:rsidRPr="00280882" w:rsidRDefault="00EE64AC" w:rsidP="00B012C7">
            <w:pPr>
              <w:jc w:val="both"/>
            </w:pPr>
            <w:r>
              <w:t>Garant se podílí</w:t>
            </w:r>
            <w:r w:rsidRPr="008433D4">
              <w:t xml:space="preserve"> v rozsahu</w:t>
            </w:r>
            <w:r>
              <w:t xml:space="preserve"> 100 %, stanovuje koncepci cvičení</w:t>
            </w:r>
            <w:r w:rsidRPr="008433D4">
              <w:t xml:space="preserve"> a dohlíží na jejich jednotné vedení.</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Vyučující</w:t>
            </w:r>
          </w:p>
        </w:tc>
        <w:tc>
          <w:tcPr>
            <w:tcW w:w="6769" w:type="dxa"/>
            <w:gridSpan w:val="7"/>
            <w:tcBorders>
              <w:bottom w:val="nil"/>
            </w:tcBorders>
          </w:tcPr>
          <w:p w:rsidR="00EE64AC" w:rsidRPr="00280882" w:rsidRDefault="00EE64AC" w:rsidP="00B012C7">
            <w:pPr>
              <w:jc w:val="both"/>
            </w:pPr>
            <w:r w:rsidRPr="00280882">
              <w:t>Mgr. Věra Kozáková, Ph.D.</w:t>
            </w:r>
            <w:r>
              <w:t xml:space="preserve"> - cvičení (100%)</w:t>
            </w:r>
          </w:p>
        </w:tc>
      </w:tr>
      <w:tr w:rsidR="00EE64AC" w:rsidRPr="000C3EC8" w:rsidTr="00B012C7">
        <w:trPr>
          <w:trHeight w:val="206"/>
        </w:trPr>
        <w:tc>
          <w:tcPr>
            <w:tcW w:w="9855" w:type="dxa"/>
            <w:gridSpan w:val="8"/>
            <w:tcBorders>
              <w:top w:val="nil"/>
            </w:tcBorders>
          </w:tcPr>
          <w:p w:rsidR="00EE64AC" w:rsidRPr="000C3EC8" w:rsidRDefault="00EE64AC" w:rsidP="00B012C7">
            <w:pPr>
              <w:jc w:val="both"/>
              <w:rPr>
                <w:sz w:val="12"/>
              </w:rPr>
            </w:pP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Stručná anotace předmětu</w:t>
            </w:r>
          </w:p>
        </w:tc>
        <w:tc>
          <w:tcPr>
            <w:tcW w:w="6769" w:type="dxa"/>
            <w:gridSpan w:val="7"/>
            <w:tcBorders>
              <w:bottom w:val="nil"/>
            </w:tcBorders>
          </w:tcPr>
          <w:p w:rsidR="00EE64AC" w:rsidRPr="00280882" w:rsidRDefault="00EE64AC" w:rsidP="00B012C7">
            <w:pPr>
              <w:jc w:val="both"/>
            </w:pPr>
          </w:p>
        </w:tc>
      </w:tr>
      <w:tr w:rsidR="00EE64AC" w:rsidRPr="00280882" w:rsidTr="00B012C7">
        <w:trPr>
          <w:trHeight w:val="3334"/>
        </w:trPr>
        <w:tc>
          <w:tcPr>
            <w:tcW w:w="9855" w:type="dxa"/>
            <w:gridSpan w:val="8"/>
            <w:tcBorders>
              <w:top w:val="nil"/>
              <w:bottom w:val="single" w:sz="12" w:space="0" w:color="auto"/>
            </w:tcBorders>
          </w:tcPr>
          <w:p w:rsidR="00EE64AC" w:rsidRDefault="00EE64AC" w:rsidP="00B012C7">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EE64AC" w:rsidRPr="00280882" w:rsidRDefault="00EE64AC" w:rsidP="00124FDB">
            <w:pPr>
              <w:pStyle w:val="Odstavecseseznamem"/>
              <w:numPr>
                <w:ilvl w:val="0"/>
                <w:numId w:val="43"/>
              </w:numPr>
              <w:ind w:left="247" w:hanging="247"/>
              <w:jc w:val="both"/>
            </w:pPr>
            <w:r w:rsidRPr="00280882">
              <w:t>Zaměstnání, inzeráty</w:t>
            </w:r>
          </w:p>
          <w:p w:rsidR="00EE64AC" w:rsidRPr="00280882" w:rsidRDefault="00EE64AC" w:rsidP="00124FDB">
            <w:pPr>
              <w:pStyle w:val="Odstavecseseznamem"/>
              <w:numPr>
                <w:ilvl w:val="0"/>
                <w:numId w:val="43"/>
              </w:numPr>
              <w:ind w:left="247" w:hanging="247"/>
              <w:jc w:val="both"/>
            </w:pPr>
            <w:r w:rsidRPr="00280882">
              <w:t>Žádost o místo</w:t>
            </w:r>
          </w:p>
          <w:p w:rsidR="00EE64AC" w:rsidRPr="00280882" w:rsidRDefault="00EE64AC" w:rsidP="00124FDB">
            <w:pPr>
              <w:pStyle w:val="Odstavecseseznamem"/>
              <w:numPr>
                <w:ilvl w:val="0"/>
                <w:numId w:val="43"/>
              </w:numPr>
              <w:ind w:left="247" w:hanging="247"/>
              <w:jc w:val="both"/>
            </w:pPr>
            <w:r w:rsidRPr="00280882">
              <w:t>Přijímací pohovor, odborná slovní zásoba</w:t>
            </w:r>
          </w:p>
          <w:p w:rsidR="00EE64AC" w:rsidRPr="00280882" w:rsidRDefault="00EE64AC" w:rsidP="00124FDB">
            <w:pPr>
              <w:pStyle w:val="Odstavecseseznamem"/>
              <w:numPr>
                <w:ilvl w:val="0"/>
                <w:numId w:val="43"/>
              </w:numPr>
              <w:ind w:left="247" w:hanging="247"/>
              <w:jc w:val="both"/>
            </w:pPr>
            <w:r w:rsidRPr="00280882">
              <w:t>Zvratná slovesa</w:t>
            </w:r>
          </w:p>
          <w:p w:rsidR="00EE64AC" w:rsidRPr="00280882" w:rsidRDefault="00EE64AC" w:rsidP="00124FDB">
            <w:pPr>
              <w:pStyle w:val="Odstavecseseznamem"/>
              <w:numPr>
                <w:ilvl w:val="0"/>
                <w:numId w:val="43"/>
              </w:numPr>
              <w:ind w:left="247" w:hanging="247"/>
              <w:jc w:val="both"/>
            </w:pPr>
            <w:r w:rsidRPr="00280882">
              <w:t>Synonyma, antonyma a jejich expresivita</w:t>
            </w:r>
          </w:p>
          <w:p w:rsidR="00EE64AC" w:rsidRPr="00280882" w:rsidRDefault="00EE64AC" w:rsidP="00124FDB">
            <w:pPr>
              <w:pStyle w:val="Odstavecseseznamem"/>
              <w:numPr>
                <w:ilvl w:val="0"/>
                <w:numId w:val="43"/>
              </w:numPr>
              <w:ind w:left="247" w:hanging="247"/>
              <w:jc w:val="both"/>
            </w:pPr>
            <w:r w:rsidRPr="00280882">
              <w:t>Telefonování</w:t>
            </w:r>
          </w:p>
          <w:p w:rsidR="00EE64AC" w:rsidRPr="00280882" w:rsidRDefault="00EE64AC" w:rsidP="00124FDB">
            <w:pPr>
              <w:pStyle w:val="Odstavecseseznamem"/>
              <w:numPr>
                <w:ilvl w:val="0"/>
                <w:numId w:val="43"/>
              </w:numPr>
              <w:ind w:left="247" w:hanging="247"/>
              <w:jc w:val="both"/>
            </w:pPr>
            <w:r w:rsidRPr="00280882">
              <w:t>Systém minulých časů v němčině</w:t>
            </w:r>
          </w:p>
          <w:p w:rsidR="00EE64AC" w:rsidRPr="00280882" w:rsidRDefault="00EE64AC" w:rsidP="00124FDB">
            <w:pPr>
              <w:pStyle w:val="Odstavecseseznamem"/>
              <w:numPr>
                <w:ilvl w:val="0"/>
                <w:numId w:val="43"/>
              </w:numPr>
              <w:ind w:left="247" w:hanging="247"/>
              <w:jc w:val="both"/>
            </w:pPr>
            <w:r w:rsidRPr="00280882">
              <w:t>Perfektum, uplatnění ve větách</w:t>
            </w:r>
          </w:p>
          <w:p w:rsidR="00EE64AC" w:rsidRPr="00280882" w:rsidRDefault="00EE64AC" w:rsidP="00124FDB">
            <w:pPr>
              <w:pStyle w:val="Odstavecseseznamem"/>
              <w:numPr>
                <w:ilvl w:val="0"/>
                <w:numId w:val="43"/>
              </w:numPr>
              <w:ind w:left="247" w:hanging="247"/>
              <w:jc w:val="both"/>
            </w:pPr>
            <w:r w:rsidRPr="00280882">
              <w:t>Participium I, Participium II</w:t>
            </w:r>
          </w:p>
          <w:p w:rsidR="00EE64AC" w:rsidRPr="00280882" w:rsidRDefault="00EE64AC" w:rsidP="00124FDB">
            <w:pPr>
              <w:pStyle w:val="Odstavecseseznamem"/>
              <w:numPr>
                <w:ilvl w:val="0"/>
                <w:numId w:val="43"/>
              </w:numPr>
              <w:ind w:left="247" w:hanging="247"/>
              <w:jc w:val="both"/>
            </w:pPr>
            <w:r w:rsidRPr="00280882">
              <w:t>Prezentační dovednosti</w:t>
            </w:r>
          </w:p>
          <w:p w:rsidR="00EE64AC" w:rsidRPr="00280882" w:rsidRDefault="00EE64AC" w:rsidP="00124FDB">
            <w:pPr>
              <w:pStyle w:val="Odstavecseseznamem"/>
              <w:numPr>
                <w:ilvl w:val="0"/>
                <w:numId w:val="43"/>
              </w:numPr>
              <w:ind w:left="247" w:hanging="247"/>
              <w:jc w:val="both"/>
            </w:pPr>
            <w:r w:rsidRPr="00280882">
              <w:t>Prezentace firmy a produktu</w:t>
            </w:r>
          </w:p>
          <w:p w:rsidR="00EE64AC" w:rsidRPr="00280882" w:rsidRDefault="00EE64AC" w:rsidP="00124FDB">
            <w:pPr>
              <w:pStyle w:val="Odstavecseseznamem"/>
              <w:numPr>
                <w:ilvl w:val="0"/>
                <w:numId w:val="43"/>
              </w:numPr>
              <w:ind w:left="247" w:hanging="247"/>
              <w:jc w:val="both"/>
            </w:pPr>
            <w:r w:rsidRPr="00280882">
              <w:t>Testování</w:t>
            </w:r>
          </w:p>
        </w:tc>
      </w:tr>
      <w:tr w:rsidR="00EE64AC" w:rsidRPr="00280882" w:rsidTr="00B012C7">
        <w:trPr>
          <w:trHeight w:val="265"/>
        </w:trPr>
        <w:tc>
          <w:tcPr>
            <w:tcW w:w="3653" w:type="dxa"/>
            <w:gridSpan w:val="2"/>
            <w:tcBorders>
              <w:top w:val="nil"/>
            </w:tcBorders>
            <w:shd w:val="clear" w:color="auto" w:fill="F7CAAC"/>
          </w:tcPr>
          <w:p w:rsidR="00EE64AC" w:rsidRPr="00280882" w:rsidRDefault="00EE64AC" w:rsidP="00B012C7">
            <w:pPr>
              <w:jc w:val="both"/>
            </w:pPr>
            <w:r w:rsidRPr="00280882">
              <w:rPr>
                <w:b/>
              </w:rPr>
              <w:t>Studijní literatura a studijní pomůcky</w:t>
            </w:r>
          </w:p>
        </w:tc>
        <w:tc>
          <w:tcPr>
            <w:tcW w:w="6202" w:type="dxa"/>
            <w:gridSpan w:val="6"/>
            <w:tcBorders>
              <w:top w:val="nil"/>
              <w:bottom w:val="nil"/>
            </w:tcBorders>
          </w:tcPr>
          <w:p w:rsidR="00EE64AC" w:rsidRPr="00280882" w:rsidRDefault="00EE64AC" w:rsidP="00B012C7">
            <w:pPr>
              <w:jc w:val="both"/>
            </w:pPr>
          </w:p>
        </w:tc>
      </w:tr>
      <w:tr w:rsidR="00EE64AC" w:rsidRPr="00280882" w:rsidTr="00B012C7">
        <w:trPr>
          <w:trHeight w:val="1497"/>
        </w:trPr>
        <w:tc>
          <w:tcPr>
            <w:tcW w:w="9855" w:type="dxa"/>
            <w:gridSpan w:val="8"/>
            <w:tcBorders>
              <w:top w:val="nil"/>
            </w:tcBorders>
          </w:tcPr>
          <w:p w:rsidR="00EE64AC" w:rsidRPr="00280882" w:rsidRDefault="00EE64AC" w:rsidP="00B012C7">
            <w:pPr>
              <w:jc w:val="both"/>
              <w:rPr>
                <w:b/>
              </w:rPr>
            </w:pPr>
            <w:r w:rsidRPr="00280882">
              <w:rPr>
                <w:b/>
              </w:rPr>
              <w:t>Povinná literatura</w:t>
            </w:r>
          </w:p>
          <w:p w:rsidR="00EE64AC" w:rsidRPr="00280882" w:rsidRDefault="00EE64AC" w:rsidP="00B012C7">
            <w:pPr>
              <w:jc w:val="both"/>
            </w:pPr>
            <w:r w:rsidRPr="00280882">
              <w:t xml:space="preserve">HÖPPNEROVÁ, V. </w:t>
            </w:r>
            <w:r w:rsidRPr="00280882">
              <w:rPr>
                <w:i/>
              </w:rPr>
              <w:t xml:space="preserve">Němčina pro jazykové školy nově 1. </w:t>
            </w:r>
            <w:r w:rsidRPr="00280882">
              <w:t>1. vyd. Plzeň: Fraus, 2010, 232 s. ISBN 978-80-7238-912-4.</w:t>
            </w:r>
          </w:p>
          <w:p w:rsidR="00EE64AC" w:rsidRPr="00280882" w:rsidRDefault="00EE64AC" w:rsidP="00B012C7">
            <w:pPr>
              <w:jc w:val="both"/>
              <w:rPr>
                <w:i/>
              </w:rPr>
            </w:pPr>
            <w:r w:rsidRPr="00280882">
              <w:t xml:space="preserve">HÖPPNEROVÁ, V. </w:t>
            </w:r>
            <w:r w:rsidRPr="00280882">
              <w:rPr>
                <w:i/>
              </w:rPr>
              <w:t xml:space="preserve">Němčina pro jazykové školy nově 2. </w:t>
            </w:r>
            <w:r w:rsidRPr="00280882">
              <w:t>1. vyd. Plzeň: Fraus, 2010, 232 s. ISBN 978-80-7238-958-2.</w:t>
            </w:r>
          </w:p>
          <w:p w:rsidR="00EE64AC" w:rsidRPr="00280882" w:rsidRDefault="00EE64AC" w:rsidP="00B012C7">
            <w:pPr>
              <w:jc w:val="both"/>
            </w:pPr>
            <w:r w:rsidRPr="00280882">
              <w:t xml:space="preserve">KOZÁKOVÁ, V. </w:t>
            </w:r>
            <w:r w:rsidRPr="00280882">
              <w:rPr>
                <w:i/>
              </w:rPr>
              <w:t xml:space="preserve">Obchodní němčina. Wirtschaftsdeutsch. </w:t>
            </w:r>
            <w:r w:rsidRPr="00280882">
              <w:t>Brno: Albatros Media, a.s, 2012, 280 s. ISBN 978-80-266-0039-8.</w:t>
            </w:r>
          </w:p>
          <w:p w:rsidR="00EE64AC" w:rsidRPr="005F4AB3" w:rsidRDefault="00EE64AC" w:rsidP="00B012C7">
            <w:pPr>
              <w:jc w:val="both"/>
            </w:pPr>
            <w:r>
              <w:t xml:space="preserve">MÜLLER, A., SCHLÜTER, S. </w:t>
            </w:r>
            <w:r>
              <w:rPr>
                <w:i/>
              </w:rPr>
              <w:t xml:space="preserve">Im Beruf. </w:t>
            </w:r>
            <w:r>
              <w:t>Ismaning: Hueber Verlag, 2013. ISBN 978-3-19-101190-1.</w:t>
            </w:r>
          </w:p>
          <w:p w:rsidR="00EE64AC" w:rsidRDefault="00EE64AC" w:rsidP="00B012C7">
            <w:pPr>
              <w:jc w:val="both"/>
              <w:rPr>
                <w:b/>
              </w:rPr>
            </w:pPr>
            <w:r>
              <w:t xml:space="preserve">BETZ, J., BILLINA, A. </w:t>
            </w:r>
            <w:r>
              <w:rPr>
                <w:i/>
              </w:rPr>
              <w:t xml:space="preserve">Deutsch  fur Besserwisser Bl. </w:t>
            </w:r>
            <w:r>
              <w:t>Hueber Verlag. 2016, 184 s. ISBN 978-3-19-027499-4.</w:t>
            </w:r>
          </w:p>
          <w:p w:rsidR="00EE64AC" w:rsidRDefault="00EE64AC" w:rsidP="00B012C7">
            <w:pPr>
              <w:jc w:val="both"/>
              <w:rPr>
                <w:b/>
              </w:rPr>
            </w:pPr>
            <w:r w:rsidRPr="00280882">
              <w:rPr>
                <w:b/>
              </w:rPr>
              <w:t>Doporučená literatura</w:t>
            </w:r>
          </w:p>
          <w:p w:rsidR="00EE64AC" w:rsidRDefault="00EE64AC" w:rsidP="00B012C7">
            <w:pPr>
              <w:jc w:val="both"/>
            </w:pPr>
            <w:r w:rsidRPr="00280882">
              <w:t xml:space="preserve">GOTTSTEIN-SCHRAMM, B. </w:t>
            </w:r>
            <w:r w:rsidRPr="00280882">
              <w:rPr>
                <w:i/>
              </w:rPr>
              <w:t xml:space="preserve">Grammatik – ganz klar! </w:t>
            </w:r>
            <w:r w:rsidRPr="00280882">
              <w:t>Ismaning: Hueber Verlag, 2011, 224 s. ISBN 978-3-19-051555-4.</w:t>
            </w:r>
          </w:p>
          <w:p w:rsidR="00EE64AC" w:rsidRDefault="00EE64AC" w:rsidP="00B012C7">
            <w:pPr>
              <w:jc w:val="both"/>
            </w:pPr>
            <w:r w:rsidRPr="00280882">
              <w:t xml:space="preserve">KRENN, W., PUCHTA, H. </w:t>
            </w:r>
            <w:r w:rsidRPr="00280882">
              <w:rPr>
                <w:i/>
              </w:rPr>
              <w:t>Motive</w:t>
            </w:r>
            <w:r w:rsidRPr="00280882">
              <w:t>. München: Hueber Verlag, 2016, 260 s. ISBN 978-3-19-001878-9.</w:t>
            </w:r>
          </w:p>
          <w:p w:rsidR="00EE64AC" w:rsidRDefault="00EE64AC" w:rsidP="00B012C7">
            <w:pPr>
              <w:jc w:val="both"/>
            </w:pPr>
            <w:r>
              <w:t xml:space="preserve">LISSOK, CH. </w:t>
            </w:r>
            <w:r>
              <w:rPr>
                <w:i/>
              </w:rPr>
              <w:t xml:space="preserve">Teste Dein Wirtschaftsdeutsch. </w:t>
            </w:r>
            <w:r>
              <w:t>Berlin</w:t>
            </w:r>
            <w:r>
              <w:rPr>
                <w:i/>
              </w:rPr>
              <w:t xml:space="preserve">: </w:t>
            </w:r>
            <w:r>
              <w:t>Langenscheidt, 1997. ISBN 3-468-38527-7.</w:t>
            </w:r>
          </w:p>
          <w:p w:rsidR="00EE64AC" w:rsidRDefault="00EE64AC" w:rsidP="00B012C7">
            <w:pPr>
              <w:jc w:val="both"/>
            </w:pPr>
            <w:r w:rsidRPr="00280882">
              <w:t>Doplňující materiály:</w:t>
            </w:r>
            <w:r>
              <w:t xml:space="preserve"> </w:t>
            </w:r>
          </w:p>
          <w:p w:rsidR="00EE64AC" w:rsidRDefault="00984BE6" w:rsidP="00B012C7">
            <w:pPr>
              <w:jc w:val="both"/>
              <w:rPr>
                <w:rStyle w:val="Hypertextovodkaz"/>
              </w:rPr>
            </w:pPr>
            <w:hyperlink r:id="rId23" w:history="1">
              <w:r w:rsidR="00EE64AC" w:rsidRPr="00280882">
                <w:rPr>
                  <w:rStyle w:val="Hypertextovodkaz"/>
                </w:rPr>
                <w:t>https://www.deutsch-perfekt.com/</w:t>
              </w:r>
            </w:hyperlink>
            <w:r w:rsidR="00EE64AC">
              <w:rPr>
                <w:rStyle w:val="Hypertextovodkaz"/>
              </w:rPr>
              <w:t xml:space="preserve">; </w:t>
            </w:r>
          </w:p>
          <w:p w:rsidR="00EE64AC" w:rsidRDefault="00984BE6" w:rsidP="00B012C7">
            <w:pPr>
              <w:jc w:val="both"/>
              <w:rPr>
                <w:rStyle w:val="Hypertextovodkaz"/>
              </w:rPr>
            </w:pPr>
            <w:hyperlink r:id="rId24" w:history="1">
              <w:r w:rsidR="00EE64AC" w:rsidRPr="00280882">
                <w:rPr>
                  <w:rStyle w:val="Hypertextovodkaz"/>
                </w:rPr>
                <w:t>http://www.wirtschaftsdeutsch.de/lehrmaterialien/index.php</w:t>
              </w:r>
            </w:hyperlink>
            <w:r w:rsidR="00EE64AC">
              <w:rPr>
                <w:rStyle w:val="Hypertextovodkaz"/>
              </w:rPr>
              <w:t xml:space="preserve">; </w:t>
            </w:r>
            <w:hyperlink r:id="rId25" w:history="1">
              <w:r w:rsidR="00EE64AC" w:rsidRPr="00280882">
                <w:rPr>
                  <w:rStyle w:val="Hypertextovodkaz"/>
                </w:rPr>
                <w:t>https://www.hueber.de/seite/pg_lehren_unterrichtsplan_mot</w:t>
              </w:r>
            </w:hyperlink>
          </w:p>
          <w:p w:rsidR="00EE64AC" w:rsidRDefault="00984BE6" w:rsidP="00B012C7">
            <w:pPr>
              <w:jc w:val="both"/>
              <w:rPr>
                <w:rStyle w:val="Hypertextovodkaz"/>
              </w:rPr>
            </w:pPr>
            <w:hyperlink r:id="rId26" w:history="1">
              <w:r w:rsidR="00EE64AC" w:rsidRPr="00900D3A">
                <w:rPr>
                  <w:rStyle w:val="Hypertextovodkaz"/>
                </w:rPr>
                <w:t>https://www.schubert-verlag.de/aufgaben/arbeitsblaetter_a1_z/a1_arbeitsblaetter_index_z.htm</w:t>
              </w:r>
            </w:hyperlink>
          </w:p>
          <w:p w:rsidR="00EE64AC" w:rsidRDefault="00EE64AC" w:rsidP="00B012C7">
            <w:pPr>
              <w:jc w:val="both"/>
              <w:rPr>
                <w:rStyle w:val="Hypertextovodkaz"/>
              </w:rPr>
            </w:pPr>
            <w:r w:rsidRPr="004E29AE">
              <w:rPr>
                <w:rStyle w:val="Hypertextovodkaz"/>
              </w:rPr>
              <w:t>https://www.dw.com/de/deutsch-lernen/deutsch-unterrichten/s-2233</w:t>
            </w:r>
          </w:p>
          <w:p w:rsidR="00EE64AC" w:rsidRPr="00280882" w:rsidRDefault="00984BE6" w:rsidP="00B012C7">
            <w:pPr>
              <w:jc w:val="both"/>
            </w:pPr>
            <w:hyperlink r:id="rId27" w:history="1">
              <w:r w:rsidR="00EE64AC" w:rsidRPr="00CB2B8A">
                <w:rPr>
                  <w:rStyle w:val="Hypertextovodkaz"/>
                </w:rPr>
                <w:t>https://portal.mpsv.cz/eures/podminky/dokumenty/slovnik/slovnik_0.pdf</w:t>
              </w:r>
            </w:hyperlink>
          </w:p>
        </w:tc>
      </w:tr>
      <w:tr w:rsidR="00EE64AC" w:rsidRPr="00280882"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E64AC" w:rsidRPr="00280882" w:rsidRDefault="00EE64AC" w:rsidP="00B012C7">
            <w:pPr>
              <w:jc w:val="center"/>
              <w:rPr>
                <w:b/>
              </w:rPr>
            </w:pPr>
            <w:r w:rsidRPr="00280882">
              <w:rPr>
                <w:b/>
              </w:rPr>
              <w:t>Informace ke kombinované nebo distanční formě</w:t>
            </w:r>
          </w:p>
        </w:tc>
      </w:tr>
      <w:tr w:rsidR="00EE64AC" w:rsidRPr="00280882" w:rsidTr="00B012C7">
        <w:tc>
          <w:tcPr>
            <w:tcW w:w="4787" w:type="dxa"/>
            <w:gridSpan w:val="3"/>
            <w:tcBorders>
              <w:top w:val="single" w:sz="2" w:space="0" w:color="auto"/>
            </w:tcBorders>
            <w:shd w:val="clear" w:color="auto" w:fill="F7CAAC"/>
          </w:tcPr>
          <w:p w:rsidR="00EE64AC" w:rsidRPr="00280882" w:rsidRDefault="00EE64AC" w:rsidP="00B012C7">
            <w:pPr>
              <w:jc w:val="both"/>
            </w:pPr>
            <w:r w:rsidRPr="00280882">
              <w:rPr>
                <w:b/>
              </w:rPr>
              <w:t>Rozsah konzultací (soustředění)</w:t>
            </w:r>
          </w:p>
        </w:tc>
        <w:tc>
          <w:tcPr>
            <w:tcW w:w="889" w:type="dxa"/>
            <w:tcBorders>
              <w:top w:val="single" w:sz="2" w:space="0" w:color="auto"/>
            </w:tcBorders>
          </w:tcPr>
          <w:p w:rsidR="00EE64AC" w:rsidRPr="00280882" w:rsidRDefault="00EE64AC" w:rsidP="00B012C7">
            <w:pPr>
              <w:jc w:val="both"/>
            </w:pPr>
            <w:r w:rsidRPr="00280882">
              <w:t>10</w:t>
            </w:r>
          </w:p>
        </w:tc>
        <w:tc>
          <w:tcPr>
            <w:tcW w:w="4179" w:type="dxa"/>
            <w:gridSpan w:val="4"/>
            <w:tcBorders>
              <w:top w:val="single" w:sz="2" w:space="0" w:color="auto"/>
            </w:tcBorders>
            <w:shd w:val="clear" w:color="auto" w:fill="F7CAAC"/>
          </w:tcPr>
          <w:p w:rsidR="00EE64AC" w:rsidRPr="00280882" w:rsidRDefault="00EE64AC" w:rsidP="00B012C7">
            <w:pPr>
              <w:jc w:val="both"/>
              <w:rPr>
                <w:b/>
              </w:rPr>
            </w:pPr>
            <w:r w:rsidRPr="00280882">
              <w:rPr>
                <w:b/>
              </w:rPr>
              <w:t xml:space="preserve">hodin </w:t>
            </w:r>
          </w:p>
        </w:tc>
      </w:tr>
      <w:tr w:rsidR="00EE64AC" w:rsidRPr="00280882" w:rsidTr="00B012C7">
        <w:tc>
          <w:tcPr>
            <w:tcW w:w="9855" w:type="dxa"/>
            <w:gridSpan w:val="8"/>
            <w:shd w:val="clear" w:color="auto" w:fill="F7CAAC"/>
          </w:tcPr>
          <w:p w:rsidR="00EE64AC" w:rsidRPr="00280882" w:rsidRDefault="00EE64AC" w:rsidP="00B012C7">
            <w:pPr>
              <w:jc w:val="both"/>
              <w:rPr>
                <w:b/>
              </w:rPr>
            </w:pPr>
            <w:r w:rsidRPr="00280882">
              <w:rPr>
                <w:b/>
              </w:rPr>
              <w:lastRenderedPageBreak/>
              <w:t>Informace o způsobu kontaktu s vyučujícím</w:t>
            </w:r>
          </w:p>
        </w:tc>
      </w:tr>
      <w:tr w:rsidR="00EE64AC" w:rsidRPr="00280882" w:rsidTr="00B012C7">
        <w:trPr>
          <w:trHeight w:val="187"/>
        </w:trPr>
        <w:tc>
          <w:tcPr>
            <w:tcW w:w="9855" w:type="dxa"/>
            <w:gridSpan w:val="8"/>
          </w:tcPr>
          <w:p w:rsidR="00EE64AC" w:rsidRPr="00280882" w:rsidRDefault="00EE64AC" w:rsidP="00B012C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E64AC" w:rsidTr="00B012C7">
        <w:tc>
          <w:tcPr>
            <w:tcW w:w="9855" w:type="dxa"/>
            <w:gridSpan w:val="8"/>
            <w:tcBorders>
              <w:bottom w:val="double" w:sz="4" w:space="0" w:color="auto"/>
            </w:tcBorders>
            <w:shd w:val="clear" w:color="auto" w:fill="BDD6EE"/>
          </w:tcPr>
          <w:p w:rsidR="00EE64AC" w:rsidRDefault="00EE64AC" w:rsidP="00B012C7">
            <w:pPr>
              <w:jc w:val="both"/>
              <w:rPr>
                <w:b/>
                <w:sz w:val="28"/>
              </w:rPr>
            </w:pPr>
            <w:r>
              <w:lastRenderedPageBreak/>
              <w:br w:type="page"/>
            </w:r>
            <w:r>
              <w:rPr>
                <w:b/>
                <w:sz w:val="28"/>
              </w:rPr>
              <w:t>B-III – Charakteristika studijního předmětu</w:t>
            </w:r>
          </w:p>
        </w:tc>
      </w:tr>
      <w:tr w:rsidR="00EE64AC" w:rsidTr="00B012C7">
        <w:tc>
          <w:tcPr>
            <w:tcW w:w="3086" w:type="dxa"/>
            <w:tcBorders>
              <w:top w:val="double" w:sz="4" w:space="0" w:color="auto"/>
            </w:tcBorders>
            <w:shd w:val="clear" w:color="auto" w:fill="F7CAAC"/>
          </w:tcPr>
          <w:p w:rsidR="00EE64AC" w:rsidRPr="00280882" w:rsidRDefault="00EE64AC" w:rsidP="00B012C7">
            <w:pPr>
              <w:jc w:val="both"/>
              <w:rPr>
                <w:b/>
              </w:rPr>
            </w:pPr>
            <w:r w:rsidRPr="00280882">
              <w:rPr>
                <w:b/>
              </w:rPr>
              <w:t>Název studijního předmětu</w:t>
            </w:r>
          </w:p>
        </w:tc>
        <w:tc>
          <w:tcPr>
            <w:tcW w:w="6769" w:type="dxa"/>
            <w:gridSpan w:val="7"/>
            <w:tcBorders>
              <w:top w:val="double" w:sz="4" w:space="0" w:color="auto"/>
            </w:tcBorders>
          </w:tcPr>
          <w:p w:rsidR="00EE64AC" w:rsidRPr="00280882" w:rsidRDefault="009D4878" w:rsidP="00B012C7">
            <w:pPr>
              <w:jc w:val="both"/>
            </w:pPr>
            <w:r>
              <w:t>Angličtina – CJ2 (Cizí jazyk 2)</w:t>
            </w:r>
          </w:p>
        </w:tc>
      </w:tr>
      <w:tr w:rsidR="00EE64AC" w:rsidTr="00B012C7">
        <w:trPr>
          <w:trHeight w:val="249"/>
        </w:trPr>
        <w:tc>
          <w:tcPr>
            <w:tcW w:w="3086" w:type="dxa"/>
            <w:shd w:val="clear" w:color="auto" w:fill="F7CAAC"/>
          </w:tcPr>
          <w:p w:rsidR="00EE64AC" w:rsidRPr="00280882" w:rsidRDefault="00EE64AC" w:rsidP="00B012C7">
            <w:pPr>
              <w:jc w:val="both"/>
              <w:rPr>
                <w:b/>
              </w:rPr>
            </w:pPr>
            <w:r w:rsidRPr="00280882">
              <w:rPr>
                <w:b/>
              </w:rPr>
              <w:t>Typ předmětu</w:t>
            </w:r>
          </w:p>
        </w:tc>
        <w:tc>
          <w:tcPr>
            <w:tcW w:w="3406" w:type="dxa"/>
            <w:gridSpan w:val="4"/>
          </w:tcPr>
          <w:p w:rsidR="00EE64AC" w:rsidRPr="00280882" w:rsidRDefault="00EE64AC" w:rsidP="00B012C7">
            <w:pPr>
              <w:jc w:val="both"/>
            </w:pPr>
            <w:r w:rsidRPr="00280882">
              <w:t xml:space="preserve">povinný </w:t>
            </w:r>
            <w:r w:rsidR="006E6382">
              <w:t xml:space="preserve"> </w:t>
            </w:r>
          </w:p>
        </w:tc>
        <w:tc>
          <w:tcPr>
            <w:tcW w:w="2695" w:type="dxa"/>
            <w:gridSpan w:val="2"/>
            <w:shd w:val="clear" w:color="auto" w:fill="F7CAAC"/>
          </w:tcPr>
          <w:p w:rsidR="00EE64AC" w:rsidRPr="00280882" w:rsidRDefault="00EE64AC" w:rsidP="00B012C7">
            <w:pPr>
              <w:jc w:val="both"/>
            </w:pPr>
            <w:r w:rsidRPr="00280882">
              <w:rPr>
                <w:b/>
              </w:rPr>
              <w:t>doporučený ročník / semestr</w:t>
            </w:r>
          </w:p>
        </w:tc>
        <w:tc>
          <w:tcPr>
            <w:tcW w:w="668" w:type="dxa"/>
          </w:tcPr>
          <w:p w:rsidR="00EE64AC" w:rsidRPr="00280882" w:rsidRDefault="00EE64AC" w:rsidP="00B012C7">
            <w:pPr>
              <w:jc w:val="both"/>
            </w:pPr>
            <w:r w:rsidRPr="00280882">
              <w:t>1/L</w:t>
            </w:r>
          </w:p>
        </w:tc>
      </w:tr>
      <w:tr w:rsidR="00EE64AC" w:rsidTr="00B012C7">
        <w:tc>
          <w:tcPr>
            <w:tcW w:w="3086" w:type="dxa"/>
            <w:shd w:val="clear" w:color="auto" w:fill="F7CAAC"/>
          </w:tcPr>
          <w:p w:rsidR="00EE64AC" w:rsidRPr="00280882" w:rsidRDefault="00EE64AC" w:rsidP="00B012C7">
            <w:pPr>
              <w:jc w:val="both"/>
              <w:rPr>
                <w:b/>
              </w:rPr>
            </w:pPr>
            <w:r w:rsidRPr="00280882">
              <w:rPr>
                <w:b/>
              </w:rPr>
              <w:t>Rozsah studijního předmětu</w:t>
            </w:r>
          </w:p>
        </w:tc>
        <w:tc>
          <w:tcPr>
            <w:tcW w:w="1701" w:type="dxa"/>
            <w:gridSpan w:val="2"/>
          </w:tcPr>
          <w:p w:rsidR="00EE64AC" w:rsidRPr="00280882" w:rsidRDefault="00EE64AC" w:rsidP="00B012C7">
            <w:pPr>
              <w:jc w:val="both"/>
            </w:pPr>
            <w:r w:rsidRPr="00280882">
              <w:t>39c</w:t>
            </w:r>
          </w:p>
        </w:tc>
        <w:tc>
          <w:tcPr>
            <w:tcW w:w="889" w:type="dxa"/>
            <w:shd w:val="clear" w:color="auto" w:fill="F7CAAC"/>
          </w:tcPr>
          <w:p w:rsidR="00EE64AC" w:rsidRPr="00280882" w:rsidRDefault="00EE64AC" w:rsidP="00B012C7">
            <w:pPr>
              <w:jc w:val="both"/>
              <w:rPr>
                <w:b/>
              </w:rPr>
            </w:pPr>
            <w:r w:rsidRPr="00280882">
              <w:rPr>
                <w:b/>
              </w:rPr>
              <w:t xml:space="preserve">hod. </w:t>
            </w:r>
          </w:p>
        </w:tc>
        <w:tc>
          <w:tcPr>
            <w:tcW w:w="816" w:type="dxa"/>
          </w:tcPr>
          <w:p w:rsidR="00EE64AC" w:rsidRPr="00280882" w:rsidRDefault="00EE64AC" w:rsidP="00B012C7">
            <w:pPr>
              <w:jc w:val="both"/>
            </w:pPr>
            <w:r w:rsidRPr="00280882">
              <w:t>39</w:t>
            </w:r>
          </w:p>
        </w:tc>
        <w:tc>
          <w:tcPr>
            <w:tcW w:w="2156" w:type="dxa"/>
            <w:shd w:val="clear" w:color="auto" w:fill="F7CAAC"/>
          </w:tcPr>
          <w:p w:rsidR="00EE64AC" w:rsidRPr="00280882" w:rsidRDefault="00EE64AC" w:rsidP="00B012C7">
            <w:pPr>
              <w:jc w:val="both"/>
              <w:rPr>
                <w:b/>
              </w:rPr>
            </w:pPr>
            <w:r w:rsidRPr="00280882">
              <w:rPr>
                <w:b/>
              </w:rPr>
              <w:t>kreditů</w:t>
            </w:r>
          </w:p>
        </w:tc>
        <w:tc>
          <w:tcPr>
            <w:tcW w:w="1207" w:type="dxa"/>
            <w:gridSpan w:val="2"/>
          </w:tcPr>
          <w:p w:rsidR="00EE64AC" w:rsidRPr="00280882" w:rsidRDefault="00EE64AC" w:rsidP="00B012C7">
            <w:pPr>
              <w:jc w:val="both"/>
            </w:pPr>
            <w:r w:rsidRPr="00280882">
              <w:t>4</w:t>
            </w:r>
          </w:p>
        </w:tc>
      </w:tr>
      <w:tr w:rsidR="00EE64AC" w:rsidTr="00B012C7">
        <w:tc>
          <w:tcPr>
            <w:tcW w:w="3086" w:type="dxa"/>
            <w:shd w:val="clear" w:color="auto" w:fill="F7CAAC"/>
          </w:tcPr>
          <w:p w:rsidR="00EE64AC" w:rsidRPr="00280882" w:rsidRDefault="00EE64AC" w:rsidP="00B012C7">
            <w:pPr>
              <w:jc w:val="both"/>
              <w:rPr>
                <w:b/>
              </w:rPr>
            </w:pPr>
            <w:r w:rsidRPr="00280882">
              <w:rPr>
                <w:b/>
              </w:rPr>
              <w:t>Prerekvizity, korekvizity, ekvivalence</w:t>
            </w:r>
          </w:p>
        </w:tc>
        <w:tc>
          <w:tcPr>
            <w:tcW w:w="6769" w:type="dxa"/>
            <w:gridSpan w:val="7"/>
          </w:tcPr>
          <w:p w:rsidR="00EE64AC" w:rsidRPr="00280882" w:rsidRDefault="00EE64AC" w:rsidP="00B012C7">
            <w:pPr>
              <w:jc w:val="both"/>
            </w:pPr>
          </w:p>
        </w:tc>
      </w:tr>
      <w:tr w:rsidR="00EE64AC" w:rsidTr="00B012C7">
        <w:tc>
          <w:tcPr>
            <w:tcW w:w="3086" w:type="dxa"/>
            <w:shd w:val="clear" w:color="auto" w:fill="F7CAAC"/>
          </w:tcPr>
          <w:p w:rsidR="00EE64AC" w:rsidRPr="00280882" w:rsidRDefault="00EE64AC" w:rsidP="00B012C7">
            <w:pPr>
              <w:jc w:val="both"/>
              <w:rPr>
                <w:b/>
              </w:rPr>
            </w:pPr>
            <w:r w:rsidRPr="00280882">
              <w:rPr>
                <w:b/>
              </w:rPr>
              <w:t>Způsob ověření studijních výsledků</w:t>
            </w:r>
          </w:p>
        </w:tc>
        <w:tc>
          <w:tcPr>
            <w:tcW w:w="3406" w:type="dxa"/>
            <w:gridSpan w:val="4"/>
          </w:tcPr>
          <w:p w:rsidR="00EE64AC" w:rsidRPr="00280882" w:rsidRDefault="00EE64AC" w:rsidP="00B012C7">
            <w:pPr>
              <w:jc w:val="both"/>
            </w:pPr>
            <w:r w:rsidRPr="00280882">
              <w:t>zápočet, zkouška</w:t>
            </w:r>
          </w:p>
        </w:tc>
        <w:tc>
          <w:tcPr>
            <w:tcW w:w="2156" w:type="dxa"/>
            <w:shd w:val="clear" w:color="auto" w:fill="F7CAAC"/>
          </w:tcPr>
          <w:p w:rsidR="00EE64AC" w:rsidRPr="00280882" w:rsidRDefault="00EE64AC" w:rsidP="00B012C7">
            <w:pPr>
              <w:jc w:val="both"/>
              <w:rPr>
                <w:b/>
              </w:rPr>
            </w:pPr>
            <w:r w:rsidRPr="00280882">
              <w:rPr>
                <w:b/>
              </w:rPr>
              <w:t>Forma výuky</w:t>
            </w:r>
          </w:p>
        </w:tc>
        <w:tc>
          <w:tcPr>
            <w:tcW w:w="1207" w:type="dxa"/>
            <w:gridSpan w:val="2"/>
          </w:tcPr>
          <w:p w:rsidR="00EE64AC" w:rsidRPr="00280882" w:rsidRDefault="00EE64AC" w:rsidP="00B012C7">
            <w:pPr>
              <w:jc w:val="both"/>
            </w:pPr>
            <w:r w:rsidRPr="00280882">
              <w:t>cvičení</w:t>
            </w:r>
          </w:p>
        </w:tc>
      </w:tr>
      <w:tr w:rsidR="00EE64AC" w:rsidTr="00B012C7">
        <w:tc>
          <w:tcPr>
            <w:tcW w:w="3086" w:type="dxa"/>
            <w:shd w:val="clear" w:color="auto" w:fill="F7CAAC"/>
          </w:tcPr>
          <w:p w:rsidR="00EE64AC" w:rsidRPr="00280882" w:rsidRDefault="00EE64AC" w:rsidP="00B012C7">
            <w:pPr>
              <w:jc w:val="both"/>
              <w:rPr>
                <w:b/>
              </w:rPr>
            </w:pPr>
            <w:r w:rsidRPr="00280882">
              <w:rPr>
                <w:b/>
              </w:rPr>
              <w:t>Forma způsobu ověření studijních výsledků a další požadavky na studenta</w:t>
            </w:r>
          </w:p>
        </w:tc>
        <w:tc>
          <w:tcPr>
            <w:tcW w:w="6769" w:type="dxa"/>
            <w:gridSpan w:val="7"/>
            <w:tcBorders>
              <w:bottom w:val="nil"/>
            </w:tcBorders>
          </w:tcPr>
          <w:p w:rsidR="00EE64AC" w:rsidRPr="00280882" w:rsidRDefault="00EE64AC" w:rsidP="00B012C7">
            <w:pPr>
              <w:jc w:val="both"/>
            </w:pPr>
            <w:r w:rsidRPr="00280882">
              <w:t>Způsob zakončení předmětu – zápočet, zkouška</w:t>
            </w:r>
          </w:p>
          <w:p w:rsidR="00EE64AC" w:rsidRDefault="00EE64AC" w:rsidP="00B012C7">
            <w:pPr>
              <w:jc w:val="both"/>
            </w:pPr>
            <w:r>
              <w:t xml:space="preserve">Požadavky na zápočet: </w:t>
            </w:r>
            <w:r w:rsidRPr="00280882">
              <w:t>Aktivní účast na cvičeních.</w:t>
            </w:r>
            <w:r>
              <w:t xml:space="preserve"> </w:t>
            </w:r>
            <w:r w:rsidRPr="00280882">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280882">
              <w:t>Každý student vystoupí jednou před</w:t>
            </w:r>
            <w:r w:rsidR="00C61C83">
              <w:t xml:space="preserve"> studijní skupinou s krátkou 10-</w:t>
            </w:r>
            <w:r w:rsidRPr="00280882">
              <w:t>ti minutovou prezentací na téma velké zahraniční společnosti. Úspěšné absolvování průběžných testů a závěrečného testu (1 opravný termín) s minimální úspěšností 60%.</w:t>
            </w:r>
          </w:p>
          <w:p w:rsidR="00EE64AC" w:rsidRPr="00280882" w:rsidRDefault="00EE64AC" w:rsidP="00B012C7">
            <w:pPr>
              <w:jc w:val="both"/>
            </w:pPr>
            <w:r>
              <w:t>Požadavky na zkoušku: z</w:t>
            </w:r>
            <w:r w:rsidRPr="00280882">
              <w:t>ískání zápočtu. Zkouška je založena na prezentaci (v Power Pointu) menší české nebo slovenské firmy (max. 120 zaměstnanců).</w:t>
            </w:r>
          </w:p>
        </w:tc>
      </w:tr>
      <w:tr w:rsidR="00EE64AC" w:rsidTr="00B012C7">
        <w:trPr>
          <w:trHeight w:val="56"/>
        </w:trPr>
        <w:tc>
          <w:tcPr>
            <w:tcW w:w="9855" w:type="dxa"/>
            <w:gridSpan w:val="8"/>
            <w:tcBorders>
              <w:top w:val="nil"/>
            </w:tcBorders>
          </w:tcPr>
          <w:p w:rsidR="00EE64AC" w:rsidRPr="009F4A37" w:rsidRDefault="00EE64AC" w:rsidP="00B012C7">
            <w:pPr>
              <w:jc w:val="both"/>
              <w:rPr>
                <w:sz w:val="16"/>
              </w:rPr>
            </w:pPr>
          </w:p>
        </w:tc>
      </w:tr>
      <w:tr w:rsidR="00EE64AC" w:rsidTr="00B012C7">
        <w:trPr>
          <w:trHeight w:val="197"/>
        </w:trPr>
        <w:tc>
          <w:tcPr>
            <w:tcW w:w="3086" w:type="dxa"/>
            <w:tcBorders>
              <w:top w:val="nil"/>
            </w:tcBorders>
            <w:shd w:val="clear" w:color="auto" w:fill="F7CAAC"/>
          </w:tcPr>
          <w:p w:rsidR="00EE64AC" w:rsidRPr="00280882" w:rsidRDefault="00EE64AC" w:rsidP="00B012C7">
            <w:pPr>
              <w:jc w:val="both"/>
              <w:rPr>
                <w:b/>
              </w:rPr>
            </w:pPr>
            <w:r w:rsidRPr="00280882">
              <w:rPr>
                <w:b/>
              </w:rPr>
              <w:t>Garant předmětu</w:t>
            </w:r>
          </w:p>
        </w:tc>
        <w:tc>
          <w:tcPr>
            <w:tcW w:w="6769" w:type="dxa"/>
            <w:gridSpan w:val="7"/>
            <w:tcBorders>
              <w:top w:val="nil"/>
            </w:tcBorders>
          </w:tcPr>
          <w:p w:rsidR="00EE64AC" w:rsidRPr="00280882" w:rsidRDefault="00EE64AC" w:rsidP="00B012C7">
            <w:pPr>
              <w:shd w:val="clear" w:color="auto" w:fill="FFFFFF"/>
              <w:spacing w:after="100" w:afterAutospacing="1"/>
              <w:outlineLvl w:val="3"/>
              <w:rPr>
                <w:bCs/>
                <w:color w:val="222222"/>
              </w:rPr>
            </w:pPr>
            <w:r w:rsidRPr="00280882">
              <w:rPr>
                <w:bCs/>
              </w:rPr>
              <w:t>PhDr. Jana Semotamová</w:t>
            </w:r>
          </w:p>
        </w:tc>
      </w:tr>
      <w:tr w:rsidR="00EE64AC" w:rsidTr="00B012C7">
        <w:trPr>
          <w:trHeight w:val="243"/>
        </w:trPr>
        <w:tc>
          <w:tcPr>
            <w:tcW w:w="3086" w:type="dxa"/>
            <w:tcBorders>
              <w:top w:val="nil"/>
            </w:tcBorders>
            <w:shd w:val="clear" w:color="auto" w:fill="F7CAAC"/>
          </w:tcPr>
          <w:p w:rsidR="00EE64AC" w:rsidRPr="00280882" w:rsidRDefault="00EE64AC" w:rsidP="00B012C7">
            <w:pPr>
              <w:jc w:val="both"/>
              <w:rPr>
                <w:b/>
              </w:rPr>
            </w:pPr>
            <w:r w:rsidRPr="00280882">
              <w:rPr>
                <w:b/>
              </w:rPr>
              <w:t>Zapojení garanta do výuky předmětu</w:t>
            </w:r>
          </w:p>
        </w:tc>
        <w:tc>
          <w:tcPr>
            <w:tcW w:w="6769" w:type="dxa"/>
            <w:gridSpan w:val="7"/>
            <w:tcBorders>
              <w:top w:val="nil"/>
            </w:tcBorders>
          </w:tcPr>
          <w:p w:rsidR="00EE64AC" w:rsidRPr="00280882" w:rsidRDefault="00EE64AC" w:rsidP="00B012C7">
            <w:pPr>
              <w:jc w:val="both"/>
            </w:pPr>
            <w:r>
              <w:t>Garant se podílí</w:t>
            </w:r>
            <w:r w:rsidRPr="008433D4">
              <w:t xml:space="preserve"> v rozsahu</w:t>
            </w:r>
            <w:r>
              <w:t xml:space="preserve"> 100 %, stanovuje koncepci cvičení</w:t>
            </w:r>
            <w:r w:rsidRPr="008433D4">
              <w:t xml:space="preserve"> a dohlíží na jejich jednotné vedení.</w:t>
            </w:r>
          </w:p>
        </w:tc>
      </w:tr>
      <w:tr w:rsidR="00EE64AC" w:rsidTr="00B012C7">
        <w:tc>
          <w:tcPr>
            <w:tcW w:w="3086" w:type="dxa"/>
            <w:shd w:val="clear" w:color="auto" w:fill="F7CAAC"/>
          </w:tcPr>
          <w:p w:rsidR="00EE64AC" w:rsidRPr="00280882" w:rsidRDefault="00EE64AC" w:rsidP="00B012C7">
            <w:pPr>
              <w:jc w:val="both"/>
              <w:rPr>
                <w:b/>
              </w:rPr>
            </w:pPr>
            <w:r w:rsidRPr="00280882">
              <w:rPr>
                <w:b/>
              </w:rPr>
              <w:t>Vyučující</w:t>
            </w:r>
          </w:p>
        </w:tc>
        <w:tc>
          <w:tcPr>
            <w:tcW w:w="6769" w:type="dxa"/>
            <w:gridSpan w:val="7"/>
            <w:tcBorders>
              <w:bottom w:val="nil"/>
            </w:tcBorders>
          </w:tcPr>
          <w:p w:rsidR="00EE64AC" w:rsidRPr="00280882" w:rsidRDefault="00EE64AC" w:rsidP="00B012C7">
            <w:pPr>
              <w:jc w:val="both"/>
            </w:pPr>
            <w:r w:rsidRPr="00280882">
              <w:rPr>
                <w:bCs/>
              </w:rPr>
              <w:t>PhDr. Jana Semotamová</w:t>
            </w:r>
            <w:r>
              <w:rPr>
                <w:bCs/>
              </w:rPr>
              <w:t xml:space="preserve"> – cvičení (100%)</w:t>
            </w:r>
          </w:p>
        </w:tc>
      </w:tr>
      <w:tr w:rsidR="00EE64AC" w:rsidTr="00B012C7">
        <w:trPr>
          <w:trHeight w:val="228"/>
        </w:trPr>
        <w:tc>
          <w:tcPr>
            <w:tcW w:w="9855" w:type="dxa"/>
            <w:gridSpan w:val="8"/>
            <w:tcBorders>
              <w:top w:val="nil"/>
            </w:tcBorders>
          </w:tcPr>
          <w:p w:rsidR="00EE64AC" w:rsidRPr="009F4A37" w:rsidRDefault="00EE64AC" w:rsidP="00B012C7">
            <w:pPr>
              <w:jc w:val="both"/>
              <w:rPr>
                <w:sz w:val="16"/>
              </w:rPr>
            </w:pPr>
          </w:p>
        </w:tc>
      </w:tr>
      <w:tr w:rsidR="00EE64AC" w:rsidTr="00B012C7">
        <w:tc>
          <w:tcPr>
            <w:tcW w:w="3086" w:type="dxa"/>
            <w:shd w:val="clear" w:color="auto" w:fill="F7CAAC"/>
          </w:tcPr>
          <w:p w:rsidR="00EE64AC" w:rsidRPr="00280882" w:rsidRDefault="00EE64AC" w:rsidP="00B012C7">
            <w:pPr>
              <w:jc w:val="both"/>
              <w:rPr>
                <w:b/>
              </w:rPr>
            </w:pPr>
            <w:r w:rsidRPr="00280882">
              <w:rPr>
                <w:b/>
              </w:rPr>
              <w:t>Stručná anotace předmětu</w:t>
            </w:r>
          </w:p>
        </w:tc>
        <w:tc>
          <w:tcPr>
            <w:tcW w:w="6769" w:type="dxa"/>
            <w:gridSpan w:val="7"/>
            <w:tcBorders>
              <w:bottom w:val="nil"/>
            </w:tcBorders>
          </w:tcPr>
          <w:p w:rsidR="00EE64AC" w:rsidRPr="00280882" w:rsidRDefault="00EE64AC" w:rsidP="00B012C7">
            <w:pPr>
              <w:jc w:val="both"/>
            </w:pPr>
          </w:p>
        </w:tc>
      </w:tr>
      <w:tr w:rsidR="00EE64AC" w:rsidTr="00B012C7">
        <w:trPr>
          <w:trHeight w:val="1931"/>
        </w:trPr>
        <w:tc>
          <w:tcPr>
            <w:tcW w:w="9855" w:type="dxa"/>
            <w:gridSpan w:val="8"/>
            <w:tcBorders>
              <w:top w:val="nil"/>
              <w:bottom w:val="single" w:sz="12" w:space="0" w:color="auto"/>
            </w:tcBorders>
          </w:tcPr>
          <w:p w:rsidR="00EE64AC" w:rsidRDefault="00EE64AC" w:rsidP="00B012C7">
            <w:pPr>
              <w:jc w:val="both"/>
              <w:rPr>
                <w:ins w:id="1403" w:author="Neubauerová Bronislava" w:date="2019-08-29T14:28:00Z"/>
              </w:rPr>
            </w:pPr>
            <w:r w:rsidRPr="00280882">
              <w:t>Cílem předmětu je připravit posluchače na profesionální prezentaci existující firmy, její historie a jejích výrobků. Studenti si osvojí prezentační techniky a dovednosti s využitím multimediálních pomůcek, naučí se popsat a analyzovat grafy a tabulky s číselnými údaji. V tomto předmětu se předpokládá znalost angličtiny na úrovni B1-B2 dle Společného evropského referenčního rámce pro jazyky. Student se orientuje se v oblasti základní společenské konverzace při mezinárodním styku, cestování, telefonování a obchodních jednáních. Umí diskutovat v anglickém jazyce na témata spojená s nadnárodními firmami. Student ovládá novou slovní zásobu a dovednosti potřebné pro profesionální prezentace firmy, seznámil se s její strukturou v anglickém jazyce. Student umí pracovat se slovními spojeními a slovní zásobou používanou při schůzích.</w:t>
            </w:r>
          </w:p>
          <w:p w:rsidR="00614B5E" w:rsidRDefault="00614B5E" w:rsidP="00614B5E">
            <w:pPr>
              <w:jc w:val="both"/>
              <w:rPr>
                <w:ins w:id="1404" w:author="Neubauerová Bronislava" w:date="2019-08-29T14:28:00Z"/>
              </w:rPr>
            </w:pPr>
            <w:ins w:id="1405" w:author="Neubauerová Bronislava" w:date="2019-08-29T14:28:00Z">
              <w:r>
                <w:t></w:t>
              </w:r>
              <w:r>
                <w:tab/>
                <w:t xml:space="preserve">Poznávání lidí </w:t>
              </w:r>
            </w:ins>
          </w:p>
          <w:p w:rsidR="00614B5E" w:rsidRDefault="00614B5E" w:rsidP="00614B5E">
            <w:pPr>
              <w:jc w:val="both"/>
              <w:rPr>
                <w:ins w:id="1406" w:author="Neubauerová Bronislava" w:date="2019-08-29T14:28:00Z"/>
              </w:rPr>
            </w:pPr>
            <w:ins w:id="1407" w:author="Neubauerová Bronislava" w:date="2019-08-29T14:28:00Z">
              <w:r>
                <w:t></w:t>
              </w:r>
              <w:r>
                <w:tab/>
                <w:t xml:space="preserve">Minulý čas, Budoucí čas </w:t>
              </w:r>
            </w:ins>
          </w:p>
          <w:p w:rsidR="00614B5E" w:rsidRDefault="00614B5E" w:rsidP="00614B5E">
            <w:pPr>
              <w:jc w:val="both"/>
              <w:rPr>
                <w:ins w:id="1408" w:author="Neubauerová Bronislava" w:date="2019-08-29T14:28:00Z"/>
              </w:rPr>
            </w:pPr>
            <w:ins w:id="1409" w:author="Neubauerová Bronislava" w:date="2019-08-29T14:28:00Z">
              <w:r>
                <w:t></w:t>
              </w:r>
              <w:r>
                <w:tab/>
                <w:t xml:space="preserve">Způsob, jakým lidé žijí </w:t>
              </w:r>
            </w:ins>
          </w:p>
          <w:p w:rsidR="00614B5E" w:rsidRDefault="00614B5E" w:rsidP="00614B5E">
            <w:pPr>
              <w:jc w:val="both"/>
              <w:rPr>
                <w:ins w:id="1410" w:author="Neubauerová Bronislava" w:date="2019-08-29T14:28:00Z"/>
              </w:rPr>
            </w:pPr>
            <w:ins w:id="1411" w:author="Neubauerová Bronislava" w:date="2019-08-29T14:28:00Z">
              <w:r>
                <w:t></w:t>
              </w:r>
              <w:r>
                <w:tab/>
                <w:t xml:space="preserve">Přítomný čas </w:t>
              </w:r>
            </w:ins>
          </w:p>
          <w:p w:rsidR="00614B5E" w:rsidRDefault="00614B5E" w:rsidP="00614B5E">
            <w:pPr>
              <w:jc w:val="both"/>
              <w:rPr>
                <w:ins w:id="1412" w:author="Neubauerová Bronislava" w:date="2019-08-29T14:28:00Z"/>
              </w:rPr>
            </w:pPr>
            <w:ins w:id="1413" w:author="Neubauerová Bronislava" w:date="2019-08-29T14:28:00Z">
              <w:r>
                <w:t></w:t>
              </w:r>
              <w:r>
                <w:tab/>
                <w:t xml:space="preserve">Have X Have got </w:t>
              </w:r>
            </w:ins>
          </w:p>
          <w:p w:rsidR="00614B5E" w:rsidRDefault="00614B5E" w:rsidP="00614B5E">
            <w:pPr>
              <w:jc w:val="both"/>
              <w:rPr>
                <w:ins w:id="1414" w:author="Neubauerová Bronislava" w:date="2019-08-29T14:28:00Z"/>
              </w:rPr>
            </w:pPr>
            <w:ins w:id="1415" w:author="Neubauerová Bronislava" w:date="2019-08-29T14:28:00Z">
              <w:r>
                <w:t></w:t>
              </w:r>
              <w:r>
                <w:tab/>
                <w:t xml:space="preserve">Když se něco pokazí </w:t>
              </w:r>
            </w:ins>
          </w:p>
          <w:p w:rsidR="00614B5E" w:rsidRDefault="00614B5E" w:rsidP="00614B5E">
            <w:pPr>
              <w:jc w:val="both"/>
              <w:rPr>
                <w:ins w:id="1416" w:author="Neubauerová Bronislava" w:date="2019-08-29T14:28:00Z"/>
              </w:rPr>
            </w:pPr>
            <w:ins w:id="1417" w:author="Neubauerová Bronislava" w:date="2019-08-29T14:28:00Z">
              <w:r>
                <w:t></w:t>
              </w:r>
              <w:r>
                <w:tab/>
                <w:t xml:space="preserve">Minulý čas </w:t>
              </w:r>
            </w:ins>
          </w:p>
          <w:p w:rsidR="00614B5E" w:rsidRDefault="00614B5E" w:rsidP="00614B5E">
            <w:pPr>
              <w:jc w:val="both"/>
              <w:rPr>
                <w:ins w:id="1418" w:author="Neubauerová Bronislava" w:date="2019-08-29T14:28:00Z"/>
              </w:rPr>
            </w:pPr>
            <w:ins w:id="1419" w:author="Neubauerová Bronislava" w:date="2019-08-29T14:28:00Z">
              <w:r>
                <w:t></w:t>
              </w:r>
              <w:r>
                <w:tab/>
                <w:t xml:space="preserve">Nepravidelná slovesa </w:t>
              </w:r>
            </w:ins>
          </w:p>
          <w:p w:rsidR="00614B5E" w:rsidRDefault="00614B5E" w:rsidP="00614B5E">
            <w:pPr>
              <w:jc w:val="both"/>
              <w:rPr>
                <w:ins w:id="1420" w:author="Neubauerová Bronislava" w:date="2019-08-29T14:28:00Z"/>
              </w:rPr>
            </w:pPr>
            <w:ins w:id="1421" w:author="Neubauerová Bronislava" w:date="2019-08-29T14:28:00Z">
              <w:r>
                <w:t></w:t>
              </w:r>
              <w:r>
                <w:tab/>
                <w:t xml:space="preserve">Nakupování </w:t>
              </w:r>
            </w:ins>
          </w:p>
          <w:p w:rsidR="00614B5E" w:rsidRPr="00280882" w:rsidRDefault="00614B5E" w:rsidP="00614B5E">
            <w:pPr>
              <w:jc w:val="both"/>
            </w:pPr>
            <w:ins w:id="1422" w:author="Neubauerová Bronislava" w:date="2019-08-29T14:28:00Z">
              <w:r>
                <w:t></w:t>
              </w:r>
              <w:r>
                <w:tab/>
                <w:t>Vyjádření kvantity</w:t>
              </w:r>
            </w:ins>
          </w:p>
        </w:tc>
      </w:tr>
      <w:tr w:rsidR="00EE64AC" w:rsidTr="00B012C7">
        <w:trPr>
          <w:trHeight w:val="265"/>
        </w:trPr>
        <w:tc>
          <w:tcPr>
            <w:tcW w:w="3653" w:type="dxa"/>
            <w:gridSpan w:val="2"/>
            <w:tcBorders>
              <w:top w:val="nil"/>
            </w:tcBorders>
            <w:shd w:val="clear" w:color="auto" w:fill="F7CAAC"/>
          </w:tcPr>
          <w:p w:rsidR="00EE64AC" w:rsidRPr="00280882" w:rsidRDefault="00EE64AC" w:rsidP="00B012C7">
            <w:pPr>
              <w:jc w:val="both"/>
            </w:pPr>
            <w:r w:rsidRPr="00280882">
              <w:rPr>
                <w:b/>
              </w:rPr>
              <w:t>Studijní literatura a studijní pomůcky</w:t>
            </w:r>
          </w:p>
        </w:tc>
        <w:tc>
          <w:tcPr>
            <w:tcW w:w="6202" w:type="dxa"/>
            <w:gridSpan w:val="6"/>
            <w:tcBorders>
              <w:top w:val="nil"/>
              <w:bottom w:val="nil"/>
            </w:tcBorders>
          </w:tcPr>
          <w:p w:rsidR="00EE64AC" w:rsidRPr="00280882" w:rsidRDefault="00EE64AC" w:rsidP="00B012C7">
            <w:pPr>
              <w:jc w:val="both"/>
            </w:pPr>
          </w:p>
        </w:tc>
      </w:tr>
      <w:tr w:rsidR="00EE64AC" w:rsidTr="00B012C7">
        <w:trPr>
          <w:trHeight w:val="2339"/>
        </w:trPr>
        <w:tc>
          <w:tcPr>
            <w:tcW w:w="9855" w:type="dxa"/>
            <w:gridSpan w:val="8"/>
            <w:tcBorders>
              <w:top w:val="nil"/>
            </w:tcBorders>
          </w:tcPr>
          <w:p w:rsidR="00EE64AC" w:rsidRPr="00280882" w:rsidRDefault="00EE64AC" w:rsidP="00B012C7">
            <w:pPr>
              <w:jc w:val="both"/>
              <w:rPr>
                <w:b/>
              </w:rPr>
            </w:pPr>
            <w:r w:rsidRPr="00280882">
              <w:rPr>
                <w:b/>
              </w:rPr>
              <w:t>Povinná literatura</w:t>
            </w:r>
          </w:p>
          <w:p w:rsidR="00EE64AC" w:rsidRPr="00280882" w:rsidRDefault="00EE64AC" w:rsidP="00B012C7">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rsidR="00EE64AC" w:rsidRPr="00280882" w:rsidRDefault="00EE64AC" w:rsidP="00B012C7">
            <w:pPr>
              <w:jc w:val="both"/>
            </w:pPr>
            <w:r w:rsidRPr="00280882">
              <w:t xml:space="preserve">POWELL, M. </w:t>
            </w:r>
            <w:r w:rsidRPr="00280882">
              <w:rPr>
                <w:i/>
              </w:rPr>
              <w:t xml:space="preserve">In Company Intermediate 3.0. </w:t>
            </w:r>
            <w:r w:rsidRPr="00280882">
              <w:t>Oxford: Macmillan, 2014, 159 s. ISBN 978-0-230-45520-7.</w:t>
            </w:r>
          </w:p>
          <w:p w:rsidR="00EE64AC" w:rsidRPr="00280882" w:rsidRDefault="00EE64AC" w:rsidP="00B012C7">
            <w:pPr>
              <w:jc w:val="both"/>
              <w:rPr>
                <w:b/>
              </w:rPr>
            </w:pPr>
            <w:r w:rsidRPr="00280882">
              <w:rPr>
                <w:b/>
              </w:rPr>
              <w:t>Doporučená literatura</w:t>
            </w:r>
          </w:p>
          <w:p w:rsidR="00EE64AC" w:rsidRPr="00280882" w:rsidRDefault="00EE64AC" w:rsidP="00B012C7">
            <w:pPr>
              <w:jc w:val="both"/>
              <w:rPr>
                <w:i/>
              </w:rPr>
            </w:pPr>
            <w:r w:rsidRPr="00280882">
              <w:t xml:space="preserve">BABÁKOVÁ, J. </w:t>
            </w:r>
            <w:r w:rsidRPr="00280882">
              <w:rPr>
                <w:i/>
              </w:rPr>
              <w:t xml:space="preserve">Anglická obchodní korespondence. </w:t>
            </w:r>
            <w:r w:rsidRPr="00280882">
              <w:t>1. vyd. Plzeň: Fraus, 1999, 128 s. ISBN 80-7238-051-6.</w:t>
            </w:r>
          </w:p>
          <w:p w:rsidR="00EE64AC" w:rsidRPr="00280882" w:rsidRDefault="00EE64AC" w:rsidP="00B012C7">
            <w:pPr>
              <w:jc w:val="both"/>
            </w:pPr>
            <w:r w:rsidRPr="00280882">
              <w:t xml:space="preserve">EMMERSON, P. </w:t>
            </w:r>
            <w:r w:rsidRPr="00280882">
              <w:rPr>
                <w:i/>
              </w:rPr>
              <w:t xml:space="preserve">Business Grammar Builder Intermediate. </w:t>
            </w:r>
            <w:r w:rsidRPr="00280882">
              <w:t>Oxford: Macmillan, 2007, 271 s. ISBN 978-0-3337-5492-4.</w:t>
            </w:r>
          </w:p>
          <w:p w:rsidR="00EE64AC" w:rsidRPr="00280882" w:rsidRDefault="00EE64AC" w:rsidP="00B012C7">
            <w:pPr>
              <w:jc w:val="both"/>
            </w:pPr>
            <w:r w:rsidRPr="00280882">
              <w:t xml:space="preserve">HUGHES, J. </w:t>
            </w:r>
            <w:r w:rsidRPr="00280882">
              <w:rPr>
                <w:i/>
              </w:rPr>
              <w:t xml:space="preserve">Telephone English. </w:t>
            </w:r>
            <w:r w:rsidRPr="00280882">
              <w:t>Oxford: Macmillan, 2006, 96 s. ISBN 978-1-4050-8219-8.</w:t>
            </w:r>
          </w:p>
          <w:p w:rsidR="00EE64AC" w:rsidRPr="00280882" w:rsidRDefault="00EE64AC" w:rsidP="00B012C7">
            <w:pPr>
              <w:jc w:val="both"/>
            </w:pPr>
            <w:r w:rsidRPr="00280882">
              <w:t xml:space="preserve">MASCULL, B </w:t>
            </w:r>
            <w:r w:rsidRPr="00280882">
              <w:rPr>
                <w:i/>
              </w:rPr>
              <w:t xml:space="preserve">Business Vocabulary in Use. </w:t>
            </w:r>
            <w:r w:rsidRPr="00280882">
              <w:t>1st ed. Cambridge: Cambridge University Press, 2002, 172 s. ISBN 0-521-77529-9.</w:t>
            </w:r>
          </w:p>
        </w:tc>
      </w:tr>
      <w:tr w:rsidR="00EE64A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E64AC" w:rsidRPr="00280882" w:rsidRDefault="00EE64AC" w:rsidP="00B012C7">
            <w:pPr>
              <w:jc w:val="center"/>
              <w:rPr>
                <w:b/>
              </w:rPr>
            </w:pPr>
            <w:r w:rsidRPr="00280882">
              <w:rPr>
                <w:b/>
              </w:rPr>
              <w:t>Informace ke kombinované nebo distanční formě</w:t>
            </w:r>
          </w:p>
        </w:tc>
      </w:tr>
      <w:tr w:rsidR="00EE64AC" w:rsidTr="00B012C7">
        <w:tc>
          <w:tcPr>
            <w:tcW w:w="4787" w:type="dxa"/>
            <w:gridSpan w:val="3"/>
            <w:tcBorders>
              <w:top w:val="single" w:sz="2" w:space="0" w:color="auto"/>
            </w:tcBorders>
            <w:shd w:val="clear" w:color="auto" w:fill="F7CAAC"/>
          </w:tcPr>
          <w:p w:rsidR="00EE64AC" w:rsidRPr="00280882" w:rsidRDefault="00EE64AC" w:rsidP="00B012C7">
            <w:pPr>
              <w:jc w:val="both"/>
            </w:pPr>
            <w:r w:rsidRPr="00280882">
              <w:rPr>
                <w:b/>
              </w:rPr>
              <w:t>Rozsah konzultací (soustředění)</w:t>
            </w:r>
          </w:p>
        </w:tc>
        <w:tc>
          <w:tcPr>
            <w:tcW w:w="889" w:type="dxa"/>
            <w:tcBorders>
              <w:top w:val="single" w:sz="2" w:space="0" w:color="auto"/>
            </w:tcBorders>
          </w:tcPr>
          <w:p w:rsidR="00EE64AC" w:rsidRPr="00280882" w:rsidRDefault="00EE64AC" w:rsidP="00B012C7">
            <w:pPr>
              <w:jc w:val="both"/>
            </w:pPr>
            <w:r w:rsidRPr="00280882">
              <w:t>10</w:t>
            </w:r>
          </w:p>
        </w:tc>
        <w:tc>
          <w:tcPr>
            <w:tcW w:w="4179" w:type="dxa"/>
            <w:gridSpan w:val="4"/>
            <w:tcBorders>
              <w:top w:val="single" w:sz="2" w:space="0" w:color="auto"/>
            </w:tcBorders>
            <w:shd w:val="clear" w:color="auto" w:fill="F7CAAC"/>
          </w:tcPr>
          <w:p w:rsidR="00EE64AC" w:rsidRPr="00280882" w:rsidRDefault="00EE64AC" w:rsidP="00B012C7">
            <w:pPr>
              <w:jc w:val="both"/>
              <w:rPr>
                <w:b/>
              </w:rPr>
            </w:pPr>
            <w:r w:rsidRPr="00280882">
              <w:rPr>
                <w:b/>
              </w:rPr>
              <w:t xml:space="preserve">hodin </w:t>
            </w:r>
          </w:p>
        </w:tc>
      </w:tr>
      <w:tr w:rsidR="00EE64AC" w:rsidTr="00B012C7">
        <w:tc>
          <w:tcPr>
            <w:tcW w:w="9855" w:type="dxa"/>
            <w:gridSpan w:val="8"/>
            <w:shd w:val="clear" w:color="auto" w:fill="F7CAAC"/>
          </w:tcPr>
          <w:p w:rsidR="00EE64AC" w:rsidRPr="00280882" w:rsidRDefault="00EE64AC" w:rsidP="00B012C7">
            <w:pPr>
              <w:jc w:val="both"/>
              <w:rPr>
                <w:b/>
              </w:rPr>
            </w:pPr>
            <w:r w:rsidRPr="00280882">
              <w:rPr>
                <w:b/>
              </w:rPr>
              <w:t>Informace o způsobu kontaktu s vyučujícím</w:t>
            </w:r>
          </w:p>
        </w:tc>
      </w:tr>
      <w:tr w:rsidR="00EE64AC" w:rsidTr="00B012C7">
        <w:trPr>
          <w:trHeight w:val="708"/>
        </w:trPr>
        <w:tc>
          <w:tcPr>
            <w:tcW w:w="9855" w:type="dxa"/>
            <w:gridSpan w:val="8"/>
          </w:tcPr>
          <w:p w:rsidR="00EE64AC" w:rsidRPr="00280882" w:rsidRDefault="00EE64AC" w:rsidP="00B012C7">
            <w:pPr>
              <w:jc w:val="both"/>
            </w:pPr>
            <w:r w:rsidRPr="00280882">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Pr>
        <w:rPr>
          <w:ins w:id="1423" w:author="Drahomíra Pavelková" w:date="2019-09-04T18:57:00Z"/>
        </w:rPr>
      </w:pPr>
    </w:p>
    <w:p w:rsidR="009B7421" w:rsidRDefault="009B7421">
      <w:pPr>
        <w:rPr>
          <w:ins w:id="1424" w:author="Drahomíra Pavelková" w:date="2019-09-04T18:57:00Z"/>
        </w:rPr>
      </w:pPr>
    </w:p>
    <w:p w:rsidR="009B7421" w:rsidRDefault="009B7421">
      <w:pPr>
        <w:rPr>
          <w:ins w:id="1425" w:author="Drahomíra Pavelková" w:date="2019-09-04T18:57:00Z"/>
        </w:rPr>
      </w:pPr>
    </w:p>
    <w:p w:rsidR="009B7421" w:rsidRDefault="009B7421">
      <w:pPr>
        <w:rPr>
          <w:ins w:id="1426" w:author="Drahomíra Pavelková" w:date="2019-09-04T18:57:00Z"/>
        </w:rPr>
      </w:pPr>
    </w:p>
    <w:p w:rsidR="009B7421" w:rsidRDefault="009B7421">
      <w:pPr>
        <w:rPr>
          <w:ins w:id="1427" w:author="Drahomíra Pavelková" w:date="2019-09-04T18:57:00Z"/>
        </w:rPr>
      </w:pPr>
    </w:p>
    <w:p w:rsidR="009B7421" w:rsidRDefault="009B7421">
      <w:pPr>
        <w:rPr>
          <w:ins w:id="1428" w:author="Drahomíra Pavelková" w:date="2019-09-04T18:57:00Z"/>
        </w:rPr>
      </w:pPr>
    </w:p>
    <w:p w:rsidR="009B7421" w:rsidRDefault="009B7421">
      <w:pPr>
        <w:rPr>
          <w:ins w:id="1429" w:author="Drahomíra Pavelková" w:date="2019-09-04T18:57:00Z"/>
        </w:rPr>
      </w:pPr>
    </w:p>
    <w:p w:rsidR="009B7421" w:rsidRDefault="009B7421">
      <w:pPr>
        <w:rPr>
          <w:ins w:id="1430" w:author="Drahomíra Pavelková" w:date="2019-09-04T18:57:00Z"/>
        </w:rPr>
      </w:pPr>
    </w:p>
    <w:p w:rsidR="009B7421" w:rsidRDefault="009B7421">
      <w:pPr>
        <w:rPr>
          <w:ins w:id="1431" w:author="Drahomíra Pavelková" w:date="2019-09-04T18:57:00Z"/>
        </w:rPr>
      </w:pPr>
    </w:p>
    <w:p w:rsidR="009B7421" w:rsidRDefault="009B7421">
      <w:pPr>
        <w:rPr>
          <w:ins w:id="1432" w:author="Drahomíra Pavelková" w:date="2019-09-04T18:57:00Z"/>
        </w:rPr>
      </w:pPr>
    </w:p>
    <w:p w:rsidR="009B7421" w:rsidRDefault="009B7421">
      <w:pPr>
        <w:rPr>
          <w:ins w:id="1433" w:author="Drahomíra Pavelková" w:date="2019-09-04T18:57:00Z"/>
        </w:rPr>
      </w:pPr>
    </w:p>
    <w:p w:rsidR="009B7421" w:rsidRDefault="009B7421">
      <w:pPr>
        <w:rPr>
          <w:ins w:id="1434" w:author="Drahomíra Pavelková" w:date="2019-09-04T18:57:00Z"/>
        </w:rPr>
      </w:pPr>
    </w:p>
    <w:p w:rsidR="009B7421" w:rsidRDefault="009B7421">
      <w:pPr>
        <w:rPr>
          <w:ins w:id="1435" w:author="Drahomíra Pavelková" w:date="2019-09-04T18:57:00Z"/>
        </w:rPr>
      </w:pPr>
    </w:p>
    <w:p w:rsidR="009B7421" w:rsidRDefault="009B7421">
      <w:pPr>
        <w:rPr>
          <w:ins w:id="1436" w:author="Drahomíra Pavelková" w:date="2019-09-04T18:57:00Z"/>
        </w:rPr>
      </w:pPr>
    </w:p>
    <w:p w:rsidR="009B7421" w:rsidRDefault="009B7421">
      <w:pPr>
        <w:rPr>
          <w:ins w:id="1437" w:author="Drahomíra Pavelková" w:date="2019-09-04T18:57:00Z"/>
        </w:rPr>
      </w:pPr>
    </w:p>
    <w:p w:rsidR="009B7421" w:rsidRDefault="009B7421">
      <w:pPr>
        <w:rPr>
          <w:ins w:id="1438" w:author="Drahomíra Pavelková" w:date="2019-09-04T18:57:00Z"/>
        </w:rPr>
      </w:pPr>
    </w:p>
    <w:p w:rsidR="009B7421" w:rsidRDefault="009B7421">
      <w:pPr>
        <w:rPr>
          <w:ins w:id="1439" w:author="Drahomíra Pavelková" w:date="2019-09-04T18:57:00Z"/>
        </w:rPr>
      </w:pPr>
    </w:p>
    <w:p w:rsidR="009B7421" w:rsidRDefault="009B7421">
      <w:pPr>
        <w:rPr>
          <w:ins w:id="1440" w:author="Drahomíra Pavelková" w:date="2019-09-04T18:57:00Z"/>
        </w:rPr>
      </w:pPr>
    </w:p>
    <w:p w:rsidR="009B7421" w:rsidRDefault="009B7421">
      <w:pPr>
        <w:rPr>
          <w:ins w:id="1441" w:author="Drahomíra Pavelková" w:date="2019-09-04T18:57:00Z"/>
        </w:rPr>
      </w:pPr>
    </w:p>
    <w:p w:rsidR="009B7421" w:rsidRDefault="009B7421">
      <w:pPr>
        <w:rPr>
          <w:ins w:id="1442" w:author="Drahomíra Pavelková" w:date="2019-09-04T18:57:00Z"/>
        </w:rPr>
      </w:pPr>
    </w:p>
    <w:p w:rsidR="009B7421" w:rsidRDefault="009B7421">
      <w:pPr>
        <w:rPr>
          <w:ins w:id="1443" w:author="Drahomíra Pavelková" w:date="2019-09-04T18:57:00Z"/>
        </w:rPr>
      </w:pPr>
    </w:p>
    <w:p w:rsidR="009B7421" w:rsidRDefault="009B7421">
      <w:pPr>
        <w:rPr>
          <w:ins w:id="1444" w:author="Drahomíra Pavelková" w:date="2019-09-04T18:57:00Z"/>
        </w:rPr>
      </w:pPr>
    </w:p>
    <w:p w:rsidR="009B7421" w:rsidRDefault="009B7421">
      <w:pPr>
        <w:rPr>
          <w:ins w:id="1445" w:author="Drahomíra Pavelková" w:date="2019-09-04T18:57:00Z"/>
        </w:rPr>
      </w:pPr>
    </w:p>
    <w:p w:rsidR="009B7421" w:rsidRDefault="009B7421">
      <w:pPr>
        <w:rPr>
          <w:ins w:id="1446" w:author="Drahomíra Pavelková" w:date="2019-09-04T18:57:00Z"/>
        </w:rPr>
      </w:pPr>
    </w:p>
    <w:p w:rsidR="009B7421" w:rsidRDefault="009B7421">
      <w:pPr>
        <w:rPr>
          <w:ins w:id="1447" w:author="Drahomíra Pavelková" w:date="2019-09-04T18:57:00Z"/>
        </w:rPr>
      </w:pPr>
    </w:p>
    <w:p w:rsidR="009B7421" w:rsidRDefault="009B7421">
      <w:pPr>
        <w:rPr>
          <w:ins w:id="1448" w:author="Drahomíra Pavelková" w:date="2019-09-04T18:57:00Z"/>
        </w:rPr>
      </w:pPr>
    </w:p>
    <w:p w:rsidR="009B7421" w:rsidRDefault="009B7421">
      <w:pPr>
        <w:rPr>
          <w:ins w:id="1449" w:author="Drahomíra Pavelková" w:date="2019-09-04T18:57:00Z"/>
        </w:rPr>
      </w:pPr>
    </w:p>
    <w:p w:rsidR="009B7421" w:rsidRDefault="009B7421">
      <w:pPr>
        <w:rPr>
          <w:ins w:id="1450" w:author="Drahomíra Pavelková" w:date="2019-09-04T18:57:00Z"/>
        </w:rPr>
      </w:pPr>
    </w:p>
    <w:p w:rsidR="009B7421" w:rsidRDefault="009B7421">
      <w:pPr>
        <w:rPr>
          <w:ins w:id="1451" w:author="Drahomíra Pavelková" w:date="2019-09-04T18:57:00Z"/>
        </w:rPr>
      </w:pPr>
    </w:p>
    <w:p w:rsidR="009B7421" w:rsidRDefault="009B7421">
      <w:pPr>
        <w:rPr>
          <w:ins w:id="1452" w:author="Drahomíra Pavelková" w:date="2019-09-04T18:57:00Z"/>
        </w:rPr>
      </w:pPr>
    </w:p>
    <w:p w:rsidR="009B7421" w:rsidRDefault="009B7421">
      <w:pPr>
        <w:rPr>
          <w:ins w:id="1453" w:author="Drahomíra Pavelková" w:date="2019-09-04T18:57:00Z"/>
        </w:rPr>
      </w:pPr>
    </w:p>
    <w:p w:rsidR="009B7421" w:rsidRDefault="009B7421">
      <w:pPr>
        <w:rPr>
          <w:ins w:id="1454" w:author="Drahomíra Pavelková" w:date="2019-09-04T18:57:00Z"/>
        </w:rPr>
      </w:pPr>
    </w:p>
    <w:p w:rsidR="009B7421" w:rsidRDefault="009B7421">
      <w:pPr>
        <w:rPr>
          <w:ins w:id="1455" w:author="Drahomíra Pavelková" w:date="2019-09-04T18:57:00Z"/>
        </w:rPr>
      </w:pPr>
    </w:p>
    <w:p w:rsidR="009B7421" w:rsidRDefault="009B7421">
      <w:pPr>
        <w:rPr>
          <w:ins w:id="1456" w:author="Drahomíra Pavelková" w:date="2019-09-04T18:57:00Z"/>
        </w:rPr>
      </w:pPr>
    </w:p>
    <w:p w:rsidR="009B7421" w:rsidRDefault="009B7421">
      <w:pPr>
        <w:rPr>
          <w:ins w:id="1457" w:author="Drahomíra Pavelková" w:date="2019-09-04T18:57:00Z"/>
        </w:rPr>
      </w:pPr>
    </w:p>
    <w:p w:rsidR="009B7421" w:rsidRDefault="009B7421">
      <w:pPr>
        <w:rPr>
          <w:ins w:id="1458" w:author="Drahomíra Pavelková" w:date="2019-09-04T18:57:00Z"/>
        </w:rPr>
      </w:pPr>
    </w:p>
    <w:p w:rsidR="009B7421" w:rsidRDefault="009B7421">
      <w:pPr>
        <w:rPr>
          <w:ins w:id="1459" w:author="Drahomíra Pavelková" w:date="2019-09-04T18:57:00Z"/>
        </w:rPr>
      </w:pPr>
    </w:p>
    <w:p w:rsidR="009B7421" w:rsidRDefault="009B7421">
      <w:pPr>
        <w:rPr>
          <w:ins w:id="1460" w:author="Drahomíra Pavelková" w:date="2019-09-04T18:57:00Z"/>
        </w:rPr>
      </w:pPr>
    </w:p>
    <w:p w:rsidR="009B7421" w:rsidRDefault="009B7421">
      <w:pPr>
        <w:rPr>
          <w:ins w:id="1461" w:author="Drahomíra Pavelková" w:date="2019-09-04T18:57:00Z"/>
        </w:rPr>
      </w:pPr>
    </w:p>
    <w:p w:rsidR="009B7421" w:rsidRDefault="009B7421">
      <w:pPr>
        <w:rPr>
          <w:ins w:id="1462" w:author="Drahomíra Pavelková" w:date="2019-09-04T18:57:00Z"/>
        </w:rPr>
      </w:pPr>
    </w:p>
    <w:p w:rsidR="009B7421" w:rsidRDefault="009B7421">
      <w:pPr>
        <w:rPr>
          <w:ins w:id="1463" w:author="Drahomíra Pavelková" w:date="2019-09-04T18:57:00Z"/>
        </w:rPr>
      </w:pPr>
    </w:p>
    <w:p w:rsidR="009B7421" w:rsidRDefault="009B7421">
      <w:pPr>
        <w:rPr>
          <w:ins w:id="1464" w:author="Drahomíra Pavelková" w:date="2019-09-04T18:57:00Z"/>
        </w:rPr>
      </w:pPr>
    </w:p>
    <w:p w:rsidR="009B7421" w:rsidRDefault="009B7421">
      <w:pPr>
        <w:rPr>
          <w:ins w:id="1465" w:author="Drahomíra Pavelková" w:date="2019-09-04T18:57:00Z"/>
        </w:rPr>
      </w:pPr>
    </w:p>
    <w:p w:rsidR="009B7421" w:rsidRDefault="009B7421">
      <w:pPr>
        <w:rPr>
          <w:ins w:id="1466" w:author="Drahomíra Pavelková" w:date="2019-09-04T18:57:00Z"/>
        </w:rPr>
      </w:pPr>
    </w:p>
    <w:p w:rsidR="009B7421" w:rsidRDefault="009B7421">
      <w:pPr>
        <w:rPr>
          <w:ins w:id="1467" w:author="Drahomíra Pavelková" w:date="2019-09-04T18:57:00Z"/>
        </w:rPr>
      </w:pPr>
    </w:p>
    <w:p w:rsidR="009B7421" w:rsidRDefault="009B7421">
      <w:pPr>
        <w:rPr>
          <w:ins w:id="1468" w:author="Drahomíra Pavelková" w:date="2019-09-04T18:57:00Z"/>
        </w:rPr>
      </w:pPr>
    </w:p>
    <w:p w:rsidR="009B7421" w:rsidRDefault="009B7421">
      <w:pPr>
        <w:rPr>
          <w:ins w:id="1469" w:author="Drahomíra Pavelková" w:date="2019-09-04T18:57:00Z"/>
        </w:rPr>
      </w:pPr>
    </w:p>
    <w:p w:rsidR="009B7421" w:rsidRDefault="009B7421">
      <w:pPr>
        <w:rPr>
          <w:ins w:id="1470" w:author="Drahomíra Pavelková" w:date="2019-09-04T18:57:00Z"/>
        </w:rPr>
      </w:pPr>
    </w:p>
    <w:p w:rsidR="009B7421" w:rsidRDefault="009B7421">
      <w:pPr>
        <w:rPr>
          <w:ins w:id="1471" w:author="Drahomíra Pavelková" w:date="2019-09-04T18:57:00Z"/>
        </w:rPr>
      </w:pPr>
    </w:p>
    <w:p w:rsidR="009B7421" w:rsidRDefault="009B7421">
      <w:pPr>
        <w:rPr>
          <w:ins w:id="1472" w:author="Drahomíra Pavelková" w:date="2019-09-04T18:57:00Z"/>
        </w:rPr>
      </w:pPr>
    </w:p>
    <w:p w:rsidR="009B7421" w:rsidRDefault="009B7421">
      <w:pPr>
        <w:rPr>
          <w:ins w:id="1473" w:author="Drahomíra Pavelková" w:date="2019-09-04T18:57:00Z"/>
        </w:rPr>
      </w:pPr>
    </w:p>
    <w:p w:rsidR="009B7421" w:rsidRDefault="009B7421">
      <w:pPr>
        <w:rPr>
          <w:ins w:id="1474" w:author="Drahomíra Pavelková" w:date="2019-09-04T18:57:00Z"/>
        </w:rPr>
      </w:pPr>
    </w:p>
    <w:p w:rsidR="009B7421" w:rsidRDefault="009B7421">
      <w:pPr>
        <w:rPr>
          <w:ins w:id="1475" w:author="Drahomíra Pavelková" w:date="2019-09-04T18:57:00Z"/>
        </w:rPr>
      </w:pPr>
    </w:p>
    <w:p w:rsidR="009B7421" w:rsidRDefault="009B7421">
      <w:pPr>
        <w:rPr>
          <w:ins w:id="1476" w:author="Drahomíra Pavelková" w:date="2019-09-04T18:57:00Z"/>
        </w:rPr>
      </w:pPr>
    </w:p>
    <w:p w:rsidR="009B7421" w:rsidRDefault="009B7421">
      <w:pPr>
        <w:rPr>
          <w:ins w:id="1477" w:author="Drahomíra Pavelková" w:date="2019-09-04T18:57:00Z"/>
        </w:rPr>
      </w:pPr>
    </w:p>
    <w:p w:rsidR="009B7421" w:rsidRDefault="009B7421">
      <w:pPr>
        <w:rPr>
          <w:ins w:id="1478" w:author="Drahomíra Pavelková" w:date="2019-09-04T18:57:00Z"/>
        </w:rPr>
      </w:pPr>
    </w:p>
    <w:p w:rsidR="009B7421" w:rsidRDefault="009B7421"/>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B7421" w:rsidTr="00912A8B">
        <w:trPr>
          <w:ins w:id="1479" w:author="Drahomíra Pavelková" w:date="2019-09-04T18:57:00Z"/>
        </w:trPr>
        <w:tc>
          <w:tcPr>
            <w:tcW w:w="9855" w:type="dxa"/>
            <w:gridSpan w:val="8"/>
            <w:tcBorders>
              <w:bottom w:val="double" w:sz="4" w:space="0" w:color="auto"/>
            </w:tcBorders>
            <w:shd w:val="clear" w:color="auto" w:fill="BDD6EE"/>
          </w:tcPr>
          <w:p w:rsidR="009B7421" w:rsidRDefault="009B7421" w:rsidP="00912A8B">
            <w:pPr>
              <w:jc w:val="both"/>
              <w:rPr>
                <w:ins w:id="1480" w:author="Drahomíra Pavelková" w:date="2019-09-04T18:57:00Z"/>
                <w:b/>
                <w:sz w:val="28"/>
              </w:rPr>
            </w:pPr>
            <w:ins w:id="1481" w:author="Drahomíra Pavelková" w:date="2019-09-04T18:57:00Z">
              <w:r>
                <w:lastRenderedPageBreak/>
                <w:br w:type="page"/>
              </w:r>
              <w:r>
                <w:rPr>
                  <w:b/>
                  <w:sz w:val="28"/>
                </w:rPr>
                <w:t>B-III – Charakteristika studijního předmětu</w:t>
              </w:r>
            </w:ins>
          </w:p>
        </w:tc>
      </w:tr>
      <w:tr w:rsidR="009B7421" w:rsidTr="00912A8B">
        <w:trPr>
          <w:ins w:id="1482" w:author="Drahomíra Pavelková" w:date="2019-09-04T18:57:00Z"/>
        </w:trPr>
        <w:tc>
          <w:tcPr>
            <w:tcW w:w="3086" w:type="dxa"/>
            <w:tcBorders>
              <w:top w:val="double" w:sz="4" w:space="0" w:color="auto"/>
            </w:tcBorders>
            <w:shd w:val="clear" w:color="auto" w:fill="F7CAAC"/>
          </w:tcPr>
          <w:p w:rsidR="009B7421" w:rsidRDefault="009B7421" w:rsidP="00912A8B">
            <w:pPr>
              <w:jc w:val="both"/>
              <w:rPr>
                <w:ins w:id="1483" w:author="Drahomíra Pavelková" w:date="2019-09-04T18:57:00Z"/>
                <w:b/>
              </w:rPr>
            </w:pPr>
            <w:ins w:id="1484" w:author="Drahomíra Pavelková" w:date="2019-09-04T18:57:00Z">
              <w:r>
                <w:rPr>
                  <w:b/>
                </w:rPr>
                <w:t>Název studijního předmětu</w:t>
              </w:r>
            </w:ins>
          </w:p>
        </w:tc>
        <w:tc>
          <w:tcPr>
            <w:tcW w:w="6769" w:type="dxa"/>
            <w:gridSpan w:val="7"/>
            <w:tcBorders>
              <w:top w:val="double" w:sz="4" w:space="0" w:color="auto"/>
            </w:tcBorders>
          </w:tcPr>
          <w:p w:rsidR="009B7421" w:rsidRDefault="009B7421" w:rsidP="00912A8B">
            <w:pPr>
              <w:jc w:val="both"/>
              <w:rPr>
                <w:ins w:id="1485" w:author="Drahomíra Pavelková" w:date="2019-09-04T18:57:00Z"/>
              </w:rPr>
            </w:pPr>
            <w:ins w:id="1486" w:author="Drahomíra Pavelková" w:date="2019-09-04T18:57:00Z">
              <w:r>
                <w:t>Základy podnikové ekonomiky</w:t>
              </w:r>
            </w:ins>
          </w:p>
        </w:tc>
      </w:tr>
      <w:tr w:rsidR="009B7421" w:rsidTr="00912A8B">
        <w:trPr>
          <w:trHeight w:val="249"/>
          <w:ins w:id="1487" w:author="Drahomíra Pavelková" w:date="2019-09-04T18:57:00Z"/>
        </w:trPr>
        <w:tc>
          <w:tcPr>
            <w:tcW w:w="3086" w:type="dxa"/>
            <w:shd w:val="clear" w:color="auto" w:fill="F7CAAC"/>
          </w:tcPr>
          <w:p w:rsidR="009B7421" w:rsidRDefault="009B7421" w:rsidP="00912A8B">
            <w:pPr>
              <w:jc w:val="both"/>
              <w:rPr>
                <w:ins w:id="1488" w:author="Drahomíra Pavelková" w:date="2019-09-04T18:57:00Z"/>
                <w:b/>
              </w:rPr>
            </w:pPr>
            <w:ins w:id="1489" w:author="Drahomíra Pavelková" w:date="2019-09-04T18:57:00Z">
              <w:r>
                <w:rPr>
                  <w:b/>
                </w:rPr>
                <w:t>Typ předmětu</w:t>
              </w:r>
            </w:ins>
          </w:p>
        </w:tc>
        <w:tc>
          <w:tcPr>
            <w:tcW w:w="3406" w:type="dxa"/>
            <w:gridSpan w:val="4"/>
          </w:tcPr>
          <w:p w:rsidR="009B7421" w:rsidRDefault="009B7421" w:rsidP="00912A8B">
            <w:pPr>
              <w:jc w:val="both"/>
              <w:rPr>
                <w:ins w:id="1490" w:author="Drahomíra Pavelková" w:date="2019-09-04T18:57:00Z"/>
              </w:rPr>
            </w:pPr>
            <w:ins w:id="1491" w:author="Drahomíra Pavelková" w:date="2019-09-04T18:57:00Z">
              <w:r>
                <w:t>povinný „</w:t>
              </w:r>
            </w:ins>
            <w:ins w:id="1492" w:author="Drahomíra Pavelková" w:date="2019-09-04T18:59:00Z">
              <w:r w:rsidR="00372AE5">
                <w:t>ZT</w:t>
              </w:r>
            </w:ins>
            <w:ins w:id="1493" w:author="Drahomíra Pavelková" w:date="2019-09-04T18:57:00Z">
              <w:r>
                <w:t>“</w:t>
              </w:r>
            </w:ins>
          </w:p>
        </w:tc>
        <w:tc>
          <w:tcPr>
            <w:tcW w:w="2695" w:type="dxa"/>
            <w:gridSpan w:val="2"/>
            <w:shd w:val="clear" w:color="auto" w:fill="F7CAAC"/>
          </w:tcPr>
          <w:p w:rsidR="009B7421" w:rsidRDefault="009B7421" w:rsidP="00912A8B">
            <w:pPr>
              <w:jc w:val="both"/>
              <w:rPr>
                <w:ins w:id="1494" w:author="Drahomíra Pavelková" w:date="2019-09-04T18:57:00Z"/>
              </w:rPr>
            </w:pPr>
            <w:ins w:id="1495" w:author="Drahomíra Pavelková" w:date="2019-09-04T18:57:00Z">
              <w:r>
                <w:rPr>
                  <w:b/>
                </w:rPr>
                <w:t>doporučený ročník / semestr</w:t>
              </w:r>
            </w:ins>
          </w:p>
        </w:tc>
        <w:tc>
          <w:tcPr>
            <w:tcW w:w="668" w:type="dxa"/>
          </w:tcPr>
          <w:p w:rsidR="009B7421" w:rsidRDefault="00372AE5" w:rsidP="00912A8B">
            <w:pPr>
              <w:jc w:val="both"/>
              <w:rPr>
                <w:ins w:id="1496" w:author="Drahomíra Pavelková" w:date="2019-09-04T18:57:00Z"/>
              </w:rPr>
            </w:pPr>
            <w:ins w:id="1497" w:author="Drahomíra Pavelková" w:date="2019-09-04T18:59:00Z">
              <w:r>
                <w:t>2</w:t>
              </w:r>
            </w:ins>
            <w:ins w:id="1498" w:author="Drahomíra Pavelková" w:date="2019-09-04T18:57:00Z">
              <w:r w:rsidR="009B7421">
                <w:t>/Z</w:t>
              </w:r>
            </w:ins>
          </w:p>
        </w:tc>
      </w:tr>
      <w:tr w:rsidR="009B7421" w:rsidTr="00912A8B">
        <w:trPr>
          <w:ins w:id="1499" w:author="Drahomíra Pavelková" w:date="2019-09-04T18:57:00Z"/>
        </w:trPr>
        <w:tc>
          <w:tcPr>
            <w:tcW w:w="3086" w:type="dxa"/>
            <w:shd w:val="clear" w:color="auto" w:fill="F7CAAC"/>
          </w:tcPr>
          <w:p w:rsidR="009B7421" w:rsidRDefault="009B7421" w:rsidP="00912A8B">
            <w:pPr>
              <w:jc w:val="both"/>
              <w:rPr>
                <w:ins w:id="1500" w:author="Drahomíra Pavelková" w:date="2019-09-04T18:57:00Z"/>
                <w:b/>
              </w:rPr>
            </w:pPr>
            <w:ins w:id="1501" w:author="Drahomíra Pavelková" w:date="2019-09-04T18:57:00Z">
              <w:r>
                <w:rPr>
                  <w:b/>
                </w:rPr>
                <w:t>Rozsah studijního předmětu</w:t>
              </w:r>
            </w:ins>
          </w:p>
        </w:tc>
        <w:tc>
          <w:tcPr>
            <w:tcW w:w="1701" w:type="dxa"/>
            <w:gridSpan w:val="2"/>
          </w:tcPr>
          <w:p w:rsidR="009B7421" w:rsidRDefault="009B7421" w:rsidP="00912A8B">
            <w:pPr>
              <w:jc w:val="both"/>
              <w:rPr>
                <w:ins w:id="1502" w:author="Drahomíra Pavelková" w:date="2019-09-04T18:57:00Z"/>
              </w:rPr>
            </w:pPr>
            <w:ins w:id="1503" w:author="Drahomíra Pavelková" w:date="2019-09-04T18:57:00Z">
              <w:r>
                <w:t>26p + 26s</w:t>
              </w:r>
            </w:ins>
          </w:p>
        </w:tc>
        <w:tc>
          <w:tcPr>
            <w:tcW w:w="889" w:type="dxa"/>
            <w:shd w:val="clear" w:color="auto" w:fill="F7CAAC"/>
          </w:tcPr>
          <w:p w:rsidR="009B7421" w:rsidRDefault="009B7421" w:rsidP="00912A8B">
            <w:pPr>
              <w:jc w:val="both"/>
              <w:rPr>
                <w:ins w:id="1504" w:author="Drahomíra Pavelková" w:date="2019-09-04T18:57:00Z"/>
                <w:b/>
              </w:rPr>
            </w:pPr>
            <w:ins w:id="1505" w:author="Drahomíra Pavelková" w:date="2019-09-04T18:57:00Z">
              <w:r>
                <w:rPr>
                  <w:b/>
                </w:rPr>
                <w:t xml:space="preserve">hod. </w:t>
              </w:r>
            </w:ins>
          </w:p>
        </w:tc>
        <w:tc>
          <w:tcPr>
            <w:tcW w:w="816" w:type="dxa"/>
          </w:tcPr>
          <w:p w:rsidR="009B7421" w:rsidRDefault="009B7421" w:rsidP="00912A8B">
            <w:pPr>
              <w:jc w:val="both"/>
              <w:rPr>
                <w:ins w:id="1506" w:author="Drahomíra Pavelková" w:date="2019-09-04T18:57:00Z"/>
              </w:rPr>
            </w:pPr>
            <w:ins w:id="1507" w:author="Drahomíra Pavelková" w:date="2019-09-04T18:57:00Z">
              <w:r>
                <w:t>20</w:t>
              </w:r>
            </w:ins>
          </w:p>
        </w:tc>
        <w:tc>
          <w:tcPr>
            <w:tcW w:w="2156" w:type="dxa"/>
            <w:shd w:val="clear" w:color="auto" w:fill="F7CAAC"/>
          </w:tcPr>
          <w:p w:rsidR="009B7421" w:rsidRDefault="009B7421" w:rsidP="00912A8B">
            <w:pPr>
              <w:jc w:val="both"/>
              <w:rPr>
                <w:ins w:id="1508" w:author="Drahomíra Pavelková" w:date="2019-09-04T18:57:00Z"/>
                <w:b/>
              </w:rPr>
            </w:pPr>
            <w:ins w:id="1509" w:author="Drahomíra Pavelková" w:date="2019-09-04T18:57:00Z">
              <w:r>
                <w:rPr>
                  <w:b/>
                </w:rPr>
                <w:t>kreditů</w:t>
              </w:r>
            </w:ins>
          </w:p>
        </w:tc>
        <w:tc>
          <w:tcPr>
            <w:tcW w:w="1207" w:type="dxa"/>
            <w:gridSpan w:val="2"/>
          </w:tcPr>
          <w:p w:rsidR="009B7421" w:rsidRDefault="009B7421" w:rsidP="00912A8B">
            <w:pPr>
              <w:jc w:val="both"/>
              <w:rPr>
                <w:ins w:id="1510" w:author="Drahomíra Pavelková" w:date="2019-09-04T18:57:00Z"/>
              </w:rPr>
            </w:pPr>
            <w:ins w:id="1511" w:author="Drahomíra Pavelková" w:date="2019-09-04T18:57:00Z">
              <w:r>
                <w:t>5</w:t>
              </w:r>
            </w:ins>
          </w:p>
        </w:tc>
      </w:tr>
      <w:tr w:rsidR="009B7421" w:rsidTr="00912A8B">
        <w:trPr>
          <w:ins w:id="1512" w:author="Drahomíra Pavelková" w:date="2019-09-04T18:57:00Z"/>
        </w:trPr>
        <w:tc>
          <w:tcPr>
            <w:tcW w:w="3086" w:type="dxa"/>
            <w:shd w:val="clear" w:color="auto" w:fill="F7CAAC"/>
          </w:tcPr>
          <w:p w:rsidR="009B7421" w:rsidRDefault="009B7421" w:rsidP="00912A8B">
            <w:pPr>
              <w:jc w:val="both"/>
              <w:rPr>
                <w:ins w:id="1513" w:author="Drahomíra Pavelková" w:date="2019-09-04T18:57:00Z"/>
                <w:b/>
                <w:sz w:val="22"/>
              </w:rPr>
            </w:pPr>
            <w:ins w:id="1514" w:author="Drahomíra Pavelková" w:date="2019-09-04T18:57:00Z">
              <w:r>
                <w:rPr>
                  <w:b/>
                </w:rPr>
                <w:t>Prerekvizity, korekvizity, ekvivalence</w:t>
              </w:r>
            </w:ins>
          </w:p>
        </w:tc>
        <w:tc>
          <w:tcPr>
            <w:tcW w:w="6769" w:type="dxa"/>
            <w:gridSpan w:val="7"/>
          </w:tcPr>
          <w:p w:rsidR="009B7421" w:rsidRDefault="009B7421" w:rsidP="00912A8B">
            <w:pPr>
              <w:jc w:val="both"/>
              <w:rPr>
                <w:ins w:id="1515" w:author="Drahomíra Pavelková" w:date="2019-09-04T18:57:00Z"/>
              </w:rPr>
            </w:pPr>
          </w:p>
        </w:tc>
      </w:tr>
      <w:tr w:rsidR="009B7421" w:rsidTr="00912A8B">
        <w:trPr>
          <w:ins w:id="1516" w:author="Drahomíra Pavelková" w:date="2019-09-04T18:57:00Z"/>
        </w:trPr>
        <w:tc>
          <w:tcPr>
            <w:tcW w:w="3086" w:type="dxa"/>
            <w:shd w:val="clear" w:color="auto" w:fill="F7CAAC"/>
          </w:tcPr>
          <w:p w:rsidR="009B7421" w:rsidRDefault="009B7421" w:rsidP="00912A8B">
            <w:pPr>
              <w:jc w:val="both"/>
              <w:rPr>
                <w:ins w:id="1517" w:author="Drahomíra Pavelková" w:date="2019-09-04T18:57:00Z"/>
                <w:b/>
              </w:rPr>
            </w:pPr>
            <w:ins w:id="1518" w:author="Drahomíra Pavelková" w:date="2019-09-04T18:57:00Z">
              <w:r>
                <w:rPr>
                  <w:b/>
                </w:rPr>
                <w:t>Způsob ověření studijních výsledků</w:t>
              </w:r>
            </w:ins>
          </w:p>
        </w:tc>
        <w:tc>
          <w:tcPr>
            <w:tcW w:w="3406" w:type="dxa"/>
            <w:gridSpan w:val="4"/>
          </w:tcPr>
          <w:p w:rsidR="009B7421" w:rsidRDefault="009B7421" w:rsidP="00912A8B">
            <w:pPr>
              <w:jc w:val="both"/>
              <w:rPr>
                <w:ins w:id="1519" w:author="Drahomíra Pavelková" w:date="2019-09-04T18:57:00Z"/>
              </w:rPr>
            </w:pPr>
            <w:ins w:id="1520" w:author="Drahomíra Pavelková" w:date="2019-09-04T18:57:00Z">
              <w:r>
                <w:t>zápočet, zkouška</w:t>
              </w:r>
            </w:ins>
          </w:p>
        </w:tc>
        <w:tc>
          <w:tcPr>
            <w:tcW w:w="2156" w:type="dxa"/>
            <w:shd w:val="clear" w:color="auto" w:fill="F7CAAC"/>
          </w:tcPr>
          <w:p w:rsidR="009B7421" w:rsidRDefault="009B7421" w:rsidP="00912A8B">
            <w:pPr>
              <w:jc w:val="both"/>
              <w:rPr>
                <w:ins w:id="1521" w:author="Drahomíra Pavelková" w:date="2019-09-04T18:57:00Z"/>
                <w:b/>
              </w:rPr>
            </w:pPr>
            <w:ins w:id="1522" w:author="Drahomíra Pavelková" w:date="2019-09-04T18:57:00Z">
              <w:r>
                <w:rPr>
                  <w:b/>
                </w:rPr>
                <w:t>Forma výuky</w:t>
              </w:r>
            </w:ins>
          </w:p>
        </w:tc>
        <w:tc>
          <w:tcPr>
            <w:tcW w:w="1207" w:type="dxa"/>
            <w:gridSpan w:val="2"/>
          </w:tcPr>
          <w:p w:rsidR="009B7421" w:rsidRDefault="009B7421" w:rsidP="00912A8B">
            <w:pPr>
              <w:jc w:val="both"/>
              <w:rPr>
                <w:ins w:id="1523" w:author="Drahomíra Pavelková" w:date="2019-09-04T18:57:00Z"/>
              </w:rPr>
            </w:pPr>
            <w:ins w:id="1524" w:author="Drahomíra Pavelková" w:date="2019-09-04T18:57:00Z">
              <w:r>
                <w:t>přednáška, semináře</w:t>
              </w:r>
            </w:ins>
          </w:p>
        </w:tc>
      </w:tr>
      <w:tr w:rsidR="009B7421" w:rsidTr="00912A8B">
        <w:trPr>
          <w:ins w:id="1525" w:author="Drahomíra Pavelková" w:date="2019-09-04T18:57:00Z"/>
        </w:trPr>
        <w:tc>
          <w:tcPr>
            <w:tcW w:w="3086" w:type="dxa"/>
            <w:shd w:val="clear" w:color="auto" w:fill="F7CAAC"/>
          </w:tcPr>
          <w:p w:rsidR="009B7421" w:rsidRDefault="009B7421" w:rsidP="00912A8B">
            <w:pPr>
              <w:jc w:val="both"/>
              <w:rPr>
                <w:ins w:id="1526" w:author="Drahomíra Pavelková" w:date="2019-09-04T18:57:00Z"/>
                <w:b/>
              </w:rPr>
            </w:pPr>
            <w:ins w:id="1527" w:author="Drahomíra Pavelková" w:date="2019-09-04T18:57:00Z">
              <w:r>
                <w:rPr>
                  <w:b/>
                </w:rPr>
                <w:t>Forma způsobu ověření studijních výsledků a další požadavky na studenta</w:t>
              </w:r>
            </w:ins>
          </w:p>
        </w:tc>
        <w:tc>
          <w:tcPr>
            <w:tcW w:w="6769" w:type="dxa"/>
            <w:gridSpan w:val="7"/>
            <w:tcBorders>
              <w:bottom w:val="nil"/>
            </w:tcBorders>
          </w:tcPr>
          <w:p w:rsidR="009B7421" w:rsidRDefault="009B7421" w:rsidP="00912A8B">
            <w:pPr>
              <w:jc w:val="both"/>
              <w:rPr>
                <w:ins w:id="1528" w:author="Drahomíra Pavelková" w:date="2019-09-04T18:57:00Z"/>
              </w:rPr>
            </w:pPr>
            <w:ins w:id="1529" w:author="Drahomíra Pavelková" w:date="2019-09-04T18:57:00Z">
              <w:r>
                <w:t>Způsob zakončení předmětu – zápočet, zkouška</w:t>
              </w:r>
            </w:ins>
          </w:p>
          <w:p w:rsidR="009B7421" w:rsidRDefault="009B7421" w:rsidP="00912A8B">
            <w:pPr>
              <w:jc w:val="both"/>
              <w:rPr>
                <w:ins w:id="1530" w:author="Drahomíra Pavelková" w:date="2019-09-04T18:57:00Z"/>
              </w:rPr>
            </w:pPr>
            <w:ins w:id="1531" w:author="Drahomíra Pavelková" w:date="2019-09-04T18:57:00Z">
              <w:r>
                <w:t>Požadavky na zápočet: vypracování seminární práce dle požadavků vyučujícího; 80% aktivní účast na seminářích, písemný test s úspěšností min. 60 %</w:t>
              </w:r>
            </w:ins>
          </w:p>
          <w:p w:rsidR="009B7421" w:rsidRDefault="009B7421" w:rsidP="00912A8B">
            <w:pPr>
              <w:jc w:val="both"/>
              <w:rPr>
                <w:ins w:id="1532" w:author="Drahomíra Pavelková" w:date="2019-09-04T18:57:00Z"/>
              </w:rPr>
            </w:pPr>
            <w:ins w:id="1533" w:author="Drahomíra Pavelková" w:date="2019-09-04T18:57:00Z">
              <w:r>
                <w:t>Požadavky na zkoušku: ústní zkouška v rozsahu znalostí přednášek a seminářů</w:t>
              </w:r>
            </w:ins>
          </w:p>
        </w:tc>
      </w:tr>
      <w:tr w:rsidR="009B7421" w:rsidTr="00912A8B">
        <w:trPr>
          <w:trHeight w:val="60"/>
          <w:ins w:id="1534" w:author="Drahomíra Pavelková" w:date="2019-09-04T18:57:00Z"/>
        </w:trPr>
        <w:tc>
          <w:tcPr>
            <w:tcW w:w="9855" w:type="dxa"/>
            <w:gridSpan w:val="8"/>
            <w:tcBorders>
              <w:top w:val="nil"/>
            </w:tcBorders>
          </w:tcPr>
          <w:p w:rsidR="009B7421" w:rsidRDefault="009B7421" w:rsidP="00912A8B">
            <w:pPr>
              <w:jc w:val="both"/>
              <w:rPr>
                <w:ins w:id="1535" w:author="Drahomíra Pavelková" w:date="2019-09-04T18:57:00Z"/>
              </w:rPr>
            </w:pPr>
          </w:p>
        </w:tc>
      </w:tr>
      <w:tr w:rsidR="009B7421" w:rsidTr="00912A8B">
        <w:trPr>
          <w:trHeight w:val="197"/>
          <w:ins w:id="1536" w:author="Drahomíra Pavelková" w:date="2019-09-04T18:57:00Z"/>
        </w:trPr>
        <w:tc>
          <w:tcPr>
            <w:tcW w:w="3086" w:type="dxa"/>
            <w:tcBorders>
              <w:top w:val="nil"/>
            </w:tcBorders>
            <w:shd w:val="clear" w:color="auto" w:fill="F7CAAC"/>
          </w:tcPr>
          <w:p w:rsidR="009B7421" w:rsidRDefault="009B7421" w:rsidP="00912A8B">
            <w:pPr>
              <w:jc w:val="both"/>
              <w:rPr>
                <w:ins w:id="1537" w:author="Drahomíra Pavelková" w:date="2019-09-04T18:57:00Z"/>
                <w:b/>
              </w:rPr>
            </w:pPr>
            <w:ins w:id="1538" w:author="Drahomíra Pavelková" w:date="2019-09-04T18:57:00Z">
              <w:r>
                <w:rPr>
                  <w:b/>
                </w:rPr>
                <w:t>Garant předmětu</w:t>
              </w:r>
            </w:ins>
          </w:p>
        </w:tc>
        <w:tc>
          <w:tcPr>
            <w:tcW w:w="6769" w:type="dxa"/>
            <w:gridSpan w:val="7"/>
            <w:tcBorders>
              <w:top w:val="nil"/>
            </w:tcBorders>
          </w:tcPr>
          <w:p w:rsidR="009B7421" w:rsidRDefault="009B7421" w:rsidP="00912A8B">
            <w:pPr>
              <w:jc w:val="both"/>
              <w:rPr>
                <w:ins w:id="1539" w:author="Drahomíra Pavelková" w:date="2019-09-04T18:57:00Z"/>
              </w:rPr>
            </w:pPr>
            <w:ins w:id="1540" w:author="Drahomíra Pavelková" w:date="2019-09-04T18:57:00Z">
              <w:r>
                <w:t>doc. Ing. Petr Novák, Ph</w:t>
              </w:r>
              <w:r w:rsidRPr="00A31900">
                <w:t>D.</w:t>
              </w:r>
            </w:ins>
          </w:p>
        </w:tc>
      </w:tr>
      <w:tr w:rsidR="009B7421" w:rsidTr="00912A8B">
        <w:trPr>
          <w:trHeight w:val="243"/>
          <w:ins w:id="1541" w:author="Drahomíra Pavelková" w:date="2019-09-04T18:57:00Z"/>
        </w:trPr>
        <w:tc>
          <w:tcPr>
            <w:tcW w:w="3086" w:type="dxa"/>
            <w:tcBorders>
              <w:top w:val="nil"/>
            </w:tcBorders>
            <w:shd w:val="clear" w:color="auto" w:fill="F7CAAC"/>
          </w:tcPr>
          <w:p w:rsidR="009B7421" w:rsidRDefault="009B7421" w:rsidP="00912A8B">
            <w:pPr>
              <w:jc w:val="both"/>
              <w:rPr>
                <w:ins w:id="1542" w:author="Drahomíra Pavelková" w:date="2019-09-04T18:57:00Z"/>
                <w:b/>
              </w:rPr>
            </w:pPr>
            <w:ins w:id="1543" w:author="Drahomíra Pavelková" w:date="2019-09-04T18:57:00Z">
              <w:r>
                <w:rPr>
                  <w:b/>
                </w:rPr>
                <w:t>Zapojení garanta do výuky předmětu</w:t>
              </w:r>
            </w:ins>
          </w:p>
        </w:tc>
        <w:tc>
          <w:tcPr>
            <w:tcW w:w="6769" w:type="dxa"/>
            <w:gridSpan w:val="7"/>
            <w:tcBorders>
              <w:top w:val="nil"/>
            </w:tcBorders>
          </w:tcPr>
          <w:p w:rsidR="009B7421" w:rsidRDefault="009B7421" w:rsidP="00912A8B">
            <w:pPr>
              <w:jc w:val="both"/>
              <w:rPr>
                <w:ins w:id="1544" w:author="Drahomíra Pavelková" w:date="2019-09-04T18:57:00Z"/>
              </w:rPr>
            </w:pPr>
            <w:ins w:id="1545" w:author="Drahomíra Pavelková" w:date="2019-09-04T18:57:00Z">
              <w:r w:rsidRPr="00DB3747">
                <w:t xml:space="preserve">Garant se podílí na přednášení v rozsahu </w:t>
              </w:r>
              <w:r>
                <w:t>60</w:t>
              </w:r>
              <w:r w:rsidRPr="00DB3747">
                <w:t xml:space="preserve"> %, dále stanovuje koncepci </w:t>
              </w:r>
              <w:r>
                <w:t>seminářů</w:t>
              </w:r>
              <w:r w:rsidRPr="00DB3747">
                <w:t xml:space="preserve"> a dohlíží na jejich jednotné vedení.</w:t>
              </w:r>
            </w:ins>
          </w:p>
        </w:tc>
      </w:tr>
      <w:tr w:rsidR="009B7421" w:rsidTr="00912A8B">
        <w:trPr>
          <w:ins w:id="1546" w:author="Drahomíra Pavelková" w:date="2019-09-04T18:57:00Z"/>
        </w:trPr>
        <w:tc>
          <w:tcPr>
            <w:tcW w:w="3086" w:type="dxa"/>
            <w:shd w:val="clear" w:color="auto" w:fill="F7CAAC"/>
          </w:tcPr>
          <w:p w:rsidR="009B7421" w:rsidRDefault="009B7421" w:rsidP="00912A8B">
            <w:pPr>
              <w:jc w:val="both"/>
              <w:rPr>
                <w:ins w:id="1547" w:author="Drahomíra Pavelková" w:date="2019-09-04T18:57:00Z"/>
                <w:b/>
              </w:rPr>
            </w:pPr>
            <w:ins w:id="1548" w:author="Drahomíra Pavelková" w:date="2019-09-04T18:57:00Z">
              <w:r>
                <w:rPr>
                  <w:b/>
                </w:rPr>
                <w:t>Vyučující</w:t>
              </w:r>
            </w:ins>
          </w:p>
        </w:tc>
        <w:tc>
          <w:tcPr>
            <w:tcW w:w="6769" w:type="dxa"/>
            <w:gridSpan w:val="7"/>
            <w:tcBorders>
              <w:bottom w:val="nil"/>
            </w:tcBorders>
          </w:tcPr>
          <w:p w:rsidR="009B7421" w:rsidRDefault="009B7421" w:rsidP="00912A8B">
            <w:pPr>
              <w:jc w:val="both"/>
              <w:rPr>
                <w:ins w:id="1549" w:author="Drahomíra Pavelková" w:date="2019-09-04T18:57:00Z"/>
              </w:rPr>
            </w:pPr>
            <w:ins w:id="1550" w:author="Drahomíra Pavelková" w:date="2019-09-04T18:57:00Z">
              <w:r>
                <w:t xml:space="preserve">doc. Ing. Petr Novák, Ph.D. </w:t>
              </w:r>
              <w:r w:rsidRPr="008433D4">
                <w:t xml:space="preserve">– přednášky </w:t>
              </w:r>
              <w:r>
                <w:t>(60 %), Ing. Ludmila Kozubíková, Ph.D.</w:t>
              </w:r>
              <w:r w:rsidRPr="008433D4">
                <w:t xml:space="preserve"> – přednášky</w:t>
              </w:r>
              <w:r>
                <w:t xml:space="preserve"> (40 %)</w:t>
              </w:r>
            </w:ins>
          </w:p>
        </w:tc>
      </w:tr>
      <w:tr w:rsidR="009B7421" w:rsidTr="00912A8B">
        <w:trPr>
          <w:trHeight w:val="60"/>
          <w:ins w:id="1551" w:author="Drahomíra Pavelková" w:date="2019-09-04T18:57:00Z"/>
        </w:trPr>
        <w:tc>
          <w:tcPr>
            <w:tcW w:w="9855" w:type="dxa"/>
            <w:gridSpan w:val="8"/>
            <w:tcBorders>
              <w:top w:val="nil"/>
            </w:tcBorders>
          </w:tcPr>
          <w:p w:rsidR="009B7421" w:rsidRDefault="009B7421" w:rsidP="00912A8B">
            <w:pPr>
              <w:jc w:val="both"/>
              <w:rPr>
                <w:ins w:id="1552" w:author="Drahomíra Pavelková" w:date="2019-09-04T18:57:00Z"/>
              </w:rPr>
            </w:pPr>
          </w:p>
        </w:tc>
      </w:tr>
      <w:tr w:rsidR="009B7421" w:rsidTr="00912A8B">
        <w:trPr>
          <w:ins w:id="1553" w:author="Drahomíra Pavelková" w:date="2019-09-04T18:57:00Z"/>
        </w:trPr>
        <w:tc>
          <w:tcPr>
            <w:tcW w:w="3086" w:type="dxa"/>
            <w:shd w:val="clear" w:color="auto" w:fill="F7CAAC"/>
          </w:tcPr>
          <w:p w:rsidR="009B7421" w:rsidRDefault="009B7421" w:rsidP="00912A8B">
            <w:pPr>
              <w:jc w:val="both"/>
              <w:rPr>
                <w:ins w:id="1554" w:author="Drahomíra Pavelková" w:date="2019-09-04T18:57:00Z"/>
                <w:b/>
              </w:rPr>
            </w:pPr>
            <w:ins w:id="1555" w:author="Drahomíra Pavelková" w:date="2019-09-04T18:57:00Z">
              <w:r>
                <w:rPr>
                  <w:b/>
                </w:rPr>
                <w:t>Stručná anotace předmětu</w:t>
              </w:r>
            </w:ins>
          </w:p>
        </w:tc>
        <w:tc>
          <w:tcPr>
            <w:tcW w:w="6769" w:type="dxa"/>
            <w:gridSpan w:val="7"/>
            <w:tcBorders>
              <w:bottom w:val="nil"/>
            </w:tcBorders>
          </w:tcPr>
          <w:p w:rsidR="009B7421" w:rsidRDefault="009B7421" w:rsidP="00912A8B">
            <w:pPr>
              <w:jc w:val="both"/>
              <w:rPr>
                <w:ins w:id="1556" w:author="Drahomíra Pavelková" w:date="2019-09-04T18:57:00Z"/>
              </w:rPr>
            </w:pPr>
          </w:p>
        </w:tc>
      </w:tr>
      <w:tr w:rsidR="009B7421" w:rsidTr="00912A8B">
        <w:trPr>
          <w:trHeight w:val="3938"/>
          <w:ins w:id="1557" w:author="Drahomíra Pavelková" w:date="2019-09-04T18:57:00Z"/>
        </w:trPr>
        <w:tc>
          <w:tcPr>
            <w:tcW w:w="9855" w:type="dxa"/>
            <w:gridSpan w:val="8"/>
            <w:tcBorders>
              <w:top w:val="nil"/>
              <w:bottom w:val="single" w:sz="12" w:space="0" w:color="auto"/>
            </w:tcBorders>
          </w:tcPr>
          <w:p w:rsidR="009B7421" w:rsidRDefault="009B7421" w:rsidP="00912A8B">
            <w:pPr>
              <w:jc w:val="both"/>
              <w:rPr>
                <w:ins w:id="1558" w:author="Drahomíra Pavelková" w:date="2019-09-04T18:57:00Z"/>
              </w:rPr>
            </w:pPr>
            <w:ins w:id="1559" w:author="Drahomíra Pavelková" w:date="2019-09-04T18:57:00Z">
              <w:r>
                <w:t xml:space="preserve">Předmět se zabývá podnikovým hospodářstvím, tj. souhrnem hospodářských rozhodnutí o využívání výrobních faktorů vedoucího k optimální realizaci cílů vlastníků a zaměstnanců podniku. Disciplína popisuje a analyzuje podnikové ekonomické procesy a jevy v jejich vazbách a souvislostech. Zjišťuje příznivé a nepříznivé důsledky určitého chování podniku. Sleduje následující cíle: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 Semináře jsou zaměřeny na praktické aplikace dané problematiky a propočty příkladů ze základních oblastí řízení podniku, jako např. řízení nákladů, výnosů, výsledku hospodaření, majetku a kapitálu apod.  </w:t>
              </w:r>
            </w:ins>
          </w:p>
          <w:p w:rsidR="009B7421" w:rsidRDefault="009B7421" w:rsidP="009B7421">
            <w:pPr>
              <w:pStyle w:val="Odstavecseseznamem"/>
              <w:numPr>
                <w:ilvl w:val="0"/>
                <w:numId w:val="22"/>
              </w:numPr>
              <w:ind w:left="252" w:hanging="252"/>
              <w:rPr>
                <w:ins w:id="1560" w:author="Drahomíra Pavelková" w:date="2019-09-04T18:57:00Z"/>
              </w:rPr>
            </w:pPr>
            <w:ins w:id="1561" w:author="Drahomíra Pavelková" w:date="2019-09-04T18:57:00Z">
              <w:r>
                <w:t>Úvod do podnikové ekonomiky.</w:t>
              </w:r>
            </w:ins>
          </w:p>
          <w:p w:rsidR="009B7421" w:rsidRDefault="009B7421" w:rsidP="009B7421">
            <w:pPr>
              <w:pStyle w:val="Odstavecseseznamem"/>
              <w:numPr>
                <w:ilvl w:val="0"/>
                <w:numId w:val="22"/>
              </w:numPr>
              <w:ind w:left="252" w:hanging="252"/>
              <w:rPr>
                <w:ins w:id="1562" w:author="Drahomíra Pavelková" w:date="2019-09-04T18:57:00Z"/>
              </w:rPr>
            </w:pPr>
            <w:ins w:id="1563" w:author="Drahomíra Pavelková" w:date="2019-09-04T18:57:00Z">
              <w:r>
                <w:t>Fyzická osoba.</w:t>
              </w:r>
            </w:ins>
          </w:p>
          <w:p w:rsidR="009B7421" w:rsidRDefault="009B7421" w:rsidP="009B7421">
            <w:pPr>
              <w:pStyle w:val="Odstavecseseznamem"/>
              <w:numPr>
                <w:ilvl w:val="0"/>
                <w:numId w:val="22"/>
              </w:numPr>
              <w:ind w:left="252" w:hanging="252"/>
              <w:rPr>
                <w:ins w:id="1564" w:author="Drahomíra Pavelková" w:date="2019-09-04T18:57:00Z"/>
              </w:rPr>
            </w:pPr>
            <w:ins w:id="1565" w:author="Drahomíra Pavelková" w:date="2019-09-04T18:57:00Z">
              <w:r>
                <w:t>Právnická osoba korporace-soukromé.</w:t>
              </w:r>
            </w:ins>
          </w:p>
          <w:p w:rsidR="009B7421" w:rsidRDefault="009B7421" w:rsidP="009B7421">
            <w:pPr>
              <w:pStyle w:val="Odstavecseseznamem"/>
              <w:numPr>
                <w:ilvl w:val="0"/>
                <w:numId w:val="22"/>
              </w:numPr>
              <w:ind w:left="252" w:hanging="252"/>
              <w:rPr>
                <w:ins w:id="1566" w:author="Drahomíra Pavelková" w:date="2019-09-04T18:57:00Z"/>
              </w:rPr>
            </w:pPr>
            <w:ins w:id="1567" w:author="Drahomíra Pavelková" w:date="2019-09-04T18:57:00Z">
              <w:r>
                <w:t>Majetek podniku.</w:t>
              </w:r>
            </w:ins>
          </w:p>
          <w:p w:rsidR="009B7421" w:rsidRDefault="009B7421" w:rsidP="009B7421">
            <w:pPr>
              <w:pStyle w:val="Odstavecseseznamem"/>
              <w:numPr>
                <w:ilvl w:val="0"/>
                <w:numId w:val="22"/>
              </w:numPr>
              <w:ind w:left="252" w:hanging="252"/>
              <w:rPr>
                <w:ins w:id="1568" w:author="Drahomíra Pavelková" w:date="2019-09-04T18:57:00Z"/>
              </w:rPr>
            </w:pPr>
            <w:ins w:id="1569" w:author="Drahomíra Pavelková" w:date="2019-09-04T18:57:00Z">
              <w:r>
                <w:t>Kapitál podniku.</w:t>
              </w:r>
            </w:ins>
          </w:p>
          <w:p w:rsidR="009B7421" w:rsidRDefault="009B7421" w:rsidP="009B7421">
            <w:pPr>
              <w:pStyle w:val="Odstavecseseznamem"/>
              <w:numPr>
                <w:ilvl w:val="0"/>
                <w:numId w:val="22"/>
              </w:numPr>
              <w:ind w:left="252" w:hanging="252"/>
              <w:rPr>
                <w:ins w:id="1570" w:author="Drahomíra Pavelková" w:date="2019-09-04T18:57:00Z"/>
              </w:rPr>
            </w:pPr>
            <w:ins w:id="1571" w:author="Drahomíra Pavelková" w:date="2019-09-04T18:57:00Z">
              <w:r>
                <w:t>Výnosy a náklady podniku.</w:t>
              </w:r>
            </w:ins>
          </w:p>
          <w:p w:rsidR="009B7421" w:rsidRDefault="009B7421" w:rsidP="009B7421">
            <w:pPr>
              <w:pStyle w:val="Odstavecseseznamem"/>
              <w:numPr>
                <w:ilvl w:val="0"/>
                <w:numId w:val="22"/>
              </w:numPr>
              <w:ind w:left="252" w:hanging="252"/>
              <w:rPr>
                <w:ins w:id="1572" w:author="Drahomíra Pavelková" w:date="2019-09-04T18:57:00Z"/>
              </w:rPr>
            </w:pPr>
            <w:ins w:id="1573" w:author="Drahomíra Pavelková" w:date="2019-09-04T18:57:00Z">
              <w:r>
                <w:t>Základní nákladové analýzy.</w:t>
              </w:r>
            </w:ins>
          </w:p>
          <w:p w:rsidR="009B7421" w:rsidRDefault="009B7421" w:rsidP="009B7421">
            <w:pPr>
              <w:pStyle w:val="Odstavecseseznamem"/>
              <w:numPr>
                <w:ilvl w:val="0"/>
                <w:numId w:val="22"/>
              </w:numPr>
              <w:ind w:left="252" w:hanging="252"/>
              <w:rPr>
                <w:ins w:id="1574" w:author="Drahomíra Pavelková" w:date="2019-09-04T18:57:00Z"/>
              </w:rPr>
            </w:pPr>
            <w:ins w:id="1575" w:author="Drahomíra Pavelková" w:date="2019-09-04T18:57:00Z">
              <w:r>
                <w:t>Základy kalkulací.</w:t>
              </w:r>
            </w:ins>
          </w:p>
          <w:p w:rsidR="009B7421" w:rsidRDefault="009B7421" w:rsidP="009B7421">
            <w:pPr>
              <w:pStyle w:val="Odstavecseseznamem"/>
              <w:numPr>
                <w:ilvl w:val="0"/>
                <w:numId w:val="22"/>
              </w:numPr>
              <w:ind w:left="252" w:hanging="252"/>
              <w:rPr>
                <w:ins w:id="1576" w:author="Drahomíra Pavelková" w:date="2019-09-04T18:57:00Z"/>
              </w:rPr>
            </w:pPr>
            <w:ins w:id="1577" w:author="Drahomíra Pavelková" w:date="2019-09-04T18:57:00Z">
              <w:r>
                <w:t>Podnikatelský plán a záměr.</w:t>
              </w:r>
            </w:ins>
          </w:p>
          <w:p w:rsidR="009B7421" w:rsidRDefault="009B7421" w:rsidP="009B7421">
            <w:pPr>
              <w:pStyle w:val="Odstavecseseznamem"/>
              <w:numPr>
                <w:ilvl w:val="0"/>
                <w:numId w:val="22"/>
              </w:numPr>
              <w:ind w:left="252" w:hanging="252"/>
              <w:rPr>
                <w:ins w:id="1578" w:author="Drahomíra Pavelková" w:date="2019-09-04T18:57:00Z"/>
              </w:rPr>
            </w:pPr>
            <w:ins w:id="1579" w:author="Drahomíra Pavelková" w:date="2019-09-04T18:57:00Z">
              <w:r>
                <w:t>Životní cyklus podniku.</w:t>
              </w:r>
            </w:ins>
          </w:p>
          <w:p w:rsidR="009B7421" w:rsidRDefault="009B7421" w:rsidP="009B7421">
            <w:pPr>
              <w:pStyle w:val="Odstavecseseznamem"/>
              <w:numPr>
                <w:ilvl w:val="0"/>
                <w:numId w:val="22"/>
              </w:numPr>
              <w:ind w:left="252" w:hanging="252"/>
              <w:rPr>
                <w:ins w:id="1580" w:author="Drahomíra Pavelková" w:date="2019-09-04T18:57:00Z"/>
              </w:rPr>
            </w:pPr>
            <w:ins w:id="1581" w:author="Drahomíra Pavelková" w:date="2019-09-04T18:57:00Z">
              <w:r>
                <w:t>Právnické osoby: korporace veřejné, fundace, ústavy.</w:t>
              </w:r>
            </w:ins>
          </w:p>
          <w:p w:rsidR="009B7421" w:rsidRDefault="009B7421" w:rsidP="009B7421">
            <w:pPr>
              <w:pStyle w:val="Odstavecseseznamem"/>
              <w:numPr>
                <w:ilvl w:val="0"/>
                <w:numId w:val="22"/>
              </w:numPr>
              <w:ind w:left="252" w:hanging="252"/>
              <w:rPr>
                <w:ins w:id="1582" w:author="Drahomíra Pavelková" w:date="2019-09-04T18:57:00Z"/>
              </w:rPr>
            </w:pPr>
            <w:ins w:id="1583" w:author="Drahomíra Pavelková" w:date="2019-09-04T18:57:00Z">
              <w:r>
                <w:t>Finanční řízení podniku, základy investičního rozhodování.</w:t>
              </w:r>
            </w:ins>
          </w:p>
        </w:tc>
      </w:tr>
      <w:tr w:rsidR="009B7421" w:rsidTr="00912A8B">
        <w:trPr>
          <w:trHeight w:val="265"/>
          <w:ins w:id="1584" w:author="Drahomíra Pavelková" w:date="2019-09-04T18:57:00Z"/>
        </w:trPr>
        <w:tc>
          <w:tcPr>
            <w:tcW w:w="3653" w:type="dxa"/>
            <w:gridSpan w:val="2"/>
            <w:tcBorders>
              <w:top w:val="nil"/>
            </w:tcBorders>
            <w:shd w:val="clear" w:color="auto" w:fill="F7CAAC"/>
          </w:tcPr>
          <w:p w:rsidR="009B7421" w:rsidRDefault="009B7421" w:rsidP="00912A8B">
            <w:pPr>
              <w:jc w:val="both"/>
              <w:rPr>
                <w:ins w:id="1585" w:author="Drahomíra Pavelková" w:date="2019-09-04T18:57:00Z"/>
              </w:rPr>
            </w:pPr>
            <w:ins w:id="1586" w:author="Drahomíra Pavelková" w:date="2019-09-04T18:57:00Z">
              <w:r>
                <w:rPr>
                  <w:b/>
                </w:rPr>
                <w:t>Studijní literatura a studijní pomůcky</w:t>
              </w:r>
            </w:ins>
          </w:p>
        </w:tc>
        <w:tc>
          <w:tcPr>
            <w:tcW w:w="6202" w:type="dxa"/>
            <w:gridSpan w:val="6"/>
            <w:tcBorders>
              <w:top w:val="nil"/>
              <w:bottom w:val="nil"/>
            </w:tcBorders>
          </w:tcPr>
          <w:p w:rsidR="009B7421" w:rsidRDefault="009B7421" w:rsidP="00912A8B">
            <w:pPr>
              <w:jc w:val="both"/>
              <w:rPr>
                <w:ins w:id="1587" w:author="Drahomíra Pavelková" w:date="2019-09-04T18:57:00Z"/>
              </w:rPr>
            </w:pPr>
          </w:p>
        </w:tc>
      </w:tr>
      <w:tr w:rsidR="009B7421" w:rsidTr="00912A8B">
        <w:trPr>
          <w:trHeight w:val="1497"/>
          <w:ins w:id="1588" w:author="Drahomíra Pavelková" w:date="2019-09-04T18:57:00Z"/>
        </w:trPr>
        <w:tc>
          <w:tcPr>
            <w:tcW w:w="9855" w:type="dxa"/>
            <w:gridSpan w:val="8"/>
            <w:tcBorders>
              <w:top w:val="nil"/>
            </w:tcBorders>
          </w:tcPr>
          <w:p w:rsidR="00CB5641" w:rsidRPr="00CB5641" w:rsidRDefault="00CB5641" w:rsidP="00CB5641">
            <w:pPr>
              <w:rPr>
                <w:ins w:id="1589" w:author="Drahomíra Pavelková" w:date="2019-09-05T14:32:00Z"/>
                <w:color w:val="000000"/>
                <w:rPrChange w:id="1590" w:author="Drahomíra Pavelková" w:date="2019-09-05T14:33:00Z">
                  <w:rPr>
                    <w:ins w:id="1591" w:author="Drahomíra Pavelková" w:date="2019-09-05T14:32:00Z"/>
                    <w:rFonts w:ascii="Calibri" w:hAnsi="Calibri" w:cs="Calibri"/>
                    <w:color w:val="000000"/>
                  </w:rPr>
                </w:rPrChange>
              </w:rPr>
            </w:pPr>
            <w:ins w:id="1592" w:author="Drahomíra Pavelková" w:date="2019-09-05T14:32:00Z">
              <w:r w:rsidRPr="00CB5641">
                <w:rPr>
                  <w:b/>
                  <w:bCs/>
                  <w:color w:val="000000"/>
                  <w:rPrChange w:id="1593" w:author="Drahomíra Pavelková" w:date="2019-09-05T14:33:00Z">
                    <w:rPr>
                      <w:rFonts w:ascii="Calibri" w:hAnsi="Calibri" w:cs="Calibri"/>
                      <w:b/>
                      <w:bCs/>
                      <w:color w:val="000000"/>
                    </w:rPr>
                  </w:rPrChange>
                </w:rPr>
                <w:t>Povinná literatura</w:t>
              </w:r>
            </w:ins>
          </w:p>
          <w:p w:rsidR="00CB5641" w:rsidRPr="00CB5641" w:rsidRDefault="00CB5641" w:rsidP="00CB5641">
            <w:pPr>
              <w:rPr>
                <w:ins w:id="1594" w:author="Drahomíra Pavelková" w:date="2019-09-05T14:32:00Z"/>
                <w:color w:val="000000"/>
                <w:rPrChange w:id="1595" w:author="Drahomíra Pavelková" w:date="2019-09-05T14:33:00Z">
                  <w:rPr>
                    <w:ins w:id="1596" w:author="Drahomíra Pavelková" w:date="2019-09-05T14:32:00Z"/>
                    <w:rFonts w:ascii="Calibri" w:hAnsi="Calibri" w:cs="Calibri"/>
                    <w:color w:val="000000"/>
                  </w:rPr>
                </w:rPrChange>
              </w:rPr>
            </w:pPr>
            <w:ins w:id="1597" w:author="Drahomíra Pavelková" w:date="2019-09-05T14:32:00Z">
              <w:r w:rsidRPr="00CB5641">
                <w:rPr>
                  <w:color w:val="000000"/>
                  <w:rPrChange w:id="1598" w:author="Drahomíra Pavelková" w:date="2019-09-05T14:33:00Z">
                    <w:rPr>
                      <w:rFonts w:ascii="Calibri" w:hAnsi="Calibri" w:cs="Calibri"/>
                      <w:color w:val="000000"/>
                    </w:rPr>
                  </w:rPrChange>
                </w:rPr>
                <w:t>MARTINOVIČOVÁ, D., KONEČNÝ, M., VAVŘINA, J.</w:t>
              </w:r>
              <w:r w:rsidRPr="00CB5641">
                <w:rPr>
                  <w:rStyle w:val="apple-converted-space"/>
                  <w:color w:val="000000"/>
                  <w:rPrChange w:id="1599" w:author="Drahomíra Pavelková" w:date="2019-09-05T14:33:00Z">
                    <w:rPr>
                      <w:rStyle w:val="apple-converted-space"/>
                      <w:rFonts w:ascii="Calibri" w:hAnsi="Calibri" w:cs="Calibri"/>
                      <w:color w:val="000000"/>
                    </w:rPr>
                  </w:rPrChange>
                </w:rPr>
                <w:t> </w:t>
              </w:r>
              <w:r w:rsidRPr="00CB5641">
                <w:rPr>
                  <w:i/>
                  <w:iCs/>
                  <w:color w:val="000000"/>
                  <w:rPrChange w:id="1600" w:author="Drahomíra Pavelková" w:date="2019-09-05T14:33:00Z">
                    <w:rPr>
                      <w:rFonts w:ascii="Calibri" w:hAnsi="Calibri" w:cs="Calibri"/>
                      <w:i/>
                      <w:iCs/>
                      <w:color w:val="000000"/>
                    </w:rPr>
                  </w:rPrChange>
                </w:rPr>
                <w:t>Úvod do podnikové ekonomiky</w:t>
              </w:r>
              <w:r w:rsidRPr="00CB5641">
                <w:rPr>
                  <w:color w:val="000000"/>
                  <w:rPrChange w:id="1601" w:author="Drahomíra Pavelková" w:date="2019-09-05T14:33:00Z">
                    <w:rPr>
                      <w:rFonts w:ascii="Calibri" w:hAnsi="Calibri" w:cs="Calibri"/>
                      <w:color w:val="000000"/>
                    </w:rPr>
                  </w:rPrChange>
                </w:rPr>
                <w:t>. Praha: Grada, 2014, 208 s. ISBN 978-80-247-5316-4.</w:t>
              </w:r>
            </w:ins>
          </w:p>
          <w:p w:rsidR="00CB5641" w:rsidRPr="00CB5641" w:rsidRDefault="00CB5641" w:rsidP="00CB5641">
            <w:pPr>
              <w:rPr>
                <w:ins w:id="1602" w:author="Drahomíra Pavelková" w:date="2019-09-05T14:32:00Z"/>
                <w:color w:val="000000"/>
                <w:rPrChange w:id="1603" w:author="Drahomíra Pavelková" w:date="2019-09-05T14:33:00Z">
                  <w:rPr>
                    <w:ins w:id="1604" w:author="Drahomíra Pavelková" w:date="2019-09-05T14:32:00Z"/>
                    <w:rFonts w:ascii="Calibri" w:hAnsi="Calibri" w:cs="Calibri"/>
                    <w:color w:val="000000"/>
                  </w:rPr>
                </w:rPrChange>
              </w:rPr>
            </w:pPr>
            <w:ins w:id="1605" w:author="Drahomíra Pavelková" w:date="2019-09-05T14:32:00Z">
              <w:r w:rsidRPr="00CB5641">
                <w:rPr>
                  <w:color w:val="000000"/>
                  <w:rPrChange w:id="1606" w:author="Drahomíra Pavelková" w:date="2019-09-05T14:33:00Z">
                    <w:rPr>
                      <w:rFonts w:ascii="Calibri" w:hAnsi="Calibri" w:cs="Calibri"/>
                      <w:color w:val="000000"/>
                    </w:rPr>
                  </w:rPrChange>
                </w:rPr>
                <w:t>SYNEK, M., KISLINGEROVÁ, E. a kol.</w:t>
              </w:r>
              <w:r w:rsidRPr="00CB5641">
                <w:rPr>
                  <w:rStyle w:val="apple-converted-space"/>
                  <w:color w:val="000000"/>
                  <w:rPrChange w:id="1607" w:author="Drahomíra Pavelková" w:date="2019-09-05T14:33:00Z">
                    <w:rPr>
                      <w:rStyle w:val="apple-converted-space"/>
                      <w:rFonts w:ascii="Calibri" w:hAnsi="Calibri" w:cs="Calibri"/>
                      <w:color w:val="000000"/>
                    </w:rPr>
                  </w:rPrChange>
                </w:rPr>
                <w:t> </w:t>
              </w:r>
              <w:r w:rsidRPr="00CB5641">
                <w:rPr>
                  <w:i/>
                  <w:iCs/>
                  <w:color w:val="000000"/>
                  <w:rPrChange w:id="1608" w:author="Drahomíra Pavelková" w:date="2019-09-05T14:33:00Z">
                    <w:rPr>
                      <w:rFonts w:ascii="Calibri" w:hAnsi="Calibri" w:cs="Calibri"/>
                      <w:i/>
                      <w:iCs/>
                      <w:color w:val="000000"/>
                    </w:rPr>
                  </w:rPrChange>
                </w:rPr>
                <w:t>Podniková ekonomika.</w:t>
              </w:r>
              <w:r w:rsidRPr="00CB5641">
                <w:rPr>
                  <w:rStyle w:val="apple-converted-space"/>
                  <w:i/>
                  <w:iCs/>
                  <w:color w:val="000000"/>
                  <w:rPrChange w:id="1609" w:author="Drahomíra Pavelková" w:date="2019-09-05T14:33:00Z">
                    <w:rPr>
                      <w:rStyle w:val="apple-converted-space"/>
                      <w:rFonts w:ascii="Calibri" w:hAnsi="Calibri" w:cs="Calibri"/>
                      <w:i/>
                      <w:iCs/>
                      <w:color w:val="000000"/>
                    </w:rPr>
                  </w:rPrChange>
                </w:rPr>
                <w:t> </w:t>
              </w:r>
              <w:r w:rsidRPr="00CB5641">
                <w:rPr>
                  <w:color w:val="000000"/>
                  <w:rPrChange w:id="1610" w:author="Drahomíra Pavelková" w:date="2019-09-05T14:33:00Z">
                    <w:rPr>
                      <w:rFonts w:ascii="Calibri" w:hAnsi="Calibri" w:cs="Calibri"/>
                      <w:color w:val="000000"/>
                    </w:rPr>
                  </w:rPrChange>
                </w:rPr>
                <w:t>6. přepracované a doplněné vydání. Praha: C. H. Beck, 2015, 560 s. ISBN  978-80-7400-274-8.</w:t>
              </w:r>
            </w:ins>
          </w:p>
          <w:p w:rsidR="00CB5641" w:rsidRPr="00CB5641" w:rsidRDefault="00CB5641" w:rsidP="00CB5641">
            <w:pPr>
              <w:rPr>
                <w:ins w:id="1611" w:author="Drahomíra Pavelková" w:date="2019-09-05T14:32:00Z"/>
                <w:color w:val="000000"/>
                <w:rPrChange w:id="1612" w:author="Drahomíra Pavelková" w:date="2019-09-05T14:33:00Z">
                  <w:rPr>
                    <w:ins w:id="1613" w:author="Drahomíra Pavelková" w:date="2019-09-05T14:32:00Z"/>
                    <w:rFonts w:ascii="Calibri" w:hAnsi="Calibri" w:cs="Calibri"/>
                    <w:color w:val="000000"/>
                  </w:rPr>
                </w:rPrChange>
              </w:rPr>
            </w:pPr>
            <w:ins w:id="1614" w:author="Drahomíra Pavelková" w:date="2019-09-05T14:32:00Z">
              <w:r w:rsidRPr="00CB5641">
                <w:rPr>
                  <w:color w:val="000000"/>
                  <w:rPrChange w:id="1615" w:author="Drahomíra Pavelková" w:date="2019-09-05T14:33:00Z">
                    <w:rPr>
                      <w:rFonts w:ascii="Calibri" w:hAnsi="Calibri" w:cs="Calibri"/>
                      <w:color w:val="000000"/>
                    </w:rPr>
                  </w:rPrChange>
                </w:rPr>
                <w:t>SYNEK, M. a kol.</w:t>
              </w:r>
              <w:r w:rsidRPr="00CB5641">
                <w:rPr>
                  <w:rStyle w:val="apple-converted-space"/>
                  <w:color w:val="000000"/>
                  <w:rPrChange w:id="1616" w:author="Drahomíra Pavelková" w:date="2019-09-05T14:33:00Z">
                    <w:rPr>
                      <w:rStyle w:val="apple-converted-space"/>
                      <w:rFonts w:ascii="Calibri" w:hAnsi="Calibri" w:cs="Calibri"/>
                      <w:color w:val="000000"/>
                    </w:rPr>
                  </w:rPrChange>
                </w:rPr>
                <w:t> </w:t>
              </w:r>
              <w:r w:rsidRPr="00CB5641">
                <w:rPr>
                  <w:i/>
                  <w:iCs/>
                  <w:color w:val="000000"/>
                  <w:rPrChange w:id="1617" w:author="Drahomíra Pavelková" w:date="2019-09-05T14:33:00Z">
                    <w:rPr>
                      <w:rFonts w:ascii="Calibri" w:hAnsi="Calibri" w:cs="Calibri"/>
                      <w:i/>
                      <w:iCs/>
                      <w:color w:val="000000"/>
                    </w:rPr>
                  </w:rPrChange>
                </w:rPr>
                <w:t>Manažerská ekonomika.</w:t>
              </w:r>
              <w:r w:rsidRPr="00CB5641">
                <w:rPr>
                  <w:rStyle w:val="apple-converted-space"/>
                  <w:i/>
                  <w:iCs/>
                  <w:color w:val="000000"/>
                  <w:rPrChange w:id="1618" w:author="Drahomíra Pavelková" w:date="2019-09-05T14:33:00Z">
                    <w:rPr>
                      <w:rStyle w:val="apple-converted-space"/>
                      <w:rFonts w:ascii="Calibri" w:hAnsi="Calibri" w:cs="Calibri"/>
                      <w:i/>
                      <w:iCs/>
                      <w:color w:val="000000"/>
                    </w:rPr>
                  </w:rPrChange>
                </w:rPr>
                <w:t> </w:t>
              </w:r>
              <w:r w:rsidRPr="00CB5641">
                <w:rPr>
                  <w:color w:val="000000"/>
                  <w:rPrChange w:id="1619" w:author="Drahomíra Pavelková" w:date="2019-09-05T14:33:00Z">
                    <w:rPr>
                      <w:rFonts w:ascii="Calibri" w:hAnsi="Calibri" w:cs="Calibri"/>
                      <w:color w:val="000000"/>
                    </w:rPr>
                  </w:rPrChange>
                </w:rPr>
                <w:t>5. aktualizované a doplněné vydání. Praha: Grada, 2011, 480 s. ISBN 978-80-247-3494-1.</w:t>
              </w:r>
            </w:ins>
          </w:p>
          <w:p w:rsidR="00CB5641" w:rsidRPr="00CB5641" w:rsidRDefault="00CB5641" w:rsidP="00CB5641">
            <w:pPr>
              <w:rPr>
                <w:ins w:id="1620" w:author="Drahomíra Pavelková" w:date="2019-09-05T14:32:00Z"/>
                <w:color w:val="000000"/>
                <w:rPrChange w:id="1621" w:author="Drahomíra Pavelková" w:date="2019-09-05T14:33:00Z">
                  <w:rPr>
                    <w:ins w:id="1622" w:author="Drahomíra Pavelková" w:date="2019-09-05T14:32:00Z"/>
                    <w:rFonts w:ascii="Calibri" w:hAnsi="Calibri" w:cs="Calibri"/>
                    <w:color w:val="000000"/>
                  </w:rPr>
                </w:rPrChange>
              </w:rPr>
            </w:pPr>
            <w:ins w:id="1623" w:author="Drahomíra Pavelková" w:date="2019-09-05T14:32:00Z">
              <w:r w:rsidRPr="00CB5641">
                <w:rPr>
                  <w:b/>
                  <w:bCs/>
                  <w:color w:val="000000"/>
                  <w:rPrChange w:id="1624" w:author="Drahomíra Pavelková" w:date="2019-09-05T14:33:00Z">
                    <w:rPr>
                      <w:rFonts w:ascii="Calibri" w:hAnsi="Calibri" w:cs="Calibri"/>
                      <w:b/>
                      <w:bCs/>
                      <w:color w:val="000000"/>
                    </w:rPr>
                  </w:rPrChange>
                </w:rPr>
                <w:t>Doporučená literatura</w:t>
              </w:r>
            </w:ins>
          </w:p>
          <w:p w:rsidR="00CB5641" w:rsidRPr="00CB5641" w:rsidRDefault="00CB5641" w:rsidP="00CB5641">
            <w:pPr>
              <w:rPr>
                <w:ins w:id="1625" w:author="Drahomíra Pavelková" w:date="2019-09-05T14:32:00Z"/>
                <w:color w:val="000000"/>
                <w:rPrChange w:id="1626" w:author="Drahomíra Pavelková" w:date="2019-09-05T14:33:00Z">
                  <w:rPr>
                    <w:ins w:id="1627" w:author="Drahomíra Pavelková" w:date="2019-09-05T14:32:00Z"/>
                    <w:rFonts w:ascii="Calibri" w:hAnsi="Calibri" w:cs="Calibri"/>
                    <w:color w:val="000000"/>
                  </w:rPr>
                </w:rPrChange>
              </w:rPr>
            </w:pPr>
            <w:ins w:id="1628" w:author="Drahomíra Pavelková" w:date="2019-09-05T14:32:00Z">
              <w:r w:rsidRPr="00CB5641">
                <w:rPr>
                  <w:color w:val="000000"/>
                  <w:rPrChange w:id="1629" w:author="Drahomíra Pavelková" w:date="2019-09-05T14:33:00Z">
                    <w:rPr>
                      <w:rFonts w:ascii="Calibri" w:hAnsi="Calibri" w:cs="Calibri"/>
                      <w:color w:val="000000"/>
                    </w:rPr>
                  </w:rPrChange>
                </w:rPr>
                <w:t>VEBER, J., SRPOVÁ, J. a kol.</w:t>
              </w:r>
              <w:r w:rsidRPr="00CB5641">
                <w:rPr>
                  <w:rStyle w:val="apple-converted-space"/>
                  <w:color w:val="000000"/>
                  <w:rPrChange w:id="1630" w:author="Drahomíra Pavelková" w:date="2019-09-05T14:33:00Z">
                    <w:rPr>
                      <w:rStyle w:val="apple-converted-space"/>
                      <w:rFonts w:ascii="Calibri" w:hAnsi="Calibri" w:cs="Calibri"/>
                      <w:color w:val="000000"/>
                    </w:rPr>
                  </w:rPrChange>
                </w:rPr>
                <w:t> </w:t>
              </w:r>
              <w:r w:rsidRPr="00CB5641">
                <w:rPr>
                  <w:i/>
                  <w:iCs/>
                  <w:color w:val="000000"/>
                  <w:rPrChange w:id="1631" w:author="Drahomíra Pavelková" w:date="2019-09-05T14:33:00Z">
                    <w:rPr>
                      <w:rFonts w:ascii="Calibri" w:hAnsi="Calibri" w:cs="Calibri"/>
                      <w:i/>
                      <w:iCs/>
                      <w:color w:val="000000"/>
                    </w:rPr>
                  </w:rPrChange>
                </w:rPr>
                <w:t>Podnikání malé a střední firmy.</w:t>
              </w:r>
              <w:r w:rsidRPr="00CB5641">
                <w:rPr>
                  <w:rStyle w:val="apple-converted-space"/>
                  <w:i/>
                  <w:iCs/>
                  <w:color w:val="000000"/>
                  <w:rPrChange w:id="1632" w:author="Drahomíra Pavelková" w:date="2019-09-05T14:33:00Z">
                    <w:rPr>
                      <w:rStyle w:val="apple-converted-space"/>
                      <w:rFonts w:ascii="Calibri" w:hAnsi="Calibri" w:cs="Calibri"/>
                      <w:i/>
                      <w:iCs/>
                      <w:color w:val="000000"/>
                    </w:rPr>
                  </w:rPrChange>
                </w:rPr>
                <w:t> </w:t>
              </w:r>
              <w:r w:rsidRPr="00CB5641">
                <w:rPr>
                  <w:color w:val="000000"/>
                  <w:rPrChange w:id="1633" w:author="Drahomíra Pavelková" w:date="2019-09-05T14:33:00Z">
                    <w:rPr>
                      <w:rFonts w:ascii="Calibri" w:hAnsi="Calibri" w:cs="Calibri"/>
                      <w:color w:val="000000"/>
                    </w:rPr>
                  </w:rPrChange>
                </w:rPr>
                <w:t>3. aktualizované a doplněné vydání. Praha: Grada, 2012, 336 s. ISBN 978-80247-4520-6.</w:t>
              </w:r>
            </w:ins>
          </w:p>
          <w:p w:rsidR="00CB5641" w:rsidRPr="00CB5641" w:rsidRDefault="00CB5641" w:rsidP="00CB5641">
            <w:pPr>
              <w:rPr>
                <w:ins w:id="1634" w:author="Drahomíra Pavelková" w:date="2019-09-05T14:32:00Z"/>
                <w:color w:val="000000"/>
                <w:rPrChange w:id="1635" w:author="Drahomíra Pavelková" w:date="2019-09-05T14:33:00Z">
                  <w:rPr>
                    <w:ins w:id="1636" w:author="Drahomíra Pavelková" w:date="2019-09-05T14:32:00Z"/>
                    <w:rFonts w:ascii="Calibri" w:hAnsi="Calibri" w:cs="Calibri"/>
                    <w:color w:val="000000"/>
                  </w:rPr>
                </w:rPrChange>
              </w:rPr>
            </w:pPr>
            <w:ins w:id="1637" w:author="Drahomíra Pavelková" w:date="2019-09-05T14:32:00Z">
              <w:r w:rsidRPr="00CB5641">
                <w:rPr>
                  <w:color w:val="000000"/>
                  <w:rPrChange w:id="1638" w:author="Drahomíra Pavelková" w:date="2019-09-05T14:33:00Z">
                    <w:rPr>
                      <w:rFonts w:ascii="Calibri" w:hAnsi="Calibri" w:cs="Calibri"/>
                      <w:color w:val="000000"/>
                    </w:rPr>
                  </w:rPrChange>
                </w:rPr>
                <w:t>Zákon č. 455/1991 Sb., o živnostenském podnikání v platném znění</w:t>
              </w:r>
            </w:ins>
          </w:p>
          <w:p w:rsidR="00CB5641" w:rsidRPr="00CB5641" w:rsidRDefault="00CB5641" w:rsidP="00CB5641">
            <w:pPr>
              <w:rPr>
                <w:ins w:id="1639" w:author="Drahomíra Pavelková" w:date="2019-09-05T14:32:00Z"/>
                <w:color w:val="000000"/>
                <w:rPrChange w:id="1640" w:author="Drahomíra Pavelková" w:date="2019-09-05T14:33:00Z">
                  <w:rPr>
                    <w:ins w:id="1641" w:author="Drahomíra Pavelková" w:date="2019-09-05T14:32:00Z"/>
                    <w:rFonts w:ascii="Calibri" w:hAnsi="Calibri" w:cs="Calibri"/>
                    <w:color w:val="000000"/>
                  </w:rPr>
                </w:rPrChange>
              </w:rPr>
            </w:pPr>
            <w:ins w:id="1642" w:author="Drahomíra Pavelková" w:date="2019-09-05T14:32:00Z">
              <w:r w:rsidRPr="00CB5641">
                <w:rPr>
                  <w:color w:val="000000"/>
                  <w:rPrChange w:id="1643" w:author="Drahomíra Pavelková" w:date="2019-09-05T14:33:00Z">
                    <w:rPr>
                      <w:rFonts w:ascii="Calibri" w:hAnsi="Calibri" w:cs="Calibri"/>
                      <w:color w:val="000000"/>
                    </w:rPr>
                  </w:rPrChange>
                </w:rPr>
                <w:t>NOVÁK, P.</w:t>
              </w:r>
              <w:r w:rsidRPr="00CB5641">
                <w:rPr>
                  <w:rStyle w:val="apple-converted-space"/>
                  <w:color w:val="000000"/>
                  <w:rPrChange w:id="1644" w:author="Drahomíra Pavelková" w:date="2019-09-05T14:33:00Z">
                    <w:rPr>
                      <w:rStyle w:val="apple-converted-space"/>
                      <w:rFonts w:ascii="Calibri" w:hAnsi="Calibri" w:cs="Calibri"/>
                      <w:color w:val="000000"/>
                    </w:rPr>
                  </w:rPrChange>
                </w:rPr>
                <w:t> </w:t>
              </w:r>
              <w:r w:rsidRPr="00CB5641">
                <w:rPr>
                  <w:i/>
                  <w:iCs/>
                  <w:color w:val="000000"/>
                  <w:rPrChange w:id="1645" w:author="Drahomíra Pavelková" w:date="2019-09-05T14:33:00Z">
                    <w:rPr>
                      <w:rFonts w:ascii="Calibri" w:hAnsi="Calibri" w:cs="Calibri"/>
                      <w:i/>
                      <w:iCs/>
                      <w:color w:val="000000"/>
                    </w:rPr>
                  </w:rPrChange>
                </w:rPr>
                <w:t>Variabilita nákladů, jejich chování a řízení ve výrobních firmách.</w:t>
              </w:r>
              <w:r w:rsidRPr="00CB5641">
                <w:rPr>
                  <w:rStyle w:val="apple-converted-space"/>
                  <w:color w:val="000000"/>
                  <w:rPrChange w:id="1646" w:author="Drahomíra Pavelková" w:date="2019-09-05T14:33:00Z">
                    <w:rPr>
                      <w:rStyle w:val="apple-converted-space"/>
                      <w:rFonts w:ascii="Calibri" w:hAnsi="Calibri" w:cs="Calibri"/>
                      <w:color w:val="000000"/>
                    </w:rPr>
                  </w:rPrChange>
                </w:rPr>
                <w:t> </w:t>
              </w:r>
              <w:r w:rsidRPr="00CB5641">
                <w:rPr>
                  <w:color w:val="000000"/>
                  <w:rPrChange w:id="1647" w:author="Drahomíra Pavelková" w:date="2019-09-05T14:33:00Z">
                    <w:rPr>
                      <w:rFonts w:ascii="Calibri" w:hAnsi="Calibri" w:cs="Calibri"/>
                      <w:color w:val="000000"/>
                    </w:rPr>
                  </w:rPrChange>
                </w:rPr>
                <w:t>Zlín: Univerzita Tomáše Bati ve Zlíně, 2018, 142 s.</w:t>
              </w:r>
            </w:ins>
          </w:p>
          <w:p w:rsidR="00CB5641" w:rsidRPr="00CB5641" w:rsidRDefault="00CB5641" w:rsidP="00CB5641">
            <w:pPr>
              <w:rPr>
                <w:ins w:id="1648" w:author="Drahomíra Pavelková" w:date="2019-09-05T14:32:00Z"/>
                <w:color w:val="000000"/>
                <w:rPrChange w:id="1649" w:author="Drahomíra Pavelková" w:date="2019-09-05T14:33:00Z">
                  <w:rPr>
                    <w:ins w:id="1650" w:author="Drahomíra Pavelková" w:date="2019-09-05T14:32:00Z"/>
                    <w:rFonts w:ascii="Calibri" w:hAnsi="Calibri" w:cs="Calibri"/>
                    <w:color w:val="000000"/>
                  </w:rPr>
                </w:rPrChange>
              </w:rPr>
            </w:pPr>
            <w:ins w:id="1651" w:author="Drahomíra Pavelková" w:date="2019-09-05T14:32:00Z">
              <w:r w:rsidRPr="00CB5641">
                <w:rPr>
                  <w:color w:val="000000"/>
                  <w:rPrChange w:id="1652" w:author="Drahomíra Pavelková" w:date="2019-09-05T14:33:00Z">
                    <w:rPr>
                      <w:rFonts w:ascii="Calibri" w:hAnsi="Calibri" w:cs="Calibri"/>
                      <w:color w:val="000000"/>
                    </w:rPr>
                  </w:rPrChange>
                </w:rPr>
                <w:t>ZÁMEČNÍK, R., TUČKOVÁ, Z., HROMKOVÁ, L.</w:t>
              </w:r>
              <w:r w:rsidRPr="00CB5641">
                <w:rPr>
                  <w:rStyle w:val="apple-converted-space"/>
                  <w:color w:val="000000"/>
                  <w:rPrChange w:id="1653" w:author="Drahomíra Pavelková" w:date="2019-09-05T14:33:00Z">
                    <w:rPr>
                      <w:rStyle w:val="apple-converted-space"/>
                      <w:rFonts w:ascii="Calibri" w:hAnsi="Calibri" w:cs="Calibri"/>
                      <w:color w:val="000000"/>
                    </w:rPr>
                  </w:rPrChange>
                </w:rPr>
                <w:t> </w:t>
              </w:r>
              <w:r w:rsidRPr="00CB5641">
                <w:rPr>
                  <w:i/>
                  <w:iCs/>
                  <w:color w:val="000000"/>
                  <w:rPrChange w:id="1654" w:author="Drahomíra Pavelková" w:date="2019-09-05T14:33:00Z">
                    <w:rPr>
                      <w:rFonts w:ascii="Calibri" w:hAnsi="Calibri" w:cs="Calibri"/>
                      <w:i/>
                      <w:iCs/>
                      <w:color w:val="000000"/>
                    </w:rPr>
                  </w:rPrChange>
                </w:rPr>
                <w:t>Podniková ekonomika II.</w:t>
              </w:r>
              <w:r w:rsidRPr="00CB5641">
                <w:rPr>
                  <w:rStyle w:val="apple-converted-space"/>
                  <w:color w:val="000000"/>
                  <w:rPrChange w:id="1655" w:author="Drahomíra Pavelková" w:date="2019-09-05T14:33:00Z">
                    <w:rPr>
                      <w:rStyle w:val="apple-converted-space"/>
                      <w:rFonts w:ascii="Calibri" w:hAnsi="Calibri" w:cs="Calibri"/>
                      <w:color w:val="000000"/>
                    </w:rPr>
                  </w:rPrChange>
                </w:rPr>
                <w:t> </w:t>
              </w:r>
              <w:r w:rsidRPr="00CB5641">
                <w:rPr>
                  <w:color w:val="000000"/>
                  <w:rPrChange w:id="1656" w:author="Drahomíra Pavelková" w:date="2019-09-05T14:33:00Z">
                    <w:rPr>
                      <w:rFonts w:ascii="Calibri" w:hAnsi="Calibri" w:cs="Calibri"/>
                      <w:color w:val="000000"/>
                    </w:rPr>
                  </w:rPrChange>
                </w:rPr>
                <w:t>Vyd. 1. Zlín: Univerzita Tomáše Bati ve Zlíně, 2007, 194 s. ISBN  978-80-7318-624-1.</w:t>
              </w:r>
            </w:ins>
          </w:p>
          <w:p w:rsidR="00CB5641" w:rsidRPr="00CB5641" w:rsidRDefault="00CB5641" w:rsidP="00CB5641">
            <w:pPr>
              <w:rPr>
                <w:ins w:id="1657" w:author="Drahomíra Pavelková" w:date="2019-09-05T14:32:00Z"/>
                <w:color w:val="000000"/>
                <w:rPrChange w:id="1658" w:author="Drahomíra Pavelková" w:date="2019-09-05T14:33:00Z">
                  <w:rPr>
                    <w:ins w:id="1659" w:author="Drahomíra Pavelková" w:date="2019-09-05T14:32:00Z"/>
                    <w:rFonts w:ascii="Calibri" w:hAnsi="Calibri" w:cs="Calibri"/>
                    <w:color w:val="000000"/>
                  </w:rPr>
                </w:rPrChange>
              </w:rPr>
            </w:pPr>
            <w:ins w:id="1660" w:author="Drahomíra Pavelková" w:date="2019-09-05T14:32:00Z">
              <w:r w:rsidRPr="00CB5641">
                <w:rPr>
                  <w:color w:val="000000"/>
                  <w:rPrChange w:id="1661" w:author="Drahomíra Pavelková" w:date="2019-09-05T14:33:00Z">
                    <w:rPr>
                      <w:rFonts w:ascii="Calibri" w:hAnsi="Calibri" w:cs="Calibri"/>
                      <w:color w:val="000000"/>
                    </w:rPr>
                  </w:rPrChange>
                </w:rPr>
                <w:t>JANATKA, F. a kol.</w:t>
              </w:r>
              <w:r w:rsidRPr="00CB5641">
                <w:rPr>
                  <w:rStyle w:val="apple-converted-space"/>
                  <w:color w:val="000000"/>
                  <w:rPrChange w:id="1662" w:author="Drahomíra Pavelková" w:date="2019-09-05T14:33:00Z">
                    <w:rPr>
                      <w:rStyle w:val="apple-converted-space"/>
                      <w:rFonts w:ascii="Calibri" w:hAnsi="Calibri" w:cs="Calibri"/>
                      <w:color w:val="000000"/>
                    </w:rPr>
                  </w:rPrChange>
                </w:rPr>
                <w:t> </w:t>
              </w:r>
              <w:r w:rsidRPr="00CB5641">
                <w:rPr>
                  <w:i/>
                  <w:iCs/>
                  <w:color w:val="000000"/>
                  <w:rPrChange w:id="1663" w:author="Drahomíra Pavelková" w:date="2019-09-05T14:33:00Z">
                    <w:rPr>
                      <w:rFonts w:ascii="Calibri" w:hAnsi="Calibri" w:cs="Calibri"/>
                      <w:i/>
                      <w:iCs/>
                      <w:color w:val="000000"/>
                    </w:rPr>
                  </w:rPrChange>
                </w:rPr>
                <w:t>Podnikání v globalizovaném světě</w:t>
              </w:r>
              <w:r w:rsidRPr="00CB5641">
                <w:rPr>
                  <w:color w:val="000000"/>
                  <w:rPrChange w:id="1664" w:author="Drahomíra Pavelková" w:date="2019-09-05T14:33:00Z">
                    <w:rPr>
                      <w:rFonts w:ascii="Calibri" w:hAnsi="Calibri" w:cs="Calibri"/>
                      <w:color w:val="000000"/>
                    </w:rPr>
                  </w:rPrChange>
                </w:rPr>
                <w:t>. Praha: Wolters Kluwer, 2017, 340 s. ISBN 978-80-7552-754-7.</w:t>
              </w:r>
            </w:ins>
          </w:p>
          <w:p w:rsidR="00CB5641" w:rsidRPr="00CB5641" w:rsidRDefault="00CB5641" w:rsidP="00CB5641">
            <w:pPr>
              <w:rPr>
                <w:ins w:id="1665" w:author="Drahomíra Pavelková" w:date="2019-09-05T14:32:00Z"/>
                <w:color w:val="000000"/>
                <w:rPrChange w:id="1666" w:author="Drahomíra Pavelková" w:date="2019-09-05T14:33:00Z">
                  <w:rPr>
                    <w:ins w:id="1667" w:author="Drahomíra Pavelková" w:date="2019-09-05T14:32:00Z"/>
                    <w:rFonts w:ascii="Calibri" w:hAnsi="Calibri" w:cs="Calibri"/>
                    <w:color w:val="000000"/>
                  </w:rPr>
                </w:rPrChange>
              </w:rPr>
            </w:pPr>
            <w:ins w:id="1668" w:author="Drahomíra Pavelková" w:date="2019-09-05T14:32:00Z">
              <w:r w:rsidRPr="00CB5641">
                <w:rPr>
                  <w:color w:val="000000"/>
                  <w:rPrChange w:id="1669" w:author="Drahomíra Pavelková" w:date="2019-09-05T14:33:00Z">
                    <w:rPr>
                      <w:rFonts w:ascii="Calibri" w:hAnsi="Calibri" w:cs="Calibri"/>
                      <w:color w:val="000000"/>
                    </w:rPr>
                  </w:rPrChange>
                </w:rPr>
                <w:t>VÁCHAL, J, VOCHOZKA, M. a kol.</w:t>
              </w:r>
              <w:r w:rsidRPr="00CB5641">
                <w:rPr>
                  <w:rStyle w:val="apple-converted-space"/>
                  <w:color w:val="000000"/>
                  <w:rPrChange w:id="1670" w:author="Drahomíra Pavelková" w:date="2019-09-05T14:33:00Z">
                    <w:rPr>
                      <w:rStyle w:val="apple-converted-space"/>
                      <w:rFonts w:ascii="Calibri" w:hAnsi="Calibri" w:cs="Calibri"/>
                      <w:color w:val="000000"/>
                    </w:rPr>
                  </w:rPrChange>
                </w:rPr>
                <w:t> </w:t>
              </w:r>
              <w:r w:rsidRPr="00CB5641">
                <w:rPr>
                  <w:i/>
                  <w:iCs/>
                  <w:color w:val="000000"/>
                  <w:rPrChange w:id="1671" w:author="Drahomíra Pavelková" w:date="2019-09-05T14:33:00Z">
                    <w:rPr>
                      <w:rFonts w:ascii="Calibri" w:hAnsi="Calibri" w:cs="Calibri"/>
                      <w:i/>
                      <w:iCs/>
                      <w:color w:val="000000"/>
                    </w:rPr>
                  </w:rPrChange>
                </w:rPr>
                <w:t>Podnikové řízení</w:t>
              </w:r>
              <w:r w:rsidRPr="00CB5641">
                <w:rPr>
                  <w:color w:val="000000"/>
                  <w:rPrChange w:id="1672" w:author="Drahomíra Pavelková" w:date="2019-09-05T14:33:00Z">
                    <w:rPr>
                      <w:rFonts w:ascii="Calibri" w:hAnsi="Calibri" w:cs="Calibri"/>
                      <w:color w:val="000000"/>
                    </w:rPr>
                  </w:rPrChange>
                </w:rPr>
                <w:t>. Praha: Grada, 2013, 688 s. ISBN 978-80-247-4642-5.</w:t>
              </w:r>
            </w:ins>
          </w:p>
          <w:p w:rsidR="00CB5641" w:rsidRPr="00CB5641" w:rsidRDefault="00CB5641" w:rsidP="00CB5641">
            <w:pPr>
              <w:rPr>
                <w:ins w:id="1673" w:author="Drahomíra Pavelková" w:date="2019-09-05T14:32:00Z"/>
                <w:color w:val="000000"/>
                <w:rPrChange w:id="1674" w:author="Drahomíra Pavelková" w:date="2019-09-05T14:33:00Z">
                  <w:rPr>
                    <w:ins w:id="1675" w:author="Drahomíra Pavelková" w:date="2019-09-05T14:32:00Z"/>
                    <w:rFonts w:ascii="Calibri" w:hAnsi="Calibri" w:cs="Calibri"/>
                    <w:color w:val="000000"/>
                  </w:rPr>
                </w:rPrChange>
              </w:rPr>
            </w:pPr>
            <w:ins w:id="1676" w:author="Drahomíra Pavelková" w:date="2019-09-05T14:32:00Z">
              <w:r w:rsidRPr="00CB5641">
                <w:rPr>
                  <w:color w:val="000000"/>
                  <w:rPrChange w:id="1677" w:author="Drahomíra Pavelková" w:date="2019-09-05T14:33:00Z">
                    <w:rPr>
                      <w:rFonts w:ascii="Calibri" w:hAnsi="Calibri" w:cs="Calibri"/>
                      <w:color w:val="000000"/>
                    </w:rPr>
                  </w:rPrChange>
                </w:rPr>
                <w:lastRenderedPageBreak/>
                <w:t>VOCHOZKA, M., MULAČ, P. a kol.</w:t>
              </w:r>
              <w:r w:rsidRPr="00CB5641">
                <w:rPr>
                  <w:rStyle w:val="apple-converted-space"/>
                  <w:color w:val="000000"/>
                  <w:rPrChange w:id="1678" w:author="Drahomíra Pavelková" w:date="2019-09-05T14:33:00Z">
                    <w:rPr>
                      <w:rStyle w:val="apple-converted-space"/>
                      <w:rFonts w:ascii="Calibri" w:hAnsi="Calibri" w:cs="Calibri"/>
                      <w:color w:val="000000"/>
                    </w:rPr>
                  </w:rPrChange>
                </w:rPr>
                <w:t> </w:t>
              </w:r>
              <w:r w:rsidRPr="00CB5641">
                <w:rPr>
                  <w:i/>
                  <w:iCs/>
                  <w:color w:val="000000"/>
                  <w:rPrChange w:id="1679" w:author="Drahomíra Pavelková" w:date="2019-09-05T14:33:00Z">
                    <w:rPr>
                      <w:rFonts w:ascii="Calibri" w:hAnsi="Calibri" w:cs="Calibri"/>
                      <w:i/>
                      <w:iCs/>
                      <w:color w:val="000000"/>
                    </w:rPr>
                  </w:rPrChange>
                </w:rPr>
                <w:t>Podniková ekonomika.</w:t>
              </w:r>
              <w:r w:rsidRPr="00CB5641">
                <w:rPr>
                  <w:rStyle w:val="apple-converted-space"/>
                  <w:i/>
                  <w:iCs/>
                  <w:color w:val="000000"/>
                  <w:rPrChange w:id="1680" w:author="Drahomíra Pavelková" w:date="2019-09-05T14:33:00Z">
                    <w:rPr>
                      <w:rStyle w:val="apple-converted-space"/>
                      <w:rFonts w:ascii="Calibri" w:hAnsi="Calibri" w:cs="Calibri"/>
                      <w:i/>
                      <w:iCs/>
                      <w:color w:val="000000"/>
                    </w:rPr>
                  </w:rPrChange>
                </w:rPr>
                <w:t> </w:t>
              </w:r>
              <w:r w:rsidRPr="00CB5641">
                <w:rPr>
                  <w:color w:val="000000"/>
                  <w:rPrChange w:id="1681" w:author="Drahomíra Pavelková" w:date="2019-09-05T14:33:00Z">
                    <w:rPr>
                      <w:rFonts w:ascii="Calibri" w:hAnsi="Calibri" w:cs="Calibri"/>
                      <w:color w:val="000000"/>
                    </w:rPr>
                  </w:rPrChange>
                </w:rPr>
                <w:t>1. vyd. Praha: Grada, 2012, 576 s. ISBN 978-80-247-4372-4.</w:t>
              </w:r>
            </w:ins>
          </w:p>
          <w:p w:rsidR="00CB5641" w:rsidRPr="00CB5641" w:rsidRDefault="00CB5641" w:rsidP="00CB5641">
            <w:pPr>
              <w:rPr>
                <w:ins w:id="1682" w:author="Drahomíra Pavelková" w:date="2019-09-05T14:32:00Z"/>
                <w:color w:val="000000"/>
                <w:rPrChange w:id="1683" w:author="Drahomíra Pavelková" w:date="2019-09-05T14:33:00Z">
                  <w:rPr>
                    <w:ins w:id="1684" w:author="Drahomíra Pavelková" w:date="2019-09-05T14:32:00Z"/>
                    <w:rFonts w:ascii="Calibri" w:hAnsi="Calibri" w:cs="Calibri"/>
                    <w:color w:val="000000"/>
                  </w:rPr>
                </w:rPrChange>
              </w:rPr>
            </w:pPr>
            <w:ins w:id="1685" w:author="Drahomíra Pavelková" w:date="2019-09-05T14:32:00Z">
              <w:r w:rsidRPr="00CB5641">
                <w:rPr>
                  <w:color w:val="000000"/>
                  <w:rPrChange w:id="1686" w:author="Drahomíra Pavelková" w:date="2019-09-05T14:33:00Z">
                    <w:rPr>
                      <w:rFonts w:ascii="Calibri" w:hAnsi="Calibri" w:cs="Calibri"/>
                      <w:color w:val="000000"/>
                    </w:rPr>
                  </w:rPrChange>
                </w:rPr>
                <w:t>WÖHE, G., KISLINGEROVÁ, E.</w:t>
              </w:r>
              <w:r w:rsidRPr="00CB5641">
                <w:rPr>
                  <w:rStyle w:val="apple-converted-space"/>
                  <w:color w:val="000000"/>
                  <w:rPrChange w:id="1687" w:author="Drahomíra Pavelková" w:date="2019-09-05T14:33:00Z">
                    <w:rPr>
                      <w:rStyle w:val="apple-converted-space"/>
                      <w:rFonts w:ascii="Calibri" w:hAnsi="Calibri" w:cs="Calibri"/>
                      <w:color w:val="000000"/>
                    </w:rPr>
                  </w:rPrChange>
                </w:rPr>
                <w:t> </w:t>
              </w:r>
              <w:r w:rsidRPr="00CB5641">
                <w:rPr>
                  <w:i/>
                  <w:iCs/>
                  <w:color w:val="000000"/>
                  <w:rPrChange w:id="1688" w:author="Drahomíra Pavelková" w:date="2019-09-05T14:33:00Z">
                    <w:rPr>
                      <w:rFonts w:ascii="Calibri" w:hAnsi="Calibri" w:cs="Calibri"/>
                      <w:i/>
                      <w:iCs/>
                      <w:color w:val="000000"/>
                    </w:rPr>
                  </w:rPrChange>
                </w:rPr>
                <w:t>Úvod do podnikového hospodářství.</w:t>
              </w:r>
              <w:r w:rsidRPr="00CB5641">
                <w:rPr>
                  <w:rStyle w:val="apple-converted-space"/>
                  <w:i/>
                  <w:iCs/>
                  <w:color w:val="000000"/>
                  <w:rPrChange w:id="1689" w:author="Drahomíra Pavelková" w:date="2019-09-05T14:33:00Z">
                    <w:rPr>
                      <w:rStyle w:val="apple-converted-space"/>
                      <w:rFonts w:ascii="Calibri" w:hAnsi="Calibri" w:cs="Calibri"/>
                      <w:i/>
                      <w:iCs/>
                      <w:color w:val="000000"/>
                    </w:rPr>
                  </w:rPrChange>
                </w:rPr>
                <w:t> </w:t>
              </w:r>
              <w:r w:rsidRPr="00CB5641">
                <w:rPr>
                  <w:color w:val="000000"/>
                  <w:rPrChange w:id="1690" w:author="Drahomíra Pavelková" w:date="2019-09-05T14:33:00Z">
                    <w:rPr>
                      <w:rFonts w:ascii="Calibri" w:hAnsi="Calibri" w:cs="Calibri"/>
                      <w:color w:val="000000"/>
                    </w:rPr>
                  </w:rPrChange>
                </w:rPr>
                <w:t>2. přepracované a doplněné vydání. Praha: C. H. Beck, 2007, 960 s. ISBN 978-80-7179-897-2.</w:t>
              </w:r>
            </w:ins>
          </w:p>
          <w:p w:rsidR="00CB5641" w:rsidRPr="00CB5641" w:rsidRDefault="00CB5641" w:rsidP="00CB5641">
            <w:pPr>
              <w:rPr>
                <w:ins w:id="1691" w:author="Drahomíra Pavelková" w:date="2019-09-05T14:32:00Z"/>
                <w:color w:val="000000"/>
                <w:rPrChange w:id="1692" w:author="Drahomíra Pavelková" w:date="2019-09-05T14:33:00Z">
                  <w:rPr>
                    <w:ins w:id="1693" w:author="Drahomíra Pavelková" w:date="2019-09-05T14:32:00Z"/>
                    <w:rFonts w:ascii="Calibri" w:hAnsi="Calibri" w:cs="Calibri"/>
                    <w:color w:val="000000"/>
                  </w:rPr>
                </w:rPrChange>
              </w:rPr>
            </w:pPr>
            <w:ins w:id="1694" w:author="Drahomíra Pavelková" w:date="2019-09-05T14:32:00Z">
              <w:r w:rsidRPr="00CB5641">
                <w:rPr>
                  <w:color w:val="000000"/>
                  <w:rPrChange w:id="1695" w:author="Drahomíra Pavelková" w:date="2019-09-05T14:33:00Z">
                    <w:rPr>
                      <w:rFonts w:ascii="Calibri" w:hAnsi="Calibri" w:cs="Calibri"/>
                      <w:color w:val="000000"/>
                    </w:rPr>
                  </w:rPrChange>
                </w:rPr>
                <w:t>Zákon č. 89/2012 Sb., Občanský zákoník v platném znění</w:t>
              </w:r>
            </w:ins>
          </w:p>
          <w:p w:rsidR="009B7421" w:rsidRPr="00CB5641" w:rsidRDefault="00CB5641">
            <w:pPr>
              <w:rPr>
                <w:ins w:id="1696" w:author="Drahomíra Pavelková" w:date="2019-09-04T18:57:00Z"/>
                <w:color w:val="000000"/>
                <w:rPrChange w:id="1697" w:author="Drahomíra Pavelková" w:date="2019-09-05T14:33:00Z">
                  <w:rPr>
                    <w:ins w:id="1698" w:author="Drahomíra Pavelková" w:date="2019-09-04T18:57:00Z"/>
                    <w:sz w:val="19"/>
                    <w:szCs w:val="19"/>
                  </w:rPr>
                </w:rPrChange>
              </w:rPr>
              <w:pPrChange w:id="1699" w:author="Drahomíra Pavelková" w:date="2019-09-05T14:33:00Z">
                <w:pPr>
                  <w:jc w:val="both"/>
                </w:pPr>
              </w:pPrChange>
            </w:pPr>
            <w:ins w:id="1700" w:author="Drahomíra Pavelková" w:date="2019-09-05T14:32:00Z">
              <w:r w:rsidRPr="00CB5641">
                <w:rPr>
                  <w:color w:val="000000"/>
                  <w:rPrChange w:id="1701" w:author="Drahomíra Pavelková" w:date="2019-09-05T14:33:00Z">
                    <w:rPr>
                      <w:rFonts w:ascii="Calibri" w:hAnsi="Calibri" w:cs="Calibri"/>
                      <w:color w:val="000000"/>
                    </w:rPr>
                  </w:rPrChange>
                </w:rPr>
                <w:t>Zákon č. 90/2012 Sb., Zákon o obchodních společnostech a družstvech (zákon o obchodních korporacích) v platném znění</w:t>
              </w:r>
            </w:ins>
          </w:p>
        </w:tc>
      </w:tr>
      <w:tr w:rsidR="009B7421" w:rsidTr="00912A8B">
        <w:trPr>
          <w:ins w:id="1702" w:author="Drahomíra Pavelková" w:date="2019-09-04T18:57: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B7421" w:rsidRDefault="009B7421" w:rsidP="00912A8B">
            <w:pPr>
              <w:jc w:val="center"/>
              <w:rPr>
                <w:ins w:id="1703" w:author="Drahomíra Pavelková" w:date="2019-09-04T18:57:00Z"/>
                <w:b/>
              </w:rPr>
            </w:pPr>
            <w:ins w:id="1704" w:author="Drahomíra Pavelková" w:date="2019-09-04T18:57:00Z">
              <w:r>
                <w:rPr>
                  <w:b/>
                </w:rPr>
                <w:lastRenderedPageBreak/>
                <w:t>Informace ke kombinované nebo distanční formě</w:t>
              </w:r>
            </w:ins>
          </w:p>
        </w:tc>
      </w:tr>
      <w:tr w:rsidR="009B7421" w:rsidTr="00912A8B">
        <w:trPr>
          <w:ins w:id="1705" w:author="Drahomíra Pavelková" w:date="2019-09-04T18:57:00Z"/>
        </w:trPr>
        <w:tc>
          <w:tcPr>
            <w:tcW w:w="4787" w:type="dxa"/>
            <w:gridSpan w:val="3"/>
            <w:tcBorders>
              <w:top w:val="single" w:sz="2" w:space="0" w:color="auto"/>
            </w:tcBorders>
            <w:shd w:val="clear" w:color="auto" w:fill="F7CAAC"/>
          </w:tcPr>
          <w:p w:rsidR="009B7421" w:rsidRDefault="009B7421" w:rsidP="00912A8B">
            <w:pPr>
              <w:jc w:val="both"/>
              <w:rPr>
                <w:ins w:id="1706" w:author="Drahomíra Pavelková" w:date="2019-09-04T18:57:00Z"/>
              </w:rPr>
            </w:pPr>
            <w:ins w:id="1707" w:author="Drahomíra Pavelková" w:date="2019-09-04T18:57:00Z">
              <w:r>
                <w:rPr>
                  <w:b/>
                </w:rPr>
                <w:t>Rozsah konzultací (soustředění)</w:t>
              </w:r>
            </w:ins>
          </w:p>
        </w:tc>
        <w:tc>
          <w:tcPr>
            <w:tcW w:w="889" w:type="dxa"/>
            <w:tcBorders>
              <w:top w:val="single" w:sz="2" w:space="0" w:color="auto"/>
            </w:tcBorders>
          </w:tcPr>
          <w:p w:rsidR="009B7421" w:rsidRDefault="009B7421" w:rsidP="00912A8B">
            <w:pPr>
              <w:jc w:val="both"/>
              <w:rPr>
                <w:ins w:id="1708" w:author="Drahomíra Pavelková" w:date="2019-09-04T18:57:00Z"/>
              </w:rPr>
            </w:pPr>
            <w:ins w:id="1709" w:author="Drahomíra Pavelková" w:date="2019-09-04T18:57:00Z">
              <w:r>
                <w:t>20</w:t>
              </w:r>
            </w:ins>
          </w:p>
        </w:tc>
        <w:tc>
          <w:tcPr>
            <w:tcW w:w="4179" w:type="dxa"/>
            <w:gridSpan w:val="4"/>
            <w:tcBorders>
              <w:top w:val="single" w:sz="2" w:space="0" w:color="auto"/>
            </w:tcBorders>
            <w:shd w:val="clear" w:color="auto" w:fill="F7CAAC"/>
          </w:tcPr>
          <w:p w:rsidR="009B7421" w:rsidRDefault="009B7421" w:rsidP="00912A8B">
            <w:pPr>
              <w:jc w:val="both"/>
              <w:rPr>
                <w:ins w:id="1710" w:author="Drahomíra Pavelková" w:date="2019-09-04T18:57:00Z"/>
                <w:b/>
              </w:rPr>
            </w:pPr>
            <w:ins w:id="1711" w:author="Drahomíra Pavelková" w:date="2019-09-04T18:57:00Z">
              <w:r>
                <w:rPr>
                  <w:b/>
                </w:rPr>
                <w:t xml:space="preserve">hodin </w:t>
              </w:r>
            </w:ins>
          </w:p>
        </w:tc>
      </w:tr>
      <w:tr w:rsidR="009B7421" w:rsidTr="00912A8B">
        <w:trPr>
          <w:ins w:id="1712" w:author="Drahomíra Pavelková" w:date="2019-09-04T18:57:00Z"/>
        </w:trPr>
        <w:tc>
          <w:tcPr>
            <w:tcW w:w="9855" w:type="dxa"/>
            <w:gridSpan w:val="8"/>
            <w:shd w:val="clear" w:color="auto" w:fill="F7CAAC"/>
          </w:tcPr>
          <w:p w:rsidR="009B7421" w:rsidRDefault="009B7421" w:rsidP="00912A8B">
            <w:pPr>
              <w:jc w:val="both"/>
              <w:rPr>
                <w:ins w:id="1713" w:author="Drahomíra Pavelková" w:date="2019-09-04T18:57:00Z"/>
                <w:b/>
              </w:rPr>
            </w:pPr>
            <w:ins w:id="1714" w:author="Drahomíra Pavelková" w:date="2019-09-04T18:57:00Z">
              <w:r>
                <w:rPr>
                  <w:b/>
                </w:rPr>
                <w:t>Informace o způsobu kontaktu s vyučujícím</w:t>
              </w:r>
            </w:ins>
          </w:p>
        </w:tc>
      </w:tr>
      <w:tr w:rsidR="009B7421" w:rsidTr="00912A8B">
        <w:trPr>
          <w:trHeight w:val="754"/>
          <w:ins w:id="1715" w:author="Drahomíra Pavelková" w:date="2019-09-04T18:57:00Z"/>
        </w:trPr>
        <w:tc>
          <w:tcPr>
            <w:tcW w:w="9855" w:type="dxa"/>
            <w:gridSpan w:val="8"/>
          </w:tcPr>
          <w:p w:rsidR="009B7421" w:rsidRDefault="009B7421" w:rsidP="00912A8B">
            <w:pPr>
              <w:jc w:val="both"/>
              <w:rPr>
                <w:ins w:id="1716" w:author="Drahomíra Pavelková" w:date="2019-09-04T18:57:00Z"/>
              </w:rPr>
            </w:pPr>
            <w:ins w:id="1717" w:author="Drahomíra Pavelková" w:date="2019-09-04T18:57:00Z">
              <w:r>
                <w:t xml:space="preserve">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 </w:t>
              </w:r>
            </w:ins>
          </w:p>
        </w:tc>
      </w:tr>
    </w:tbl>
    <w:p w:rsidR="009B7421" w:rsidRDefault="009B7421" w:rsidP="009B7421">
      <w:pPr>
        <w:rPr>
          <w:ins w:id="1718" w:author="Drahomíra Pavelková" w:date="2019-09-04T18:57:00Z"/>
        </w:rPr>
      </w:pPr>
    </w:p>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E64AC" w:rsidRPr="00EE64AC" w:rsidTr="00B012C7">
        <w:tc>
          <w:tcPr>
            <w:tcW w:w="9855" w:type="dxa"/>
            <w:gridSpan w:val="8"/>
            <w:tcBorders>
              <w:bottom w:val="double" w:sz="4" w:space="0" w:color="auto"/>
            </w:tcBorders>
            <w:shd w:val="clear" w:color="auto" w:fill="BDD6EE"/>
          </w:tcPr>
          <w:p w:rsidR="00EE64AC" w:rsidRPr="00EE64AC" w:rsidRDefault="00EE64AC" w:rsidP="00EE64AC">
            <w:pPr>
              <w:jc w:val="both"/>
              <w:rPr>
                <w:b/>
                <w:sz w:val="28"/>
              </w:rPr>
            </w:pPr>
            <w:r w:rsidRPr="00EE64AC">
              <w:lastRenderedPageBreak/>
              <w:br w:type="page"/>
            </w:r>
            <w:r w:rsidRPr="00EE64AC">
              <w:rPr>
                <w:b/>
                <w:sz w:val="28"/>
              </w:rPr>
              <w:t>B-III – Charakteristika studijního předmětu</w:t>
            </w:r>
          </w:p>
        </w:tc>
      </w:tr>
      <w:tr w:rsidR="00EE64AC" w:rsidRPr="00EE64AC" w:rsidTr="00B012C7">
        <w:tc>
          <w:tcPr>
            <w:tcW w:w="3086" w:type="dxa"/>
            <w:tcBorders>
              <w:top w:val="double" w:sz="4" w:space="0" w:color="auto"/>
            </w:tcBorders>
            <w:shd w:val="clear" w:color="auto" w:fill="F7CAAC"/>
          </w:tcPr>
          <w:p w:rsidR="00EE64AC" w:rsidRPr="00EE64AC" w:rsidRDefault="00EE64AC" w:rsidP="00EE64AC">
            <w:pPr>
              <w:jc w:val="both"/>
              <w:rPr>
                <w:b/>
              </w:rPr>
            </w:pPr>
            <w:r w:rsidRPr="00EE64AC">
              <w:rPr>
                <w:b/>
              </w:rPr>
              <w:t>Název studijního předmětu</w:t>
            </w:r>
          </w:p>
        </w:tc>
        <w:tc>
          <w:tcPr>
            <w:tcW w:w="6769" w:type="dxa"/>
            <w:gridSpan w:val="7"/>
            <w:tcBorders>
              <w:top w:val="double" w:sz="4" w:space="0" w:color="auto"/>
            </w:tcBorders>
          </w:tcPr>
          <w:p w:rsidR="00EE64AC" w:rsidRPr="00EE64AC" w:rsidRDefault="00EE64AC" w:rsidP="00EE64AC">
            <w:pPr>
              <w:jc w:val="both"/>
            </w:pPr>
            <w:r w:rsidRPr="00EE64AC">
              <w:rPr>
                <w:color w:val="000000" w:themeColor="text1"/>
              </w:rPr>
              <w:t>Aplikovaná statistika II</w:t>
            </w:r>
          </w:p>
        </w:tc>
      </w:tr>
      <w:tr w:rsidR="00EE64AC" w:rsidRPr="00EE64AC" w:rsidTr="00B012C7">
        <w:trPr>
          <w:trHeight w:val="249"/>
        </w:trPr>
        <w:tc>
          <w:tcPr>
            <w:tcW w:w="3086" w:type="dxa"/>
            <w:shd w:val="clear" w:color="auto" w:fill="F7CAAC"/>
          </w:tcPr>
          <w:p w:rsidR="00EE64AC" w:rsidRPr="00EE64AC" w:rsidRDefault="00EE64AC" w:rsidP="00EE64AC">
            <w:pPr>
              <w:jc w:val="both"/>
              <w:rPr>
                <w:b/>
              </w:rPr>
            </w:pPr>
            <w:r w:rsidRPr="00EE64AC">
              <w:rPr>
                <w:b/>
              </w:rPr>
              <w:t>Typ předmětu</w:t>
            </w:r>
          </w:p>
        </w:tc>
        <w:tc>
          <w:tcPr>
            <w:tcW w:w="3406" w:type="dxa"/>
            <w:gridSpan w:val="4"/>
          </w:tcPr>
          <w:p w:rsidR="00EE64AC" w:rsidRPr="00EE64AC" w:rsidRDefault="00EE64AC" w:rsidP="00EE64AC">
            <w:pPr>
              <w:jc w:val="both"/>
            </w:pPr>
            <w:r w:rsidRPr="00EE64AC">
              <w:t xml:space="preserve">povinný </w:t>
            </w:r>
            <w:r w:rsidR="006E6382">
              <w:t xml:space="preserve"> </w:t>
            </w:r>
          </w:p>
        </w:tc>
        <w:tc>
          <w:tcPr>
            <w:tcW w:w="2695" w:type="dxa"/>
            <w:gridSpan w:val="2"/>
            <w:shd w:val="clear" w:color="auto" w:fill="F7CAAC"/>
          </w:tcPr>
          <w:p w:rsidR="00EE64AC" w:rsidRPr="00EE64AC" w:rsidRDefault="00EE64AC" w:rsidP="00EE64AC">
            <w:pPr>
              <w:jc w:val="both"/>
            </w:pPr>
            <w:r w:rsidRPr="00EE64AC">
              <w:rPr>
                <w:b/>
              </w:rPr>
              <w:t>doporučený ročník / semestr</w:t>
            </w:r>
          </w:p>
        </w:tc>
        <w:tc>
          <w:tcPr>
            <w:tcW w:w="668" w:type="dxa"/>
          </w:tcPr>
          <w:p w:rsidR="00EE64AC" w:rsidRPr="00EE64AC" w:rsidRDefault="00EE64AC" w:rsidP="00EE64AC">
            <w:pPr>
              <w:jc w:val="both"/>
            </w:pPr>
            <w:r w:rsidRPr="00EE64AC">
              <w:t>2/Z</w:t>
            </w:r>
          </w:p>
        </w:tc>
      </w:tr>
      <w:tr w:rsidR="00EE64AC" w:rsidRPr="00EE64AC" w:rsidTr="00B012C7">
        <w:tc>
          <w:tcPr>
            <w:tcW w:w="3086" w:type="dxa"/>
            <w:shd w:val="clear" w:color="auto" w:fill="F7CAAC"/>
          </w:tcPr>
          <w:p w:rsidR="00EE64AC" w:rsidRPr="00EE64AC" w:rsidRDefault="00EE64AC" w:rsidP="00EE64AC">
            <w:pPr>
              <w:jc w:val="both"/>
              <w:rPr>
                <w:b/>
              </w:rPr>
            </w:pPr>
            <w:r w:rsidRPr="00EE64AC">
              <w:rPr>
                <w:b/>
              </w:rPr>
              <w:t>Rozsah studijního předmětu</w:t>
            </w:r>
          </w:p>
        </w:tc>
        <w:tc>
          <w:tcPr>
            <w:tcW w:w="1701" w:type="dxa"/>
            <w:gridSpan w:val="2"/>
          </w:tcPr>
          <w:p w:rsidR="00EE64AC" w:rsidRPr="00EE64AC" w:rsidRDefault="00EE64AC" w:rsidP="00EE64AC">
            <w:pPr>
              <w:jc w:val="both"/>
            </w:pPr>
            <w:r w:rsidRPr="00EE64AC">
              <w:t>26p + 26c</w:t>
            </w:r>
          </w:p>
        </w:tc>
        <w:tc>
          <w:tcPr>
            <w:tcW w:w="889" w:type="dxa"/>
            <w:shd w:val="clear" w:color="auto" w:fill="F7CAAC"/>
          </w:tcPr>
          <w:p w:rsidR="00EE64AC" w:rsidRPr="00EE64AC" w:rsidRDefault="00EE64AC" w:rsidP="00EE64AC">
            <w:pPr>
              <w:jc w:val="both"/>
              <w:rPr>
                <w:b/>
              </w:rPr>
            </w:pPr>
            <w:r w:rsidRPr="00EE64AC">
              <w:rPr>
                <w:b/>
              </w:rPr>
              <w:t xml:space="preserve">hod. </w:t>
            </w:r>
          </w:p>
        </w:tc>
        <w:tc>
          <w:tcPr>
            <w:tcW w:w="816" w:type="dxa"/>
          </w:tcPr>
          <w:p w:rsidR="00EE64AC" w:rsidRPr="00EE64AC" w:rsidRDefault="00EE64AC" w:rsidP="00EE64AC">
            <w:pPr>
              <w:jc w:val="both"/>
            </w:pPr>
            <w:r w:rsidRPr="00EE64AC">
              <w:t>52</w:t>
            </w:r>
          </w:p>
        </w:tc>
        <w:tc>
          <w:tcPr>
            <w:tcW w:w="2156" w:type="dxa"/>
            <w:shd w:val="clear" w:color="auto" w:fill="F7CAAC"/>
          </w:tcPr>
          <w:p w:rsidR="00EE64AC" w:rsidRPr="00EE64AC" w:rsidRDefault="00EE64AC" w:rsidP="00EE64AC">
            <w:pPr>
              <w:jc w:val="both"/>
              <w:rPr>
                <w:b/>
              </w:rPr>
            </w:pPr>
            <w:r w:rsidRPr="00EE64AC">
              <w:rPr>
                <w:b/>
              </w:rPr>
              <w:t>kreditů</w:t>
            </w:r>
          </w:p>
        </w:tc>
        <w:tc>
          <w:tcPr>
            <w:tcW w:w="1207" w:type="dxa"/>
            <w:gridSpan w:val="2"/>
          </w:tcPr>
          <w:p w:rsidR="00EE64AC" w:rsidRPr="00EE64AC" w:rsidRDefault="00EE64AC" w:rsidP="00EE64AC">
            <w:pPr>
              <w:jc w:val="both"/>
            </w:pPr>
            <w:r w:rsidRPr="00EE64AC">
              <w:t>5</w:t>
            </w:r>
          </w:p>
        </w:tc>
      </w:tr>
      <w:tr w:rsidR="00EE64AC" w:rsidRPr="00EE64AC" w:rsidTr="00B012C7">
        <w:tc>
          <w:tcPr>
            <w:tcW w:w="3086" w:type="dxa"/>
            <w:shd w:val="clear" w:color="auto" w:fill="F7CAAC"/>
          </w:tcPr>
          <w:p w:rsidR="00EE64AC" w:rsidRPr="00EE64AC" w:rsidRDefault="00EE64AC" w:rsidP="00EE64AC">
            <w:pPr>
              <w:jc w:val="both"/>
              <w:rPr>
                <w:b/>
                <w:sz w:val="22"/>
              </w:rPr>
            </w:pPr>
            <w:r w:rsidRPr="00EE64AC">
              <w:rPr>
                <w:b/>
              </w:rPr>
              <w:t>Prerekvizity, korekvizity, ekvivalence</w:t>
            </w:r>
          </w:p>
        </w:tc>
        <w:tc>
          <w:tcPr>
            <w:tcW w:w="6769" w:type="dxa"/>
            <w:gridSpan w:val="7"/>
          </w:tcPr>
          <w:p w:rsidR="00EE64AC" w:rsidRPr="00EE64AC" w:rsidRDefault="00EE64AC" w:rsidP="00EE64AC">
            <w:pPr>
              <w:jc w:val="both"/>
            </w:pPr>
          </w:p>
        </w:tc>
      </w:tr>
      <w:tr w:rsidR="00EE64AC" w:rsidRPr="00EE64AC" w:rsidTr="00B012C7">
        <w:tc>
          <w:tcPr>
            <w:tcW w:w="3086" w:type="dxa"/>
            <w:shd w:val="clear" w:color="auto" w:fill="F7CAAC"/>
          </w:tcPr>
          <w:p w:rsidR="00EE64AC" w:rsidRPr="00EE64AC" w:rsidRDefault="00EE64AC" w:rsidP="00EE64AC">
            <w:pPr>
              <w:jc w:val="both"/>
              <w:rPr>
                <w:b/>
              </w:rPr>
            </w:pPr>
            <w:r w:rsidRPr="00EE64AC">
              <w:rPr>
                <w:b/>
              </w:rPr>
              <w:t>Způsob ověření studijních výsledků</w:t>
            </w:r>
          </w:p>
        </w:tc>
        <w:tc>
          <w:tcPr>
            <w:tcW w:w="3406" w:type="dxa"/>
            <w:gridSpan w:val="4"/>
          </w:tcPr>
          <w:p w:rsidR="00EE64AC" w:rsidRPr="00EE64AC" w:rsidRDefault="00EE64AC" w:rsidP="00EE64AC">
            <w:pPr>
              <w:jc w:val="both"/>
            </w:pPr>
            <w:r w:rsidRPr="00EE64AC">
              <w:t>zápočet, zkouška</w:t>
            </w:r>
          </w:p>
        </w:tc>
        <w:tc>
          <w:tcPr>
            <w:tcW w:w="2156" w:type="dxa"/>
            <w:shd w:val="clear" w:color="auto" w:fill="F7CAAC"/>
          </w:tcPr>
          <w:p w:rsidR="00EE64AC" w:rsidRPr="00EE64AC" w:rsidRDefault="00EE64AC" w:rsidP="00EE64AC">
            <w:pPr>
              <w:jc w:val="both"/>
              <w:rPr>
                <w:b/>
              </w:rPr>
            </w:pPr>
            <w:r w:rsidRPr="00EE64AC">
              <w:rPr>
                <w:b/>
              </w:rPr>
              <w:t>Forma výuky</w:t>
            </w:r>
          </w:p>
        </w:tc>
        <w:tc>
          <w:tcPr>
            <w:tcW w:w="1207" w:type="dxa"/>
            <w:gridSpan w:val="2"/>
          </w:tcPr>
          <w:p w:rsidR="00EE64AC" w:rsidRPr="00EE64AC" w:rsidRDefault="00EE64AC" w:rsidP="00EE64AC">
            <w:pPr>
              <w:jc w:val="both"/>
            </w:pPr>
            <w:r w:rsidRPr="00EE64AC">
              <w:t>přednáška, cvičení</w:t>
            </w:r>
          </w:p>
        </w:tc>
      </w:tr>
      <w:tr w:rsidR="00EE64AC" w:rsidRPr="00EE64AC" w:rsidTr="00B012C7">
        <w:tc>
          <w:tcPr>
            <w:tcW w:w="3086" w:type="dxa"/>
            <w:shd w:val="clear" w:color="auto" w:fill="F7CAAC"/>
          </w:tcPr>
          <w:p w:rsidR="00EE64AC" w:rsidRPr="00EE64AC" w:rsidRDefault="00EE64AC" w:rsidP="00EE64AC">
            <w:pPr>
              <w:jc w:val="both"/>
              <w:rPr>
                <w:b/>
              </w:rPr>
            </w:pPr>
            <w:r w:rsidRPr="00EE64AC">
              <w:rPr>
                <w:b/>
              </w:rPr>
              <w:t>Forma způsobu ověření studijních výsledků a další požadavky na studenta</w:t>
            </w:r>
          </w:p>
        </w:tc>
        <w:tc>
          <w:tcPr>
            <w:tcW w:w="6769" w:type="dxa"/>
            <w:gridSpan w:val="7"/>
            <w:tcBorders>
              <w:bottom w:val="nil"/>
            </w:tcBorders>
          </w:tcPr>
          <w:p w:rsidR="00EE64AC" w:rsidRPr="00EE64AC" w:rsidRDefault="00EE64AC" w:rsidP="00EE64AC">
            <w:pPr>
              <w:jc w:val="both"/>
            </w:pPr>
            <w:r w:rsidRPr="00EE64AC">
              <w:t>Způsob zakončení předmětu – zápočet, zkouška</w:t>
            </w:r>
          </w:p>
          <w:p w:rsidR="00EE64AC" w:rsidRPr="00EE64AC" w:rsidRDefault="00EE64AC" w:rsidP="00EE64AC">
            <w:pPr>
              <w:jc w:val="both"/>
            </w:pPr>
            <w:r w:rsidRPr="00EE64AC">
              <w:t>Požadavky na zápočet:</w:t>
            </w:r>
            <w:r>
              <w:t xml:space="preserve"> </w:t>
            </w:r>
            <w:r w:rsidRPr="00EE64AC">
              <w:t>vypracování seminární práce dle požadavků vyučujícího,</w:t>
            </w:r>
            <w:r>
              <w:t xml:space="preserve"> </w:t>
            </w:r>
            <w:r w:rsidRPr="00EE64AC">
              <w:t xml:space="preserve">80% aktivní účast na </w:t>
            </w:r>
            <w:r w:rsidR="00C03436">
              <w:t>cvičení</w:t>
            </w:r>
            <w:r w:rsidRPr="00EE64AC">
              <w:t>ch.</w:t>
            </w:r>
          </w:p>
          <w:p w:rsidR="00EE64AC" w:rsidRPr="00EE64AC" w:rsidRDefault="00EE64AC" w:rsidP="00EE64AC">
            <w:pPr>
              <w:jc w:val="both"/>
            </w:pPr>
            <w:r w:rsidRPr="00EE64AC">
              <w:t>Požadavky na zkoušku: písemný test, 2 části (příklady + teorie) s maximálním možným počtem dosažitelných bodů 35, kde musí být každá část alespoň na 50 %.</w:t>
            </w:r>
          </w:p>
        </w:tc>
      </w:tr>
      <w:tr w:rsidR="00EE64AC" w:rsidRPr="00EE64AC" w:rsidTr="00B012C7">
        <w:trPr>
          <w:trHeight w:val="201"/>
        </w:trPr>
        <w:tc>
          <w:tcPr>
            <w:tcW w:w="9855" w:type="dxa"/>
            <w:gridSpan w:val="8"/>
            <w:tcBorders>
              <w:top w:val="nil"/>
            </w:tcBorders>
          </w:tcPr>
          <w:p w:rsidR="00EE64AC" w:rsidRPr="00EE64AC" w:rsidRDefault="00EE64AC" w:rsidP="00EE64AC">
            <w:pPr>
              <w:jc w:val="both"/>
            </w:pPr>
          </w:p>
        </w:tc>
      </w:tr>
      <w:tr w:rsidR="00EE64AC" w:rsidRPr="00EE64AC" w:rsidTr="00B012C7">
        <w:trPr>
          <w:trHeight w:val="197"/>
        </w:trPr>
        <w:tc>
          <w:tcPr>
            <w:tcW w:w="3086" w:type="dxa"/>
            <w:tcBorders>
              <w:top w:val="nil"/>
            </w:tcBorders>
            <w:shd w:val="clear" w:color="auto" w:fill="F7CAAC"/>
          </w:tcPr>
          <w:p w:rsidR="00EE64AC" w:rsidRPr="00EE64AC" w:rsidRDefault="00EE64AC" w:rsidP="00EE64AC">
            <w:pPr>
              <w:jc w:val="both"/>
              <w:rPr>
                <w:b/>
              </w:rPr>
            </w:pPr>
            <w:r w:rsidRPr="00EE64AC">
              <w:rPr>
                <w:b/>
              </w:rPr>
              <w:t>Garant předmětu</w:t>
            </w:r>
          </w:p>
        </w:tc>
        <w:tc>
          <w:tcPr>
            <w:tcW w:w="6769" w:type="dxa"/>
            <w:gridSpan w:val="7"/>
            <w:tcBorders>
              <w:top w:val="nil"/>
            </w:tcBorders>
          </w:tcPr>
          <w:p w:rsidR="00EE64AC" w:rsidRPr="00EE64AC" w:rsidRDefault="00EE64AC" w:rsidP="00EE64AC">
            <w:pPr>
              <w:jc w:val="both"/>
            </w:pPr>
            <w:r w:rsidRPr="00EE64AC">
              <w:t>Ing. et Ing. Martin Kovářík, Ph.D.</w:t>
            </w:r>
          </w:p>
        </w:tc>
      </w:tr>
      <w:tr w:rsidR="00EE64AC" w:rsidRPr="00EE64AC" w:rsidTr="00B012C7">
        <w:trPr>
          <w:trHeight w:val="243"/>
        </w:trPr>
        <w:tc>
          <w:tcPr>
            <w:tcW w:w="3086" w:type="dxa"/>
            <w:tcBorders>
              <w:top w:val="nil"/>
            </w:tcBorders>
            <w:shd w:val="clear" w:color="auto" w:fill="F7CAAC"/>
          </w:tcPr>
          <w:p w:rsidR="00EE64AC" w:rsidRPr="00EE64AC" w:rsidRDefault="00EE64AC" w:rsidP="00EE64AC">
            <w:pPr>
              <w:jc w:val="both"/>
              <w:rPr>
                <w:b/>
              </w:rPr>
            </w:pPr>
            <w:r w:rsidRPr="00EE64AC">
              <w:rPr>
                <w:b/>
              </w:rPr>
              <w:t>Zapojení garanta do výuky předmětu</w:t>
            </w:r>
          </w:p>
        </w:tc>
        <w:tc>
          <w:tcPr>
            <w:tcW w:w="6769" w:type="dxa"/>
            <w:gridSpan w:val="7"/>
            <w:tcBorders>
              <w:top w:val="nil"/>
            </w:tcBorders>
          </w:tcPr>
          <w:p w:rsidR="00EE64AC" w:rsidRPr="00EE64AC" w:rsidRDefault="00EE64AC" w:rsidP="00EE64AC">
            <w:pPr>
              <w:jc w:val="both"/>
            </w:pPr>
            <w:r w:rsidRPr="00EE64AC">
              <w:t>Garant se p</w:t>
            </w:r>
            <w:r>
              <w:t>odílí na přednášení v rozsahu 6</w:t>
            </w:r>
            <w:r w:rsidRPr="00EE64AC">
              <w:t>0 %, dále stanovuje koncepci cvičení a dohlíží na jejich jednotné vedení.</w:t>
            </w:r>
          </w:p>
        </w:tc>
      </w:tr>
      <w:tr w:rsidR="00EE64AC" w:rsidRPr="00EE64AC" w:rsidTr="00B012C7">
        <w:tc>
          <w:tcPr>
            <w:tcW w:w="3086" w:type="dxa"/>
            <w:shd w:val="clear" w:color="auto" w:fill="F7CAAC"/>
          </w:tcPr>
          <w:p w:rsidR="00EE64AC" w:rsidRPr="00EE64AC" w:rsidRDefault="00EE64AC" w:rsidP="00EE64AC">
            <w:pPr>
              <w:jc w:val="both"/>
              <w:rPr>
                <w:b/>
              </w:rPr>
            </w:pPr>
            <w:r w:rsidRPr="00EE64AC">
              <w:rPr>
                <w:b/>
              </w:rPr>
              <w:t>Vyučující</w:t>
            </w:r>
          </w:p>
        </w:tc>
        <w:tc>
          <w:tcPr>
            <w:tcW w:w="6769" w:type="dxa"/>
            <w:gridSpan w:val="7"/>
            <w:tcBorders>
              <w:bottom w:val="nil"/>
            </w:tcBorders>
          </w:tcPr>
          <w:p w:rsidR="00EE64AC" w:rsidRPr="00EE64AC" w:rsidRDefault="00EE64AC" w:rsidP="00EE64AC">
            <w:pPr>
              <w:jc w:val="both"/>
            </w:pPr>
            <w:r w:rsidRPr="00EE64AC">
              <w:t>Ing. et Ing. Martin Kovářík, Ph.D.</w:t>
            </w:r>
            <w:r>
              <w:t xml:space="preserve"> – přednášky (60%); </w:t>
            </w:r>
            <w:r w:rsidRPr="00EE64AC">
              <w:t>Ing. Ján Dvorský, PhD.</w:t>
            </w:r>
            <w:r>
              <w:t xml:space="preserve"> – přednášky (40%)</w:t>
            </w:r>
          </w:p>
        </w:tc>
      </w:tr>
      <w:tr w:rsidR="00EE64AC" w:rsidRPr="00EE64AC" w:rsidTr="00B012C7">
        <w:trPr>
          <w:trHeight w:val="64"/>
        </w:trPr>
        <w:tc>
          <w:tcPr>
            <w:tcW w:w="9855" w:type="dxa"/>
            <w:gridSpan w:val="8"/>
            <w:tcBorders>
              <w:top w:val="nil"/>
            </w:tcBorders>
          </w:tcPr>
          <w:p w:rsidR="00EE64AC" w:rsidRPr="00EE64AC" w:rsidRDefault="00EE64AC" w:rsidP="00EE64AC">
            <w:pPr>
              <w:jc w:val="both"/>
            </w:pPr>
          </w:p>
        </w:tc>
      </w:tr>
      <w:tr w:rsidR="00EE64AC" w:rsidRPr="00EE64AC" w:rsidTr="00B012C7">
        <w:tc>
          <w:tcPr>
            <w:tcW w:w="3086" w:type="dxa"/>
            <w:shd w:val="clear" w:color="auto" w:fill="F7CAAC"/>
          </w:tcPr>
          <w:p w:rsidR="00EE64AC" w:rsidRPr="00EE64AC" w:rsidRDefault="00EE64AC" w:rsidP="00EE64AC">
            <w:pPr>
              <w:jc w:val="both"/>
              <w:rPr>
                <w:b/>
              </w:rPr>
            </w:pPr>
            <w:r w:rsidRPr="00EE64AC">
              <w:rPr>
                <w:b/>
              </w:rPr>
              <w:t>Stručná anotace předmětu</w:t>
            </w:r>
          </w:p>
        </w:tc>
        <w:tc>
          <w:tcPr>
            <w:tcW w:w="6769" w:type="dxa"/>
            <w:gridSpan w:val="7"/>
            <w:tcBorders>
              <w:bottom w:val="nil"/>
            </w:tcBorders>
          </w:tcPr>
          <w:p w:rsidR="00EE64AC" w:rsidRPr="00EE64AC" w:rsidRDefault="00EE64AC" w:rsidP="00EE64AC">
            <w:pPr>
              <w:jc w:val="both"/>
            </w:pPr>
          </w:p>
        </w:tc>
      </w:tr>
      <w:tr w:rsidR="00EE64AC" w:rsidRPr="00EE64AC" w:rsidTr="00B012C7">
        <w:trPr>
          <w:trHeight w:val="3938"/>
        </w:trPr>
        <w:tc>
          <w:tcPr>
            <w:tcW w:w="9855" w:type="dxa"/>
            <w:gridSpan w:val="8"/>
            <w:tcBorders>
              <w:top w:val="nil"/>
              <w:bottom w:val="single" w:sz="12" w:space="0" w:color="auto"/>
            </w:tcBorders>
          </w:tcPr>
          <w:p w:rsidR="00EE64AC" w:rsidRPr="00EE64AC" w:rsidRDefault="00EE64AC" w:rsidP="00EE64AC">
            <w:pPr>
              <w:jc w:val="both"/>
              <w:rPr>
                <w:szCs w:val="22"/>
              </w:rPr>
            </w:pPr>
            <w:r w:rsidRPr="00EE64AC">
              <w:rPr>
                <w:szCs w:val="22"/>
              </w:rPr>
              <w:t>Cílem předmětu je seznámit studenty s aplikacemi statistiky v marketingu, průmyslovém inženýrství, financích a ekonomice podniku. Pozornost bude věnována zejména analýze závislostí (ANOVA, neparametrické metody, regresní a korelační analýza), teorii časových řad a tvorbě ekonometrického modelu. Poslední přednáškové bloky budou věnovány strojovému učení, které seznámí posluchače se základními pojmy z této oblasti, včetně praktických příkladů z nejrůznějších průmyslových odvětví. Cílem tohoto předmětu je vypěstovat v posluchačích cit pro správnou interpretaci výsledků pokročilých statistických analýz a správnou volbu statistických metod na základě dat a stanovených hypotéz.</w:t>
            </w:r>
          </w:p>
          <w:p w:rsidR="00EE64AC" w:rsidRPr="00EE64AC" w:rsidRDefault="00EE64AC" w:rsidP="00124FDB">
            <w:pPr>
              <w:numPr>
                <w:ilvl w:val="0"/>
                <w:numId w:val="45"/>
              </w:numPr>
              <w:ind w:left="247" w:hanging="284"/>
              <w:jc w:val="both"/>
              <w:textAlignment w:val="baseline"/>
              <w:rPr>
                <w:szCs w:val="22"/>
                <w:lang w:eastAsia="en-US"/>
              </w:rPr>
            </w:pPr>
            <w:r w:rsidRPr="00EE64AC">
              <w:rPr>
                <w:szCs w:val="22"/>
                <w:lang w:eastAsia="en-US"/>
              </w:rPr>
              <w:t>Opakování základních pojmů</w:t>
            </w:r>
            <w:r w:rsidRPr="00EE64AC">
              <w:rPr>
                <w:rFonts w:eastAsiaTheme="minorEastAsia"/>
                <w:szCs w:val="22"/>
                <w:lang w:val="en-US" w:eastAsia="en-US"/>
              </w:rPr>
              <w:t>, softwarové možnosti statistického zpracování dat</w:t>
            </w:r>
          </w:p>
          <w:p w:rsidR="00EE64AC" w:rsidRPr="00EE64AC" w:rsidRDefault="00EE64AC" w:rsidP="00124FDB">
            <w:pPr>
              <w:numPr>
                <w:ilvl w:val="0"/>
                <w:numId w:val="45"/>
              </w:numPr>
              <w:ind w:left="247" w:hanging="284"/>
              <w:jc w:val="both"/>
              <w:textAlignment w:val="baseline"/>
              <w:rPr>
                <w:szCs w:val="22"/>
                <w:lang w:eastAsia="en-US"/>
              </w:rPr>
            </w:pPr>
            <w:r w:rsidRPr="00EE64AC">
              <w:rPr>
                <w:szCs w:val="22"/>
                <w:lang w:eastAsia="en-US"/>
              </w:rPr>
              <w:t xml:space="preserve">Aplikace kontingenčních a asociačních tabulek v </w:t>
            </w:r>
            <w:r w:rsidRPr="00EE64AC">
              <w:rPr>
                <w:rFonts w:eastAsiaTheme="minorEastAsia"/>
                <w:szCs w:val="22"/>
                <w:lang w:eastAsia="en-US"/>
              </w:rPr>
              <w:t>marketingovém a sociologickém</w:t>
            </w:r>
            <w:r w:rsidRPr="00EE64AC">
              <w:rPr>
                <w:szCs w:val="22"/>
                <w:lang w:eastAsia="en-US"/>
              </w:rPr>
              <w:t xml:space="preserve"> </w:t>
            </w:r>
            <w:r w:rsidRPr="00EE64AC">
              <w:rPr>
                <w:rFonts w:eastAsiaTheme="minorEastAsia"/>
                <w:szCs w:val="22"/>
                <w:lang w:eastAsia="en-US"/>
              </w:rPr>
              <w:t>výzkumu</w:t>
            </w:r>
            <w:r w:rsidRPr="00EE64AC">
              <w:rPr>
                <w:rFonts w:eastAsiaTheme="minorEastAsia"/>
                <w:szCs w:val="22"/>
                <w:lang w:val="en-US" w:eastAsia="en-US"/>
              </w:rPr>
              <w:t xml:space="preserve"> </w:t>
            </w:r>
          </w:p>
          <w:p w:rsidR="00EE64AC" w:rsidRPr="00EE64AC" w:rsidRDefault="00EE64AC" w:rsidP="00124FDB">
            <w:pPr>
              <w:numPr>
                <w:ilvl w:val="0"/>
                <w:numId w:val="45"/>
              </w:numPr>
              <w:ind w:left="247" w:hanging="284"/>
              <w:jc w:val="both"/>
              <w:textAlignment w:val="baseline"/>
              <w:rPr>
                <w:szCs w:val="22"/>
                <w:lang w:eastAsia="en-US"/>
              </w:rPr>
            </w:pPr>
            <w:r w:rsidRPr="00EE64AC">
              <w:rPr>
                <w:rFonts w:eastAsiaTheme="minorEastAsia"/>
                <w:szCs w:val="22"/>
                <w:lang w:eastAsia="en-US"/>
              </w:rPr>
              <w:t>Analýza</w:t>
            </w:r>
            <w:r w:rsidRPr="00EE64AC">
              <w:rPr>
                <w:szCs w:val="22"/>
                <w:lang w:eastAsia="en-US"/>
              </w:rPr>
              <w:t xml:space="preserve"> rozptylu</w:t>
            </w:r>
            <w:r w:rsidR="00C61C83">
              <w:rPr>
                <w:szCs w:val="22"/>
                <w:lang w:eastAsia="en-US"/>
              </w:rPr>
              <w:t>,</w:t>
            </w:r>
            <w:r w:rsidRPr="00EE64AC">
              <w:rPr>
                <w:szCs w:val="22"/>
                <w:lang w:eastAsia="en-US"/>
              </w:rPr>
              <w:t xml:space="preserve"> aplikace ve </w:t>
            </w:r>
            <w:r w:rsidRPr="00EE64AC">
              <w:rPr>
                <w:rFonts w:eastAsiaTheme="minorEastAsia"/>
                <w:szCs w:val="22"/>
                <w:lang w:eastAsia="en-US"/>
              </w:rPr>
              <w:t>statistickém</w:t>
            </w:r>
            <w:r w:rsidRPr="00EE64AC">
              <w:rPr>
                <w:szCs w:val="22"/>
                <w:lang w:eastAsia="en-US"/>
              </w:rPr>
              <w:t xml:space="preserve"> </w:t>
            </w:r>
            <w:r w:rsidRPr="00EE64AC">
              <w:rPr>
                <w:rFonts w:eastAsiaTheme="minorEastAsia"/>
                <w:szCs w:val="22"/>
                <w:lang w:eastAsia="en-US"/>
              </w:rPr>
              <w:t>řízení</w:t>
            </w:r>
            <w:r w:rsidRPr="00EE64AC">
              <w:rPr>
                <w:szCs w:val="22"/>
                <w:lang w:eastAsia="en-US"/>
              </w:rPr>
              <w:t xml:space="preserve"> kvality</w:t>
            </w:r>
            <w:r w:rsidRPr="00EE64AC">
              <w:rPr>
                <w:rFonts w:eastAsiaTheme="minorEastAsia"/>
                <w:szCs w:val="22"/>
                <w:lang w:val="en-US" w:eastAsia="en-US"/>
              </w:rPr>
              <w:t xml:space="preserve"> </w:t>
            </w:r>
          </w:p>
          <w:p w:rsidR="00EE64AC" w:rsidRPr="00EE64AC" w:rsidRDefault="00EE64AC" w:rsidP="00124FDB">
            <w:pPr>
              <w:numPr>
                <w:ilvl w:val="0"/>
                <w:numId w:val="45"/>
              </w:numPr>
              <w:ind w:left="247" w:hanging="284"/>
              <w:jc w:val="both"/>
              <w:textAlignment w:val="baseline"/>
              <w:rPr>
                <w:szCs w:val="22"/>
                <w:lang w:eastAsia="en-US"/>
              </w:rPr>
            </w:pPr>
            <w:r w:rsidRPr="00EE64AC">
              <w:rPr>
                <w:szCs w:val="22"/>
                <w:lang w:eastAsia="en-US"/>
              </w:rPr>
              <w:t xml:space="preserve">Neparametrické testy – </w:t>
            </w:r>
            <w:r w:rsidRPr="00EE64AC">
              <w:rPr>
                <w:rFonts w:eastAsiaTheme="minorEastAsia"/>
                <w:szCs w:val="22"/>
                <w:lang w:eastAsia="en-US"/>
              </w:rPr>
              <w:t>situace, kdy použít parametrické a neparametrické testy</w:t>
            </w:r>
            <w:r w:rsidRPr="00EE64AC">
              <w:rPr>
                <w:rFonts w:eastAsiaTheme="minorEastAsia"/>
                <w:szCs w:val="22"/>
                <w:lang w:val="en-US" w:eastAsia="en-US"/>
              </w:rPr>
              <w:t xml:space="preserve"> </w:t>
            </w:r>
          </w:p>
          <w:p w:rsidR="00EE64AC" w:rsidRPr="00EE64AC" w:rsidRDefault="00EE64AC" w:rsidP="00124FDB">
            <w:pPr>
              <w:numPr>
                <w:ilvl w:val="0"/>
                <w:numId w:val="45"/>
              </w:numPr>
              <w:ind w:left="247" w:hanging="284"/>
              <w:jc w:val="both"/>
              <w:textAlignment w:val="baseline"/>
              <w:rPr>
                <w:szCs w:val="22"/>
                <w:lang w:eastAsia="en-US"/>
              </w:rPr>
            </w:pPr>
            <w:r w:rsidRPr="00EE64AC">
              <w:rPr>
                <w:szCs w:val="22"/>
                <w:lang w:eastAsia="en-US"/>
              </w:rPr>
              <w:t xml:space="preserve">Aplikace regresní a korelační analýzy v </w:t>
            </w:r>
            <w:r w:rsidRPr="00EE64AC">
              <w:rPr>
                <w:rFonts w:eastAsiaTheme="minorEastAsia"/>
                <w:szCs w:val="22"/>
                <w:lang w:eastAsia="en-US"/>
              </w:rPr>
              <w:t>různých</w:t>
            </w:r>
            <w:r w:rsidRPr="00EE64AC">
              <w:rPr>
                <w:szCs w:val="22"/>
                <w:lang w:eastAsia="en-US"/>
              </w:rPr>
              <w:t xml:space="preserve"> oblastech</w:t>
            </w:r>
            <w:r w:rsidRPr="00EE64AC">
              <w:rPr>
                <w:rFonts w:eastAsiaTheme="minorEastAsia"/>
                <w:szCs w:val="22"/>
                <w:lang w:val="en-US" w:eastAsia="en-US"/>
              </w:rPr>
              <w:t xml:space="preserve"> průmyslu</w:t>
            </w:r>
          </w:p>
          <w:p w:rsidR="00EE64AC" w:rsidRPr="00EE64AC" w:rsidRDefault="00EE64AC" w:rsidP="00124FDB">
            <w:pPr>
              <w:numPr>
                <w:ilvl w:val="0"/>
                <w:numId w:val="45"/>
              </w:numPr>
              <w:ind w:left="247" w:hanging="284"/>
              <w:jc w:val="both"/>
              <w:textAlignment w:val="baseline"/>
              <w:rPr>
                <w:szCs w:val="22"/>
                <w:lang w:eastAsia="en-US"/>
              </w:rPr>
            </w:pPr>
            <w:r w:rsidRPr="00EE64AC">
              <w:rPr>
                <w:szCs w:val="22"/>
                <w:lang w:eastAsia="en-US"/>
              </w:rPr>
              <w:t>Mnohonásobná regrese a korelace</w:t>
            </w:r>
            <w:r w:rsidR="00C61C83">
              <w:rPr>
                <w:szCs w:val="22"/>
                <w:lang w:eastAsia="en-US"/>
              </w:rPr>
              <w:t>,</w:t>
            </w:r>
            <w:r w:rsidRPr="00EE64AC">
              <w:rPr>
                <w:szCs w:val="22"/>
                <w:lang w:eastAsia="en-US"/>
              </w:rPr>
              <w:t xml:space="preserve"> </w:t>
            </w:r>
            <w:r w:rsidRPr="00EE64AC">
              <w:rPr>
                <w:rFonts w:eastAsiaTheme="minorEastAsia"/>
                <w:szCs w:val="22"/>
                <w:lang w:eastAsia="en-US"/>
              </w:rPr>
              <w:t>důraz</w:t>
            </w:r>
            <w:r w:rsidRPr="00EE64AC">
              <w:rPr>
                <w:szCs w:val="22"/>
                <w:lang w:eastAsia="en-US"/>
              </w:rPr>
              <w:t xml:space="preserve"> na interpretaci parametrů modelu</w:t>
            </w:r>
            <w:r w:rsidRPr="00EE64AC">
              <w:rPr>
                <w:rFonts w:eastAsiaTheme="minorEastAsia"/>
                <w:szCs w:val="22"/>
                <w:lang w:val="en-US" w:eastAsia="en-US"/>
              </w:rPr>
              <w:t xml:space="preserve"> </w:t>
            </w:r>
          </w:p>
          <w:p w:rsidR="00EE64AC" w:rsidRPr="00EE64AC" w:rsidRDefault="00EE64AC" w:rsidP="00124FDB">
            <w:pPr>
              <w:numPr>
                <w:ilvl w:val="0"/>
                <w:numId w:val="45"/>
              </w:numPr>
              <w:ind w:left="247" w:hanging="284"/>
              <w:jc w:val="both"/>
              <w:textAlignment w:val="baseline"/>
              <w:rPr>
                <w:szCs w:val="22"/>
                <w:lang w:eastAsia="en-US"/>
              </w:rPr>
            </w:pPr>
            <w:r w:rsidRPr="00EE64AC">
              <w:rPr>
                <w:szCs w:val="22"/>
                <w:lang w:eastAsia="en-US"/>
              </w:rPr>
              <w:t xml:space="preserve">Parametrické a neparametrické míry těsnosti závislosti aneb kdy v praxi </w:t>
            </w:r>
            <w:r w:rsidRPr="00EE64AC">
              <w:rPr>
                <w:rFonts w:eastAsiaTheme="minorEastAsia"/>
                <w:szCs w:val="22"/>
                <w:lang w:eastAsia="en-US"/>
              </w:rPr>
              <w:t>použít</w:t>
            </w:r>
            <w:r w:rsidRPr="00EE64AC">
              <w:rPr>
                <w:szCs w:val="22"/>
                <w:lang w:eastAsia="en-US"/>
              </w:rPr>
              <w:t xml:space="preserve"> </w:t>
            </w:r>
            <w:r w:rsidRPr="00EE64AC">
              <w:rPr>
                <w:rFonts w:eastAsiaTheme="minorEastAsia"/>
                <w:szCs w:val="22"/>
                <w:lang w:eastAsia="en-US"/>
              </w:rPr>
              <w:t>parametrické</w:t>
            </w:r>
            <w:r w:rsidRPr="00EE64AC">
              <w:rPr>
                <w:szCs w:val="22"/>
                <w:lang w:eastAsia="en-US"/>
              </w:rPr>
              <w:t xml:space="preserve"> a </w:t>
            </w:r>
            <w:r w:rsidRPr="00EE64AC">
              <w:rPr>
                <w:rFonts w:eastAsiaTheme="minorEastAsia"/>
                <w:szCs w:val="22"/>
                <w:lang w:eastAsia="en-US"/>
              </w:rPr>
              <w:t>neparametrické</w:t>
            </w:r>
            <w:r w:rsidRPr="00EE64AC">
              <w:rPr>
                <w:szCs w:val="22"/>
                <w:lang w:eastAsia="en-US"/>
              </w:rPr>
              <w:t xml:space="preserve"> </w:t>
            </w:r>
            <w:r w:rsidRPr="00EE64AC">
              <w:rPr>
                <w:rFonts w:eastAsiaTheme="minorEastAsia"/>
                <w:szCs w:val="22"/>
                <w:lang w:eastAsia="en-US"/>
              </w:rPr>
              <w:t>korelační</w:t>
            </w:r>
            <w:r w:rsidRPr="00EE64AC">
              <w:rPr>
                <w:szCs w:val="22"/>
                <w:lang w:eastAsia="en-US"/>
              </w:rPr>
              <w:t xml:space="preserve"> koeficienty</w:t>
            </w:r>
          </w:p>
          <w:p w:rsidR="00EE64AC" w:rsidRPr="00EE64AC" w:rsidRDefault="00EE64AC" w:rsidP="00124FDB">
            <w:pPr>
              <w:numPr>
                <w:ilvl w:val="0"/>
                <w:numId w:val="45"/>
              </w:numPr>
              <w:ind w:left="247" w:hanging="284"/>
              <w:jc w:val="both"/>
              <w:textAlignment w:val="baseline"/>
              <w:rPr>
                <w:sz w:val="22"/>
                <w:szCs w:val="24"/>
                <w:lang w:val="en-US" w:eastAsia="en-US"/>
              </w:rPr>
            </w:pPr>
            <w:r w:rsidRPr="00EE64AC">
              <w:rPr>
                <w:rFonts w:eastAsiaTheme="minorEastAsia"/>
                <w:szCs w:val="22"/>
                <w:lang w:eastAsia="en-US"/>
              </w:rPr>
              <w:t>Úvod</w:t>
            </w:r>
            <w:r w:rsidRPr="00EE64AC">
              <w:rPr>
                <w:szCs w:val="22"/>
                <w:lang w:eastAsia="en-US"/>
              </w:rPr>
              <w:t xml:space="preserve"> do oblasti </w:t>
            </w:r>
            <w:r w:rsidRPr="00EE64AC">
              <w:rPr>
                <w:rFonts w:eastAsiaTheme="minorEastAsia"/>
                <w:szCs w:val="22"/>
                <w:lang w:eastAsia="en-US"/>
              </w:rPr>
              <w:t>časových</w:t>
            </w:r>
            <w:r w:rsidRPr="00EE64AC">
              <w:rPr>
                <w:szCs w:val="22"/>
                <w:lang w:eastAsia="en-US"/>
              </w:rPr>
              <w:t xml:space="preserve"> řad, </w:t>
            </w:r>
            <w:r w:rsidRPr="00EE64AC">
              <w:rPr>
                <w:rFonts w:eastAsiaTheme="minorEastAsia"/>
                <w:szCs w:val="22"/>
                <w:lang w:eastAsia="en-US"/>
              </w:rPr>
              <w:t>aditivní</w:t>
            </w:r>
            <w:r w:rsidRPr="00EE64AC">
              <w:rPr>
                <w:szCs w:val="22"/>
                <w:lang w:eastAsia="en-US"/>
              </w:rPr>
              <w:t xml:space="preserve"> a </w:t>
            </w:r>
            <w:r w:rsidRPr="00EE64AC">
              <w:rPr>
                <w:rFonts w:eastAsiaTheme="minorEastAsia"/>
                <w:szCs w:val="22"/>
                <w:lang w:eastAsia="en-US"/>
              </w:rPr>
              <w:t>multiplikativní</w:t>
            </w:r>
            <w:r w:rsidRPr="00EE64AC">
              <w:rPr>
                <w:szCs w:val="22"/>
                <w:lang w:eastAsia="en-US"/>
              </w:rPr>
              <w:t xml:space="preserve"> ekonometrický model</w:t>
            </w:r>
          </w:p>
          <w:p w:rsidR="00EE64AC" w:rsidRPr="00EE64AC" w:rsidRDefault="00EE64AC" w:rsidP="00124FDB">
            <w:pPr>
              <w:numPr>
                <w:ilvl w:val="0"/>
                <w:numId w:val="45"/>
              </w:numPr>
              <w:ind w:left="247" w:hanging="284"/>
              <w:jc w:val="both"/>
              <w:textAlignment w:val="baseline"/>
              <w:rPr>
                <w:sz w:val="22"/>
                <w:szCs w:val="24"/>
                <w:lang w:val="en-US" w:eastAsia="en-US"/>
              </w:rPr>
            </w:pPr>
            <w:r w:rsidRPr="00EE64AC">
              <w:rPr>
                <w:szCs w:val="22"/>
                <w:lang w:eastAsia="en-US"/>
              </w:rPr>
              <w:t xml:space="preserve">Analytické a mechanické vyrovnávání </w:t>
            </w:r>
            <w:r w:rsidRPr="00EE64AC">
              <w:rPr>
                <w:rFonts w:eastAsiaTheme="minorEastAsia"/>
                <w:szCs w:val="22"/>
                <w:lang w:eastAsia="en-US"/>
              </w:rPr>
              <w:t>časových</w:t>
            </w:r>
            <w:r w:rsidRPr="00EE64AC">
              <w:rPr>
                <w:szCs w:val="22"/>
                <w:lang w:eastAsia="en-US"/>
              </w:rPr>
              <w:t xml:space="preserve"> řad s </w:t>
            </w:r>
            <w:r w:rsidRPr="00EE64AC">
              <w:rPr>
                <w:rFonts w:eastAsiaTheme="minorEastAsia"/>
                <w:szCs w:val="22"/>
                <w:lang w:eastAsia="en-US"/>
              </w:rPr>
              <w:t>praktickými</w:t>
            </w:r>
            <w:r w:rsidRPr="00EE64AC">
              <w:rPr>
                <w:szCs w:val="22"/>
                <w:lang w:eastAsia="en-US"/>
              </w:rPr>
              <w:t xml:space="preserve"> </w:t>
            </w:r>
            <w:r w:rsidRPr="00EE64AC">
              <w:rPr>
                <w:rFonts w:eastAsiaTheme="minorEastAsia"/>
                <w:szCs w:val="22"/>
                <w:lang w:eastAsia="en-US"/>
              </w:rPr>
              <w:t>ukázkami</w:t>
            </w:r>
            <w:r w:rsidRPr="00EE64AC">
              <w:rPr>
                <w:szCs w:val="22"/>
                <w:lang w:eastAsia="en-US"/>
              </w:rPr>
              <w:t xml:space="preserve"> na </w:t>
            </w:r>
            <w:r w:rsidRPr="00EE64AC">
              <w:rPr>
                <w:rFonts w:eastAsiaTheme="minorEastAsia"/>
                <w:szCs w:val="22"/>
                <w:lang w:eastAsia="en-US"/>
              </w:rPr>
              <w:t>finančních</w:t>
            </w:r>
            <w:r w:rsidRPr="00EE64AC">
              <w:rPr>
                <w:szCs w:val="22"/>
                <w:lang w:eastAsia="en-US"/>
              </w:rPr>
              <w:t xml:space="preserve"> datech</w:t>
            </w:r>
          </w:p>
          <w:p w:rsidR="00EE64AC" w:rsidRPr="00EE64AC" w:rsidRDefault="00EE64AC" w:rsidP="00124FDB">
            <w:pPr>
              <w:numPr>
                <w:ilvl w:val="0"/>
                <w:numId w:val="45"/>
              </w:numPr>
              <w:ind w:left="247" w:hanging="284"/>
              <w:jc w:val="both"/>
              <w:textAlignment w:val="baseline"/>
              <w:rPr>
                <w:sz w:val="22"/>
                <w:szCs w:val="24"/>
                <w:lang w:val="en-US" w:eastAsia="en-US"/>
              </w:rPr>
            </w:pPr>
            <w:r w:rsidRPr="00EE64AC">
              <w:rPr>
                <w:rFonts w:eastAsiaTheme="minorEastAsia"/>
                <w:szCs w:val="22"/>
                <w:lang w:eastAsia="en-US"/>
              </w:rPr>
              <w:t>Úvod</w:t>
            </w:r>
            <w:r w:rsidRPr="00EE64AC">
              <w:rPr>
                <w:szCs w:val="22"/>
                <w:lang w:eastAsia="en-US"/>
              </w:rPr>
              <w:t xml:space="preserve"> do oblasti </w:t>
            </w:r>
            <w:r w:rsidRPr="00EE64AC">
              <w:rPr>
                <w:rFonts w:eastAsiaTheme="minorEastAsia"/>
                <w:szCs w:val="22"/>
                <w:lang w:eastAsia="en-US"/>
              </w:rPr>
              <w:t>strojového</w:t>
            </w:r>
            <w:r w:rsidRPr="00EE64AC">
              <w:rPr>
                <w:szCs w:val="22"/>
                <w:lang w:eastAsia="en-US"/>
              </w:rPr>
              <w:t xml:space="preserve"> </w:t>
            </w:r>
            <w:r w:rsidRPr="00EE64AC">
              <w:rPr>
                <w:rFonts w:eastAsiaTheme="minorEastAsia"/>
                <w:szCs w:val="22"/>
                <w:lang w:eastAsia="en-US"/>
              </w:rPr>
              <w:t>učení</w:t>
            </w:r>
            <w:r w:rsidRPr="00EE64AC">
              <w:rPr>
                <w:szCs w:val="22"/>
                <w:lang w:eastAsia="en-US"/>
              </w:rPr>
              <w:t xml:space="preserve"> – aplikace </w:t>
            </w:r>
            <w:r w:rsidRPr="00EE64AC">
              <w:rPr>
                <w:rFonts w:eastAsiaTheme="minorEastAsia"/>
                <w:szCs w:val="22"/>
                <w:lang w:eastAsia="en-US"/>
              </w:rPr>
              <w:t>strojového</w:t>
            </w:r>
            <w:r w:rsidRPr="00EE64AC">
              <w:rPr>
                <w:szCs w:val="22"/>
                <w:lang w:eastAsia="en-US"/>
              </w:rPr>
              <w:t xml:space="preserve"> </w:t>
            </w:r>
            <w:r w:rsidRPr="00EE64AC">
              <w:rPr>
                <w:rFonts w:eastAsiaTheme="minorEastAsia"/>
                <w:szCs w:val="22"/>
                <w:lang w:eastAsia="en-US"/>
              </w:rPr>
              <w:t>učení</w:t>
            </w:r>
            <w:r w:rsidRPr="00EE64AC">
              <w:rPr>
                <w:szCs w:val="22"/>
                <w:lang w:eastAsia="en-US"/>
              </w:rPr>
              <w:t xml:space="preserve"> v </w:t>
            </w:r>
            <w:r w:rsidRPr="00EE64AC">
              <w:rPr>
                <w:rFonts w:eastAsiaTheme="minorEastAsia"/>
                <w:szCs w:val="22"/>
                <w:lang w:eastAsia="en-US"/>
              </w:rPr>
              <w:t>různých průmyslových</w:t>
            </w:r>
            <w:r w:rsidRPr="00EE64AC">
              <w:rPr>
                <w:szCs w:val="22"/>
                <w:lang w:eastAsia="en-US"/>
              </w:rPr>
              <w:t xml:space="preserve"> oblastech (strojové učení s učitelem a bez učitele)</w:t>
            </w:r>
          </w:p>
          <w:p w:rsidR="00EE64AC" w:rsidRPr="00EE64AC" w:rsidRDefault="00EE64AC" w:rsidP="00124FDB">
            <w:pPr>
              <w:numPr>
                <w:ilvl w:val="0"/>
                <w:numId w:val="45"/>
              </w:numPr>
              <w:ind w:left="247" w:hanging="284"/>
              <w:jc w:val="both"/>
              <w:textAlignment w:val="baseline"/>
              <w:rPr>
                <w:sz w:val="24"/>
                <w:szCs w:val="24"/>
                <w:lang w:val="en-US" w:eastAsia="en-US"/>
              </w:rPr>
            </w:pPr>
            <w:r w:rsidRPr="00EE64AC">
              <w:rPr>
                <w:rFonts w:eastAsiaTheme="minorEastAsia"/>
                <w:szCs w:val="22"/>
                <w:lang w:eastAsia="en-US"/>
              </w:rPr>
              <w:t>Úvod</w:t>
            </w:r>
            <w:r w:rsidRPr="00EE64AC">
              <w:rPr>
                <w:szCs w:val="22"/>
                <w:lang w:eastAsia="en-US"/>
              </w:rPr>
              <w:t xml:space="preserve"> do oblasti </w:t>
            </w:r>
            <w:r w:rsidRPr="00EE64AC">
              <w:rPr>
                <w:rFonts w:eastAsiaTheme="minorEastAsia"/>
                <w:szCs w:val="22"/>
                <w:lang w:eastAsia="en-US"/>
              </w:rPr>
              <w:t>strojového</w:t>
            </w:r>
            <w:r w:rsidRPr="00EE64AC">
              <w:rPr>
                <w:szCs w:val="22"/>
                <w:lang w:eastAsia="en-US"/>
              </w:rPr>
              <w:t xml:space="preserve"> </w:t>
            </w:r>
            <w:r w:rsidRPr="00EE64AC">
              <w:rPr>
                <w:rFonts w:eastAsiaTheme="minorEastAsia"/>
                <w:szCs w:val="22"/>
                <w:lang w:eastAsia="en-US"/>
              </w:rPr>
              <w:t>učení</w:t>
            </w:r>
            <w:r w:rsidRPr="00EE64AC">
              <w:rPr>
                <w:szCs w:val="22"/>
                <w:lang w:eastAsia="en-US"/>
              </w:rPr>
              <w:t xml:space="preserve"> – aplikace </w:t>
            </w:r>
            <w:r w:rsidRPr="00EE64AC">
              <w:rPr>
                <w:rFonts w:eastAsiaTheme="minorEastAsia"/>
                <w:szCs w:val="22"/>
                <w:lang w:eastAsia="en-US"/>
              </w:rPr>
              <w:t>strojového</w:t>
            </w:r>
            <w:r w:rsidRPr="00EE64AC">
              <w:rPr>
                <w:szCs w:val="22"/>
                <w:lang w:eastAsia="en-US"/>
              </w:rPr>
              <w:t xml:space="preserve"> </w:t>
            </w:r>
            <w:r w:rsidRPr="00EE64AC">
              <w:rPr>
                <w:rFonts w:eastAsiaTheme="minorEastAsia"/>
                <w:szCs w:val="22"/>
                <w:lang w:eastAsia="en-US"/>
              </w:rPr>
              <w:t>učení</w:t>
            </w:r>
            <w:r w:rsidRPr="00EE64AC">
              <w:rPr>
                <w:szCs w:val="22"/>
                <w:lang w:eastAsia="en-US"/>
              </w:rPr>
              <w:t xml:space="preserve"> v </w:t>
            </w:r>
            <w:r w:rsidRPr="00EE64AC">
              <w:rPr>
                <w:rFonts w:eastAsiaTheme="minorEastAsia"/>
                <w:szCs w:val="22"/>
                <w:lang w:eastAsia="en-US"/>
              </w:rPr>
              <w:t>různých průmyslových</w:t>
            </w:r>
            <w:r w:rsidRPr="00EE64AC">
              <w:rPr>
                <w:szCs w:val="22"/>
                <w:lang w:eastAsia="en-US"/>
              </w:rPr>
              <w:t xml:space="preserve"> oblastech (rozdíl mezi predikcí a klasifikací)</w:t>
            </w:r>
          </w:p>
        </w:tc>
      </w:tr>
      <w:tr w:rsidR="00EE64AC" w:rsidRPr="00EE64AC" w:rsidTr="00B012C7">
        <w:trPr>
          <w:trHeight w:val="265"/>
        </w:trPr>
        <w:tc>
          <w:tcPr>
            <w:tcW w:w="3653" w:type="dxa"/>
            <w:gridSpan w:val="2"/>
            <w:tcBorders>
              <w:top w:val="nil"/>
            </w:tcBorders>
            <w:shd w:val="clear" w:color="auto" w:fill="F7CAAC"/>
          </w:tcPr>
          <w:p w:rsidR="00EE64AC" w:rsidRPr="00EE64AC" w:rsidRDefault="00EE64AC" w:rsidP="00EE64AC">
            <w:pPr>
              <w:jc w:val="both"/>
            </w:pPr>
            <w:r w:rsidRPr="00EE64AC">
              <w:rPr>
                <w:b/>
              </w:rPr>
              <w:t>Studijní literatura a studijní pomůcky</w:t>
            </w:r>
          </w:p>
        </w:tc>
        <w:tc>
          <w:tcPr>
            <w:tcW w:w="6202" w:type="dxa"/>
            <w:gridSpan w:val="6"/>
            <w:tcBorders>
              <w:top w:val="nil"/>
              <w:bottom w:val="nil"/>
            </w:tcBorders>
          </w:tcPr>
          <w:p w:rsidR="00EE64AC" w:rsidRPr="00EE64AC" w:rsidRDefault="00EE64AC" w:rsidP="00EE64AC">
            <w:pPr>
              <w:jc w:val="both"/>
            </w:pPr>
          </w:p>
        </w:tc>
      </w:tr>
      <w:tr w:rsidR="00EE64AC" w:rsidRPr="00EE64AC" w:rsidTr="00B012C7">
        <w:trPr>
          <w:trHeight w:val="992"/>
        </w:trPr>
        <w:tc>
          <w:tcPr>
            <w:tcW w:w="9855" w:type="dxa"/>
            <w:gridSpan w:val="8"/>
            <w:tcBorders>
              <w:top w:val="nil"/>
            </w:tcBorders>
          </w:tcPr>
          <w:p w:rsidR="00AC0CA7" w:rsidRPr="00913988" w:rsidRDefault="00AC0CA7" w:rsidP="00AC0CA7">
            <w:pPr>
              <w:jc w:val="both"/>
              <w:rPr>
                <w:ins w:id="1719" w:author="Michal Pilík" w:date="2019-09-12T11:23:00Z"/>
                <w:b/>
              </w:rPr>
            </w:pPr>
            <w:ins w:id="1720" w:author="Michal Pilík" w:date="2019-09-12T11:23:00Z">
              <w:r w:rsidRPr="00913988">
                <w:rPr>
                  <w:b/>
                </w:rPr>
                <w:t>Povinná literatura</w:t>
              </w:r>
            </w:ins>
          </w:p>
          <w:p w:rsidR="00AC0CA7" w:rsidRPr="00913988" w:rsidRDefault="00AC0CA7" w:rsidP="00AC0CA7">
            <w:pPr>
              <w:jc w:val="both"/>
              <w:rPr>
                <w:ins w:id="1721" w:author="Michal Pilík" w:date="2019-09-12T11:23:00Z"/>
                <w:rStyle w:val="normaltextrun"/>
                <w:lang w:eastAsia="en-US"/>
              </w:rPr>
            </w:pPr>
            <w:ins w:id="1722" w:author="Michal Pilík" w:date="2019-09-12T11:23:00Z">
              <w:r w:rsidRPr="00913988">
                <w:rPr>
                  <w:rStyle w:val="normaltextrun"/>
                  <w:lang w:eastAsia="en-US"/>
                </w:rPr>
                <w:t xml:space="preserve">KOVÁŘÍK, M., KLÍMEK, P. </w:t>
              </w:r>
              <w:r w:rsidRPr="00913988">
                <w:rPr>
                  <w:rStyle w:val="normaltextrun"/>
                  <w:i/>
                  <w:lang w:eastAsia="en-US"/>
                </w:rPr>
                <w:t>Aplikovaná statistika – Sbírka příkladů v programu XLStatistics</w:t>
              </w:r>
              <w:r w:rsidRPr="00913988">
                <w:rPr>
                  <w:rStyle w:val="normaltextrun"/>
                  <w:lang w:eastAsia="en-US"/>
                </w:rPr>
                <w:t>. Skripta pro 2. ročník denního studia Zlín: UTB, FaME, 2011. 145 s. ISBN  978-80-7454-129-2.</w:t>
              </w:r>
            </w:ins>
          </w:p>
          <w:p w:rsidR="00AC0CA7" w:rsidRPr="00913988" w:rsidRDefault="00AC0CA7" w:rsidP="00AC0CA7">
            <w:pPr>
              <w:jc w:val="both"/>
              <w:rPr>
                <w:ins w:id="1723" w:author="Michal Pilík" w:date="2019-09-12T11:23:00Z"/>
                <w:rStyle w:val="normaltextrun"/>
                <w:lang w:eastAsia="en-US"/>
              </w:rPr>
            </w:pPr>
            <w:ins w:id="1724" w:author="Michal Pilík" w:date="2019-09-12T11:23:00Z">
              <w:r w:rsidRPr="00913988">
                <w:rPr>
                  <w:rStyle w:val="normaltextrun"/>
                  <w:lang w:eastAsia="en-US"/>
                </w:rPr>
                <w:t xml:space="preserve">KUHN, M., JOHNSON, K. </w:t>
              </w:r>
              <w:r w:rsidRPr="00913988">
                <w:rPr>
                  <w:rStyle w:val="normaltextrun"/>
                  <w:i/>
                  <w:lang w:eastAsia="en-US"/>
                </w:rPr>
                <w:t>Applied predictive modeling.</w:t>
              </w:r>
              <w:r w:rsidRPr="00913988">
                <w:rPr>
                  <w:rStyle w:val="normaltextrun"/>
                  <w:lang w:eastAsia="en-US"/>
                </w:rPr>
                <w:t xml:space="preserve"> New York: Springer, 2013, 600 p. ISBN 978-1-4614-6848-6.</w:t>
              </w:r>
            </w:ins>
          </w:p>
          <w:p w:rsidR="00AC0CA7" w:rsidRPr="00913988" w:rsidRDefault="00AC0CA7" w:rsidP="00AC0CA7">
            <w:pPr>
              <w:jc w:val="both"/>
              <w:rPr>
                <w:ins w:id="1725" w:author="Michal Pilík" w:date="2019-09-12T11:23:00Z"/>
                <w:rStyle w:val="normaltextrun"/>
                <w:lang w:eastAsia="en-US"/>
              </w:rPr>
            </w:pPr>
            <w:ins w:id="1726" w:author="Michal Pilík" w:date="2019-09-12T11:23:00Z">
              <w:r w:rsidRPr="00913988">
                <w:rPr>
                  <w:rStyle w:val="normaltextrun"/>
                  <w:lang w:eastAsia="en-US"/>
                </w:rPr>
                <w:t xml:space="preserve">MONTGOMERY, D. C. </w:t>
              </w:r>
              <w:r w:rsidRPr="00913988">
                <w:rPr>
                  <w:rStyle w:val="normaltextrun"/>
                  <w:i/>
                  <w:lang w:eastAsia="en-US"/>
                </w:rPr>
                <w:t>Introduction to Statistical Quality Control</w:t>
              </w:r>
              <w:r w:rsidRPr="00913988">
                <w:rPr>
                  <w:rStyle w:val="normaltextrun"/>
                  <w:lang w:eastAsia="en-US"/>
                </w:rPr>
                <w:t>. vyd. 6. USA: John Wiley &amp; Sons, Inc, 2009. 734 p. ISBN 978-0470169926</w:t>
              </w:r>
            </w:ins>
          </w:p>
          <w:p w:rsidR="00AC0CA7" w:rsidRPr="00913988" w:rsidRDefault="00AC0CA7" w:rsidP="00AC0CA7">
            <w:pPr>
              <w:jc w:val="both"/>
              <w:rPr>
                <w:ins w:id="1727" w:author="Michal Pilík" w:date="2019-09-12T11:23:00Z"/>
                <w:color w:val="333333"/>
                <w:shd w:val="clear" w:color="auto" w:fill="FFFFFF"/>
              </w:rPr>
            </w:pPr>
            <w:ins w:id="1728" w:author="Michal Pilík" w:date="2019-09-12T11:23:00Z">
              <w:r w:rsidRPr="00913988">
                <w:rPr>
                  <w:rStyle w:val="normaltextrun"/>
                  <w:lang w:eastAsia="en-US"/>
                </w:rPr>
                <w:t xml:space="preserve">ROSS, S. M. </w:t>
              </w:r>
              <w:r w:rsidRPr="00913988">
                <w:rPr>
                  <w:rStyle w:val="normaltextrun"/>
                  <w:i/>
                  <w:lang w:eastAsia="en-US"/>
                </w:rPr>
                <w:t>Introductory Statistics</w:t>
              </w:r>
              <w:r w:rsidRPr="00913988">
                <w:rPr>
                  <w:rStyle w:val="normaltextrun"/>
                  <w:lang w:eastAsia="en-US"/>
                </w:rPr>
                <w:t xml:space="preserve">. 3rd ed. Academic Press, 2010. 842 p. ISBN </w:t>
              </w:r>
              <w:r w:rsidRPr="00913988">
                <w:rPr>
                  <w:shd w:val="clear" w:color="auto" w:fill="FFFFFF"/>
                </w:rPr>
                <w:t>0123743885.</w:t>
              </w:r>
            </w:ins>
          </w:p>
          <w:p w:rsidR="00AC0CA7" w:rsidRPr="00913988" w:rsidRDefault="00AC0CA7" w:rsidP="00AC0CA7">
            <w:pPr>
              <w:jc w:val="both"/>
              <w:rPr>
                <w:ins w:id="1729" w:author="Michal Pilík" w:date="2019-09-12T11:23:00Z"/>
                <w:rStyle w:val="normaltextrun"/>
                <w:b/>
                <w:lang w:eastAsia="en-US"/>
              </w:rPr>
            </w:pPr>
            <w:ins w:id="1730" w:author="Michal Pilík" w:date="2019-09-12T11:23:00Z">
              <w:r w:rsidRPr="00913988">
                <w:rPr>
                  <w:b/>
                </w:rPr>
                <w:t>Doporučená literatura</w:t>
              </w:r>
            </w:ins>
          </w:p>
          <w:p w:rsidR="00AC0CA7" w:rsidRPr="00913988" w:rsidRDefault="00AC0CA7" w:rsidP="00AC0CA7">
            <w:pPr>
              <w:jc w:val="both"/>
              <w:rPr>
                <w:ins w:id="1731" w:author="Michal Pilík" w:date="2019-09-12T11:23:00Z"/>
                <w:rStyle w:val="normaltextrun"/>
                <w:lang w:eastAsia="en-US"/>
              </w:rPr>
            </w:pPr>
            <w:ins w:id="1732" w:author="Michal Pilík" w:date="2019-09-12T11:23:00Z">
              <w:r w:rsidRPr="00913988">
                <w:rPr>
                  <w:rStyle w:val="normaltextrun"/>
                  <w:lang w:eastAsia="en-US"/>
                </w:rPr>
                <w:t xml:space="preserve">JAMES, G., WITTEN, D., HASTIE, T., TIBSHIRANI, R. </w:t>
              </w:r>
              <w:r w:rsidRPr="00913988">
                <w:rPr>
                  <w:rStyle w:val="normaltextrun"/>
                  <w:i/>
                  <w:lang w:eastAsia="en-US"/>
                </w:rPr>
                <w:t xml:space="preserve">An introduction to statistical learning: with applications in R. </w:t>
              </w:r>
              <w:r w:rsidRPr="00913988">
                <w:rPr>
                  <w:rStyle w:val="normaltextrun"/>
                  <w:lang w:eastAsia="en-US"/>
                </w:rPr>
                <w:t>New York: Springer, 2013, 426 p. ISBN 978-1-4614-7137-0.</w:t>
              </w:r>
            </w:ins>
          </w:p>
          <w:p w:rsidR="00AC0CA7" w:rsidRPr="00913988" w:rsidRDefault="00AC0CA7" w:rsidP="00AC0CA7">
            <w:pPr>
              <w:jc w:val="both"/>
              <w:rPr>
                <w:ins w:id="1733" w:author="Michal Pilík" w:date="2019-09-12T11:23:00Z"/>
                <w:rStyle w:val="normaltextrun"/>
                <w:lang w:eastAsia="en-US"/>
              </w:rPr>
            </w:pPr>
            <w:ins w:id="1734" w:author="Michal Pilík" w:date="2019-09-12T11:23:00Z">
              <w:r w:rsidRPr="00913988">
                <w:rPr>
                  <w:rStyle w:val="normaltextrun"/>
                  <w:lang w:eastAsia="en-US"/>
                </w:rPr>
                <w:t xml:space="preserve">KOVÁŘÍK, M., KLÍMEK, P. </w:t>
              </w:r>
              <w:r w:rsidRPr="00913988">
                <w:rPr>
                  <w:rStyle w:val="normaltextrun"/>
                  <w:i/>
                  <w:lang w:eastAsia="en-US"/>
                </w:rPr>
                <w:t xml:space="preserve">Počet pravděpodobnosti v programu XLStatistics. </w:t>
              </w:r>
              <w:r w:rsidRPr="00913988">
                <w:rPr>
                  <w:rStyle w:val="normaltextrun"/>
                  <w:lang w:eastAsia="en-US"/>
                </w:rPr>
                <w:t>Skripta pro 1. ročník denního studia Zlín: UTB, FaME, 2011. 150 s. ISBN  978-80-7454-011-0.</w:t>
              </w:r>
            </w:ins>
          </w:p>
          <w:p w:rsidR="00AC0CA7" w:rsidRPr="00913988" w:rsidRDefault="00AC0CA7" w:rsidP="00AC0CA7">
            <w:pPr>
              <w:jc w:val="both"/>
              <w:rPr>
                <w:ins w:id="1735" w:author="Michal Pilík" w:date="2019-09-12T11:23:00Z"/>
                <w:rStyle w:val="normaltextrun"/>
                <w:lang w:eastAsia="en-US"/>
              </w:rPr>
            </w:pPr>
            <w:ins w:id="1736" w:author="Michal Pilík" w:date="2019-09-12T11:23:00Z">
              <w:r w:rsidRPr="00913988">
                <w:rPr>
                  <w:rStyle w:val="normaltextrun"/>
                  <w:lang w:eastAsia="en-US"/>
                </w:rPr>
                <w:t xml:space="preserve">KOVÁŘÍK, M., KLÍMEK, P. </w:t>
              </w:r>
              <w:r w:rsidRPr="00913988">
                <w:rPr>
                  <w:rStyle w:val="normaltextrun"/>
                  <w:i/>
                  <w:lang w:eastAsia="en-US"/>
                </w:rPr>
                <w:t>Matematická statistika v programu XLStatistics</w:t>
              </w:r>
              <w:r w:rsidRPr="00913988">
                <w:rPr>
                  <w:rStyle w:val="normaltextrun"/>
                  <w:lang w:eastAsia="en-US"/>
                </w:rPr>
                <w:t>. Skripta pro 1. ročník denního studia Zlín: UTB, FaME, 2011. 150 s. ISBN  978-80-7454-010-3.</w:t>
              </w:r>
            </w:ins>
          </w:p>
          <w:p w:rsidR="00EE64AC" w:rsidRPr="00EE64AC" w:rsidDel="00AC0CA7" w:rsidRDefault="00AC0CA7" w:rsidP="00AC0CA7">
            <w:pPr>
              <w:jc w:val="both"/>
              <w:rPr>
                <w:del w:id="1737" w:author="Michal Pilík" w:date="2019-09-12T11:23:00Z"/>
                <w:b/>
              </w:rPr>
            </w:pPr>
            <w:ins w:id="1738" w:author="Michal Pilík" w:date="2019-09-12T11:23:00Z">
              <w:r w:rsidRPr="00913988">
                <w:rPr>
                  <w:rStyle w:val="normaltextrun"/>
                  <w:lang w:eastAsia="en-US"/>
                </w:rPr>
                <w:t>PECK, R., OLSEN, CH., DEVORE, J., L</w:t>
              </w:r>
              <w:r w:rsidRPr="00913988">
                <w:rPr>
                  <w:rStyle w:val="normaltextrun"/>
                  <w:i/>
                  <w:lang w:eastAsia="en-US"/>
                </w:rPr>
                <w:t>. Introduction to Statistics and Data Analysis, Enhanced Review Edition</w:t>
              </w:r>
              <w:r w:rsidRPr="00913988">
                <w:rPr>
                  <w:rStyle w:val="normaltextrun"/>
                  <w:lang w:eastAsia="en-US"/>
                </w:rPr>
                <w:t xml:space="preserve"> (4th Edition). Duxbury Press. 2011, 944 p. ISBN 0840054904.</w:t>
              </w:r>
            </w:ins>
            <w:del w:id="1739" w:author="Michal Pilík" w:date="2019-09-12T11:23:00Z">
              <w:r w:rsidR="00EE64AC" w:rsidRPr="00EE64AC" w:rsidDel="00AC0CA7">
                <w:rPr>
                  <w:b/>
                </w:rPr>
                <w:delText>Povinná literatura</w:delText>
              </w:r>
            </w:del>
          </w:p>
          <w:p w:rsidR="00EE64AC" w:rsidRPr="00EE64AC" w:rsidDel="00AC0CA7" w:rsidRDefault="00EE64AC" w:rsidP="00EE64AC">
            <w:pPr>
              <w:jc w:val="both"/>
              <w:rPr>
                <w:del w:id="1740" w:author="Michal Pilík" w:date="2019-09-12T11:23:00Z"/>
                <w:lang w:eastAsia="en-US"/>
              </w:rPr>
            </w:pPr>
            <w:del w:id="1741" w:author="Michal Pilík" w:date="2019-09-12T11:23:00Z">
              <w:r w:rsidRPr="00EE64AC" w:rsidDel="00AC0CA7">
                <w:rPr>
                  <w:lang w:eastAsia="en-US"/>
                </w:rPr>
                <w:lastRenderedPageBreak/>
                <w:delText xml:space="preserve">MONTGOMERY, D. C. </w:delText>
              </w:r>
              <w:r w:rsidRPr="00EE64AC" w:rsidDel="00AC0CA7">
                <w:rPr>
                  <w:i/>
                  <w:lang w:eastAsia="en-US"/>
                </w:rPr>
                <w:delText>Introduction to Statistical Quality Control</w:delText>
              </w:r>
              <w:r w:rsidRPr="00EE64AC" w:rsidDel="00AC0CA7">
                <w:rPr>
                  <w:lang w:eastAsia="en-US"/>
                </w:rPr>
                <w:delText>. vyd. 6. USA: John Wiley &amp; Sons, Inc, 2009. 734 p. ISBN 978-0470169926</w:delText>
              </w:r>
            </w:del>
          </w:p>
          <w:p w:rsidR="00EE64AC" w:rsidRPr="00EE64AC" w:rsidDel="00AC0CA7" w:rsidRDefault="00EE64AC" w:rsidP="00EE64AC">
            <w:pPr>
              <w:jc w:val="both"/>
              <w:rPr>
                <w:del w:id="1742" w:author="Michal Pilík" w:date="2019-09-12T11:23:00Z"/>
                <w:rFonts w:ascii="Arial" w:hAnsi="Arial" w:cs="Arial"/>
                <w:color w:val="333333"/>
                <w:shd w:val="clear" w:color="auto" w:fill="FFFFFF"/>
              </w:rPr>
            </w:pPr>
            <w:del w:id="1743" w:author="Michal Pilík" w:date="2019-09-12T11:23:00Z">
              <w:r w:rsidRPr="00EE64AC" w:rsidDel="00AC0CA7">
                <w:rPr>
                  <w:lang w:eastAsia="en-US"/>
                </w:rPr>
                <w:delText xml:space="preserve">ROSS, S. M. </w:delText>
              </w:r>
              <w:r w:rsidRPr="00EE64AC" w:rsidDel="00AC0CA7">
                <w:rPr>
                  <w:i/>
                  <w:lang w:eastAsia="en-US"/>
                </w:rPr>
                <w:delText>Introductory Statistics</w:delText>
              </w:r>
              <w:r w:rsidRPr="00EE64AC" w:rsidDel="00AC0CA7">
                <w:rPr>
                  <w:lang w:eastAsia="en-US"/>
                </w:rPr>
                <w:delText xml:space="preserve">. 3rd ed. Academic Press, 2010. 842 p. ISBN </w:delText>
              </w:r>
              <w:r w:rsidRPr="00EE64AC" w:rsidDel="00AC0CA7">
                <w:rPr>
                  <w:shd w:val="clear" w:color="auto" w:fill="FFFFFF"/>
                </w:rPr>
                <w:delText>0123743885.</w:delText>
              </w:r>
            </w:del>
          </w:p>
          <w:p w:rsidR="00EE64AC" w:rsidRPr="00EE64AC" w:rsidDel="00AC0CA7" w:rsidRDefault="00EE64AC" w:rsidP="00EE64AC">
            <w:pPr>
              <w:jc w:val="both"/>
              <w:rPr>
                <w:del w:id="1744" w:author="Michal Pilík" w:date="2019-09-12T11:23:00Z"/>
                <w:lang w:eastAsia="en-US"/>
              </w:rPr>
            </w:pPr>
            <w:del w:id="1745" w:author="Michal Pilík" w:date="2019-09-12T11:23:00Z">
              <w:r w:rsidRPr="00EE64AC" w:rsidDel="00AC0CA7">
                <w:rPr>
                  <w:lang w:eastAsia="en-US"/>
                </w:rPr>
                <w:delText xml:space="preserve">KUHN, M., JOHNSON, K. </w:delText>
              </w:r>
              <w:r w:rsidRPr="00EE64AC" w:rsidDel="00AC0CA7">
                <w:rPr>
                  <w:i/>
                  <w:lang w:eastAsia="en-US"/>
                </w:rPr>
                <w:delText>Applied predictive modeling.</w:delText>
              </w:r>
              <w:r w:rsidRPr="00EE64AC" w:rsidDel="00AC0CA7">
                <w:rPr>
                  <w:lang w:eastAsia="en-US"/>
                </w:rPr>
                <w:delText xml:space="preserve"> New York: Springer, 2013, 600 p. ISBN 978-1-4614-6848-6.</w:delText>
              </w:r>
            </w:del>
          </w:p>
          <w:p w:rsidR="00EE64AC" w:rsidRPr="00EE64AC" w:rsidDel="00AC0CA7" w:rsidRDefault="00EE64AC" w:rsidP="00EE64AC">
            <w:pPr>
              <w:jc w:val="both"/>
              <w:rPr>
                <w:del w:id="1746" w:author="Michal Pilík" w:date="2019-09-12T11:23:00Z"/>
                <w:lang w:eastAsia="en-US"/>
              </w:rPr>
            </w:pPr>
            <w:del w:id="1747" w:author="Michal Pilík" w:date="2019-09-12T11:23:00Z">
              <w:r w:rsidRPr="00EE64AC" w:rsidDel="00AC0CA7">
                <w:rPr>
                  <w:lang w:eastAsia="en-US"/>
                </w:rPr>
                <w:delText xml:space="preserve">JAMES, G., WITTEN, D., HASTIE, T., TIBSHIRANI, R. </w:delText>
              </w:r>
              <w:r w:rsidRPr="00EE64AC" w:rsidDel="00AC0CA7">
                <w:rPr>
                  <w:i/>
                  <w:lang w:eastAsia="en-US"/>
                </w:rPr>
                <w:delText xml:space="preserve">An introduction to statistical learning: with applications in R. </w:delText>
              </w:r>
              <w:r w:rsidRPr="00EE64AC" w:rsidDel="00AC0CA7">
                <w:rPr>
                  <w:lang w:eastAsia="en-US"/>
                </w:rPr>
                <w:delText>New York: Springer, 2013, 426 p. ISBN 978-1-4614-7137-0.</w:delText>
              </w:r>
            </w:del>
          </w:p>
          <w:p w:rsidR="00EE64AC" w:rsidRPr="00EE64AC" w:rsidDel="00AC0CA7" w:rsidRDefault="00EE64AC" w:rsidP="00EE64AC">
            <w:pPr>
              <w:jc w:val="both"/>
              <w:rPr>
                <w:del w:id="1748" w:author="Michal Pilík" w:date="2019-09-12T11:23:00Z"/>
                <w:b/>
                <w:lang w:eastAsia="en-US"/>
              </w:rPr>
            </w:pPr>
            <w:del w:id="1749" w:author="Michal Pilík" w:date="2019-09-12T11:23:00Z">
              <w:r w:rsidRPr="00EE64AC" w:rsidDel="00AC0CA7">
                <w:rPr>
                  <w:b/>
                </w:rPr>
                <w:delText>Doporučená literatura</w:delText>
              </w:r>
            </w:del>
          </w:p>
          <w:p w:rsidR="00EE64AC" w:rsidRPr="00EE64AC" w:rsidDel="00AC0CA7" w:rsidRDefault="00EE64AC" w:rsidP="00EE64AC">
            <w:pPr>
              <w:jc w:val="both"/>
              <w:rPr>
                <w:del w:id="1750" w:author="Michal Pilík" w:date="2019-09-12T11:23:00Z"/>
                <w:lang w:eastAsia="en-US"/>
              </w:rPr>
            </w:pPr>
            <w:del w:id="1751" w:author="Michal Pilík" w:date="2019-09-12T11:23:00Z">
              <w:r w:rsidRPr="00EE64AC" w:rsidDel="00AC0CA7">
                <w:rPr>
                  <w:lang w:eastAsia="en-US"/>
                </w:rPr>
                <w:delText>FELLER</w:delText>
              </w:r>
              <w:r w:rsidDel="00AC0CA7">
                <w:rPr>
                  <w:lang w:eastAsia="en-US"/>
                </w:rPr>
                <w:delText>, W.</w:delText>
              </w:r>
              <w:r w:rsidRPr="00EE64AC" w:rsidDel="00AC0CA7">
                <w:rPr>
                  <w:lang w:eastAsia="en-US"/>
                </w:rPr>
                <w:delText xml:space="preserve"> </w:delText>
              </w:r>
              <w:r w:rsidRPr="00EE64AC" w:rsidDel="00AC0CA7">
                <w:rPr>
                  <w:i/>
                  <w:lang w:eastAsia="en-US"/>
                </w:rPr>
                <w:delText>An Introduction to Probability Theory and Its Applications</w:delText>
              </w:r>
              <w:r w:rsidRPr="00EE64AC" w:rsidDel="00AC0CA7">
                <w:rPr>
                  <w:lang w:eastAsia="en-US"/>
                </w:rPr>
                <w:delText>, Volume II. New York: Wiley</w:delText>
              </w:r>
              <w:r w:rsidDel="00AC0CA7">
                <w:rPr>
                  <w:lang w:eastAsia="en-US"/>
                </w:rPr>
                <w:delText>, 1971</w:delText>
              </w:r>
              <w:r w:rsidRPr="00EE64AC" w:rsidDel="00AC0CA7">
                <w:rPr>
                  <w:lang w:eastAsia="en-US"/>
                </w:rPr>
                <w:delText>.</w:delText>
              </w:r>
            </w:del>
          </w:p>
          <w:p w:rsidR="00EE64AC" w:rsidRPr="00EE64AC" w:rsidDel="00AC0CA7" w:rsidRDefault="00EE64AC" w:rsidP="00EE64AC">
            <w:pPr>
              <w:jc w:val="both"/>
              <w:rPr>
                <w:del w:id="1752" w:author="Michal Pilík" w:date="2019-09-12T11:23:00Z"/>
              </w:rPr>
            </w:pPr>
            <w:del w:id="1753" w:author="Michal Pilík" w:date="2019-09-12T11:23:00Z">
              <w:r w:rsidRPr="00EE64AC" w:rsidDel="00AC0CA7">
                <w:delText>FREUND, J. E.</w:delText>
              </w:r>
              <w:r w:rsidDel="00AC0CA7">
                <w:delText xml:space="preserve">, </w:delText>
              </w:r>
              <w:r w:rsidRPr="00EE64AC" w:rsidDel="00AC0CA7">
                <w:delText xml:space="preserve">WALPOLE, R. E. </w:delText>
              </w:r>
              <w:r w:rsidRPr="00EE64AC" w:rsidDel="00AC0CA7">
                <w:rPr>
                  <w:i/>
                </w:rPr>
                <w:delText>Mathematical Statistics</w:delText>
              </w:r>
              <w:r w:rsidRPr="00EE64AC" w:rsidDel="00AC0CA7">
                <w:delText>. Englewood Cliffs: Prantice-Hall</w:delText>
              </w:r>
              <w:r w:rsidDel="00AC0CA7">
                <w:delText>, 1987</w:delText>
              </w:r>
              <w:r w:rsidRPr="00EE64AC" w:rsidDel="00AC0CA7">
                <w:delText>.</w:delText>
              </w:r>
            </w:del>
          </w:p>
          <w:p w:rsidR="00EE64AC" w:rsidRPr="00EE64AC" w:rsidDel="00AC0CA7" w:rsidRDefault="00EE64AC" w:rsidP="00EE64AC">
            <w:pPr>
              <w:jc w:val="both"/>
              <w:rPr>
                <w:del w:id="1754" w:author="Michal Pilík" w:date="2019-09-12T11:23:00Z"/>
              </w:rPr>
            </w:pPr>
            <w:del w:id="1755" w:author="Michal Pilík" w:date="2019-09-12T11:23:00Z">
              <w:r w:rsidRPr="00EE64AC" w:rsidDel="00AC0CA7">
                <w:delText xml:space="preserve">PESTMAN, W. R. </w:delText>
              </w:r>
              <w:r w:rsidRPr="00EE64AC" w:rsidDel="00AC0CA7">
                <w:rPr>
                  <w:i/>
                </w:rPr>
                <w:delText>Mathematical Statistics: An Introduction</w:delText>
              </w:r>
              <w:r w:rsidRPr="00EE64AC" w:rsidDel="00AC0CA7">
                <w:delText xml:space="preserve"> New York: Walter de Gruyter</w:delText>
              </w:r>
              <w:r w:rsidDel="00AC0CA7">
                <w:delText>, 1998</w:delText>
              </w:r>
              <w:r w:rsidRPr="00EE64AC" w:rsidDel="00AC0CA7">
                <w:delText>.</w:delText>
              </w:r>
            </w:del>
          </w:p>
          <w:p w:rsidR="00EE64AC" w:rsidRPr="00EE64AC" w:rsidDel="00AC0CA7" w:rsidRDefault="00EE64AC" w:rsidP="00EE64AC">
            <w:pPr>
              <w:jc w:val="both"/>
              <w:rPr>
                <w:del w:id="1756" w:author="Michal Pilík" w:date="2019-09-12T11:23:00Z"/>
                <w:rFonts w:ascii="Arial" w:hAnsi="Arial" w:cs="Arial"/>
                <w:color w:val="333333"/>
                <w:shd w:val="clear" w:color="auto" w:fill="FFFFFF"/>
              </w:rPr>
            </w:pPr>
            <w:del w:id="1757" w:author="Michal Pilík" w:date="2019-09-12T11:23:00Z">
              <w:r w:rsidRPr="00EE64AC" w:rsidDel="00AC0CA7">
                <w:rPr>
                  <w:lang w:eastAsia="en-US"/>
                </w:rPr>
                <w:delText xml:space="preserve">ROSS, S. M. </w:delText>
              </w:r>
              <w:r w:rsidRPr="00EE64AC" w:rsidDel="00AC0CA7">
                <w:rPr>
                  <w:i/>
                  <w:lang w:eastAsia="en-US"/>
                </w:rPr>
                <w:delText>Introductory Statistics</w:delText>
              </w:r>
              <w:r w:rsidRPr="00EE64AC" w:rsidDel="00AC0CA7">
                <w:rPr>
                  <w:lang w:eastAsia="en-US"/>
                </w:rPr>
                <w:delText>. 3rd ed. Academic Press, 2010</w:delText>
              </w:r>
              <w:r w:rsidDel="00AC0CA7">
                <w:rPr>
                  <w:lang w:eastAsia="en-US"/>
                </w:rPr>
                <w:delText>,</w:delText>
              </w:r>
              <w:r w:rsidRPr="00EE64AC" w:rsidDel="00AC0CA7">
                <w:rPr>
                  <w:lang w:eastAsia="en-US"/>
                </w:rPr>
                <w:delText xml:space="preserve"> 842 p. ISBN </w:delText>
              </w:r>
              <w:r w:rsidRPr="00EE64AC" w:rsidDel="00AC0CA7">
                <w:rPr>
                  <w:shd w:val="clear" w:color="auto" w:fill="FFFFFF"/>
                </w:rPr>
                <w:delText>0123743885.</w:delText>
              </w:r>
            </w:del>
          </w:p>
          <w:p w:rsidR="00EE64AC" w:rsidRPr="00EE64AC" w:rsidDel="00AC0CA7" w:rsidRDefault="00EE64AC" w:rsidP="00EE64AC">
            <w:pPr>
              <w:jc w:val="both"/>
              <w:rPr>
                <w:del w:id="1758" w:author="Michal Pilík" w:date="2019-09-12T11:23:00Z"/>
                <w:lang w:eastAsia="en-US"/>
              </w:rPr>
            </w:pPr>
            <w:del w:id="1759" w:author="Michal Pilík" w:date="2019-09-12T11:23:00Z">
              <w:r w:rsidRPr="00EE64AC" w:rsidDel="00AC0CA7">
                <w:rPr>
                  <w:lang w:eastAsia="en-US"/>
                </w:rPr>
                <w:delText xml:space="preserve">KUHN, M., JOHNSON, K. </w:delText>
              </w:r>
              <w:r w:rsidRPr="00EE64AC" w:rsidDel="00AC0CA7">
                <w:rPr>
                  <w:i/>
                  <w:lang w:eastAsia="en-US"/>
                </w:rPr>
                <w:delText>Applied predictive modeling.</w:delText>
              </w:r>
              <w:r w:rsidRPr="00EE64AC" w:rsidDel="00AC0CA7">
                <w:rPr>
                  <w:lang w:eastAsia="en-US"/>
                </w:rPr>
                <w:delText xml:space="preserve"> New York: Springer, 2013, 600 p. ISBN 978-1-4614-6848-6.</w:delText>
              </w:r>
            </w:del>
          </w:p>
          <w:p w:rsidR="00EE64AC" w:rsidRPr="00EE64AC" w:rsidRDefault="00EE64AC" w:rsidP="00EE64AC">
            <w:pPr>
              <w:jc w:val="both"/>
            </w:pPr>
            <w:del w:id="1760" w:author="Michal Pilík" w:date="2019-09-12T11:23:00Z">
              <w:r w:rsidRPr="00EE64AC" w:rsidDel="00AC0CA7">
                <w:rPr>
                  <w:lang w:eastAsia="en-US"/>
                </w:rPr>
                <w:delText>PECK, R., OLSEN, CH., DEVORE, J., L</w:delText>
              </w:r>
              <w:r w:rsidRPr="00EE64AC" w:rsidDel="00AC0CA7">
                <w:rPr>
                  <w:i/>
                  <w:lang w:eastAsia="en-US"/>
                </w:rPr>
                <w:delText>. Introduction to Statistics and Data Analysis, Enhanced Review Edition</w:delText>
              </w:r>
              <w:r w:rsidRPr="00EE64AC" w:rsidDel="00AC0CA7">
                <w:rPr>
                  <w:lang w:eastAsia="en-US"/>
                </w:rPr>
                <w:delText xml:space="preserve"> (4th Edition). Duxbury Press. 2011, 944 p. ISBN 0840054904.</w:delText>
              </w:r>
            </w:del>
          </w:p>
        </w:tc>
      </w:tr>
      <w:tr w:rsidR="00EE64AC" w:rsidRPr="00EE64A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E64AC" w:rsidRPr="00EE64AC" w:rsidRDefault="00EE64AC" w:rsidP="00EE64AC">
            <w:pPr>
              <w:jc w:val="center"/>
              <w:rPr>
                <w:b/>
              </w:rPr>
            </w:pPr>
            <w:r w:rsidRPr="00EE64AC">
              <w:rPr>
                <w:b/>
              </w:rPr>
              <w:lastRenderedPageBreak/>
              <w:t>Informace ke kombinované nebo distanční formě</w:t>
            </w:r>
          </w:p>
        </w:tc>
      </w:tr>
      <w:tr w:rsidR="00EE64AC" w:rsidRPr="00EE64AC" w:rsidTr="00B012C7">
        <w:tc>
          <w:tcPr>
            <w:tcW w:w="4787" w:type="dxa"/>
            <w:gridSpan w:val="3"/>
            <w:tcBorders>
              <w:top w:val="single" w:sz="2" w:space="0" w:color="auto"/>
            </w:tcBorders>
            <w:shd w:val="clear" w:color="auto" w:fill="F7CAAC"/>
          </w:tcPr>
          <w:p w:rsidR="00EE64AC" w:rsidRPr="00EE64AC" w:rsidRDefault="00EE64AC" w:rsidP="00EE64AC">
            <w:pPr>
              <w:jc w:val="both"/>
            </w:pPr>
            <w:r w:rsidRPr="00EE64AC">
              <w:rPr>
                <w:b/>
              </w:rPr>
              <w:t>Rozsah konzultací (soustředění)</w:t>
            </w:r>
          </w:p>
        </w:tc>
        <w:tc>
          <w:tcPr>
            <w:tcW w:w="889" w:type="dxa"/>
            <w:tcBorders>
              <w:top w:val="single" w:sz="2" w:space="0" w:color="auto"/>
            </w:tcBorders>
          </w:tcPr>
          <w:p w:rsidR="00EE64AC" w:rsidRPr="00EE64AC" w:rsidRDefault="00EE64AC" w:rsidP="00EE64AC">
            <w:pPr>
              <w:jc w:val="both"/>
            </w:pPr>
            <w:r w:rsidRPr="00EE64AC">
              <w:t>20</w:t>
            </w:r>
          </w:p>
        </w:tc>
        <w:tc>
          <w:tcPr>
            <w:tcW w:w="4179" w:type="dxa"/>
            <w:gridSpan w:val="4"/>
            <w:tcBorders>
              <w:top w:val="single" w:sz="2" w:space="0" w:color="auto"/>
            </w:tcBorders>
            <w:shd w:val="clear" w:color="auto" w:fill="F7CAAC"/>
          </w:tcPr>
          <w:p w:rsidR="00EE64AC" w:rsidRPr="00EE64AC" w:rsidRDefault="00EE64AC" w:rsidP="00EE64AC">
            <w:pPr>
              <w:jc w:val="both"/>
              <w:rPr>
                <w:b/>
              </w:rPr>
            </w:pPr>
            <w:r w:rsidRPr="00EE64AC">
              <w:rPr>
                <w:b/>
              </w:rPr>
              <w:t xml:space="preserve">hodin </w:t>
            </w:r>
          </w:p>
        </w:tc>
      </w:tr>
      <w:tr w:rsidR="00EE64AC" w:rsidRPr="00EE64AC" w:rsidTr="00B012C7">
        <w:tc>
          <w:tcPr>
            <w:tcW w:w="9855" w:type="dxa"/>
            <w:gridSpan w:val="8"/>
            <w:shd w:val="clear" w:color="auto" w:fill="F7CAAC"/>
          </w:tcPr>
          <w:p w:rsidR="00EE64AC" w:rsidRPr="00EE64AC" w:rsidRDefault="00EE64AC" w:rsidP="00EE64AC">
            <w:pPr>
              <w:jc w:val="both"/>
              <w:rPr>
                <w:b/>
              </w:rPr>
            </w:pPr>
            <w:r w:rsidRPr="00EE64AC">
              <w:rPr>
                <w:b/>
              </w:rPr>
              <w:t>Informace o způsobu kontaktu s vyučujícím</w:t>
            </w:r>
          </w:p>
        </w:tc>
      </w:tr>
      <w:tr w:rsidR="00EE64AC" w:rsidRPr="00EE64AC" w:rsidTr="00B012C7">
        <w:trPr>
          <w:trHeight w:val="676"/>
        </w:trPr>
        <w:tc>
          <w:tcPr>
            <w:tcW w:w="9855" w:type="dxa"/>
            <w:gridSpan w:val="8"/>
          </w:tcPr>
          <w:p w:rsidR="00EE64AC" w:rsidRPr="00EE64AC" w:rsidRDefault="00EE64AC" w:rsidP="00EE64AC">
            <w:pPr>
              <w:jc w:val="both"/>
            </w:pPr>
            <w:r w:rsidRPr="00EE64A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669D3" w:rsidRPr="00E669D3" w:rsidTr="00B012C7">
        <w:tc>
          <w:tcPr>
            <w:tcW w:w="9855" w:type="dxa"/>
            <w:gridSpan w:val="8"/>
            <w:tcBorders>
              <w:bottom w:val="double" w:sz="4" w:space="0" w:color="auto"/>
            </w:tcBorders>
            <w:shd w:val="clear" w:color="auto" w:fill="BDD6EE"/>
          </w:tcPr>
          <w:p w:rsidR="00E669D3" w:rsidRPr="00E669D3" w:rsidRDefault="00E669D3" w:rsidP="00E669D3">
            <w:pPr>
              <w:jc w:val="both"/>
              <w:rPr>
                <w:b/>
                <w:sz w:val="28"/>
              </w:rPr>
            </w:pPr>
            <w:r w:rsidRPr="00E669D3">
              <w:lastRenderedPageBreak/>
              <w:br w:type="page"/>
            </w:r>
            <w:r w:rsidRPr="00E669D3">
              <w:rPr>
                <w:b/>
                <w:sz w:val="28"/>
              </w:rPr>
              <w:t>B-III – Charakteristika studijního předmětu</w:t>
            </w:r>
          </w:p>
        </w:tc>
      </w:tr>
      <w:tr w:rsidR="00E669D3" w:rsidRPr="00E669D3" w:rsidTr="00B012C7">
        <w:tc>
          <w:tcPr>
            <w:tcW w:w="3086" w:type="dxa"/>
            <w:tcBorders>
              <w:top w:val="double" w:sz="4" w:space="0" w:color="auto"/>
            </w:tcBorders>
            <w:shd w:val="clear" w:color="auto" w:fill="F7CAAC"/>
          </w:tcPr>
          <w:p w:rsidR="00E669D3" w:rsidRPr="00E669D3" w:rsidRDefault="00E669D3" w:rsidP="00E669D3">
            <w:pPr>
              <w:jc w:val="both"/>
              <w:rPr>
                <w:b/>
              </w:rPr>
            </w:pPr>
            <w:r w:rsidRPr="00E669D3">
              <w:rPr>
                <w:b/>
              </w:rPr>
              <w:t>Název studijního předmětu</w:t>
            </w:r>
          </w:p>
        </w:tc>
        <w:tc>
          <w:tcPr>
            <w:tcW w:w="6769" w:type="dxa"/>
            <w:gridSpan w:val="7"/>
            <w:tcBorders>
              <w:top w:val="double" w:sz="4" w:space="0" w:color="auto"/>
            </w:tcBorders>
          </w:tcPr>
          <w:p w:rsidR="00E669D3" w:rsidRPr="00E669D3" w:rsidRDefault="00E669D3" w:rsidP="00E669D3">
            <w:pPr>
              <w:jc w:val="both"/>
            </w:pPr>
            <w:r w:rsidRPr="00E669D3">
              <w:t>Finanční účetnictví I</w:t>
            </w:r>
          </w:p>
        </w:tc>
      </w:tr>
      <w:tr w:rsidR="00E669D3" w:rsidRPr="00E669D3" w:rsidTr="00B012C7">
        <w:trPr>
          <w:trHeight w:val="249"/>
        </w:trPr>
        <w:tc>
          <w:tcPr>
            <w:tcW w:w="3086" w:type="dxa"/>
            <w:shd w:val="clear" w:color="auto" w:fill="F7CAAC"/>
          </w:tcPr>
          <w:p w:rsidR="00E669D3" w:rsidRPr="00E669D3" w:rsidRDefault="00E669D3" w:rsidP="00E669D3">
            <w:pPr>
              <w:jc w:val="both"/>
              <w:rPr>
                <w:b/>
              </w:rPr>
            </w:pPr>
            <w:r w:rsidRPr="00E669D3">
              <w:rPr>
                <w:b/>
              </w:rPr>
              <w:t>Typ předmětu</w:t>
            </w:r>
          </w:p>
        </w:tc>
        <w:tc>
          <w:tcPr>
            <w:tcW w:w="3406" w:type="dxa"/>
            <w:gridSpan w:val="4"/>
          </w:tcPr>
          <w:p w:rsidR="00E669D3" w:rsidRPr="00E669D3" w:rsidRDefault="00E669D3" w:rsidP="00E669D3">
            <w:pPr>
              <w:jc w:val="both"/>
            </w:pPr>
            <w:r w:rsidRPr="00E669D3">
              <w:t>povinný „PZ“</w:t>
            </w:r>
          </w:p>
        </w:tc>
        <w:tc>
          <w:tcPr>
            <w:tcW w:w="2695" w:type="dxa"/>
            <w:gridSpan w:val="2"/>
            <w:shd w:val="clear" w:color="auto" w:fill="F7CAAC"/>
          </w:tcPr>
          <w:p w:rsidR="00E669D3" w:rsidRPr="00E669D3" w:rsidRDefault="00E669D3" w:rsidP="00E669D3">
            <w:pPr>
              <w:jc w:val="both"/>
            </w:pPr>
            <w:r w:rsidRPr="00E669D3">
              <w:rPr>
                <w:b/>
              </w:rPr>
              <w:t>doporučený ročník / semestr</w:t>
            </w:r>
          </w:p>
        </w:tc>
        <w:tc>
          <w:tcPr>
            <w:tcW w:w="668" w:type="dxa"/>
          </w:tcPr>
          <w:p w:rsidR="00E669D3" w:rsidRPr="00E669D3" w:rsidRDefault="00E669D3" w:rsidP="00E669D3">
            <w:pPr>
              <w:jc w:val="both"/>
            </w:pPr>
            <w:r w:rsidRPr="00E669D3">
              <w:t>2/Z</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Rozsah studijního předmětu</w:t>
            </w:r>
          </w:p>
        </w:tc>
        <w:tc>
          <w:tcPr>
            <w:tcW w:w="1701" w:type="dxa"/>
            <w:gridSpan w:val="2"/>
          </w:tcPr>
          <w:p w:rsidR="00E669D3" w:rsidRPr="00E669D3" w:rsidRDefault="00E669D3" w:rsidP="00E669D3">
            <w:pPr>
              <w:jc w:val="both"/>
            </w:pPr>
            <w:r w:rsidRPr="00E669D3">
              <w:t>26p + 26c</w:t>
            </w:r>
          </w:p>
        </w:tc>
        <w:tc>
          <w:tcPr>
            <w:tcW w:w="889" w:type="dxa"/>
            <w:shd w:val="clear" w:color="auto" w:fill="F7CAAC"/>
          </w:tcPr>
          <w:p w:rsidR="00E669D3" w:rsidRPr="00E669D3" w:rsidRDefault="00E669D3" w:rsidP="00E669D3">
            <w:pPr>
              <w:jc w:val="both"/>
              <w:rPr>
                <w:b/>
              </w:rPr>
            </w:pPr>
            <w:r w:rsidRPr="00E669D3">
              <w:rPr>
                <w:b/>
              </w:rPr>
              <w:t xml:space="preserve">hod. </w:t>
            </w:r>
          </w:p>
        </w:tc>
        <w:tc>
          <w:tcPr>
            <w:tcW w:w="816" w:type="dxa"/>
          </w:tcPr>
          <w:p w:rsidR="00E669D3" w:rsidRPr="00E669D3" w:rsidRDefault="00E669D3" w:rsidP="00E669D3">
            <w:pPr>
              <w:jc w:val="both"/>
            </w:pPr>
            <w:r w:rsidRPr="00E669D3">
              <w:t>52</w:t>
            </w:r>
          </w:p>
        </w:tc>
        <w:tc>
          <w:tcPr>
            <w:tcW w:w="2156" w:type="dxa"/>
            <w:shd w:val="clear" w:color="auto" w:fill="F7CAAC"/>
          </w:tcPr>
          <w:p w:rsidR="00E669D3" w:rsidRPr="00E669D3" w:rsidRDefault="00E669D3" w:rsidP="00E669D3">
            <w:pPr>
              <w:jc w:val="both"/>
              <w:rPr>
                <w:b/>
              </w:rPr>
            </w:pPr>
            <w:r w:rsidRPr="00E669D3">
              <w:rPr>
                <w:b/>
              </w:rPr>
              <w:t>kreditů</w:t>
            </w:r>
          </w:p>
        </w:tc>
        <w:tc>
          <w:tcPr>
            <w:tcW w:w="1207" w:type="dxa"/>
            <w:gridSpan w:val="2"/>
          </w:tcPr>
          <w:p w:rsidR="00E669D3" w:rsidRPr="00E669D3" w:rsidRDefault="00E669D3" w:rsidP="00E669D3">
            <w:pPr>
              <w:jc w:val="both"/>
            </w:pPr>
            <w:r w:rsidRPr="00E669D3">
              <w:t>5</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Prerekvizity, korekvizity, ekvivalence</w:t>
            </w:r>
          </w:p>
        </w:tc>
        <w:tc>
          <w:tcPr>
            <w:tcW w:w="6769" w:type="dxa"/>
            <w:gridSpan w:val="7"/>
          </w:tcPr>
          <w:p w:rsidR="00E669D3" w:rsidRPr="00E669D3" w:rsidRDefault="00E669D3" w:rsidP="00E669D3">
            <w:pPr>
              <w:jc w:val="both"/>
            </w:pP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Způsob ověření studijních výsledků</w:t>
            </w:r>
          </w:p>
        </w:tc>
        <w:tc>
          <w:tcPr>
            <w:tcW w:w="3406" w:type="dxa"/>
            <w:gridSpan w:val="4"/>
          </w:tcPr>
          <w:p w:rsidR="00E669D3" w:rsidRPr="00E669D3" w:rsidRDefault="00E669D3" w:rsidP="00E669D3">
            <w:pPr>
              <w:jc w:val="both"/>
            </w:pPr>
            <w:r w:rsidRPr="00E669D3">
              <w:t>zápočet, zkouška</w:t>
            </w:r>
          </w:p>
        </w:tc>
        <w:tc>
          <w:tcPr>
            <w:tcW w:w="2156" w:type="dxa"/>
            <w:shd w:val="clear" w:color="auto" w:fill="F7CAAC"/>
          </w:tcPr>
          <w:p w:rsidR="00E669D3" w:rsidRPr="00E669D3" w:rsidRDefault="00E669D3" w:rsidP="00E669D3">
            <w:pPr>
              <w:jc w:val="both"/>
              <w:rPr>
                <w:b/>
              </w:rPr>
            </w:pPr>
            <w:r w:rsidRPr="00E669D3">
              <w:rPr>
                <w:b/>
              </w:rPr>
              <w:t>Forma výuky</w:t>
            </w:r>
          </w:p>
        </w:tc>
        <w:tc>
          <w:tcPr>
            <w:tcW w:w="1207" w:type="dxa"/>
            <w:gridSpan w:val="2"/>
          </w:tcPr>
          <w:p w:rsidR="00E669D3" w:rsidRPr="00E669D3" w:rsidRDefault="00E669D3" w:rsidP="00E669D3">
            <w:pPr>
              <w:jc w:val="both"/>
            </w:pPr>
            <w:r w:rsidRPr="00E669D3">
              <w:t>přednáška, cvičení</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Forma způsobu ověření studijních výsledků a další požadavky na studenta</w:t>
            </w:r>
          </w:p>
        </w:tc>
        <w:tc>
          <w:tcPr>
            <w:tcW w:w="6769" w:type="dxa"/>
            <w:gridSpan w:val="7"/>
            <w:tcBorders>
              <w:bottom w:val="nil"/>
            </w:tcBorders>
          </w:tcPr>
          <w:p w:rsidR="00E669D3" w:rsidRPr="00E669D3" w:rsidRDefault="00E669D3" w:rsidP="00E669D3">
            <w:pPr>
              <w:jc w:val="both"/>
            </w:pPr>
            <w:r w:rsidRPr="00E669D3">
              <w:t>Způsob zakončení předmětu – zápočet, zkouška</w:t>
            </w:r>
          </w:p>
          <w:p w:rsidR="00E669D3" w:rsidRPr="00E669D3" w:rsidRDefault="00E669D3" w:rsidP="00E669D3">
            <w:pPr>
              <w:jc w:val="both"/>
            </w:pPr>
            <w:r w:rsidRPr="00E669D3">
              <w:t>Požadavky na zápočet: úspěšné absolvování 2 průběžných písemných testů (získání min. 60 % z celkového počtu bodů z obou testů);  80% aktivní účast na cvičeních.</w:t>
            </w:r>
          </w:p>
          <w:p w:rsidR="00E669D3" w:rsidRPr="00E669D3" w:rsidRDefault="00E669D3" w:rsidP="00E669D3">
            <w:pPr>
              <w:jc w:val="both"/>
            </w:pPr>
            <w:r w:rsidRPr="00E669D3">
              <w:t>Požadavky na zkoušku: písemný test v rozsahu přednášek a cvičení, (získání min. 60 % bodů).</w:t>
            </w:r>
          </w:p>
        </w:tc>
      </w:tr>
      <w:tr w:rsidR="00E669D3" w:rsidRPr="00E669D3" w:rsidTr="00B012C7">
        <w:trPr>
          <w:trHeight w:val="64"/>
        </w:trPr>
        <w:tc>
          <w:tcPr>
            <w:tcW w:w="9855" w:type="dxa"/>
            <w:gridSpan w:val="8"/>
            <w:tcBorders>
              <w:top w:val="nil"/>
            </w:tcBorders>
          </w:tcPr>
          <w:p w:rsidR="00E669D3" w:rsidRPr="00E669D3" w:rsidRDefault="00E669D3" w:rsidP="00E669D3">
            <w:pPr>
              <w:jc w:val="both"/>
              <w:rPr>
                <w:sz w:val="16"/>
              </w:rPr>
            </w:pPr>
          </w:p>
        </w:tc>
      </w:tr>
      <w:tr w:rsidR="00E669D3" w:rsidRPr="00E669D3" w:rsidTr="00B012C7">
        <w:trPr>
          <w:trHeight w:val="197"/>
        </w:trPr>
        <w:tc>
          <w:tcPr>
            <w:tcW w:w="3086" w:type="dxa"/>
            <w:tcBorders>
              <w:top w:val="nil"/>
            </w:tcBorders>
            <w:shd w:val="clear" w:color="auto" w:fill="F7CAAC"/>
          </w:tcPr>
          <w:p w:rsidR="00E669D3" w:rsidRPr="00E669D3" w:rsidRDefault="00E669D3" w:rsidP="00E669D3">
            <w:pPr>
              <w:jc w:val="both"/>
              <w:rPr>
                <w:b/>
              </w:rPr>
            </w:pPr>
            <w:r w:rsidRPr="00E669D3">
              <w:rPr>
                <w:b/>
              </w:rPr>
              <w:t>Garant předmětu</w:t>
            </w:r>
          </w:p>
        </w:tc>
        <w:tc>
          <w:tcPr>
            <w:tcW w:w="6769" w:type="dxa"/>
            <w:gridSpan w:val="7"/>
            <w:tcBorders>
              <w:top w:val="nil"/>
            </w:tcBorders>
          </w:tcPr>
          <w:p w:rsidR="00E669D3" w:rsidRPr="00E669D3" w:rsidRDefault="00E669D3" w:rsidP="00E669D3">
            <w:r w:rsidRPr="00E669D3">
              <w:t>Ing. Milana Otrusinová, Ph.D.</w:t>
            </w:r>
          </w:p>
        </w:tc>
      </w:tr>
      <w:tr w:rsidR="00E669D3" w:rsidRPr="00E669D3" w:rsidTr="00B012C7">
        <w:trPr>
          <w:trHeight w:val="243"/>
        </w:trPr>
        <w:tc>
          <w:tcPr>
            <w:tcW w:w="3086" w:type="dxa"/>
            <w:tcBorders>
              <w:top w:val="nil"/>
            </w:tcBorders>
            <w:shd w:val="clear" w:color="auto" w:fill="F7CAAC"/>
          </w:tcPr>
          <w:p w:rsidR="00E669D3" w:rsidRPr="00E669D3" w:rsidRDefault="00E669D3" w:rsidP="00E669D3">
            <w:pPr>
              <w:jc w:val="both"/>
              <w:rPr>
                <w:b/>
              </w:rPr>
            </w:pPr>
            <w:r w:rsidRPr="00E669D3">
              <w:rPr>
                <w:b/>
              </w:rPr>
              <w:t>Zapojení garanta do výuky předmětu</w:t>
            </w:r>
          </w:p>
        </w:tc>
        <w:tc>
          <w:tcPr>
            <w:tcW w:w="6769" w:type="dxa"/>
            <w:gridSpan w:val="7"/>
            <w:tcBorders>
              <w:top w:val="nil"/>
            </w:tcBorders>
          </w:tcPr>
          <w:p w:rsidR="00E669D3" w:rsidRPr="00E669D3" w:rsidRDefault="00E669D3" w:rsidP="00E669D3">
            <w:pPr>
              <w:jc w:val="both"/>
            </w:pPr>
            <w:r w:rsidRPr="00E669D3">
              <w:t>Garant se podílí na přednášení v rozsahu 70%, dále stanovuje koncepci cvičení a dohlíží na jednotné vedení</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Vyučující</w:t>
            </w:r>
          </w:p>
        </w:tc>
        <w:tc>
          <w:tcPr>
            <w:tcW w:w="6769" w:type="dxa"/>
            <w:gridSpan w:val="7"/>
            <w:tcBorders>
              <w:bottom w:val="nil"/>
            </w:tcBorders>
          </w:tcPr>
          <w:p w:rsidR="00E669D3" w:rsidRPr="00E669D3" w:rsidRDefault="00E669D3" w:rsidP="00E669D3">
            <w:pPr>
              <w:jc w:val="both"/>
            </w:pPr>
            <w:r w:rsidRPr="00E669D3">
              <w:t>Ing. Milana Otrusinová, Ph.D. – přednášky (70%), Ing. Bohumila Svitáková, Ph.D. – přednášky (30%)</w:t>
            </w:r>
          </w:p>
        </w:tc>
      </w:tr>
      <w:tr w:rsidR="00E669D3" w:rsidRPr="00E669D3" w:rsidTr="00B012C7">
        <w:trPr>
          <w:trHeight w:val="70"/>
        </w:trPr>
        <w:tc>
          <w:tcPr>
            <w:tcW w:w="9855" w:type="dxa"/>
            <w:gridSpan w:val="8"/>
            <w:tcBorders>
              <w:top w:val="nil"/>
            </w:tcBorders>
          </w:tcPr>
          <w:p w:rsidR="00E669D3" w:rsidRPr="00E669D3" w:rsidRDefault="00E669D3" w:rsidP="00E669D3">
            <w:pPr>
              <w:jc w:val="both"/>
              <w:rPr>
                <w:sz w:val="16"/>
              </w:rPr>
            </w:pP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Stručná anotace předmětu</w:t>
            </w:r>
          </w:p>
        </w:tc>
        <w:tc>
          <w:tcPr>
            <w:tcW w:w="6769" w:type="dxa"/>
            <w:gridSpan w:val="7"/>
            <w:tcBorders>
              <w:bottom w:val="nil"/>
            </w:tcBorders>
          </w:tcPr>
          <w:p w:rsidR="00E669D3" w:rsidRPr="00E669D3" w:rsidRDefault="00E669D3" w:rsidP="00E669D3">
            <w:pPr>
              <w:jc w:val="both"/>
            </w:pPr>
          </w:p>
        </w:tc>
      </w:tr>
      <w:tr w:rsidR="00E669D3" w:rsidRPr="00E669D3" w:rsidTr="00B012C7">
        <w:trPr>
          <w:trHeight w:val="3938"/>
        </w:trPr>
        <w:tc>
          <w:tcPr>
            <w:tcW w:w="9855" w:type="dxa"/>
            <w:gridSpan w:val="8"/>
            <w:tcBorders>
              <w:top w:val="nil"/>
              <w:bottom w:val="single" w:sz="12" w:space="0" w:color="auto"/>
            </w:tcBorders>
          </w:tcPr>
          <w:p w:rsidR="00E669D3" w:rsidRPr="00E669D3" w:rsidRDefault="00E669D3" w:rsidP="00E669D3">
            <w:pPr>
              <w:jc w:val="both"/>
            </w:pPr>
            <w:r w:rsidRPr="00E669D3">
              <w:t>Předmět je zaměřen na věrné zobrazení reálných ekonomických procesů. Jeho hlavním cílem je poskytovat informace pro řešení rozhodovacích úloh, na nichž je založeno řízení podniků. Tento předmět navazuje na předmět Základy účetnictví a vychází se z předpokladu, že studenti mají základní znalosti o fungování subjektů ekonomické aktivity (podniků) jako o objektu účetního zobrazení a o cíli, funkcích a struktuře systému řízení. Při výuce se klade větší důraz na obsahovou stránku účetnictví, na to jakého cíle a jakými nástroji má být při zobrazení předmětu účetnictví dosaženo a méně již na to, jakým způsobem (použitím jaké účtové osnovy, jakých účtů) lze tohoto cíle dosáhnout.</w:t>
            </w:r>
          </w:p>
          <w:p w:rsidR="00E669D3" w:rsidRPr="00E669D3" w:rsidRDefault="00F0308A" w:rsidP="00124FDB">
            <w:pPr>
              <w:numPr>
                <w:ilvl w:val="0"/>
                <w:numId w:val="46"/>
              </w:numPr>
              <w:ind w:left="247" w:hanging="247"/>
              <w:contextualSpacing/>
              <w:jc w:val="both"/>
              <w:rPr>
                <w:rFonts w:eastAsia="Calibri"/>
                <w:lang w:eastAsia="en-US"/>
              </w:rPr>
            </w:pPr>
            <w:r>
              <w:rPr>
                <w:rFonts w:eastAsia="Calibri"/>
                <w:lang w:eastAsia="en-US"/>
              </w:rPr>
              <w:t>V</w:t>
            </w:r>
            <w:r w:rsidR="00E669D3" w:rsidRPr="00E669D3">
              <w:rPr>
                <w:rFonts w:eastAsia="Calibri"/>
                <w:lang w:eastAsia="en-US"/>
              </w:rPr>
              <w:t>ýznam a základní prvky účetnictví</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Účetní zásady a principy</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Právní úprava účetnictví</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Dlouhodobý majetek: struktura, oceňování, způsoby pořízení a vyřazení, odpisování</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Zásoby: charakteristika, oceňování, způsoby pořízení a vyřazení, opravné položky</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Pohledávky: pohledávky z obchodních vztahů, zálohy, pohledávky ze směnek, pohledávky v cizí měně</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Krátkodobý finanční majetek: pokladna, ceniny, bankovní účet, peníze na cestě, cenné papíry a podíly</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Vlastní kapitál: struktura, zvyšování a snižování základního kapitálu, fondy, rozdělování výsledku hospodaření</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Rezervy: podstata a funkce, tvorba a čerpání</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Závazky: závazky z obchodních vztahů, zálohy, daně v účetnictví, dotace, zúčtování se zaměstnanci</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Bankovní úvěry a finanční výpomoci: rozdělení, charakteristika</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Časové rozlišení: aktivní a pasivní</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Náklady a výnosy: charakteristika, druhové a účelové členění, provozní a finanční činnost</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Účetní uzávěrka a závěrka: uzávěrkové operace, inventarizace majetku a závazků, daňová analýza, výpočet splatné a odložené daně z příjmů, uzavření účetních knih, sestavení účetních výkazů, výroční zpráva, zpráva o vztazích mezi propojenými osobami, audit účetní závěrky, schválení a zveřejnění účetní závěrky</w:t>
            </w:r>
          </w:p>
        </w:tc>
      </w:tr>
      <w:tr w:rsidR="00E669D3" w:rsidRPr="00E669D3" w:rsidTr="00B012C7">
        <w:trPr>
          <w:trHeight w:val="265"/>
        </w:trPr>
        <w:tc>
          <w:tcPr>
            <w:tcW w:w="3653" w:type="dxa"/>
            <w:gridSpan w:val="2"/>
            <w:tcBorders>
              <w:top w:val="nil"/>
            </w:tcBorders>
            <w:shd w:val="clear" w:color="auto" w:fill="F7CAAC"/>
          </w:tcPr>
          <w:p w:rsidR="00E669D3" w:rsidRPr="00E669D3" w:rsidRDefault="00E669D3" w:rsidP="00E669D3">
            <w:pPr>
              <w:jc w:val="both"/>
            </w:pPr>
            <w:r w:rsidRPr="00E669D3">
              <w:rPr>
                <w:b/>
              </w:rPr>
              <w:t>Studijní literatura a studijní pomůcky</w:t>
            </w:r>
          </w:p>
        </w:tc>
        <w:tc>
          <w:tcPr>
            <w:tcW w:w="6202" w:type="dxa"/>
            <w:gridSpan w:val="6"/>
            <w:tcBorders>
              <w:top w:val="nil"/>
              <w:bottom w:val="nil"/>
            </w:tcBorders>
          </w:tcPr>
          <w:p w:rsidR="00E669D3" w:rsidRPr="00E669D3" w:rsidRDefault="00E669D3" w:rsidP="00E669D3">
            <w:pPr>
              <w:jc w:val="both"/>
            </w:pPr>
          </w:p>
        </w:tc>
      </w:tr>
      <w:tr w:rsidR="00E669D3" w:rsidRPr="00E669D3" w:rsidTr="00B012C7">
        <w:trPr>
          <w:trHeight w:val="425"/>
        </w:trPr>
        <w:tc>
          <w:tcPr>
            <w:tcW w:w="9855" w:type="dxa"/>
            <w:gridSpan w:val="8"/>
            <w:tcBorders>
              <w:top w:val="nil"/>
            </w:tcBorders>
          </w:tcPr>
          <w:p w:rsidR="00E669D3" w:rsidRPr="00E669D3" w:rsidRDefault="00E669D3" w:rsidP="00E669D3">
            <w:pPr>
              <w:jc w:val="both"/>
              <w:rPr>
                <w:b/>
              </w:rPr>
            </w:pPr>
            <w:r w:rsidRPr="00E669D3">
              <w:rPr>
                <w:b/>
              </w:rPr>
              <w:t>Povinná literatura</w:t>
            </w:r>
          </w:p>
          <w:p w:rsidR="00E669D3" w:rsidRPr="00E669D3" w:rsidRDefault="00E669D3" w:rsidP="00E669D3">
            <w:pPr>
              <w:jc w:val="both"/>
            </w:pPr>
            <w:r w:rsidRPr="00E669D3">
              <w:t xml:space="preserve">ŠTEKER, K., OTRUSINOVÁ, M. </w:t>
            </w:r>
            <w:r w:rsidRPr="00E669D3">
              <w:rPr>
                <w:i/>
              </w:rPr>
              <w:t>Jak číst účetní výkazy. Základy českého účetnictví a výkaznictví</w:t>
            </w:r>
            <w:r w:rsidRPr="00E669D3">
              <w:t>. 2. aktualizované a rozšířené vydání. Praha: Grada, 2016, 288 s. ISBN 978-80-271-0048-4.</w:t>
            </w:r>
          </w:p>
          <w:p w:rsidR="00E669D3" w:rsidRPr="00E669D3" w:rsidRDefault="00E669D3" w:rsidP="00E669D3">
            <w:pPr>
              <w:jc w:val="both"/>
              <w:rPr>
                <w:i/>
                <w:iCs/>
              </w:rPr>
            </w:pPr>
            <w:r w:rsidRPr="00E669D3">
              <w:rPr>
                <w:iCs/>
              </w:rPr>
              <w:t>ŠTEKER, K., OTRUSINOVÁ, M., SVITÁKOVÁ, B., CRHOVÁ, Z</w:t>
            </w:r>
            <w:r w:rsidRPr="00E669D3">
              <w:rPr>
                <w:i/>
                <w:iCs/>
              </w:rPr>
              <w:t xml:space="preserve">. Příklady z finančního účetnictví I. Studijní pomůcka pro distanční studium. Zlín, 2016. </w:t>
            </w:r>
          </w:p>
          <w:p w:rsidR="00E669D3" w:rsidRPr="00E669D3" w:rsidRDefault="00E669D3" w:rsidP="00E669D3">
            <w:pPr>
              <w:jc w:val="both"/>
            </w:pPr>
            <w:r w:rsidRPr="00E669D3">
              <w:t>Vyhláška č. 500/2002 Sb. ve znění pozdějších předpisů</w:t>
            </w:r>
          </w:p>
          <w:p w:rsidR="00E669D3" w:rsidRPr="00E669D3" w:rsidRDefault="00E669D3" w:rsidP="00E669D3">
            <w:pPr>
              <w:jc w:val="both"/>
            </w:pPr>
            <w:r w:rsidRPr="00E669D3">
              <w:t>Zákon o účetnictví č. 563/1991 Sb. ve znění pozdějších předpisů</w:t>
            </w:r>
          </w:p>
          <w:p w:rsidR="00E669D3" w:rsidRPr="00E669D3" w:rsidRDefault="00E669D3" w:rsidP="00E669D3">
            <w:pPr>
              <w:shd w:val="clear" w:color="auto" w:fill="FFFFFF"/>
            </w:pPr>
            <w:r w:rsidRPr="00E669D3">
              <w:t xml:space="preserve">Studijní opory e-learningového kurzu na LMS Moodle dostupné na </w:t>
            </w:r>
            <w:hyperlink r:id="rId28" w:history="1">
              <w:r w:rsidRPr="00E669D3">
                <w:rPr>
                  <w:color w:val="0000FF"/>
                  <w:u w:val="single"/>
                </w:rPr>
                <w:t>http://vyuka.fame.utb.cz</w:t>
              </w:r>
            </w:hyperlink>
          </w:p>
          <w:p w:rsidR="00E669D3" w:rsidRPr="00E669D3" w:rsidRDefault="00E669D3" w:rsidP="00E669D3">
            <w:pPr>
              <w:jc w:val="both"/>
              <w:rPr>
                <w:b/>
              </w:rPr>
            </w:pPr>
            <w:r w:rsidRPr="00E669D3">
              <w:rPr>
                <w:b/>
              </w:rPr>
              <w:t>Doporučená literatura</w:t>
            </w:r>
          </w:p>
          <w:p w:rsidR="00E669D3" w:rsidRPr="00E669D3" w:rsidRDefault="00E669D3" w:rsidP="00E669D3">
            <w:pPr>
              <w:jc w:val="both"/>
              <w:rPr>
                <w:bCs/>
              </w:rPr>
            </w:pPr>
            <w:r w:rsidRPr="00E669D3">
              <w:rPr>
                <w:bCs/>
              </w:rPr>
              <w:t xml:space="preserve">BŘEZINOVÁ, H.. </w:t>
            </w:r>
            <w:r w:rsidRPr="00E669D3">
              <w:rPr>
                <w:bCs/>
                <w:i/>
              </w:rPr>
              <w:t>Rozumíme účetní závěrce podnikatelů.</w:t>
            </w:r>
            <w:r w:rsidRPr="00E669D3">
              <w:rPr>
                <w:bCs/>
              </w:rPr>
              <w:t xml:space="preserve"> 2. vydání. Praha: Wolters Kluwer, 2017, 213 s. ISBN 978-80-7552-603-8.</w:t>
            </w:r>
          </w:p>
          <w:p w:rsidR="00E669D3" w:rsidRPr="00E669D3" w:rsidRDefault="00E669D3" w:rsidP="00E669D3">
            <w:pPr>
              <w:jc w:val="both"/>
            </w:pPr>
            <w:r w:rsidRPr="00E669D3">
              <w:t xml:space="preserve">KOVANICOVÁ, D. </w:t>
            </w:r>
            <w:r w:rsidRPr="00E669D3">
              <w:rPr>
                <w:i/>
                <w:iCs/>
              </w:rPr>
              <w:t xml:space="preserve">Abeceda účetních znalostí pro každého. </w:t>
            </w:r>
            <w:r w:rsidRPr="00E669D3">
              <w:t>20., aktualizované vydání. Praha: Polygon, 2012, 412 s. ISBN 978-80-7273-169-5.</w:t>
            </w:r>
          </w:p>
          <w:p w:rsidR="00E669D3" w:rsidRPr="00E669D3" w:rsidRDefault="00E669D3" w:rsidP="00E669D3">
            <w:pPr>
              <w:jc w:val="both"/>
              <w:rPr>
                <w:bCs/>
              </w:rPr>
            </w:pPr>
            <w:r w:rsidRPr="00E669D3">
              <w:rPr>
                <w:bCs/>
              </w:rPr>
              <w:t xml:space="preserve">SKÁLOVÁ, J. et al., 2018. </w:t>
            </w:r>
            <w:r w:rsidRPr="00E669D3">
              <w:rPr>
                <w:bCs/>
                <w:i/>
              </w:rPr>
              <w:t>Podvojné účetnictví 2018.</w:t>
            </w:r>
            <w:r w:rsidRPr="00E669D3">
              <w:rPr>
                <w:bCs/>
              </w:rPr>
              <w:t xml:space="preserve"> 24. vydání. Praha: Grada, 2018, 184 s. ISBN 978-80-271-0868-8.</w:t>
            </w:r>
          </w:p>
        </w:tc>
      </w:tr>
      <w:tr w:rsidR="00E669D3" w:rsidRPr="00E669D3"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669D3" w:rsidRPr="00E669D3" w:rsidRDefault="00E669D3" w:rsidP="00E669D3">
            <w:pPr>
              <w:jc w:val="center"/>
              <w:rPr>
                <w:b/>
              </w:rPr>
            </w:pPr>
            <w:r w:rsidRPr="00E669D3">
              <w:rPr>
                <w:b/>
              </w:rPr>
              <w:t>Informace ke kombinované nebo distanční formě</w:t>
            </w:r>
          </w:p>
        </w:tc>
      </w:tr>
      <w:tr w:rsidR="00E669D3" w:rsidRPr="00E669D3" w:rsidTr="00B012C7">
        <w:tc>
          <w:tcPr>
            <w:tcW w:w="4787" w:type="dxa"/>
            <w:gridSpan w:val="3"/>
            <w:tcBorders>
              <w:top w:val="single" w:sz="2" w:space="0" w:color="auto"/>
            </w:tcBorders>
            <w:shd w:val="clear" w:color="auto" w:fill="F7CAAC"/>
          </w:tcPr>
          <w:p w:rsidR="00E669D3" w:rsidRPr="00E669D3" w:rsidRDefault="00E669D3" w:rsidP="00E669D3">
            <w:pPr>
              <w:jc w:val="both"/>
            </w:pPr>
            <w:r w:rsidRPr="00E669D3">
              <w:rPr>
                <w:b/>
              </w:rPr>
              <w:lastRenderedPageBreak/>
              <w:t>Rozsah konzultací (soustředění)</w:t>
            </w:r>
          </w:p>
        </w:tc>
        <w:tc>
          <w:tcPr>
            <w:tcW w:w="889" w:type="dxa"/>
            <w:tcBorders>
              <w:top w:val="single" w:sz="2" w:space="0" w:color="auto"/>
            </w:tcBorders>
          </w:tcPr>
          <w:p w:rsidR="00E669D3" w:rsidRPr="00E669D3" w:rsidRDefault="00E669D3" w:rsidP="00E669D3">
            <w:pPr>
              <w:jc w:val="both"/>
            </w:pPr>
            <w:r w:rsidRPr="00E669D3">
              <w:t>20</w:t>
            </w:r>
          </w:p>
        </w:tc>
        <w:tc>
          <w:tcPr>
            <w:tcW w:w="4179" w:type="dxa"/>
            <w:gridSpan w:val="4"/>
            <w:tcBorders>
              <w:top w:val="single" w:sz="2" w:space="0" w:color="auto"/>
            </w:tcBorders>
            <w:shd w:val="clear" w:color="auto" w:fill="F7CAAC"/>
          </w:tcPr>
          <w:p w:rsidR="00E669D3" w:rsidRPr="00E669D3" w:rsidRDefault="00E669D3" w:rsidP="00E669D3">
            <w:pPr>
              <w:jc w:val="both"/>
              <w:rPr>
                <w:b/>
              </w:rPr>
            </w:pPr>
            <w:r w:rsidRPr="00E669D3">
              <w:rPr>
                <w:b/>
              </w:rPr>
              <w:t xml:space="preserve">hodin </w:t>
            </w:r>
          </w:p>
        </w:tc>
      </w:tr>
      <w:tr w:rsidR="00E669D3" w:rsidRPr="00E669D3" w:rsidTr="00B012C7">
        <w:tc>
          <w:tcPr>
            <w:tcW w:w="9855" w:type="dxa"/>
            <w:gridSpan w:val="8"/>
            <w:shd w:val="clear" w:color="auto" w:fill="F7CAAC"/>
          </w:tcPr>
          <w:p w:rsidR="00E669D3" w:rsidRPr="00E669D3" w:rsidRDefault="00E669D3" w:rsidP="00E669D3">
            <w:pPr>
              <w:jc w:val="both"/>
              <w:rPr>
                <w:b/>
              </w:rPr>
            </w:pPr>
            <w:r w:rsidRPr="00E669D3">
              <w:rPr>
                <w:b/>
              </w:rPr>
              <w:t>Informace o způsobu kontaktu s vyučujícím</w:t>
            </w:r>
          </w:p>
        </w:tc>
      </w:tr>
      <w:tr w:rsidR="00E669D3" w:rsidRPr="00E669D3" w:rsidTr="00B012C7">
        <w:trPr>
          <w:trHeight w:val="640"/>
        </w:trPr>
        <w:tc>
          <w:tcPr>
            <w:tcW w:w="9855" w:type="dxa"/>
            <w:gridSpan w:val="8"/>
          </w:tcPr>
          <w:p w:rsidR="00E669D3" w:rsidRPr="00E669D3" w:rsidRDefault="00E669D3" w:rsidP="00E669D3">
            <w:pPr>
              <w:jc w:val="both"/>
            </w:pPr>
            <w:r w:rsidRPr="00E669D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669D3" w:rsidRDefault="00E669D3"/>
    <w:p w:rsidR="00E669D3" w:rsidRDefault="00E669D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669D3" w:rsidRPr="00E669D3" w:rsidDel="00372AE5" w:rsidTr="00B012C7">
        <w:trPr>
          <w:del w:id="1761" w:author="Drahomíra Pavelková" w:date="2019-09-04T18:58:00Z"/>
        </w:trPr>
        <w:tc>
          <w:tcPr>
            <w:tcW w:w="9855" w:type="dxa"/>
            <w:gridSpan w:val="8"/>
            <w:tcBorders>
              <w:bottom w:val="double" w:sz="4" w:space="0" w:color="auto"/>
            </w:tcBorders>
            <w:shd w:val="clear" w:color="auto" w:fill="BDD6EE"/>
          </w:tcPr>
          <w:p w:rsidR="00E669D3" w:rsidRPr="00E669D3" w:rsidDel="00372AE5" w:rsidRDefault="00E669D3" w:rsidP="00E669D3">
            <w:pPr>
              <w:jc w:val="both"/>
              <w:rPr>
                <w:del w:id="1762" w:author="Drahomíra Pavelková" w:date="2019-09-04T18:58:00Z"/>
                <w:b/>
                <w:sz w:val="28"/>
              </w:rPr>
            </w:pPr>
            <w:del w:id="1763" w:author="Drahomíra Pavelková" w:date="2019-09-04T18:58:00Z">
              <w:r w:rsidRPr="00E669D3" w:rsidDel="00372AE5">
                <w:lastRenderedPageBreak/>
                <w:br w:type="page"/>
              </w:r>
              <w:r w:rsidRPr="00E669D3" w:rsidDel="00372AE5">
                <w:rPr>
                  <w:b/>
                  <w:sz w:val="28"/>
                </w:rPr>
                <w:delText>B-III – Charakteristika studijního předmětu</w:delText>
              </w:r>
            </w:del>
          </w:p>
        </w:tc>
      </w:tr>
      <w:tr w:rsidR="00E669D3" w:rsidRPr="00E669D3" w:rsidDel="00372AE5" w:rsidTr="00B012C7">
        <w:trPr>
          <w:del w:id="1764" w:author="Drahomíra Pavelková" w:date="2019-09-04T18:58:00Z"/>
        </w:trPr>
        <w:tc>
          <w:tcPr>
            <w:tcW w:w="3086" w:type="dxa"/>
            <w:tcBorders>
              <w:top w:val="double" w:sz="4" w:space="0" w:color="auto"/>
            </w:tcBorders>
            <w:shd w:val="clear" w:color="auto" w:fill="F7CAAC"/>
          </w:tcPr>
          <w:p w:rsidR="00E669D3" w:rsidRPr="00E669D3" w:rsidDel="00372AE5" w:rsidRDefault="00E669D3" w:rsidP="00E669D3">
            <w:pPr>
              <w:jc w:val="both"/>
              <w:rPr>
                <w:del w:id="1765" w:author="Drahomíra Pavelková" w:date="2019-09-04T18:58:00Z"/>
                <w:b/>
              </w:rPr>
            </w:pPr>
            <w:del w:id="1766" w:author="Drahomíra Pavelková" w:date="2019-09-04T18:58:00Z">
              <w:r w:rsidRPr="00E669D3" w:rsidDel="00372AE5">
                <w:rPr>
                  <w:b/>
                </w:rPr>
                <w:delText>Název studijního předmětu</w:delText>
              </w:r>
            </w:del>
          </w:p>
        </w:tc>
        <w:tc>
          <w:tcPr>
            <w:tcW w:w="6769" w:type="dxa"/>
            <w:gridSpan w:val="7"/>
            <w:tcBorders>
              <w:top w:val="double" w:sz="4" w:space="0" w:color="auto"/>
            </w:tcBorders>
          </w:tcPr>
          <w:p w:rsidR="00E669D3" w:rsidRPr="00E669D3" w:rsidDel="00372AE5" w:rsidRDefault="00E669D3" w:rsidP="00E669D3">
            <w:pPr>
              <w:jc w:val="both"/>
              <w:rPr>
                <w:del w:id="1767" w:author="Drahomíra Pavelková" w:date="2019-09-04T18:58:00Z"/>
              </w:rPr>
            </w:pPr>
            <w:del w:id="1768" w:author="Drahomíra Pavelková" w:date="2019-09-04T18:58:00Z">
              <w:r w:rsidRPr="00E669D3" w:rsidDel="00372AE5">
                <w:delText>Podniková ekonomika II</w:delText>
              </w:r>
            </w:del>
          </w:p>
        </w:tc>
      </w:tr>
      <w:tr w:rsidR="00E669D3" w:rsidRPr="00E669D3" w:rsidDel="00372AE5" w:rsidTr="00B012C7">
        <w:trPr>
          <w:trHeight w:val="249"/>
          <w:del w:id="1769" w:author="Drahomíra Pavelková" w:date="2019-09-04T18:58:00Z"/>
        </w:trPr>
        <w:tc>
          <w:tcPr>
            <w:tcW w:w="3086" w:type="dxa"/>
            <w:shd w:val="clear" w:color="auto" w:fill="F7CAAC"/>
          </w:tcPr>
          <w:p w:rsidR="00E669D3" w:rsidRPr="00E669D3" w:rsidDel="00372AE5" w:rsidRDefault="00E669D3" w:rsidP="00E669D3">
            <w:pPr>
              <w:jc w:val="both"/>
              <w:rPr>
                <w:del w:id="1770" w:author="Drahomíra Pavelková" w:date="2019-09-04T18:58:00Z"/>
                <w:b/>
              </w:rPr>
            </w:pPr>
            <w:del w:id="1771" w:author="Drahomíra Pavelková" w:date="2019-09-04T18:58:00Z">
              <w:r w:rsidRPr="00E669D3" w:rsidDel="00372AE5">
                <w:rPr>
                  <w:b/>
                </w:rPr>
                <w:delText>Typ předmětu</w:delText>
              </w:r>
            </w:del>
          </w:p>
        </w:tc>
        <w:tc>
          <w:tcPr>
            <w:tcW w:w="3406" w:type="dxa"/>
            <w:gridSpan w:val="4"/>
          </w:tcPr>
          <w:p w:rsidR="00E669D3" w:rsidRPr="00E669D3" w:rsidDel="00372AE5" w:rsidRDefault="00E669D3" w:rsidP="00E669D3">
            <w:pPr>
              <w:jc w:val="both"/>
              <w:rPr>
                <w:del w:id="1772" w:author="Drahomíra Pavelková" w:date="2019-09-04T18:58:00Z"/>
              </w:rPr>
            </w:pPr>
            <w:del w:id="1773" w:author="Drahomíra Pavelková" w:date="2019-09-04T18:58:00Z">
              <w:r w:rsidRPr="00E669D3" w:rsidDel="00372AE5">
                <w:delText>povinný „ZT“</w:delText>
              </w:r>
            </w:del>
          </w:p>
        </w:tc>
        <w:tc>
          <w:tcPr>
            <w:tcW w:w="2695" w:type="dxa"/>
            <w:gridSpan w:val="2"/>
            <w:shd w:val="clear" w:color="auto" w:fill="F7CAAC"/>
          </w:tcPr>
          <w:p w:rsidR="00E669D3" w:rsidRPr="00E669D3" w:rsidDel="00372AE5" w:rsidRDefault="00E669D3" w:rsidP="00E669D3">
            <w:pPr>
              <w:jc w:val="both"/>
              <w:rPr>
                <w:del w:id="1774" w:author="Drahomíra Pavelková" w:date="2019-09-04T18:58:00Z"/>
              </w:rPr>
            </w:pPr>
            <w:del w:id="1775" w:author="Drahomíra Pavelková" w:date="2019-09-04T18:58:00Z">
              <w:r w:rsidRPr="00E669D3" w:rsidDel="00372AE5">
                <w:rPr>
                  <w:b/>
                </w:rPr>
                <w:delText>doporučený ročník / semestr</w:delText>
              </w:r>
            </w:del>
          </w:p>
        </w:tc>
        <w:tc>
          <w:tcPr>
            <w:tcW w:w="668" w:type="dxa"/>
          </w:tcPr>
          <w:p w:rsidR="00E669D3" w:rsidRPr="00E669D3" w:rsidDel="00372AE5" w:rsidRDefault="00E669D3" w:rsidP="00E669D3">
            <w:pPr>
              <w:jc w:val="both"/>
              <w:rPr>
                <w:del w:id="1776" w:author="Drahomíra Pavelková" w:date="2019-09-04T18:58:00Z"/>
              </w:rPr>
            </w:pPr>
            <w:del w:id="1777" w:author="Drahomíra Pavelková" w:date="2019-09-04T18:58:00Z">
              <w:r w:rsidRPr="00E669D3" w:rsidDel="00372AE5">
                <w:delText>2/Z</w:delText>
              </w:r>
            </w:del>
          </w:p>
        </w:tc>
      </w:tr>
      <w:tr w:rsidR="00E669D3" w:rsidRPr="00E669D3" w:rsidDel="00372AE5" w:rsidTr="00B012C7">
        <w:trPr>
          <w:del w:id="1778" w:author="Drahomíra Pavelková" w:date="2019-09-04T18:58:00Z"/>
        </w:trPr>
        <w:tc>
          <w:tcPr>
            <w:tcW w:w="3086" w:type="dxa"/>
            <w:shd w:val="clear" w:color="auto" w:fill="F7CAAC"/>
          </w:tcPr>
          <w:p w:rsidR="00E669D3" w:rsidRPr="00E669D3" w:rsidDel="00372AE5" w:rsidRDefault="00E669D3" w:rsidP="00E669D3">
            <w:pPr>
              <w:jc w:val="both"/>
              <w:rPr>
                <w:del w:id="1779" w:author="Drahomíra Pavelková" w:date="2019-09-04T18:58:00Z"/>
                <w:b/>
              </w:rPr>
            </w:pPr>
            <w:del w:id="1780" w:author="Drahomíra Pavelková" w:date="2019-09-04T18:58:00Z">
              <w:r w:rsidRPr="00E669D3" w:rsidDel="00372AE5">
                <w:rPr>
                  <w:b/>
                </w:rPr>
                <w:delText>Rozsah studijního předmětu</w:delText>
              </w:r>
            </w:del>
          </w:p>
        </w:tc>
        <w:tc>
          <w:tcPr>
            <w:tcW w:w="1701" w:type="dxa"/>
            <w:gridSpan w:val="2"/>
          </w:tcPr>
          <w:p w:rsidR="00E669D3" w:rsidRPr="00E669D3" w:rsidDel="00372AE5" w:rsidRDefault="00E669D3" w:rsidP="00E669D3">
            <w:pPr>
              <w:jc w:val="both"/>
              <w:rPr>
                <w:del w:id="1781" w:author="Drahomíra Pavelková" w:date="2019-09-04T18:58:00Z"/>
              </w:rPr>
            </w:pPr>
            <w:del w:id="1782" w:author="Drahomíra Pavelková" w:date="2019-09-04T18:58:00Z">
              <w:r w:rsidRPr="00E669D3" w:rsidDel="00372AE5">
                <w:delText>26p + 26s</w:delText>
              </w:r>
            </w:del>
          </w:p>
        </w:tc>
        <w:tc>
          <w:tcPr>
            <w:tcW w:w="889" w:type="dxa"/>
            <w:shd w:val="clear" w:color="auto" w:fill="F7CAAC"/>
          </w:tcPr>
          <w:p w:rsidR="00E669D3" w:rsidRPr="00E669D3" w:rsidDel="00372AE5" w:rsidRDefault="00E669D3" w:rsidP="00E669D3">
            <w:pPr>
              <w:jc w:val="both"/>
              <w:rPr>
                <w:del w:id="1783" w:author="Drahomíra Pavelková" w:date="2019-09-04T18:58:00Z"/>
                <w:b/>
              </w:rPr>
            </w:pPr>
            <w:del w:id="1784" w:author="Drahomíra Pavelková" w:date="2019-09-04T18:58:00Z">
              <w:r w:rsidRPr="00E669D3" w:rsidDel="00372AE5">
                <w:rPr>
                  <w:b/>
                </w:rPr>
                <w:delText xml:space="preserve">hod. </w:delText>
              </w:r>
            </w:del>
          </w:p>
        </w:tc>
        <w:tc>
          <w:tcPr>
            <w:tcW w:w="816" w:type="dxa"/>
          </w:tcPr>
          <w:p w:rsidR="00E669D3" w:rsidRPr="00E669D3" w:rsidDel="00372AE5" w:rsidRDefault="00E669D3" w:rsidP="00E669D3">
            <w:pPr>
              <w:jc w:val="both"/>
              <w:rPr>
                <w:del w:id="1785" w:author="Drahomíra Pavelková" w:date="2019-09-04T18:58:00Z"/>
              </w:rPr>
            </w:pPr>
            <w:del w:id="1786" w:author="Drahomíra Pavelková" w:date="2019-09-04T18:58:00Z">
              <w:r w:rsidRPr="00E669D3" w:rsidDel="00372AE5">
                <w:delText>52</w:delText>
              </w:r>
            </w:del>
          </w:p>
        </w:tc>
        <w:tc>
          <w:tcPr>
            <w:tcW w:w="2156" w:type="dxa"/>
            <w:shd w:val="clear" w:color="auto" w:fill="F7CAAC"/>
          </w:tcPr>
          <w:p w:rsidR="00E669D3" w:rsidRPr="00E669D3" w:rsidDel="00372AE5" w:rsidRDefault="00E669D3" w:rsidP="00E669D3">
            <w:pPr>
              <w:jc w:val="both"/>
              <w:rPr>
                <w:del w:id="1787" w:author="Drahomíra Pavelková" w:date="2019-09-04T18:58:00Z"/>
                <w:b/>
              </w:rPr>
            </w:pPr>
            <w:del w:id="1788" w:author="Drahomíra Pavelková" w:date="2019-09-04T18:58:00Z">
              <w:r w:rsidRPr="00E669D3" w:rsidDel="00372AE5">
                <w:rPr>
                  <w:b/>
                </w:rPr>
                <w:delText>kreditů</w:delText>
              </w:r>
            </w:del>
          </w:p>
        </w:tc>
        <w:tc>
          <w:tcPr>
            <w:tcW w:w="1207" w:type="dxa"/>
            <w:gridSpan w:val="2"/>
          </w:tcPr>
          <w:p w:rsidR="00E669D3" w:rsidRPr="00E669D3" w:rsidDel="00372AE5" w:rsidRDefault="00E669D3" w:rsidP="00E669D3">
            <w:pPr>
              <w:jc w:val="both"/>
              <w:rPr>
                <w:del w:id="1789" w:author="Drahomíra Pavelková" w:date="2019-09-04T18:58:00Z"/>
              </w:rPr>
            </w:pPr>
            <w:del w:id="1790" w:author="Drahomíra Pavelková" w:date="2019-09-04T18:58:00Z">
              <w:r w:rsidRPr="00E669D3" w:rsidDel="00372AE5">
                <w:delText>6</w:delText>
              </w:r>
            </w:del>
          </w:p>
        </w:tc>
      </w:tr>
      <w:tr w:rsidR="00E669D3" w:rsidRPr="00E669D3" w:rsidDel="00372AE5" w:rsidTr="00B012C7">
        <w:trPr>
          <w:del w:id="1791" w:author="Drahomíra Pavelková" w:date="2019-09-04T18:58:00Z"/>
        </w:trPr>
        <w:tc>
          <w:tcPr>
            <w:tcW w:w="3086" w:type="dxa"/>
            <w:shd w:val="clear" w:color="auto" w:fill="F7CAAC"/>
          </w:tcPr>
          <w:p w:rsidR="00E669D3" w:rsidRPr="00E669D3" w:rsidDel="00372AE5" w:rsidRDefault="00E669D3" w:rsidP="00E669D3">
            <w:pPr>
              <w:jc w:val="both"/>
              <w:rPr>
                <w:del w:id="1792" w:author="Drahomíra Pavelková" w:date="2019-09-04T18:58:00Z"/>
                <w:b/>
              </w:rPr>
            </w:pPr>
            <w:del w:id="1793" w:author="Drahomíra Pavelková" w:date="2019-09-04T18:58:00Z">
              <w:r w:rsidRPr="00E669D3" w:rsidDel="00372AE5">
                <w:rPr>
                  <w:b/>
                </w:rPr>
                <w:delText>Prerekvizity, korekvizity, ekvivalence</w:delText>
              </w:r>
            </w:del>
          </w:p>
        </w:tc>
        <w:tc>
          <w:tcPr>
            <w:tcW w:w="6769" w:type="dxa"/>
            <w:gridSpan w:val="7"/>
          </w:tcPr>
          <w:p w:rsidR="00E669D3" w:rsidRPr="00E669D3" w:rsidDel="00372AE5" w:rsidRDefault="00E669D3" w:rsidP="00E669D3">
            <w:pPr>
              <w:jc w:val="both"/>
              <w:rPr>
                <w:del w:id="1794" w:author="Drahomíra Pavelková" w:date="2019-09-04T18:58:00Z"/>
              </w:rPr>
            </w:pPr>
          </w:p>
        </w:tc>
      </w:tr>
      <w:tr w:rsidR="00E669D3" w:rsidRPr="00E669D3" w:rsidDel="00372AE5" w:rsidTr="00B012C7">
        <w:trPr>
          <w:del w:id="1795" w:author="Drahomíra Pavelková" w:date="2019-09-04T18:58:00Z"/>
        </w:trPr>
        <w:tc>
          <w:tcPr>
            <w:tcW w:w="3086" w:type="dxa"/>
            <w:shd w:val="clear" w:color="auto" w:fill="F7CAAC"/>
          </w:tcPr>
          <w:p w:rsidR="00E669D3" w:rsidRPr="00E669D3" w:rsidDel="00372AE5" w:rsidRDefault="00E669D3" w:rsidP="00E669D3">
            <w:pPr>
              <w:jc w:val="both"/>
              <w:rPr>
                <w:del w:id="1796" w:author="Drahomíra Pavelková" w:date="2019-09-04T18:58:00Z"/>
                <w:b/>
              </w:rPr>
            </w:pPr>
            <w:del w:id="1797" w:author="Drahomíra Pavelková" w:date="2019-09-04T18:58:00Z">
              <w:r w:rsidRPr="00E669D3" w:rsidDel="00372AE5">
                <w:rPr>
                  <w:b/>
                </w:rPr>
                <w:delText>Způsob ověření studijních výsledků</w:delText>
              </w:r>
            </w:del>
          </w:p>
        </w:tc>
        <w:tc>
          <w:tcPr>
            <w:tcW w:w="3406" w:type="dxa"/>
            <w:gridSpan w:val="4"/>
          </w:tcPr>
          <w:p w:rsidR="00E669D3" w:rsidRPr="00E669D3" w:rsidDel="00372AE5" w:rsidRDefault="00E669D3" w:rsidP="00E669D3">
            <w:pPr>
              <w:jc w:val="both"/>
              <w:rPr>
                <w:del w:id="1798" w:author="Drahomíra Pavelková" w:date="2019-09-04T18:58:00Z"/>
              </w:rPr>
            </w:pPr>
            <w:del w:id="1799" w:author="Drahomíra Pavelková" w:date="2019-09-04T18:58:00Z">
              <w:r w:rsidRPr="00E669D3" w:rsidDel="00372AE5">
                <w:delText>zápočet, zkouška</w:delText>
              </w:r>
            </w:del>
          </w:p>
        </w:tc>
        <w:tc>
          <w:tcPr>
            <w:tcW w:w="2156" w:type="dxa"/>
            <w:shd w:val="clear" w:color="auto" w:fill="F7CAAC"/>
          </w:tcPr>
          <w:p w:rsidR="00E669D3" w:rsidRPr="00E669D3" w:rsidDel="00372AE5" w:rsidRDefault="00E669D3" w:rsidP="00E669D3">
            <w:pPr>
              <w:jc w:val="both"/>
              <w:rPr>
                <w:del w:id="1800" w:author="Drahomíra Pavelková" w:date="2019-09-04T18:58:00Z"/>
                <w:b/>
              </w:rPr>
            </w:pPr>
            <w:del w:id="1801" w:author="Drahomíra Pavelková" w:date="2019-09-04T18:58:00Z">
              <w:r w:rsidRPr="00E669D3" w:rsidDel="00372AE5">
                <w:rPr>
                  <w:b/>
                </w:rPr>
                <w:delText>Forma výuky</w:delText>
              </w:r>
            </w:del>
          </w:p>
        </w:tc>
        <w:tc>
          <w:tcPr>
            <w:tcW w:w="1207" w:type="dxa"/>
            <w:gridSpan w:val="2"/>
          </w:tcPr>
          <w:p w:rsidR="00E669D3" w:rsidRPr="00E669D3" w:rsidDel="00372AE5" w:rsidRDefault="00E669D3" w:rsidP="00E669D3">
            <w:pPr>
              <w:jc w:val="both"/>
              <w:rPr>
                <w:del w:id="1802" w:author="Drahomíra Pavelková" w:date="2019-09-04T18:58:00Z"/>
              </w:rPr>
            </w:pPr>
            <w:del w:id="1803" w:author="Drahomíra Pavelková" w:date="2019-09-04T18:58:00Z">
              <w:r w:rsidRPr="00E669D3" w:rsidDel="00372AE5">
                <w:delText>přednáška, seminář</w:delText>
              </w:r>
            </w:del>
          </w:p>
        </w:tc>
      </w:tr>
      <w:tr w:rsidR="00E669D3" w:rsidRPr="00E669D3" w:rsidDel="00372AE5" w:rsidTr="00B012C7">
        <w:trPr>
          <w:del w:id="1804" w:author="Drahomíra Pavelková" w:date="2019-09-04T18:58:00Z"/>
        </w:trPr>
        <w:tc>
          <w:tcPr>
            <w:tcW w:w="3086" w:type="dxa"/>
            <w:shd w:val="clear" w:color="auto" w:fill="F7CAAC"/>
          </w:tcPr>
          <w:p w:rsidR="00E669D3" w:rsidRPr="00E669D3" w:rsidDel="00372AE5" w:rsidRDefault="00E669D3" w:rsidP="00E669D3">
            <w:pPr>
              <w:jc w:val="both"/>
              <w:rPr>
                <w:del w:id="1805" w:author="Drahomíra Pavelková" w:date="2019-09-04T18:58:00Z"/>
                <w:b/>
              </w:rPr>
            </w:pPr>
            <w:del w:id="1806" w:author="Drahomíra Pavelková" w:date="2019-09-04T18:58:00Z">
              <w:r w:rsidRPr="00E669D3" w:rsidDel="00372AE5">
                <w:rPr>
                  <w:b/>
                </w:rPr>
                <w:delText>Forma způsobu ověření studijních výsledků a další požadavky na studenta</w:delText>
              </w:r>
            </w:del>
          </w:p>
        </w:tc>
        <w:tc>
          <w:tcPr>
            <w:tcW w:w="6769" w:type="dxa"/>
            <w:gridSpan w:val="7"/>
            <w:tcBorders>
              <w:bottom w:val="nil"/>
            </w:tcBorders>
          </w:tcPr>
          <w:p w:rsidR="00E669D3" w:rsidRPr="00E669D3" w:rsidDel="00372AE5" w:rsidRDefault="00E669D3" w:rsidP="00E669D3">
            <w:pPr>
              <w:jc w:val="both"/>
              <w:rPr>
                <w:del w:id="1807" w:author="Drahomíra Pavelková" w:date="2019-09-04T18:58:00Z"/>
              </w:rPr>
            </w:pPr>
            <w:del w:id="1808" w:author="Drahomíra Pavelková" w:date="2019-09-04T18:58:00Z">
              <w:r w:rsidRPr="00E669D3" w:rsidDel="00372AE5">
                <w:delText>Způsob zakončení předmětu – zápočet, zkouška</w:delText>
              </w:r>
            </w:del>
          </w:p>
          <w:p w:rsidR="00E669D3" w:rsidRPr="00E669D3" w:rsidDel="00372AE5" w:rsidRDefault="00E669D3" w:rsidP="00E669D3">
            <w:pPr>
              <w:jc w:val="both"/>
              <w:rPr>
                <w:del w:id="1809" w:author="Drahomíra Pavelková" w:date="2019-09-04T18:58:00Z"/>
              </w:rPr>
            </w:pPr>
            <w:del w:id="1810" w:author="Drahomíra Pavelková" w:date="2019-09-04T18:58:00Z">
              <w:r w:rsidRPr="00E669D3" w:rsidDel="00372AE5">
                <w:delText>Požadavky na zápočet: účast min. 80 %; absolvování zápočtové písemné práce s úspěšností min. 60 % (příklady+teorie); odevzdání seminární práce na zadané téma</w:delText>
              </w:r>
            </w:del>
          </w:p>
          <w:p w:rsidR="00E669D3" w:rsidRPr="00E669D3" w:rsidDel="00372AE5" w:rsidRDefault="00E669D3" w:rsidP="00E669D3">
            <w:pPr>
              <w:jc w:val="both"/>
              <w:rPr>
                <w:del w:id="1811" w:author="Drahomíra Pavelková" w:date="2019-09-04T18:58:00Z"/>
              </w:rPr>
            </w:pPr>
            <w:del w:id="1812" w:author="Drahomíra Pavelková" w:date="2019-09-04T18:58:00Z">
              <w:r w:rsidRPr="00E669D3" w:rsidDel="00372AE5">
                <w:delText>Požadavky na zkoušku: ústní část – odpověď na 2 teoretické otázky (student si sám vytáhne); minimálně 60 % ze zápočtovo-zkouškové písemné práce</w:delText>
              </w:r>
            </w:del>
          </w:p>
          <w:p w:rsidR="00E669D3" w:rsidRPr="00E669D3" w:rsidDel="00372AE5" w:rsidRDefault="00E669D3" w:rsidP="00E669D3">
            <w:pPr>
              <w:jc w:val="both"/>
              <w:rPr>
                <w:del w:id="1813" w:author="Drahomíra Pavelková" w:date="2019-09-04T18:58:00Z"/>
              </w:rPr>
            </w:pPr>
            <w:del w:id="1814" w:author="Drahomíra Pavelková" w:date="2019-09-04T18:58:00Z">
              <w:r w:rsidRPr="00E669D3" w:rsidDel="00372AE5">
                <w:delText>Výsledná známka je průměrem z ústní a písemné části.</w:delText>
              </w:r>
            </w:del>
          </w:p>
        </w:tc>
      </w:tr>
      <w:tr w:rsidR="00E669D3" w:rsidRPr="00E669D3" w:rsidDel="00372AE5" w:rsidTr="00B012C7">
        <w:trPr>
          <w:trHeight w:val="224"/>
          <w:del w:id="1815" w:author="Drahomíra Pavelková" w:date="2019-09-04T18:58:00Z"/>
        </w:trPr>
        <w:tc>
          <w:tcPr>
            <w:tcW w:w="9855" w:type="dxa"/>
            <w:gridSpan w:val="8"/>
            <w:tcBorders>
              <w:top w:val="nil"/>
            </w:tcBorders>
          </w:tcPr>
          <w:p w:rsidR="00E669D3" w:rsidRPr="00E669D3" w:rsidDel="00372AE5" w:rsidRDefault="00E669D3" w:rsidP="00E669D3">
            <w:pPr>
              <w:jc w:val="both"/>
              <w:rPr>
                <w:del w:id="1816" w:author="Drahomíra Pavelková" w:date="2019-09-04T18:58:00Z"/>
                <w:sz w:val="16"/>
              </w:rPr>
            </w:pPr>
          </w:p>
        </w:tc>
      </w:tr>
      <w:tr w:rsidR="00E669D3" w:rsidRPr="00E669D3" w:rsidDel="00372AE5" w:rsidTr="00B012C7">
        <w:trPr>
          <w:trHeight w:val="197"/>
          <w:del w:id="1817" w:author="Drahomíra Pavelková" w:date="2019-09-04T18:58:00Z"/>
        </w:trPr>
        <w:tc>
          <w:tcPr>
            <w:tcW w:w="3086" w:type="dxa"/>
            <w:tcBorders>
              <w:top w:val="nil"/>
            </w:tcBorders>
            <w:shd w:val="clear" w:color="auto" w:fill="F7CAAC"/>
          </w:tcPr>
          <w:p w:rsidR="00E669D3" w:rsidRPr="00E669D3" w:rsidDel="00372AE5" w:rsidRDefault="00E669D3" w:rsidP="00E669D3">
            <w:pPr>
              <w:jc w:val="both"/>
              <w:rPr>
                <w:del w:id="1818" w:author="Drahomíra Pavelková" w:date="2019-09-04T18:58:00Z"/>
                <w:b/>
              </w:rPr>
            </w:pPr>
            <w:del w:id="1819" w:author="Drahomíra Pavelková" w:date="2019-09-04T18:58:00Z">
              <w:r w:rsidRPr="00E669D3" w:rsidDel="00372AE5">
                <w:rPr>
                  <w:b/>
                </w:rPr>
                <w:delText>Garant předmětu</w:delText>
              </w:r>
            </w:del>
          </w:p>
        </w:tc>
        <w:tc>
          <w:tcPr>
            <w:tcW w:w="6769" w:type="dxa"/>
            <w:gridSpan w:val="7"/>
            <w:tcBorders>
              <w:top w:val="nil"/>
            </w:tcBorders>
          </w:tcPr>
          <w:p w:rsidR="00E669D3" w:rsidRPr="00E669D3" w:rsidDel="00372AE5" w:rsidRDefault="00E669D3" w:rsidP="00E669D3">
            <w:pPr>
              <w:rPr>
                <w:del w:id="1820" w:author="Drahomíra Pavelková" w:date="2019-09-04T18:58:00Z"/>
              </w:rPr>
            </w:pPr>
            <w:del w:id="1821" w:author="Drahomíra Pavelková" w:date="2019-09-04T18:58:00Z">
              <w:r w:rsidRPr="00E669D3" w:rsidDel="00372AE5">
                <w:delText>Ing. Ludmila Kozubíková, Ph.D.</w:delText>
              </w:r>
            </w:del>
          </w:p>
        </w:tc>
      </w:tr>
      <w:tr w:rsidR="00E669D3" w:rsidRPr="00E669D3" w:rsidDel="00372AE5" w:rsidTr="00B012C7">
        <w:trPr>
          <w:trHeight w:val="243"/>
          <w:del w:id="1822" w:author="Drahomíra Pavelková" w:date="2019-09-04T18:58:00Z"/>
        </w:trPr>
        <w:tc>
          <w:tcPr>
            <w:tcW w:w="3086" w:type="dxa"/>
            <w:tcBorders>
              <w:top w:val="nil"/>
            </w:tcBorders>
            <w:shd w:val="clear" w:color="auto" w:fill="F7CAAC"/>
          </w:tcPr>
          <w:p w:rsidR="00E669D3" w:rsidRPr="00E669D3" w:rsidDel="00372AE5" w:rsidRDefault="00E669D3" w:rsidP="00E669D3">
            <w:pPr>
              <w:jc w:val="both"/>
              <w:rPr>
                <w:del w:id="1823" w:author="Drahomíra Pavelková" w:date="2019-09-04T18:58:00Z"/>
                <w:b/>
              </w:rPr>
            </w:pPr>
            <w:del w:id="1824" w:author="Drahomíra Pavelková" w:date="2019-09-04T18:58:00Z">
              <w:r w:rsidRPr="00E669D3" w:rsidDel="00372AE5">
                <w:rPr>
                  <w:b/>
                </w:rPr>
                <w:delText>Zapojení garanta do výuky předmětu</w:delText>
              </w:r>
            </w:del>
          </w:p>
        </w:tc>
        <w:tc>
          <w:tcPr>
            <w:tcW w:w="6769" w:type="dxa"/>
            <w:gridSpan w:val="7"/>
            <w:tcBorders>
              <w:top w:val="nil"/>
            </w:tcBorders>
          </w:tcPr>
          <w:p w:rsidR="00E669D3" w:rsidRPr="00E669D3" w:rsidDel="00372AE5" w:rsidRDefault="00E669D3" w:rsidP="00E669D3">
            <w:pPr>
              <w:rPr>
                <w:del w:id="1825" w:author="Drahomíra Pavelková" w:date="2019-09-04T18:58:00Z"/>
              </w:rPr>
            </w:pPr>
            <w:del w:id="1826" w:author="Drahomíra Pavelková" w:date="2019-09-04T18:58:00Z">
              <w:r w:rsidRPr="00E669D3" w:rsidDel="00372AE5">
                <w:delText>Garant se podílí na přednášení v rozsahu 60 %, určuje koncepci seminářů a podílí se na jejich vedení.</w:delText>
              </w:r>
            </w:del>
          </w:p>
        </w:tc>
      </w:tr>
      <w:tr w:rsidR="00E669D3" w:rsidRPr="00E669D3" w:rsidDel="00372AE5" w:rsidTr="00B012C7">
        <w:trPr>
          <w:del w:id="1827" w:author="Drahomíra Pavelková" w:date="2019-09-04T18:58:00Z"/>
        </w:trPr>
        <w:tc>
          <w:tcPr>
            <w:tcW w:w="3086" w:type="dxa"/>
            <w:shd w:val="clear" w:color="auto" w:fill="F7CAAC"/>
          </w:tcPr>
          <w:p w:rsidR="00E669D3" w:rsidRPr="00E669D3" w:rsidDel="00372AE5" w:rsidRDefault="00E669D3" w:rsidP="00E669D3">
            <w:pPr>
              <w:jc w:val="both"/>
              <w:rPr>
                <w:del w:id="1828" w:author="Drahomíra Pavelková" w:date="2019-09-04T18:58:00Z"/>
                <w:b/>
              </w:rPr>
            </w:pPr>
            <w:del w:id="1829" w:author="Drahomíra Pavelková" w:date="2019-09-04T18:58:00Z">
              <w:r w:rsidRPr="00E669D3" w:rsidDel="00372AE5">
                <w:rPr>
                  <w:b/>
                </w:rPr>
                <w:delText>Vyučující</w:delText>
              </w:r>
            </w:del>
          </w:p>
        </w:tc>
        <w:tc>
          <w:tcPr>
            <w:tcW w:w="6769" w:type="dxa"/>
            <w:gridSpan w:val="7"/>
            <w:tcBorders>
              <w:bottom w:val="nil"/>
            </w:tcBorders>
          </w:tcPr>
          <w:p w:rsidR="00E669D3" w:rsidRPr="00E669D3" w:rsidDel="00372AE5" w:rsidRDefault="00E669D3" w:rsidP="00E669D3">
            <w:pPr>
              <w:rPr>
                <w:del w:id="1830" w:author="Drahomíra Pavelková" w:date="2019-09-04T18:58:00Z"/>
              </w:rPr>
            </w:pPr>
            <w:del w:id="1831" w:author="Drahomíra Pavelková" w:date="2019-09-04T18:58:00Z">
              <w:r w:rsidRPr="00E669D3" w:rsidDel="00372AE5">
                <w:delText>Ing. Ludmila Kozubíková, Ph.D. – přednášky (60%), doc. Ing. Roman Zámečník, PhD. – přednášky (40%)</w:delText>
              </w:r>
            </w:del>
          </w:p>
        </w:tc>
      </w:tr>
      <w:tr w:rsidR="00E669D3" w:rsidRPr="00E669D3" w:rsidDel="00372AE5" w:rsidTr="00B012C7">
        <w:trPr>
          <w:trHeight w:val="170"/>
          <w:del w:id="1832" w:author="Drahomíra Pavelková" w:date="2019-09-04T18:58:00Z"/>
        </w:trPr>
        <w:tc>
          <w:tcPr>
            <w:tcW w:w="9855" w:type="dxa"/>
            <w:gridSpan w:val="8"/>
            <w:tcBorders>
              <w:top w:val="nil"/>
            </w:tcBorders>
          </w:tcPr>
          <w:p w:rsidR="00E669D3" w:rsidRPr="00E669D3" w:rsidDel="00372AE5" w:rsidRDefault="00E669D3" w:rsidP="00E669D3">
            <w:pPr>
              <w:jc w:val="both"/>
              <w:rPr>
                <w:del w:id="1833" w:author="Drahomíra Pavelková" w:date="2019-09-04T18:58:00Z"/>
                <w:sz w:val="16"/>
              </w:rPr>
            </w:pPr>
          </w:p>
        </w:tc>
      </w:tr>
      <w:tr w:rsidR="00E669D3" w:rsidRPr="00E669D3" w:rsidDel="00372AE5" w:rsidTr="00B012C7">
        <w:trPr>
          <w:del w:id="1834" w:author="Drahomíra Pavelková" w:date="2019-09-04T18:58:00Z"/>
        </w:trPr>
        <w:tc>
          <w:tcPr>
            <w:tcW w:w="3086" w:type="dxa"/>
            <w:shd w:val="clear" w:color="auto" w:fill="F7CAAC"/>
          </w:tcPr>
          <w:p w:rsidR="00E669D3" w:rsidRPr="00E669D3" w:rsidDel="00372AE5" w:rsidRDefault="00E669D3" w:rsidP="00E669D3">
            <w:pPr>
              <w:jc w:val="both"/>
              <w:rPr>
                <w:del w:id="1835" w:author="Drahomíra Pavelková" w:date="2019-09-04T18:58:00Z"/>
                <w:b/>
              </w:rPr>
            </w:pPr>
            <w:del w:id="1836" w:author="Drahomíra Pavelková" w:date="2019-09-04T18:58:00Z">
              <w:r w:rsidRPr="00E669D3" w:rsidDel="00372AE5">
                <w:rPr>
                  <w:b/>
                </w:rPr>
                <w:delText>Stručná anotace předmětu</w:delText>
              </w:r>
            </w:del>
          </w:p>
        </w:tc>
        <w:tc>
          <w:tcPr>
            <w:tcW w:w="6769" w:type="dxa"/>
            <w:gridSpan w:val="7"/>
            <w:tcBorders>
              <w:bottom w:val="nil"/>
            </w:tcBorders>
          </w:tcPr>
          <w:p w:rsidR="00E669D3" w:rsidRPr="00E669D3" w:rsidDel="00372AE5" w:rsidRDefault="00E669D3" w:rsidP="00E669D3">
            <w:pPr>
              <w:jc w:val="both"/>
              <w:rPr>
                <w:del w:id="1837" w:author="Drahomíra Pavelková" w:date="2019-09-04T18:58:00Z"/>
              </w:rPr>
            </w:pPr>
          </w:p>
        </w:tc>
      </w:tr>
      <w:tr w:rsidR="00E669D3" w:rsidRPr="00E669D3" w:rsidDel="00372AE5" w:rsidTr="00B012C7">
        <w:trPr>
          <w:trHeight w:val="3423"/>
          <w:del w:id="1838" w:author="Drahomíra Pavelková" w:date="2019-09-04T18:58:00Z"/>
        </w:trPr>
        <w:tc>
          <w:tcPr>
            <w:tcW w:w="9855" w:type="dxa"/>
            <w:gridSpan w:val="8"/>
            <w:tcBorders>
              <w:top w:val="nil"/>
              <w:bottom w:val="single" w:sz="12" w:space="0" w:color="auto"/>
            </w:tcBorders>
          </w:tcPr>
          <w:p w:rsidR="00E669D3" w:rsidDel="00372AE5" w:rsidRDefault="00E669D3" w:rsidP="00E669D3">
            <w:pPr>
              <w:jc w:val="both"/>
              <w:rPr>
                <w:del w:id="1839" w:author="Drahomíra Pavelková" w:date="2019-09-04T18:58:00Z"/>
                <w:color w:val="000000"/>
              </w:rPr>
            </w:pPr>
            <w:del w:id="1840" w:author="Drahomíra Pavelková" w:date="2019-09-04T18:58:00Z">
              <w:r w:rsidRPr="00E669D3" w:rsidDel="00372AE5">
                <w:rPr>
                  <w:color w:val="000000"/>
                </w:rPr>
                <w:delText>Podniková ekonomika II. bezprostředně navazuje na úvodní část podnikové ekonomiky - Podnikovou ekonomiku I. Cílem předmětu je seznámení s vnitřním prostředím podniku se zaměřením na výrobní, nákupní a investiční činnost, na tvorbu a rozdělení výsledku hospodaření, modelování a kalkulace nákladů, cenovou politiku podniku a na základní principy finančního řízení podniku. Posluchači získají znalosti a dovednosti z oblasti sestavení výsledku hospodaření dle podmínek ČR, sestavení nákladových funkcí, kalkulací úplných a neúplných nákladů, sestavení výkazu cash flow, výpočtu výrobních kapacit a jejich plnění.</w:delText>
              </w:r>
            </w:del>
          </w:p>
          <w:p w:rsidR="00E669D3" w:rsidRPr="00E669D3" w:rsidDel="00372AE5" w:rsidRDefault="00E669D3" w:rsidP="00124FDB">
            <w:pPr>
              <w:numPr>
                <w:ilvl w:val="0"/>
                <w:numId w:val="47"/>
              </w:numPr>
              <w:ind w:left="324" w:hanging="284"/>
              <w:contextualSpacing/>
              <w:jc w:val="both"/>
              <w:rPr>
                <w:del w:id="1841" w:author="Drahomíra Pavelková" w:date="2019-09-04T18:58:00Z"/>
                <w:rFonts w:eastAsia="Calibri"/>
                <w:szCs w:val="22"/>
                <w:lang w:eastAsia="en-US"/>
              </w:rPr>
            </w:pPr>
            <w:del w:id="1842" w:author="Drahomíra Pavelková" w:date="2019-09-04T18:58:00Z">
              <w:r w:rsidRPr="00E669D3" w:rsidDel="00372AE5">
                <w:rPr>
                  <w:rFonts w:eastAsia="Calibri"/>
                  <w:szCs w:val="22"/>
                  <w:lang w:eastAsia="en-US"/>
                </w:rPr>
                <w:delText>Náklady, výnosy – základní vymezení, členění</w:delText>
              </w:r>
            </w:del>
          </w:p>
          <w:p w:rsidR="00E669D3" w:rsidRPr="00E669D3" w:rsidDel="00372AE5" w:rsidRDefault="00E669D3" w:rsidP="00124FDB">
            <w:pPr>
              <w:numPr>
                <w:ilvl w:val="0"/>
                <w:numId w:val="47"/>
              </w:numPr>
              <w:ind w:left="324" w:hanging="284"/>
              <w:contextualSpacing/>
              <w:jc w:val="both"/>
              <w:rPr>
                <w:del w:id="1843" w:author="Drahomíra Pavelková" w:date="2019-09-04T18:58:00Z"/>
                <w:rFonts w:eastAsia="Calibri"/>
                <w:szCs w:val="22"/>
                <w:lang w:eastAsia="en-US"/>
              </w:rPr>
            </w:pPr>
            <w:del w:id="1844" w:author="Drahomíra Pavelková" w:date="2019-09-04T18:58:00Z">
              <w:r w:rsidRPr="00E669D3" w:rsidDel="00372AE5">
                <w:rPr>
                  <w:rFonts w:eastAsia="Calibri"/>
                  <w:szCs w:val="22"/>
                  <w:lang w:eastAsia="en-US"/>
                </w:rPr>
                <w:delText>Hospodářský výsledek – vymezení, struktura, způsoby výpočtu a vykazování</w:delText>
              </w:r>
            </w:del>
          </w:p>
          <w:p w:rsidR="00E669D3" w:rsidRPr="00E669D3" w:rsidDel="00372AE5" w:rsidRDefault="00E669D3" w:rsidP="00124FDB">
            <w:pPr>
              <w:numPr>
                <w:ilvl w:val="0"/>
                <w:numId w:val="47"/>
              </w:numPr>
              <w:ind w:left="324" w:hanging="284"/>
              <w:contextualSpacing/>
              <w:jc w:val="both"/>
              <w:rPr>
                <w:del w:id="1845" w:author="Drahomíra Pavelková" w:date="2019-09-04T18:58:00Z"/>
                <w:rFonts w:eastAsia="Calibri"/>
                <w:szCs w:val="22"/>
                <w:lang w:eastAsia="en-US"/>
              </w:rPr>
            </w:pPr>
            <w:del w:id="1846" w:author="Drahomíra Pavelková" w:date="2019-09-04T18:58:00Z">
              <w:r w:rsidRPr="00E669D3" w:rsidDel="00372AE5">
                <w:rPr>
                  <w:rFonts w:eastAsia="Calibri"/>
                  <w:szCs w:val="22"/>
                  <w:lang w:eastAsia="en-US"/>
                </w:rPr>
                <w:delText>Nákladové funkce</w:delText>
              </w:r>
            </w:del>
          </w:p>
          <w:p w:rsidR="00E669D3" w:rsidRPr="00E669D3" w:rsidDel="00372AE5" w:rsidRDefault="00E669D3" w:rsidP="00124FDB">
            <w:pPr>
              <w:numPr>
                <w:ilvl w:val="0"/>
                <w:numId w:val="47"/>
              </w:numPr>
              <w:ind w:left="324" w:hanging="284"/>
              <w:contextualSpacing/>
              <w:jc w:val="both"/>
              <w:rPr>
                <w:del w:id="1847" w:author="Drahomíra Pavelková" w:date="2019-09-04T18:58:00Z"/>
                <w:rFonts w:eastAsia="Calibri"/>
                <w:szCs w:val="22"/>
                <w:lang w:eastAsia="en-US"/>
              </w:rPr>
            </w:pPr>
            <w:del w:id="1848" w:author="Drahomíra Pavelková" w:date="2019-09-04T18:58:00Z">
              <w:r w:rsidRPr="00E669D3" w:rsidDel="00372AE5">
                <w:rPr>
                  <w:rFonts w:eastAsia="Calibri"/>
                  <w:szCs w:val="22"/>
                  <w:lang w:eastAsia="en-US"/>
                </w:rPr>
                <w:delText>Vztahy mezi základními ekonomickými veličinami podniku, bod zvratu</w:delText>
              </w:r>
            </w:del>
          </w:p>
          <w:p w:rsidR="00E669D3" w:rsidRPr="00E669D3" w:rsidDel="00372AE5" w:rsidRDefault="00E669D3" w:rsidP="00124FDB">
            <w:pPr>
              <w:numPr>
                <w:ilvl w:val="0"/>
                <w:numId w:val="47"/>
              </w:numPr>
              <w:ind w:left="324" w:hanging="284"/>
              <w:contextualSpacing/>
              <w:jc w:val="both"/>
              <w:rPr>
                <w:del w:id="1849" w:author="Drahomíra Pavelková" w:date="2019-09-04T18:58:00Z"/>
                <w:rFonts w:eastAsia="Calibri"/>
                <w:szCs w:val="22"/>
                <w:lang w:eastAsia="en-US"/>
              </w:rPr>
            </w:pPr>
            <w:del w:id="1850" w:author="Drahomíra Pavelková" w:date="2019-09-04T18:58:00Z">
              <w:r w:rsidRPr="00E669D3" w:rsidDel="00372AE5">
                <w:rPr>
                  <w:rFonts w:eastAsia="Calibri"/>
                  <w:szCs w:val="22"/>
                  <w:lang w:eastAsia="en-US"/>
                </w:rPr>
                <w:delText>Kalkulace nákladů</w:delText>
              </w:r>
            </w:del>
          </w:p>
          <w:p w:rsidR="00E669D3" w:rsidRPr="00E669D3" w:rsidDel="00372AE5" w:rsidRDefault="00E669D3" w:rsidP="00124FDB">
            <w:pPr>
              <w:numPr>
                <w:ilvl w:val="0"/>
                <w:numId w:val="47"/>
              </w:numPr>
              <w:ind w:left="324" w:hanging="284"/>
              <w:contextualSpacing/>
              <w:jc w:val="both"/>
              <w:rPr>
                <w:del w:id="1851" w:author="Drahomíra Pavelková" w:date="2019-09-04T18:58:00Z"/>
                <w:rFonts w:eastAsia="Calibri"/>
                <w:szCs w:val="22"/>
                <w:lang w:eastAsia="en-US"/>
              </w:rPr>
            </w:pPr>
            <w:del w:id="1852" w:author="Drahomíra Pavelková" w:date="2019-09-04T18:58:00Z">
              <w:r w:rsidRPr="00E669D3" w:rsidDel="00372AE5">
                <w:rPr>
                  <w:rFonts w:eastAsia="Calibri"/>
                  <w:szCs w:val="22"/>
                  <w:lang w:eastAsia="en-US"/>
                </w:rPr>
                <w:delText xml:space="preserve">Ceny </w:delText>
              </w:r>
            </w:del>
          </w:p>
          <w:p w:rsidR="00E669D3" w:rsidRPr="00E669D3" w:rsidDel="00372AE5" w:rsidRDefault="00E669D3" w:rsidP="00124FDB">
            <w:pPr>
              <w:numPr>
                <w:ilvl w:val="0"/>
                <w:numId w:val="47"/>
              </w:numPr>
              <w:ind w:left="324" w:hanging="284"/>
              <w:contextualSpacing/>
              <w:jc w:val="both"/>
              <w:rPr>
                <w:del w:id="1853" w:author="Drahomíra Pavelková" w:date="2019-09-04T18:58:00Z"/>
                <w:rFonts w:eastAsia="Calibri"/>
                <w:szCs w:val="22"/>
                <w:lang w:eastAsia="en-US"/>
              </w:rPr>
            </w:pPr>
            <w:del w:id="1854" w:author="Drahomíra Pavelková" w:date="2019-09-04T18:58:00Z">
              <w:r w:rsidRPr="00E669D3" w:rsidDel="00372AE5">
                <w:rPr>
                  <w:rFonts w:eastAsia="Calibri"/>
                  <w:szCs w:val="22"/>
                  <w:lang w:eastAsia="en-US"/>
                </w:rPr>
                <w:delText>Základy financování podniku, cash flow</w:delText>
              </w:r>
            </w:del>
          </w:p>
          <w:p w:rsidR="00E669D3" w:rsidRPr="00E669D3" w:rsidDel="00372AE5" w:rsidRDefault="00E669D3" w:rsidP="00124FDB">
            <w:pPr>
              <w:numPr>
                <w:ilvl w:val="0"/>
                <w:numId w:val="47"/>
              </w:numPr>
              <w:ind w:left="324" w:hanging="284"/>
              <w:contextualSpacing/>
              <w:jc w:val="both"/>
              <w:rPr>
                <w:del w:id="1855" w:author="Drahomíra Pavelková" w:date="2019-09-04T18:58:00Z"/>
                <w:rFonts w:eastAsia="Calibri"/>
                <w:szCs w:val="22"/>
                <w:lang w:eastAsia="en-US"/>
              </w:rPr>
            </w:pPr>
            <w:del w:id="1856" w:author="Drahomíra Pavelková" w:date="2019-09-04T18:58:00Z">
              <w:r w:rsidRPr="00E669D3" w:rsidDel="00372AE5">
                <w:rPr>
                  <w:rFonts w:eastAsia="Calibri"/>
                  <w:szCs w:val="22"/>
                  <w:lang w:eastAsia="en-US"/>
                </w:rPr>
                <w:delText>Výrobní činnost podniku</w:delText>
              </w:r>
            </w:del>
          </w:p>
          <w:p w:rsidR="00E669D3" w:rsidRPr="00E669D3" w:rsidDel="00372AE5" w:rsidRDefault="00E669D3" w:rsidP="00124FDB">
            <w:pPr>
              <w:numPr>
                <w:ilvl w:val="0"/>
                <w:numId w:val="47"/>
              </w:numPr>
              <w:ind w:left="324" w:hanging="284"/>
              <w:contextualSpacing/>
              <w:jc w:val="both"/>
              <w:rPr>
                <w:del w:id="1857" w:author="Drahomíra Pavelková" w:date="2019-09-04T18:58:00Z"/>
                <w:rFonts w:eastAsia="Calibri"/>
                <w:lang w:eastAsia="en-US"/>
              </w:rPr>
            </w:pPr>
            <w:del w:id="1858" w:author="Drahomíra Pavelková" w:date="2019-09-04T18:58:00Z">
              <w:r w:rsidRPr="00E669D3" w:rsidDel="00372AE5">
                <w:rPr>
                  <w:rFonts w:eastAsia="Calibri"/>
                  <w:szCs w:val="22"/>
                  <w:lang w:eastAsia="en-US"/>
                </w:rPr>
                <w:delText>Nákupní činnost podniku</w:delText>
              </w:r>
            </w:del>
          </w:p>
        </w:tc>
      </w:tr>
      <w:tr w:rsidR="00E669D3" w:rsidRPr="00E669D3" w:rsidDel="00372AE5" w:rsidTr="00B012C7">
        <w:trPr>
          <w:trHeight w:val="265"/>
          <w:del w:id="1859" w:author="Drahomíra Pavelková" w:date="2019-09-04T18:58:00Z"/>
        </w:trPr>
        <w:tc>
          <w:tcPr>
            <w:tcW w:w="3653" w:type="dxa"/>
            <w:gridSpan w:val="2"/>
            <w:tcBorders>
              <w:top w:val="nil"/>
            </w:tcBorders>
            <w:shd w:val="clear" w:color="auto" w:fill="F7CAAC"/>
          </w:tcPr>
          <w:p w:rsidR="00E669D3" w:rsidRPr="00E669D3" w:rsidDel="00372AE5" w:rsidRDefault="00E669D3" w:rsidP="00E669D3">
            <w:pPr>
              <w:jc w:val="both"/>
              <w:rPr>
                <w:del w:id="1860" w:author="Drahomíra Pavelková" w:date="2019-09-04T18:58:00Z"/>
              </w:rPr>
            </w:pPr>
            <w:del w:id="1861" w:author="Drahomíra Pavelková" w:date="2019-09-04T18:58:00Z">
              <w:r w:rsidRPr="00E669D3" w:rsidDel="00372AE5">
                <w:rPr>
                  <w:b/>
                </w:rPr>
                <w:delText>Studijní literatura a studijní pomůcky</w:delText>
              </w:r>
            </w:del>
          </w:p>
        </w:tc>
        <w:tc>
          <w:tcPr>
            <w:tcW w:w="6202" w:type="dxa"/>
            <w:gridSpan w:val="6"/>
            <w:tcBorders>
              <w:top w:val="nil"/>
              <w:bottom w:val="nil"/>
            </w:tcBorders>
          </w:tcPr>
          <w:p w:rsidR="00E669D3" w:rsidRPr="00E669D3" w:rsidDel="00372AE5" w:rsidRDefault="00E669D3" w:rsidP="00E669D3">
            <w:pPr>
              <w:jc w:val="both"/>
              <w:rPr>
                <w:del w:id="1862" w:author="Drahomíra Pavelková" w:date="2019-09-04T18:58:00Z"/>
              </w:rPr>
            </w:pPr>
          </w:p>
        </w:tc>
      </w:tr>
      <w:tr w:rsidR="00E669D3" w:rsidRPr="00E669D3" w:rsidDel="00372AE5" w:rsidTr="00B012C7">
        <w:trPr>
          <w:trHeight w:val="283"/>
          <w:del w:id="1863" w:author="Drahomíra Pavelková" w:date="2019-09-04T18:58:00Z"/>
        </w:trPr>
        <w:tc>
          <w:tcPr>
            <w:tcW w:w="9855" w:type="dxa"/>
            <w:gridSpan w:val="8"/>
            <w:tcBorders>
              <w:top w:val="nil"/>
            </w:tcBorders>
          </w:tcPr>
          <w:p w:rsidR="00E669D3" w:rsidRPr="00E669D3" w:rsidDel="00372AE5" w:rsidRDefault="00E669D3" w:rsidP="00E669D3">
            <w:pPr>
              <w:jc w:val="both"/>
              <w:rPr>
                <w:del w:id="1864" w:author="Drahomíra Pavelková" w:date="2019-09-04T18:58:00Z"/>
                <w:b/>
              </w:rPr>
            </w:pPr>
            <w:del w:id="1865" w:author="Drahomíra Pavelková" w:date="2019-09-04T18:58:00Z">
              <w:r w:rsidRPr="00E669D3" w:rsidDel="00372AE5">
                <w:rPr>
                  <w:b/>
                </w:rPr>
                <w:delText>Povinná literatura</w:delText>
              </w:r>
            </w:del>
          </w:p>
          <w:p w:rsidR="00E669D3" w:rsidRPr="00E669D3" w:rsidDel="00372AE5" w:rsidRDefault="00E669D3" w:rsidP="00E669D3">
            <w:pPr>
              <w:jc w:val="both"/>
              <w:rPr>
                <w:del w:id="1866" w:author="Drahomíra Pavelková" w:date="2019-09-04T18:58:00Z"/>
                <w:color w:val="000000"/>
              </w:rPr>
            </w:pPr>
            <w:del w:id="1867" w:author="Drahomíra Pavelková" w:date="2019-09-04T18:58:00Z">
              <w:r w:rsidRPr="00E669D3" w:rsidDel="00372AE5">
                <w:rPr>
                  <w:color w:val="000000"/>
                </w:rPr>
                <w:delText xml:space="preserve">SYNEK, M. </w:delText>
              </w:r>
              <w:r w:rsidRPr="00E669D3" w:rsidDel="00372AE5">
                <w:rPr>
                  <w:i/>
                  <w:iCs/>
                  <w:color w:val="000000"/>
                </w:rPr>
                <w:delText>Manažerská ekonomika</w:delText>
              </w:r>
              <w:r w:rsidRPr="00E669D3" w:rsidDel="00372AE5">
                <w:rPr>
                  <w:color w:val="000000"/>
                </w:rPr>
                <w:delText xml:space="preserve">. 5., aktualiz. a dopl. vyd. Praha: Grada, 2011, 471 s. ISBN 978-80-247-3494-1. </w:delText>
              </w:r>
            </w:del>
          </w:p>
          <w:p w:rsidR="00E669D3" w:rsidRPr="00E669D3" w:rsidDel="00372AE5" w:rsidRDefault="00E669D3" w:rsidP="00E669D3">
            <w:pPr>
              <w:rPr>
                <w:del w:id="1868" w:author="Drahomíra Pavelková" w:date="2019-09-04T18:58:00Z"/>
              </w:rPr>
            </w:pPr>
            <w:del w:id="1869" w:author="Drahomíra Pavelková" w:date="2019-09-04T18:58:00Z">
              <w:r w:rsidRPr="00E669D3" w:rsidDel="00372AE5">
                <w:rPr>
                  <w:color w:val="000000"/>
                </w:rPr>
                <w:delText>Dostupné také z: http://katalog.k.utb.cz/F/?func=item-hold-request&amp;doc_library=UTB50&amp;adm_doc_number=000059817&amp;item_sequence=000090</w:delText>
              </w:r>
            </w:del>
          </w:p>
          <w:p w:rsidR="00E669D3" w:rsidRPr="00E669D3" w:rsidDel="00372AE5" w:rsidRDefault="00E669D3" w:rsidP="00E669D3">
            <w:pPr>
              <w:jc w:val="both"/>
              <w:rPr>
                <w:del w:id="1870" w:author="Drahomíra Pavelková" w:date="2019-09-04T18:58:00Z"/>
                <w:color w:val="000000"/>
              </w:rPr>
            </w:pPr>
            <w:del w:id="1871" w:author="Drahomíra Pavelková" w:date="2019-09-04T18:58:00Z">
              <w:r w:rsidRPr="00E669D3" w:rsidDel="00372AE5">
                <w:rPr>
                  <w:color w:val="000000"/>
                </w:rPr>
                <w:delText xml:space="preserve">SYNEK, M., KISLINGEROVÁ, E. </w:delText>
              </w:r>
              <w:r w:rsidRPr="00E669D3" w:rsidDel="00372AE5">
                <w:rPr>
                  <w:i/>
                  <w:iCs/>
                  <w:color w:val="000000"/>
                </w:rPr>
                <w:delText>Podniková ekonomika</w:delText>
              </w:r>
              <w:r w:rsidRPr="00E669D3" w:rsidDel="00372AE5">
                <w:rPr>
                  <w:color w:val="000000"/>
                </w:rPr>
                <w:delText>. 6., přeprac. a dopl. vyd. V Praze: C.H. Beck, 2015, 526 s. ISBN 978-80-7400-274-8.</w:delText>
              </w:r>
            </w:del>
          </w:p>
          <w:p w:rsidR="00E669D3" w:rsidRPr="00E669D3" w:rsidDel="00372AE5" w:rsidRDefault="00E669D3" w:rsidP="00E669D3">
            <w:pPr>
              <w:jc w:val="both"/>
              <w:rPr>
                <w:del w:id="1872" w:author="Drahomíra Pavelková" w:date="2019-09-04T18:58:00Z"/>
                <w:color w:val="000000"/>
              </w:rPr>
            </w:pPr>
            <w:del w:id="1873" w:author="Drahomíra Pavelková" w:date="2019-09-04T18:58:00Z">
              <w:r w:rsidRPr="00E669D3" w:rsidDel="00372AE5">
                <w:rPr>
                  <w:color w:val="000000"/>
                </w:rPr>
                <w:delText xml:space="preserve">ZÁMEČNÍK, R., TUČKOVÁ, Z., HROMKOVÁ, L. </w:delText>
              </w:r>
              <w:r w:rsidRPr="00E669D3" w:rsidDel="00372AE5">
                <w:rPr>
                  <w:i/>
                  <w:iCs/>
                  <w:color w:val="000000"/>
                </w:rPr>
                <w:delText>Podniková ekonomika II</w:delText>
              </w:r>
              <w:r w:rsidRPr="00E669D3" w:rsidDel="00372AE5">
                <w:rPr>
                  <w:color w:val="000000"/>
                </w:rPr>
                <w:delText>. Zlín: Univerzita Tomáše Bati ve Zlíně, 2007, 194 s. ISBN 978-80-7318-624-1. Dostupné také z: http://toc.nkp.cz/NKC/200802/contents/nkc20081785365_1.pdf</w:delText>
              </w:r>
            </w:del>
          </w:p>
          <w:p w:rsidR="00E669D3" w:rsidRPr="00E669D3" w:rsidDel="00372AE5" w:rsidRDefault="00E669D3" w:rsidP="00E669D3">
            <w:pPr>
              <w:jc w:val="both"/>
              <w:rPr>
                <w:del w:id="1874" w:author="Drahomíra Pavelková" w:date="2019-09-04T18:58:00Z"/>
                <w:b/>
              </w:rPr>
            </w:pPr>
            <w:del w:id="1875" w:author="Drahomíra Pavelková" w:date="2019-09-04T18:58:00Z">
              <w:r w:rsidRPr="00E669D3" w:rsidDel="00372AE5">
                <w:rPr>
                  <w:b/>
                </w:rPr>
                <w:delText>Doporučená literatura</w:delText>
              </w:r>
            </w:del>
          </w:p>
          <w:p w:rsidR="00E669D3" w:rsidRPr="00E669D3" w:rsidDel="00372AE5" w:rsidRDefault="00E669D3" w:rsidP="00E669D3">
            <w:pPr>
              <w:jc w:val="both"/>
              <w:rPr>
                <w:del w:id="1876" w:author="Drahomíra Pavelková" w:date="2019-09-04T18:58:00Z"/>
                <w:color w:val="000000"/>
              </w:rPr>
            </w:pPr>
            <w:del w:id="1877" w:author="Drahomíra Pavelková" w:date="2019-09-04T18:58:00Z">
              <w:r w:rsidRPr="00E669D3" w:rsidDel="00372AE5">
                <w:rPr>
                  <w:color w:val="000000"/>
                </w:rPr>
                <w:delText xml:space="preserve">MARTINOVIČOVÁ, D., KONEČNÝ, M., VAVŘINA, J. </w:delText>
              </w:r>
              <w:r w:rsidRPr="00E669D3" w:rsidDel="00372AE5">
                <w:rPr>
                  <w:i/>
                  <w:iCs/>
                  <w:color w:val="000000"/>
                </w:rPr>
                <w:delText>Úvod do podnikové ekonomiky</w:delText>
              </w:r>
              <w:r w:rsidRPr="00E669D3" w:rsidDel="00372AE5">
                <w:rPr>
                  <w:color w:val="000000"/>
                </w:rPr>
                <w:delText>. 5. aktualizované vyd. Praha: Grada, 2014, 208 s. ISBN 978-80-247-5316-4.</w:delText>
              </w:r>
            </w:del>
          </w:p>
          <w:p w:rsidR="00E669D3" w:rsidRPr="00E669D3" w:rsidDel="00372AE5" w:rsidRDefault="00E669D3" w:rsidP="00E669D3">
            <w:pPr>
              <w:jc w:val="both"/>
              <w:rPr>
                <w:del w:id="1878" w:author="Drahomíra Pavelková" w:date="2019-09-04T18:58:00Z"/>
                <w:color w:val="000000"/>
              </w:rPr>
            </w:pPr>
            <w:del w:id="1879" w:author="Drahomíra Pavelková" w:date="2019-09-04T18:58:00Z">
              <w:r w:rsidRPr="00E669D3" w:rsidDel="00372AE5">
                <w:rPr>
                  <w:color w:val="000000"/>
                </w:rPr>
                <w:delText xml:space="preserve">RŮČKOVÁ, P. </w:delText>
              </w:r>
              <w:r w:rsidRPr="00E669D3" w:rsidDel="00372AE5">
                <w:rPr>
                  <w:i/>
                  <w:color w:val="000000"/>
                </w:rPr>
                <w:delText xml:space="preserve">Finanční analýza. </w:delText>
              </w:r>
              <w:r w:rsidRPr="00E669D3" w:rsidDel="00372AE5">
                <w:rPr>
                  <w:color w:val="000000"/>
                </w:rPr>
                <w:delText>Praha: Grada, 2015, 160 s. ISBN 978-80-247-5534-2.</w:delText>
              </w:r>
            </w:del>
          </w:p>
          <w:p w:rsidR="00E669D3" w:rsidRPr="00E669D3" w:rsidDel="00372AE5" w:rsidRDefault="00E669D3" w:rsidP="00E669D3">
            <w:pPr>
              <w:jc w:val="both"/>
              <w:rPr>
                <w:del w:id="1880" w:author="Drahomíra Pavelková" w:date="2019-09-04T18:58:00Z"/>
                <w:color w:val="000000"/>
              </w:rPr>
            </w:pPr>
            <w:del w:id="1881" w:author="Drahomíra Pavelková" w:date="2019-09-04T18:58:00Z">
              <w:r w:rsidRPr="00E669D3" w:rsidDel="00372AE5">
                <w:rPr>
                  <w:color w:val="000000"/>
                </w:rPr>
                <w:delText xml:space="preserve">RŮČKOVÁ, P., ROUBÍČKOVÁ, M. </w:delText>
              </w:r>
              <w:r w:rsidRPr="00E669D3" w:rsidDel="00372AE5">
                <w:rPr>
                  <w:i/>
                  <w:color w:val="000000"/>
                </w:rPr>
                <w:delText xml:space="preserve">Finanční management. </w:delText>
              </w:r>
              <w:r w:rsidRPr="00E669D3" w:rsidDel="00372AE5">
                <w:rPr>
                  <w:color w:val="000000"/>
                </w:rPr>
                <w:delText>1. vyd. Praha: Grada, 2012, 296 s. ISBN 978-80-247-4047-8</w:delText>
              </w:r>
            </w:del>
          </w:p>
          <w:p w:rsidR="00E669D3" w:rsidRPr="00E669D3" w:rsidDel="00372AE5" w:rsidRDefault="00E669D3" w:rsidP="00E669D3">
            <w:pPr>
              <w:rPr>
                <w:del w:id="1882" w:author="Drahomíra Pavelková" w:date="2019-09-04T18:58:00Z"/>
                <w:color w:val="000000"/>
              </w:rPr>
            </w:pPr>
            <w:del w:id="1883" w:author="Drahomíra Pavelková" w:date="2019-09-04T18:58:00Z">
              <w:r w:rsidRPr="00E669D3" w:rsidDel="00372AE5">
                <w:rPr>
                  <w:color w:val="000000"/>
                </w:rPr>
                <w:delText xml:space="preserve">WÖHE, G., KISLINGEROVÁ, E. </w:delText>
              </w:r>
              <w:r w:rsidRPr="00E669D3" w:rsidDel="00372AE5">
                <w:rPr>
                  <w:i/>
                  <w:iCs/>
                  <w:color w:val="000000"/>
                </w:rPr>
                <w:delText>Úvod do podnikového hospodářství</w:delText>
              </w:r>
              <w:r w:rsidRPr="00E669D3" w:rsidDel="00372AE5">
                <w:rPr>
                  <w:color w:val="000000"/>
                </w:rPr>
                <w:delText>. 2., přeprac. a dopl. vyd. Praha: C.H. Beck, 2007, 928 s. ISBN 978-80-7179-897-2. Dostupné také z:http://katalog.k.utb.cz/F/?func=service&amp;doc_library=UTB01&amp;doc_number=000034634&amp;line_number=0002&amp;func_code=WEB-BRIEF&amp;service_type=MEDIA</w:delText>
              </w:r>
            </w:del>
          </w:p>
          <w:p w:rsidR="00E669D3" w:rsidRPr="00E669D3" w:rsidDel="00372AE5" w:rsidRDefault="00E669D3" w:rsidP="00E669D3">
            <w:pPr>
              <w:jc w:val="both"/>
              <w:rPr>
                <w:del w:id="1884" w:author="Drahomíra Pavelková" w:date="2019-09-04T18:58:00Z"/>
                <w:color w:val="000000"/>
              </w:rPr>
            </w:pPr>
            <w:del w:id="1885" w:author="Drahomíra Pavelková" w:date="2019-09-04T18:58:00Z">
              <w:r w:rsidRPr="00E669D3" w:rsidDel="00372AE5">
                <w:rPr>
                  <w:color w:val="000000"/>
                </w:rPr>
                <w:delText>Odborná ekonomická periodika, Finance a úvěr, Ekonom, Euro, Hospodářské noviny, denní periodika</w:delText>
              </w:r>
            </w:del>
          </w:p>
          <w:p w:rsidR="00E669D3" w:rsidRPr="00E669D3" w:rsidDel="00372AE5" w:rsidRDefault="00E669D3" w:rsidP="00E669D3">
            <w:pPr>
              <w:jc w:val="both"/>
              <w:rPr>
                <w:del w:id="1886" w:author="Drahomíra Pavelková" w:date="2019-09-04T18:58:00Z"/>
                <w:b/>
              </w:rPr>
            </w:pPr>
            <w:del w:id="1887" w:author="Drahomíra Pavelková" w:date="2019-09-04T18:58:00Z">
              <w:r w:rsidRPr="00E669D3" w:rsidDel="00372AE5">
                <w:rPr>
                  <w:color w:val="000000"/>
                </w:rPr>
                <w:lastRenderedPageBreak/>
                <w:delText>Vyhláška č. 500/2002 Sb., kterou se provádějí některá ustanovení Zákona č. 563/1991 Sb., o účetnictví ve znění pozdějších předpisů, pro účetní jednotky, které jsou podnikateli účtujícími v soustavě podvojného účetnictví</w:delText>
              </w:r>
            </w:del>
          </w:p>
        </w:tc>
      </w:tr>
      <w:tr w:rsidR="00E669D3" w:rsidRPr="00E669D3" w:rsidDel="00372AE5" w:rsidTr="00B012C7">
        <w:trPr>
          <w:del w:id="1888" w:author="Drahomíra Pavelková" w:date="2019-09-04T18:58: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669D3" w:rsidRPr="00E669D3" w:rsidDel="00372AE5" w:rsidRDefault="00E669D3" w:rsidP="00E669D3">
            <w:pPr>
              <w:jc w:val="center"/>
              <w:rPr>
                <w:del w:id="1889" w:author="Drahomíra Pavelková" w:date="2019-09-04T18:58:00Z"/>
                <w:b/>
              </w:rPr>
            </w:pPr>
            <w:del w:id="1890" w:author="Drahomíra Pavelková" w:date="2019-09-04T18:58:00Z">
              <w:r w:rsidRPr="00E669D3" w:rsidDel="00372AE5">
                <w:rPr>
                  <w:b/>
                </w:rPr>
                <w:lastRenderedPageBreak/>
                <w:delText>Informace ke kombinované nebo distanční formě</w:delText>
              </w:r>
            </w:del>
          </w:p>
        </w:tc>
      </w:tr>
      <w:tr w:rsidR="00E669D3" w:rsidRPr="00E669D3" w:rsidDel="00372AE5" w:rsidTr="00B012C7">
        <w:trPr>
          <w:del w:id="1891" w:author="Drahomíra Pavelková" w:date="2019-09-04T18:58:00Z"/>
        </w:trPr>
        <w:tc>
          <w:tcPr>
            <w:tcW w:w="4787" w:type="dxa"/>
            <w:gridSpan w:val="3"/>
            <w:tcBorders>
              <w:top w:val="single" w:sz="2" w:space="0" w:color="auto"/>
            </w:tcBorders>
            <w:shd w:val="clear" w:color="auto" w:fill="F7CAAC"/>
          </w:tcPr>
          <w:p w:rsidR="00E669D3" w:rsidRPr="00E669D3" w:rsidDel="00372AE5" w:rsidRDefault="00E669D3" w:rsidP="00E669D3">
            <w:pPr>
              <w:jc w:val="both"/>
              <w:rPr>
                <w:del w:id="1892" w:author="Drahomíra Pavelková" w:date="2019-09-04T18:58:00Z"/>
              </w:rPr>
            </w:pPr>
            <w:del w:id="1893" w:author="Drahomíra Pavelková" w:date="2019-09-04T18:58:00Z">
              <w:r w:rsidRPr="00E669D3" w:rsidDel="00372AE5">
                <w:rPr>
                  <w:b/>
                </w:rPr>
                <w:delText>Rozsah konzultací (soustředění)</w:delText>
              </w:r>
            </w:del>
          </w:p>
        </w:tc>
        <w:tc>
          <w:tcPr>
            <w:tcW w:w="889" w:type="dxa"/>
            <w:tcBorders>
              <w:top w:val="single" w:sz="2" w:space="0" w:color="auto"/>
            </w:tcBorders>
          </w:tcPr>
          <w:p w:rsidR="00E669D3" w:rsidRPr="00E669D3" w:rsidDel="00372AE5" w:rsidRDefault="00E669D3" w:rsidP="00E669D3">
            <w:pPr>
              <w:jc w:val="both"/>
              <w:rPr>
                <w:del w:id="1894" w:author="Drahomíra Pavelková" w:date="2019-09-04T18:58:00Z"/>
              </w:rPr>
            </w:pPr>
            <w:del w:id="1895" w:author="Drahomíra Pavelková" w:date="2019-09-04T18:58:00Z">
              <w:r w:rsidRPr="00E669D3" w:rsidDel="00372AE5">
                <w:delText>20</w:delText>
              </w:r>
            </w:del>
          </w:p>
        </w:tc>
        <w:tc>
          <w:tcPr>
            <w:tcW w:w="4179" w:type="dxa"/>
            <w:gridSpan w:val="4"/>
            <w:tcBorders>
              <w:top w:val="single" w:sz="2" w:space="0" w:color="auto"/>
            </w:tcBorders>
            <w:shd w:val="clear" w:color="auto" w:fill="F7CAAC"/>
          </w:tcPr>
          <w:p w:rsidR="00E669D3" w:rsidRPr="00E669D3" w:rsidDel="00372AE5" w:rsidRDefault="00E669D3" w:rsidP="00E669D3">
            <w:pPr>
              <w:jc w:val="both"/>
              <w:rPr>
                <w:del w:id="1896" w:author="Drahomíra Pavelková" w:date="2019-09-04T18:58:00Z"/>
                <w:b/>
              </w:rPr>
            </w:pPr>
            <w:del w:id="1897" w:author="Drahomíra Pavelková" w:date="2019-09-04T18:58:00Z">
              <w:r w:rsidRPr="00E669D3" w:rsidDel="00372AE5">
                <w:rPr>
                  <w:b/>
                </w:rPr>
                <w:delText xml:space="preserve">hodin </w:delText>
              </w:r>
            </w:del>
          </w:p>
        </w:tc>
      </w:tr>
      <w:tr w:rsidR="00E669D3" w:rsidRPr="00E669D3" w:rsidDel="00372AE5" w:rsidTr="00B012C7">
        <w:trPr>
          <w:del w:id="1898" w:author="Drahomíra Pavelková" w:date="2019-09-04T18:58:00Z"/>
        </w:trPr>
        <w:tc>
          <w:tcPr>
            <w:tcW w:w="9855" w:type="dxa"/>
            <w:gridSpan w:val="8"/>
            <w:shd w:val="clear" w:color="auto" w:fill="F7CAAC"/>
          </w:tcPr>
          <w:p w:rsidR="00E669D3" w:rsidRPr="00E669D3" w:rsidDel="00372AE5" w:rsidRDefault="00E669D3" w:rsidP="00E669D3">
            <w:pPr>
              <w:jc w:val="both"/>
              <w:rPr>
                <w:del w:id="1899" w:author="Drahomíra Pavelková" w:date="2019-09-04T18:58:00Z"/>
                <w:b/>
              </w:rPr>
            </w:pPr>
            <w:del w:id="1900" w:author="Drahomíra Pavelková" w:date="2019-09-04T18:58:00Z">
              <w:r w:rsidRPr="00E669D3" w:rsidDel="00372AE5">
                <w:rPr>
                  <w:b/>
                </w:rPr>
                <w:delText>Informace o způsobu kontaktu s vyučujícím</w:delText>
              </w:r>
            </w:del>
          </w:p>
        </w:tc>
      </w:tr>
      <w:tr w:rsidR="00E669D3" w:rsidRPr="00E669D3" w:rsidDel="00372AE5" w:rsidTr="00B012C7">
        <w:trPr>
          <w:trHeight w:val="754"/>
          <w:del w:id="1901" w:author="Drahomíra Pavelková" w:date="2019-09-04T18:58:00Z"/>
        </w:trPr>
        <w:tc>
          <w:tcPr>
            <w:tcW w:w="9855" w:type="dxa"/>
            <w:gridSpan w:val="8"/>
          </w:tcPr>
          <w:p w:rsidR="00E669D3" w:rsidRPr="00E669D3" w:rsidDel="00372AE5" w:rsidRDefault="00E669D3" w:rsidP="00E669D3">
            <w:pPr>
              <w:jc w:val="both"/>
              <w:rPr>
                <w:del w:id="1902" w:author="Drahomíra Pavelková" w:date="2019-09-04T18:58:00Z"/>
              </w:rPr>
            </w:pPr>
            <w:del w:id="1903" w:author="Drahomíra Pavelková" w:date="2019-09-04T18:58:00Z">
              <w:r w:rsidRPr="00E669D3" w:rsidDel="00372AE5">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p w:rsidR="00E669D3" w:rsidDel="00372AE5" w:rsidRDefault="00E669D3">
      <w:pPr>
        <w:rPr>
          <w:del w:id="1904" w:author="Drahomíra Pavelková" w:date="2019-09-04T18:58:00Z"/>
        </w:rPr>
      </w:pPr>
    </w:p>
    <w:p w:rsidR="00E669D3" w:rsidRDefault="00E669D3">
      <w:del w:id="1905" w:author="Drahomíra Pavelková" w:date="2019-09-04T18:58:00Z">
        <w:r w:rsidDel="00372AE5">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012C7" w:rsidRPr="00B012C7" w:rsidTr="00B012C7">
        <w:tc>
          <w:tcPr>
            <w:tcW w:w="9855" w:type="dxa"/>
            <w:gridSpan w:val="8"/>
            <w:tcBorders>
              <w:bottom w:val="double" w:sz="4" w:space="0" w:color="auto"/>
            </w:tcBorders>
            <w:shd w:val="clear" w:color="auto" w:fill="BDD6EE"/>
          </w:tcPr>
          <w:p w:rsidR="00B012C7" w:rsidRPr="00B012C7" w:rsidRDefault="00B012C7" w:rsidP="00B012C7">
            <w:pPr>
              <w:jc w:val="both"/>
              <w:rPr>
                <w:b/>
                <w:sz w:val="28"/>
              </w:rPr>
            </w:pPr>
            <w:r w:rsidRPr="00B012C7">
              <w:lastRenderedPageBreak/>
              <w:br w:type="page"/>
            </w:r>
            <w:r w:rsidRPr="00B012C7">
              <w:rPr>
                <w:b/>
                <w:sz w:val="28"/>
              </w:rPr>
              <w:t>B-III – Charakteristika studijního předmětu</w:t>
            </w:r>
          </w:p>
        </w:tc>
      </w:tr>
      <w:tr w:rsidR="00B012C7" w:rsidRPr="00B012C7" w:rsidTr="00B012C7">
        <w:tc>
          <w:tcPr>
            <w:tcW w:w="3086" w:type="dxa"/>
            <w:tcBorders>
              <w:top w:val="double" w:sz="4" w:space="0" w:color="auto"/>
            </w:tcBorders>
            <w:shd w:val="clear" w:color="auto" w:fill="F7CAAC"/>
          </w:tcPr>
          <w:p w:rsidR="00B012C7" w:rsidRPr="00B012C7" w:rsidRDefault="00B012C7" w:rsidP="00B012C7">
            <w:pPr>
              <w:jc w:val="both"/>
              <w:rPr>
                <w:b/>
              </w:rPr>
            </w:pPr>
            <w:r w:rsidRPr="00B012C7">
              <w:rPr>
                <w:b/>
              </w:rPr>
              <w:t>Název studijního předmětu</w:t>
            </w:r>
          </w:p>
        </w:tc>
        <w:tc>
          <w:tcPr>
            <w:tcW w:w="6769" w:type="dxa"/>
            <w:gridSpan w:val="7"/>
            <w:tcBorders>
              <w:top w:val="double" w:sz="4" w:space="0" w:color="auto"/>
            </w:tcBorders>
          </w:tcPr>
          <w:p w:rsidR="00B012C7" w:rsidRPr="00B012C7" w:rsidRDefault="00B012C7" w:rsidP="00B012C7">
            <w:pPr>
              <w:jc w:val="both"/>
            </w:pPr>
            <w:r w:rsidRPr="00B012C7">
              <w:t>Finanční trhy</w:t>
            </w:r>
          </w:p>
        </w:tc>
      </w:tr>
      <w:tr w:rsidR="00B012C7" w:rsidRPr="00B012C7" w:rsidTr="00B012C7">
        <w:trPr>
          <w:trHeight w:val="249"/>
        </w:trPr>
        <w:tc>
          <w:tcPr>
            <w:tcW w:w="3086" w:type="dxa"/>
            <w:shd w:val="clear" w:color="auto" w:fill="F7CAAC"/>
          </w:tcPr>
          <w:p w:rsidR="00B012C7" w:rsidRPr="00B012C7" w:rsidRDefault="00B012C7" w:rsidP="00B012C7">
            <w:pPr>
              <w:jc w:val="both"/>
              <w:rPr>
                <w:b/>
              </w:rPr>
            </w:pPr>
            <w:r w:rsidRPr="00B012C7">
              <w:rPr>
                <w:b/>
              </w:rPr>
              <w:t>Typ předmětu</w:t>
            </w:r>
          </w:p>
        </w:tc>
        <w:tc>
          <w:tcPr>
            <w:tcW w:w="3406" w:type="dxa"/>
            <w:gridSpan w:val="4"/>
          </w:tcPr>
          <w:p w:rsidR="00B012C7" w:rsidRPr="00B012C7" w:rsidRDefault="00B012C7" w:rsidP="00B012C7">
            <w:pPr>
              <w:jc w:val="both"/>
            </w:pPr>
            <w:r w:rsidRPr="00B012C7">
              <w:t xml:space="preserve">povinný </w:t>
            </w:r>
            <w:r w:rsidR="006E6382">
              <w:t xml:space="preserve"> </w:t>
            </w:r>
          </w:p>
        </w:tc>
        <w:tc>
          <w:tcPr>
            <w:tcW w:w="2695" w:type="dxa"/>
            <w:gridSpan w:val="2"/>
            <w:shd w:val="clear" w:color="auto" w:fill="F7CAAC"/>
          </w:tcPr>
          <w:p w:rsidR="00B012C7" w:rsidRPr="00B012C7" w:rsidRDefault="00B012C7" w:rsidP="00B012C7">
            <w:pPr>
              <w:jc w:val="both"/>
            </w:pPr>
            <w:r w:rsidRPr="00B012C7">
              <w:rPr>
                <w:b/>
              </w:rPr>
              <w:t>doporučený ročník / semestr</w:t>
            </w:r>
          </w:p>
        </w:tc>
        <w:tc>
          <w:tcPr>
            <w:tcW w:w="668" w:type="dxa"/>
          </w:tcPr>
          <w:p w:rsidR="00B012C7" w:rsidRPr="00B012C7" w:rsidRDefault="00B012C7" w:rsidP="00B012C7">
            <w:pPr>
              <w:jc w:val="both"/>
            </w:pPr>
            <w:r w:rsidRPr="00B012C7">
              <w:t>2/Z</w:t>
            </w:r>
          </w:p>
        </w:tc>
      </w:tr>
      <w:tr w:rsidR="00B012C7" w:rsidRPr="00B012C7" w:rsidTr="00B012C7">
        <w:tc>
          <w:tcPr>
            <w:tcW w:w="3086" w:type="dxa"/>
            <w:shd w:val="clear" w:color="auto" w:fill="F7CAAC"/>
          </w:tcPr>
          <w:p w:rsidR="00B012C7" w:rsidRPr="00B012C7" w:rsidRDefault="00B012C7" w:rsidP="00B012C7">
            <w:pPr>
              <w:jc w:val="both"/>
              <w:rPr>
                <w:b/>
              </w:rPr>
            </w:pPr>
            <w:r w:rsidRPr="00B012C7">
              <w:rPr>
                <w:b/>
              </w:rPr>
              <w:t>Rozsah studijního předmětu</w:t>
            </w:r>
          </w:p>
        </w:tc>
        <w:tc>
          <w:tcPr>
            <w:tcW w:w="1701" w:type="dxa"/>
            <w:gridSpan w:val="2"/>
          </w:tcPr>
          <w:p w:rsidR="00B012C7" w:rsidRPr="00B012C7" w:rsidRDefault="00B012C7" w:rsidP="00E83974">
            <w:pPr>
              <w:jc w:val="both"/>
            </w:pPr>
            <w:r w:rsidRPr="00B012C7">
              <w:t>13p + 13</w:t>
            </w:r>
            <w:r w:rsidR="00E83974">
              <w:t>c</w:t>
            </w:r>
          </w:p>
        </w:tc>
        <w:tc>
          <w:tcPr>
            <w:tcW w:w="889" w:type="dxa"/>
            <w:shd w:val="clear" w:color="auto" w:fill="F7CAAC"/>
          </w:tcPr>
          <w:p w:rsidR="00B012C7" w:rsidRPr="00B012C7" w:rsidRDefault="00B012C7" w:rsidP="00B012C7">
            <w:pPr>
              <w:jc w:val="both"/>
              <w:rPr>
                <w:b/>
              </w:rPr>
            </w:pPr>
            <w:r w:rsidRPr="00B012C7">
              <w:rPr>
                <w:b/>
              </w:rPr>
              <w:t xml:space="preserve">hod. </w:t>
            </w:r>
          </w:p>
        </w:tc>
        <w:tc>
          <w:tcPr>
            <w:tcW w:w="816" w:type="dxa"/>
          </w:tcPr>
          <w:p w:rsidR="00B012C7" w:rsidRPr="00B012C7" w:rsidRDefault="00B012C7" w:rsidP="00B012C7">
            <w:pPr>
              <w:jc w:val="both"/>
            </w:pPr>
            <w:r w:rsidRPr="00B012C7">
              <w:t>26</w:t>
            </w:r>
          </w:p>
        </w:tc>
        <w:tc>
          <w:tcPr>
            <w:tcW w:w="2156" w:type="dxa"/>
            <w:shd w:val="clear" w:color="auto" w:fill="F7CAAC"/>
          </w:tcPr>
          <w:p w:rsidR="00B012C7" w:rsidRPr="00B012C7" w:rsidRDefault="00B012C7" w:rsidP="00B012C7">
            <w:pPr>
              <w:jc w:val="both"/>
              <w:rPr>
                <w:b/>
              </w:rPr>
            </w:pPr>
            <w:r w:rsidRPr="00B012C7">
              <w:rPr>
                <w:b/>
              </w:rPr>
              <w:t>kreditů</w:t>
            </w:r>
          </w:p>
        </w:tc>
        <w:tc>
          <w:tcPr>
            <w:tcW w:w="1207" w:type="dxa"/>
            <w:gridSpan w:val="2"/>
          </w:tcPr>
          <w:p w:rsidR="00B012C7" w:rsidRPr="00B012C7" w:rsidRDefault="00B012C7" w:rsidP="00B012C7">
            <w:pPr>
              <w:jc w:val="both"/>
            </w:pPr>
            <w:r w:rsidRPr="00B012C7">
              <w:t>3</w:t>
            </w:r>
          </w:p>
        </w:tc>
      </w:tr>
      <w:tr w:rsidR="00B012C7" w:rsidRPr="00B012C7" w:rsidTr="00B012C7">
        <w:tc>
          <w:tcPr>
            <w:tcW w:w="3086" w:type="dxa"/>
            <w:shd w:val="clear" w:color="auto" w:fill="F7CAAC"/>
          </w:tcPr>
          <w:p w:rsidR="00B012C7" w:rsidRPr="00B012C7" w:rsidRDefault="00B012C7" w:rsidP="00B012C7">
            <w:pPr>
              <w:jc w:val="both"/>
              <w:rPr>
                <w:b/>
              </w:rPr>
            </w:pPr>
            <w:r w:rsidRPr="00B012C7">
              <w:rPr>
                <w:b/>
              </w:rPr>
              <w:t>Prerekvizity, korekvizity, ekvivalence</w:t>
            </w:r>
          </w:p>
        </w:tc>
        <w:tc>
          <w:tcPr>
            <w:tcW w:w="6769" w:type="dxa"/>
            <w:gridSpan w:val="7"/>
          </w:tcPr>
          <w:p w:rsidR="00B012C7" w:rsidRPr="00B012C7" w:rsidRDefault="00B012C7" w:rsidP="00B012C7">
            <w:pPr>
              <w:jc w:val="both"/>
            </w:pPr>
            <w:r w:rsidRPr="00B012C7">
              <w:t>Ekvivalence (Financial Markets)</w:t>
            </w:r>
          </w:p>
        </w:tc>
      </w:tr>
      <w:tr w:rsidR="00B012C7" w:rsidRPr="00B012C7" w:rsidTr="00B012C7">
        <w:tc>
          <w:tcPr>
            <w:tcW w:w="3086" w:type="dxa"/>
            <w:shd w:val="clear" w:color="auto" w:fill="F7CAAC"/>
          </w:tcPr>
          <w:p w:rsidR="00B012C7" w:rsidRPr="00B012C7" w:rsidRDefault="00B012C7" w:rsidP="00B012C7">
            <w:pPr>
              <w:jc w:val="both"/>
              <w:rPr>
                <w:b/>
              </w:rPr>
            </w:pPr>
            <w:r w:rsidRPr="00B012C7">
              <w:rPr>
                <w:b/>
              </w:rPr>
              <w:t>Způsob ověření studijních výsledků</w:t>
            </w:r>
          </w:p>
        </w:tc>
        <w:tc>
          <w:tcPr>
            <w:tcW w:w="3406" w:type="dxa"/>
            <w:gridSpan w:val="4"/>
          </w:tcPr>
          <w:p w:rsidR="00B012C7" w:rsidRPr="00B012C7" w:rsidRDefault="00B012C7" w:rsidP="00B012C7">
            <w:pPr>
              <w:jc w:val="both"/>
            </w:pPr>
            <w:r w:rsidRPr="00B012C7">
              <w:t>klasifikovaný zápočet</w:t>
            </w:r>
          </w:p>
        </w:tc>
        <w:tc>
          <w:tcPr>
            <w:tcW w:w="2156" w:type="dxa"/>
            <w:shd w:val="clear" w:color="auto" w:fill="F7CAAC"/>
          </w:tcPr>
          <w:p w:rsidR="00B012C7" w:rsidRPr="00B012C7" w:rsidRDefault="00B012C7" w:rsidP="00B012C7">
            <w:pPr>
              <w:jc w:val="both"/>
              <w:rPr>
                <w:b/>
              </w:rPr>
            </w:pPr>
            <w:r w:rsidRPr="00B012C7">
              <w:rPr>
                <w:b/>
              </w:rPr>
              <w:t>Forma výuky</w:t>
            </w:r>
          </w:p>
        </w:tc>
        <w:tc>
          <w:tcPr>
            <w:tcW w:w="1207" w:type="dxa"/>
            <w:gridSpan w:val="2"/>
          </w:tcPr>
          <w:p w:rsidR="00B012C7" w:rsidRPr="00B012C7" w:rsidRDefault="00B012C7" w:rsidP="00E83974">
            <w:pPr>
              <w:jc w:val="both"/>
            </w:pPr>
            <w:r w:rsidRPr="00B012C7">
              <w:t xml:space="preserve">přednáška, </w:t>
            </w:r>
            <w:r w:rsidR="00E83974">
              <w:t>cvičení</w:t>
            </w:r>
          </w:p>
        </w:tc>
      </w:tr>
      <w:tr w:rsidR="00B012C7" w:rsidRPr="00B012C7" w:rsidTr="00B012C7">
        <w:tc>
          <w:tcPr>
            <w:tcW w:w="3086" w:type="dxa"/>
            <w:shd w:val="clear" w:color="auto" w:fill="F7CAAC"/>
          </w:tcPr>
          <w:p w:rsidR="00B012C7" w:rsidRPr="00B012C7" w:rsidRDefault="00B012C7" w:rsidP="00B012C7">
            <w:pPr>
              <w:jc w:val="both"/>
              <w:rPr>
                <w:b/>
              </w:rPr>
            </w:pPr>
            <w:r w:rsidRPr="00B012C7">
              <w:rPr>
                <w:b/>
              </w:rPr>
              <w:t>Forma způsobu ověření studijních výsledků a další požadavky na studenta</w:t>
            </w:r>
          </w:p>
        </w:tc>
        <w:tc>
          <w:tcPr>
            <w:tcW w:w="6769" w:type="dxa"/>
            <w:gridSpan w:val="7"/>
            <w:tcBorders>
              <w:bottom w:val="nil"/>
            </w:tcBorders>
          </w:tcPr>
          <w:p w:rsidR="00B012C7" w:rsidRPr="00B012C7" w:rsidRDefault="00B012C7" w:rsidP="00B012C7">
            <w:pPr>
              <w:jc w:val="both"/>
            </w:pPr>
            <w:r w:rsidRPr="00B012C7">
              <w:t>Způsob zakončení předmětu – klasifikovaný zápočet</w:t>
            </w:r>
          </w:p>
          <w:p w:rsidR="00B012C7" w:rsidRPr="00B012C7" w:rsidRDefault="00B012C7" w:rsidP="00E83974">
            <w:pPr>
              <w:jc w:val="both"/>
            </w:pPr>
            <w:r w:rsidRPr="00B012C7">
              <w:t xml:space="preserve">Požadavky na klasifikovaný zápočet: 80% aktivní účast na </w:t>
            </w:r>
            <w:r w:rsidR="00E83974">
              <w:t>cvičení</w:t>
            </w:r>
            <w:r w:rsidRPr="00B012C7">
              <w:t>ch, písemný test s maximálním možným počtem dosažitelných bodů 100 musí být napsán alespoň na 60 %.</w:t>
            </w:r>
          </w:p>
        </w:tc>
      </w:tr>
      <w:tr w:rsidR="00B012C7" w:rsidRPr="00B012C7" w:rsidTr="00B012C7">
        <w:trPr>
          <w:trHeight w:val="70"/>
        </w:trPr>
        <w:tc>
          <w:tcPr>
            <w:tcW w:w="9855" w:type="dxa"/>
            <w:gridSpan w:val="8"/>
            <w:tcBorders>
              <w:top w:val="nil"/>
            </w:tcBorders>
          </w:tcPr>
          <w:p w:rsidR="00B012C7" w:rsidRPr="00B012C7" w:rsidRDefault="00B012C7" w:rsidP="00B012C7">
            <w:pPr>
              <w:jc w:val="both"/>
              <w:rPr>
                <w:sz w:val="16"/>
              </w:rPr>
            </w:pPr>
          </w:p>
        </w:tc>
      </w:tr>
      <w:tr w:rsidR="00B012C7" w:rsidRPr="00B012C7" w:rsidTr="00B012C7">
        <w:trPr>
          <w:trHeight w:val="197"/>
        </w:trPr>
        <w:tc>
          <w:tcPr>
            <w:tcW w:w="3086" w:type="dxa"/>
            <w:tcBorders>
              <w:top w:val="nil"/>
            </w:tcBorders>
            <w:shd w:val="clear" w:color="auto" w:fill="F7CAAC"/>
          </w:tcPr>
          <w:p w:rsidR="00B012C7" w:rsidRPr="00B012C7" w:rsidRDefault="00B012C7" w:rsidP="00B012C7">
            <w:pPr>
              <w:jc w:val="both"/>
              <w:rPr>
                <w:b/>
              </w:rPr>
            </w:pPr>
            <w:r w:rsidRPr="00B012C7">
              <w:rPr>
                <w:b/>
              </w:rPr>
              <w:t>Garant předmětu</w:t>
            </w:r>
          </w:p>
        </w:tc>
        <w:tc>
          <w:tcPr>
            <w:tcW w:w="6769" w:type="dxa"/>
            <w:gridSpan w:val="7"/>
            <w:tcBorders>
              <w:top w:val="nil"/>
            </w:tcBorders>
          </w:tcPr>
          <w:p w:rsidR="00B012C7" w:rsidRPr="00B012C7" w:rsidRDefault="00B012C7" w:rsidP="00B012C7">
            <w:pPr>
              <w:jc w:val="both"/>
            </w:pPr>
            <w:r w:rsidRPr="00B012C7">
              <w:t>Ing. Jana Vychytilová, Ph.D.</w:t>
            </w:r>
          </w:p>
        </w:tc>
      </w:tr>
      <w:tr w:rsidR="00B012C7" w:rsidRPr="00B012C7" w:rsidTr="00B012C7">
        <w:trPr>
          <w:trHeight w:val="243"/>
        </w:trPr>
        <w:tc>
          <w:tcPr>
            <w:tcW w:w="3086" w:type="dxa"/>
            <w:tcBorders>
              <w:top w:val="nil"/>
            </w:tcBorders>
            <w:shd w:val="clear" w:color="auto" w:fill="F7CAAC"/>
          </w:tcPr>
          <w:p w:rsidR="00B012C7" w:rsidRPr="00B012C7" w:rsidRDefault="00B012C7" w:rsidP="00B012C7">
            <w:pPr>
              <w:jc w:val="both"/>
              <w:rPr>
                <w:b/>
              </w:rPr>
            </w:pPr>
            <w:r w:rsidRPr="00B012C7">
              <w:rPr>
                <w:b/>
              </w:rPr>
              <w:t>Zapojení garanta do výuky předmětu</w:t>
            </w:r>
          </w:p>
        </w:tc>
        <w:tc>
          <w:tcPr>
            <w:tcW w:w="6769" w:type="dxa"/>
            <w:gridSpan w:val="7"/>
            <w:tcBorders>
              <w:top w:val="nil"/>
            </w:tcBorders>
          </w:tcPr>
          <w:p w:rsidR="00B012C7" w:rsidRPr="00B012C7" w:rsidRDefault="00B012C7" w:rsidP="00E83974">
            <w:pPr>
              <w:jc w:val="both"/>
            </w:pPr>
            <w:r w:rsidRPr="00B012C7">
              <w:t>Garant se p</w:t>
            </w:r>
            <w:r w:rsidR="00714868">
              <w:t>odílí na přednášení v rozsahu 8</w:t>
            </w:r>
            <w:r w:rsidRPr="00B012C7">
              <w:t xml:space="preserve">0 %, dále stanovuje koncepci </w:t>
            </w:r>
            <w:r w:rsidR="00E83974">
              <w:t>cvičení</w:t>
            </w:r>
            <w:r w:rsidRPr="00B012C7">
              <w:t xml:space="preserve"> a dohlíží na jejich jednotné vedení.</w:t>
            </w:r>
          </w:p>
        </w:tc>
      </w:tr>
      <w:tr w:rsidR="00B012C7" w:rsidRPr="00B012C7" w:rsidTr="00B012C7">
        <w:tc>
          <w:tcPr>
            <w:tcW w:w="3086" w:type="dxa"/>
            <w:shd w:val="clear" w:color="auto" w:fill="F7CAAC"/>
          </w:tcPr>
          <w:p w:rsidR="00B012C7" w:rsidRPr="00B012C7" w:rsidRDefault="00B012C7" w:rsidP="00B012C7">
            <w:pPr>
              <w:jc w:val="both"/>
              <w:rPr>
                <w:b/>
              </w:rPr>
            </w:pPr>
            <w:r w:rsidRPr="00B012C7">
              <w:rPr>
                <w:b/>
              </w:rPr>
              <w:t>Vyučující</w:t>
            </w:r>
          </w:p>
        </w:tc>
        <w:tc>
          <w:tcPr>
            <w:tcW w:w="6769" w:type="dxa"/>
            <w:gridSpan w:val="7"/>
            <w:tcBorders>
              <w:bottom w:val="nil"/>
            </w:tcBorders>
          </w:tcPr>
          <w:p w:rsidR="00B012C7" w:rsidRPr="00B012C7" w:rsidRDefault="00B012C7" w:rsidP="00714868">
            <w:pPr>
              <w:jc w:val="both"/>
            </w:pPr>
            <w:r w:rsidRPr="00B012C7">
              <w:t>Ing. Jana V</w:t>
            </w:r>
            <w:r w:rsidR="00714868">
              <w:t>ychytilová, Ph.D. - přednášky (8</w:t>
            </w:r>
            <w:r w:rsidRPr="00B012C7">
              <w:t>0%)</w:t>
            </w:r>
            <w:r w:rsidR="00714868">
              <w:t xml:space="preserve">; Ing. Radomír Lapčík LL.M. – přednášky (20%) </w:t>
            </w:r>
            <w:r w:rsidR="003217D2">
              <w:t>– ext.</w:t>
            </w:r>
          </w:p>
        </w:tc>
      </w:tr>
      <w:tr w:rsidR="00B012C7" w:rsidRPr="00B012C7" w:rsidTr="00B012C7">
        <w:trPr>
          <w:trHeight w:val="70"/>
        </w:trPr>
        <w:tc>
          <w:tcPr>
            <w:tcW w:w="9855" w:type="dxa"/>
            <w:gridSpan w:val="8"/>
            <w:tcBorders>
              <w:top w:val="nil"/>
            </w:tcBorders>
          </w:tcPr>
          <w:p w:rsidR="00B012C7" w:rsidRPr="00B012C7" w:rsidRDefault="00B012C7" w:rsidP="00B012C7">
            <w:pPr>
              <w:jc w:val="both"/>
              <w:rPr>
                <w:sz w:val="16"/>
              </w:rPr>
            </w:pPr>
          </w:p>
        </w:tc>
      </w:tr>
      <w:tr w:rsidR="00B012C7" w:rsidRPr="00B012C7" w:rsidTr="00B012C7">
        <w:tc>
          <w:tcPr>
            <w:tcW w:w="3086" w:type="dxa"/>
            <w:shd w:val="clear" w:color="auto" w:fill="F7CAAC"/>
          </w:tcPr>
          <w:p w:rsidR="00B012C7" w:rsidRPr="00B012C7" w:rsidRDefault="00B012C7" w:rsidP="00B012C7">
            <w:pPr>
              <w:jc w:val="both"/>
              <w:rPr>
                <w:b/>
              </w:rPr>
            </w:pPr>
            <w:r w:rsidRPr="00B012C7">
              <w:rPr>
                <w:b/>
              </w:rPr>
              <w:t>Stručná anotace předmětu</w:t>
            </w:r>
          </w:p>
        </w:tc>
        <w:tc>
          <w:tcPr>
            <w:tcW w:w="6769" w:type="dxa"/>
            <w:gridSpan w:val="7"/>
            <w:tcBorders>
              <w:bottom w:val="nil"/>
            </w:tcBorders>
          </w:tcPr>
          <w:p w:rsidR="00B012C7" w:rsidRPr="00B012C7" w:rsidRDefault="00B012C7" w:rsidP="00B012C7">
            <w:pPr>
              <w:jc w:val="both"/>
            </w:pPr>
          </w:p>
        </w:tc>
      </w:tr>
      <w:tr w:rsidR="00B012C7" w:rsidRPr="00B012C7" w:rsidTr="00B012C7">
        <w:trPr>
          <w:trHeight w:val="2969"/>
        </w:trPr>
        <w:tc>
          <w:tcPr>
            <w:tcW w:w="9855" w:type="dxa"/>
            <w:gridSpan w:val="8"/>
            <w:tcBorders>
              <w:top w:val="nil"/>
              <w:bottom w:val="single" w:sz="12" w:space="0" w:color="auto"/>
            </w:tcBorders>
          </w:tcPr>
          <w:p w:rsidR="00B012C7" w:rsidRPr="00B012C7" w:rsidRDefault="00B012C7" w:rsidP="00B012C7">
            <w:pPr>
              <w:jc w:val="both"/>
            </w:pPr>
            <w:r w:rsidRPr="00B012C7">
              <w:t>Cílem předmětu je seznámit posluchače se základním fungováním finančních trhů, s jeho nástroji, chováním a segmenty. Teoretické poznatky jsou doplněny matematickými postupy včetně odvození výrazů pro finanční výpočty používanými v bankovní a investiční sféře založenými na exaktních matematických vztazích. Na seminářích je tématika procvičena na konkrétních příkladech z finanční a bankovní praxe. </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Jednoduché úročení v praxi</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Složené úročení v praxi</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Spoření a pravidelné investice</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Důchody a renty</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Úvěry a půjčky</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Investice a investiční rozhodování</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Investice na dluhopisovém trhu</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Výnosové křivky, rating a durace</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Investice na akciovém trhu</w:t>
            </w:r>
          </w:p>
          <w:p w:rsidR="00B012C7" w:rsidRPr="00B012C7" w:rsidRDefault="00B012C7" w:rsidP="00124FDB">
            <w:pPr>
              <w:numPr>
                <w:ilvl w:val="0"/>
                <w:numId w:val="48"/>
              </w:numPr>
              <w:contextualSpacing/>
            </w:pPr>
            <w:r w:rsidRPr="00B012C7">
              <w:rPr>
                <w:rFonts w:eastAsia="Calibri"/>
                <w:lang w:eastAsia="en-US"/>
              </w:rPr>
              <w:t>Operace na měnovém trhu</w:t>
            </w:r>
          </w:p>
        </w:tc>
      </w:tr>
      <w:tr w:rsidR="00B012C7" w:rsidRPr="00B012C7" w:rsidTr="00B012C7">
        <w:trPr>
          <w:trHeight w:val="265"/>
        </w:trPr>
        <w:tc>
          <w:tcPr>
            <w:tcW w:w="3653" w:type="dxa"/>
            <w:gridSpan w:val="2"/>
            <w:tcBorders>
              <w:top w:val="nil"/>
            </w:tcBorders>
            <w:shd w:val="clear" w:color="auto" w:fill="F7CAAC"/>
          </w:tcPr>
          <w:p w:rsidR="00B012C7" w:rsidRPr="00B012C7" w:rsidRDefault="00B012C7" w:rsidP="00B012C7">
            <w:pPr>
              <w:jc w:val="both"/>
            </w:pPr>
            <w:r w:rsidRPr="00B012C7">
              <w:rPr>
                <w:b/>
              </w:rPr>
              <w:t>Studijní literatura a studijní pomůcky</w:t>
            </w:r>
          </w:p>
        </w:tc>
        <w:tc>
          <w:tcPr>
            <w:tcW w:w="6202" w:type="dxa"/>
            <w:gridSpan w:val="6"/>
            <w:tcBorders>
              <w:top w:val="nil"/>
              <w:bottom w:val="nil"/>
            </w:tcBorders>
          </w:tcPr>
          <w:p w:rsidR="00B012C7" w:rsidRPr="00B012C7" w:rsidRDefault="00B012C7" w:rsidP="00B012C7">
            <w:pPr>
              <w:jc w:val="both"/>
            </w:pPr>
          </w:p>
        </w:tc>
      </w:tr>
      <w:tr w:rsidR="00B012C7" w:rsidRPr="00B012C7" w:rsidTr="00B012C7">
        <w:trPr>
          <w:trHeight w:val="1497"/>
        </w:trPr>
        <w:tc>
          <w:tcPr>
            <w:tcW w:w="9855" w:type="dxa"/>
            <w:gridSpan w:val="8"/>
            <w:tcBorders>
              <w:top w:val="nil"/>
            </w:tcBorders>
          </w:tcPr>
          <w:p w:rsidR="00B012C7" w:rsidRPr="00B012C7" w:rsidRDefault="00B012C7" w:rsidP="00B012C7">
            <w:pPr>
              <w:jc w:val="both"/>
              <w:rPr>
                <w:b/>
              </w:rPr>
            </w:pPr>
            <w:r w:rsidRPr="00B012C7">
              <w:rPr>
                <w:b/>
              </w:rPr>
              <w:t>Povinná literatura</w:t>
            </w:r>
          </w:p>
          <w:p w:rsidR="00B012C7" w:rsidRPr="00B012C7" w:rsidRDefault="00B012C7" w:rsidP="00B012C7">
            <w:pPr>
              <w:jc w:val="both"/>
            </w:pPr>
            <w:r w:rsidRPr="00B012C7">
              <w:t xml:space="preserve">CIPRA, T. </w:t>
            </w:r>
            <w:r w:rsidRPr="00B012C7">
              <w:rPr>
                <w:i/>
              </w:rPr>
              <w:t>Matematika cenných papírů</w:t>
            </w:r>
            <w:r w:rsidRPr="00B012C7">
              <w:t>. Praha: Professional Publishing, 2013, 288 s. ISBN 978-80-7431-079-9.</w:t>
            </w:r>
          </w:p>
          <w:p w:rsidR="00B012C7" w:rsidRPr="00B012C7" w:rsidRDefault="00B012C7" w:rsidP="00B012C7">
            <w:pPr>
              <w:jc w:val="both"/>
            </w:pPr>
            <w:r w:rsidRPr="00B012C7">
              <w:t>RADOVÁ, J., DVOŘÁK,</w:t>
            </w:r>
            <w:r w:rsidR="0024713E">
              <w:t xml:space="preserve"> </w:t>
            </w:r>
            <w:r w:rsidRPr="00B012C7">
              <w:t>P.</w:t>
            </w:r>
            <w:r>
              <w:t>,</w:t>
            </w:r>
            <w:r w:rsidRPr="00B012C7">
              <w:t xml:space="preserve"> MÁLEK</w:t>
            </w:r>
            <w:r>
              <w:t>, J</w:t>
            </w:r>
            <w:r w:rsidRPr="00B012C7">
              <w:t>. </w:t>
            </w:r>
            <w:r w:rsidRPr="00B012C7">
              <w:rPr>
                <w:i/>
              </w:rPr>
              <w:t xml:space="preserve">Finanční matematika pro každého. </w:t>
            </w:r>
            <w:r w:rsidRPr="00B012C7">
              <w:t>8., rozš. vyd. Praha: Grada, 2013, 304 s. Finance. ISBN 978-80-247-4831-3.</w:t>
            </w:r>
          </w:p>
          <w:p w:rsidR="00B012C7" w:rsidRPr="00B012C7" w:rsidRDefault="00B012C7" w:rsidP="00B012C7">
            <w:pPr>
              <w:jc w:val="both"/>
            </w:pPr>
            <w:r w:rsidRPr="00B012C7">
              <w:t>ŠOBA, O.</w:t>
            </w:r>
            <w:r w:rsidR="0024713E">
              <w:t xml:space="preserve">, </w:t>
            </w:r>
            <w:r w:rsidRPr="00B012C7">
              <w:t>ŠIRŮČEK</w:t>
            </w:r>
            <w:r w:rsidR="0024713E">
              <w:t>, M</w:t>
            </w:r>
            <w:r w:rsidRPr="00B012C7">
              <w:t>. </w:t>
            </w:r>
            <w:r w:rsidRPr="00B012C7">
              <w:rPr>
                <w:i/>
              </w:rPr>
              <w:t xml:space="preserve">Finanční matematika v praxi. </w:t>
            </w:r>
            <w:r w:rsidRPr="00B012C7">
              <w:t>2. aktualizované a rozšířené vydání. Praha: Grada, 2017, 330 s. Partners. ISBN 978-80-271-0250-1.</w:t>
            </w:r>
          </w:p>
          <w:p w:rsidR="00B012C7" w:rsidRPr="00B012C7" w:rsidRDefault="00B012C7" w:rsidP="00B012C7">
            <w:pPr>
              <w:jc w:val="both"/>
              <w:rPr>
                <w:b/>
              </w:rPr>
            </w:pPr>
            <w:r w:rsidRPr="00B012C7">
              <w:rPr>
                <w:b/>
              </w:rPr>
              <w:t xml:space="preserve">Doporučená literatura </w:t>
            </w:r>
          </w:p>
          <w:p w:rsidR="00B012C7" w:rsidRPr="00B012C7" w:rsidRDefault="00B012C7" w:rsidP="00B012C7">
            <w:r w:rsidRPr="00B012C7">
              <w:t xml:space="preserve">BIEHLER, T. </w:t>
            </w:r>
            <w:r w:rsidRPr="00B012C7">
              <w:rPr>
                <w:i/>
              </w:rPr>
              <w:t>The Mathematics of Money: Math for Business and Personal Finance Decisions.</w:t>
            </w:r>
            <w:r w:rsidRPr="00B012C7">
              <w:t xml:space="preserve"> New York: McGraw-Hill, 2008, 688 s. ISBN 978-0073524825.</w:t>
            </w:r>
          </w:p>
          <w:p w:rsidR="00B012C7" w:rsidRPr="00B012C7" w:rsidRDefault="00B012C7" w:rsidP="00B012C7">
            <w:pPr>
              <w:jc w:val="both"/>
            </w:pPr>
            <w:r w:rsidRPr="00B012C7">
              <w:t xml:space="preserve">BIERMAN, H., SMIDT, S. </w:t>
            </w:r>
            <w:r w:rsidRPr="00B012C7">
              <w:rPr>
                <w:i/>
              </w:rPr>
              <w:t>Financial Management for Decsion Making.</w:t>
            </w:r>
            <w:r w:rsidRPr="00B012C7">
              <w:t xml:space="preserve"> Washington: Beard Books, 2003, 828 s. ISBN 1-58798-212-9</w:t>
            </w:r>
          </w:p>
          <w:p w:rsidR="00B012C7" w:rsidRPr="00B012C7" w:rsidRDefault="00B012C7" w:rsidP="00B012C7">
            <w:pPr>
              <w:jc w:val="both"/>
            </w:pPr>
            <w:r w:rsidRPr="00B012C7">
              <w:t xml:space="preserve">CIPRA, T. </w:t>
            </w:r>
            <w:r w:rsidRPr="00B012C7">
              <w:rPr>
                <w:i/>
              </w:rPr>
              <w:t>Praktický průvodce finanční a pojistnou matematikou.</w:t>
            </w:r>
            <w:r w:rsidRPr="00B012C7">
              <w:t xml:space="preserve"> Praha: Ekopress, 2015, 308 s. ISBN 978-80-87865-18-7. </w:t>
            </w:r>
          </w:p>
          <w:p w:rsidR="00B012C7" w:rsidRPr="00B012C7" w:rsidRDefault="00B012C7" w:rsidP="00B012C7">
            <w:pPr>
              <w:jc w:val="both"/>
            </w:pPr>
            <w:r w:rsidRPr="00B012C7">
              <w:t>DEFUSCO, R. A, MCLEAVEY, D. W., PINTO, J. E.</w:t>
            </w:r>
            <w:r w:rsidR="0024713E">
              <w:t>,</w:t>
            </w:r>
            <w:r w:rsidRPr="00B012C7">
              <w:t xml:space="preserve"> RUNKLE</w:t>
            </w:r>
            <w:r w:rsidR="0024713E">
              <w:t>, D. E</w:t>
            </w:r>
            <w:r w:rsidRPr="00B012C7">
              <w:t>. </w:t>
            </w:r>
            <w:r w:rsidRPr="00B012C7">
              <w:rPr>
                <w:i/>
              </w:rPr>
              <w:t>Quantitative investment analysis</w:t>
            </w:r>
            <w:r w:rsidRPr="00B012C7">
              <w:t xml:space="preserve">. Third edition. Hoboken: Wiley, 2015, 609 s. CFA Institute investment series. ISBN 978-1-119-10422-3. </w:t>
            </w:r>
          </w:p>
          <w:p w:rsidR="00B012C7" w:rsidRPr="00B012C7" w:rsidRDefault="00B012C7" w:rsidP="00B012C7">
            <w:pPr>
              <w:jc w:val="both"/>
            </w:pPr>
            <w:r w:rsidRPr="00B012C7">
              <w:t xml:space="preserve">JÍLEK, J. </w:t>
            </w:r>
            <w:r w:rsidRPr="00B012C7">
              <w:rPr>
                <w:i/>
              </w:rPr>
              <w:t>Finanční trhy a investování</w:t>
            </w:r>
            <w:r w:rsidRPr="00B012C7">
              <w:t xml:space="preserve">. Praha: Grada, 2009, 648 s. ISBN 978-80-247-1653-4. </w:t>
            </w:r>
          </w:p>
          <w:p w:rsidR="00B012C7" w:rsidRPr="00B012C7" w:rsidRDefault="00B012C7" w:rsidP="00B012C7">
            <w:pPr>
              <w:jc w:val="both"/>
            </w:pPr>
            <w:r w:rsidRPr="00B012C7">
              <w:t xml:space="preserve">MUSÍLEK, P. </w:t>
            </w:r>
            <w:r w:rsidRPr="00B012C7">
              <w:rPr>
                <w:i/>
              </w:rPr>
              <w:t>Trhy cenných papírů</w:t>
            </w:r>
            <w:r w:rsidRPr="00B012C7">
              <w:t xml:space="preserve">. 2.vyd. Praha: Ekopress, 2011, 520 s. ISBN 978-80-86929-70-5. </w:t>
            </w:r>
          </w:p>
          <w:p w:rsidR="00B012C7" w:rsidRPr="00B012C7" w:rsidRDefault="00B012C7" w:rsidP="00B012C7">
            <w:pPr>
              <w:jc w:val="both"/>
            </w:pPr>
            <w:r w:rsidRPr="00B012C7">
              <w:t xml:space="preserve">ZIMA, P. </w:t>
            </w:r>
            <w:r w:rsidRPr="00B012C7">
              <w:rPr>
                <w:i/>
              </w:rPr>
              <w:t xml:space="preserve">Schaum's outline of mathematics of finance. </w:t>
            </w:r>
            <w:r w:rsidRPr="00B012C7">
              <w:t>New York: McGraw-Hill, 2011</w:t>
            </w:r>
            <w:r w:rsidR="0024713E">
              <w:t>, 250 s. ISBN 978-0-07-175605-1</w:t>
            </w:r>
          </w:p>
        </w:tc>
      </w:tr>
      <w:tr w:rsidR="00B012C7" w:rsidRPr="00B012C7"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012C7" w:rsidRPr="00B012C7" w:rsidRDefault="00B012C7" w:rsidP="00B012C7">
            <w:pPr>
              <w:jc w:val="center"/>
              <w:rPr>
                <w:b/>
              </w:rPr>
            </w:pPr>
            <w:r w:rsidRPr="00B012C7">
              <w:rPr>
                <w:b/>
              </w:rPr>
              <w:t>Informace ke kombinované nebo distanční formě</w:t>
            </w:r>
          </w:p>
        </w:tc>
      </w:tr>
      <w:tr w:rsidR="00B012C7" w:rsidRPr="00B012C7" w:rsidTr="00B012C7">
        <w:tc>
          <w:tcPr>
            <w:tcW w:w="4787" w:type="dxa"/>
            <w:gridSpan w:val="3"/>
            <w:tcBorders>
              <w:top w:val="single" w:sz="2" w:space="0" w:color="auto"/>
            </w:tcBorders>
            <w:shd w:val="clear" w:color="auto" w:fill="F7CAAC"/>
          </w:tcPr>
          <w:p w:rsidR="00B012C7" w:rsidRPr="00B012C7" w:rsidRDefault="00B012C7" w:rsidP="00B012C7">
            <w:pPr>
              <w:jc w:val="both"/>
            </w:pPr>
            <w:r w:rsidRPr="00B012C7">
              <w:rPr>
                <w:b/>
              </w:rPr>
              <w:t>Rozsah konzultací (soustředění)</w:t>
            </w:r>
          </w:p>
        </w:tc>
        <w:tc>
          <w:tcPr>
            <w:tcW w:w="889" w:type="dxa"/>
            <w:tcBorders>
              <w:top w:val="single" w:sz="2" w:space="0" w:color="auto"/>
            </w:tcBorders>
          </w:tcPr>
          <w:p w:rsidR="00B012C7" w:rsidRPr="00B012C7" w:rsidRDefault="00B012C7" w:rsidP="00B012C7">
            <w:pPr>
              <w:jc w:val="both"/>
            </w:pPr>
            <w:r w:rsidRPr="00B012C7">
              <w:t>10</w:t>
            </w:r>
          </w:p>
        </w:tc>
        <w:tc>
          <w:tcPr>
            <w:tcW w:w="4179" w:type="dxa"/>
            <w:gridSpan w:val="4"/>
            <w:tcBorders>
              <w:top w:val="single" w:sz="2" w:space="0" w:color="auto"/>
            </w:tcBorders>
            <w:shd w:val="clear" w:color="auto" w:fill="F7CAAC"/>
          </w:tcPr>
          <w:p w:rsidR="00B012C7" w:rsidRPr="00B012C7" w:rsidRDefault="00B012C7" w:rsidP="00B012C7">
            <w:pPr>
              <w:jc w:val="both"/>
              <w:rPr>
                <w:b/>
              </w:rPr>
            </w:pPr>
            <w:r w:rsidRPr="00B012C7">
              <w:rPr>
                <w:b/>
              </w:rPr>
              <w:t xml:space="preserve">hodin </w:t>
            </w:r>
          </w:p>
        </w:tc>
      </w:tr>
      <w:tr w:rsidR="00B012C7" w:rsidRPr="00B012C7" w:rsidTr="00B012C7">
        <w:tc>
          <w:tcPr>
            <w:tcW w:w="9855" w:type="dxa"/>
            <w:gridSpan w:val="8"/>
            <w:shd w:val="clear" w:color="auto" w:fill="F7CAAC"/>
          </w:tcPr>
          <w:p w:rsidR="00B012C7" w:rsidRPr="00B012C7" w:rsidRDefault="00B012C7" w:rsidP="00B012C7">
            <w:pPr>
              <w:jc w:val="both"/>
              <w:rPr>
                <w:b/>
              </w:rPr>
            </w:pPr>
            <w:r w:rsidRPr="00B012C7">
              <w:rPr>
                <w:b/>
              </w:rPr>
              <w:t>Informace o způsobu kontaktu s vyučujícím</w:t>
            </w:r>
          </w:p>
        </w:tc>
      </w:tr>
      <w:tr w:rsidR="00B012C7" w:rsidRPr="00B012C7" w:rsidTr="00B012C7">
        <w:trPr>
          <w:trHeight w:val="757"/>
        </w:trPr>
        <w:tc>
          <w:tcPr>
            <w:tcW w:w="9855" w:type="dxa"/>
            <w:gridSpan w:val="8"/>
          </w:tcPr>
          <w:p w:rsidR="00B012C7" w:rsidRPr="00B012C7" w:rsidRDefault="00B012C7" w:rsidP="00B012C7">
            <w:pPr>
              <w:jc w:val="both"/>
            </w:pPr>
            <w:r w:rsidRPr="00B012C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E83974" w:rsidTr="00E83974">
        <w:tc>
          <w:tcPr>
            <w:tcW w:w="9855" w:type="dxa"/>
            <w:gridSpan w:val="8"/>
            <w:tcBorders>
              <w:bottom w:val="double" w:sz="4" w:space="0" w:color="auto"/>
            </w:tcBorders>
            <w:shd w:val="clear" w:color="auto" w:fill="BDD6EE"/>
          </w:tcPr>
          <w:p w:rsidR="00E83974" w:rsidRDefault="00E83974" w:rsidP="00E83974">
            <w:pPr>
              <w:jc w:val="both"/>
              <w:rPr>
                <w:b/>
                <w:sz w:val="28"/>
              </w:rPr>
            </w:pPr>
            <w:r>
              <w:lastRenderedPageBreak/>
              <w:br w:type="page"/>
            </w:r>
            <w:r>
              <w:rPr>
                <w:b/>
                <w:sz w:val="28"/>
              </w:rPr>
              <w:t>B-III – Charakteristika studijního předmětu</w:t>
            </w:r>
          </w:p>
        </w:tc>
      </w:tr>
      <w:tr w:rsidR="00E83974" w:rsidTr="00E83974">
        <w:tc>
          <w:tcPr>
            <w:tcW w:w="3086" w:type="dxa"/>
            <w:tcBorders>
              <w:top w:val="double" w:sz="4" w:space="0" w:color="auto"/>
            </w:tcBorders>
            <w:shd w:val="clear" w:color="auto" w:fill="F7CAAC"/>
          </w:tcPr>
          <w:p w:rsidR="00E83974" w:rsidRPr="003205EA" w:rsidRDefault="00E83974" w:rsidP="00E83974">
            <w:pPr>
              <w:jc w:val="both"/>
              <w:rPr>
                <w:b/>
              </w:rPr>
            </w:pPr>
            <w:r w:rsidRPr="003205EA">
              <w:rPr>
                <w:b/>
              </w:rPr>
              <w:t>Název studijního předmětu</w:t>
            </w:r>
          </w:p>
        </w:tc>
        <w:tc>
          <w:tcPr>
            <w:tcW w:w="6769" w:type="dxa"/>
            <w:gridSpan w:val="7"/>
            <w:tcBorders>
              <w:top w:val="double" w:sz="4" w:space="0" w:color="auto"/>
            </w:tcBorders>
          </w:tcPr>
          <w:p w:rsidR="00E83974" w:rsidRPr="003205EA" w:rsidRDefault="00E83974" w:rsidP="00E83974">
            <w:pPr>
              <w:jc w:val="both"/>
            </w:pPr>
            <w:r w:rsidRPr="003205EA">
              <w:t>Financial Markets</w:t>
            </w:r>
          </w:p>
        </w:tc>
      </w:tr>
      <w:tr w:rsidR="00E83974" w:rsidTr="00E83974">
        <w:trPr>
          <w:trHeight w:val="249"/>
        </w:trPr>
        <w:tc>
          <w:tcPr>
            <w:tcW w:w="3086" w:type="dxa"/>
            <w:shd w:val="clear" w:color="auto" w:fill="F7CAAC"/>
          </w:tcPr>
          <w:p w:rsidR="00E83974" w:rsidRPr="003205EA" w:rsidRDefault="00E83974" w:rsidP="00E83974">
            <w:pPr>
              <w:jc w:val="both"/>
              <w:rPr>
                <w:b/>
              </w:rPr>
            </w:pPr>
            <w:r w:rsidRPr="003205EA">
              <w:rPr>
                <w:b/>
              </w:rPr>
              <w:t>Typ předmětu</w:t>
            </w:r>
          </w:p>
        </w:tc>
        <w:tc>
          <w:tcPr>
            <w:tcW w:w="3406" w:type="dxa"/>
            <w:gridSpan w:val="4"/>
          </w:tcPr>
          <w:p w:rsidR="00E83974" w:rsidRPr="003205EA" w:rsidRDefault="00E83974" w:rsidP="00E83974">
            <w:pPr>
              <w:jc w:val="both"/>
            </w:pPr>
            <w:r w:rsidRPr="003205EA">
              <w:t xml:space="preserve">povinný </w:t>
            </w:r>
            <w:r w:rsidR="006E6382">
              <w:t xml:space="preserve"> </w:t>
            </w:r>
          </w:p>
        </w:tc>
        <w:tc>
          <w:tcPr>
            <w:tcW w:w="2695" w:type="dxa"/>
            <w:gridSpan w:val="2"/>
            <w:shd w:val="clear" w:color="auto" w:fill="F7CAAC"/>
          </w:tcPr>
          <w:p w:rsidR="00E83974" w:rsidRPr="003205EA" w:rsidRDefault="00E83974" w:rsidP="00E83974">
            <w:pPr>
              <w:jc w:val="both"/>
            </w:pPr>
            <w:r w:rsidRPr="003205EA">
              <w:rPr>
                <w:b/>
              </w:rPr>
              <w:t>doporučený ročník / semestr</w:t>
            </w:r>
          </w:p>
        </w:tc>
        <w:tc>
          <w:tcPr>
            <w:tcW w:w="668" w:type="dxa"/>
          </w:tcPr>
          <w:p w:rsidR="00E83974" w:rsidRPr="003205EA" w:rsidRDefault="00E83974" w:rsidP="00E83974">
            <w:pPr>
              <w:jc w:val="both"/>
            </w:pPr>
            <w:r w:rsidRPr="003205EA">
              <w:t>2/Z</w:t>
            </w:r>
          </w:p>
        </w:tc>
      </w:tr>
      <w:tr w:rsidR="00E83974" w:rsidTr="00E83974">
        <w:tc>
          <w:tcPr>
            <w:tcW w:w="3086" w:type="dxa"/>
            <w:shd w:val="clear" w:color="auto" w:fill="F7CAAC"/>
          </w:tcPr>
          <w:p w:rsidR="00E83974" w:rsidRPr="003205EA" w:rsidRDefault="00E83974" w:rsidP="00E83974">
            <w:pPr>
              <w:jc w:val="both"/>
              <w:rPr>
                <w:b/>
              </w:rPr>
            </w:pPr>
            <w:r w:rsidRPr="003205EA">
              <w:rPr>
                <w:b/>
              </w:rPr>
              <w:t>Rozsah studijního předmětu</w:t>
            </w:r>
          </w:p>
        </w:tc>
        <w:tc>
          <w:tcPr>
            <w:tcW w:w="1701" w:type="dxa"/>
            <w:gridSpan w:val="2"/>
          </w:tcPr>
          <w:p w:rsidR="00E83974" w:rsidRPr="003205EA" w:rsidRDefault="00E83974" w:rsidP="00E83974">
            <w:pPr>
              <w:jc w:val="both"/>
            </w:pPr>
            <w:r>
              <w:t>13p + 13c</w:t>
            </w:r>
          </w:p>
        </w:tc>
        <w:tc>
          <w:tcPr>
            <w:tcW w:w="889" w:type="dxa"/>
            <w:shd w:val="clear" w:color="auto" w:fill="F7CAAC"/>
          </w:tcPr>
          <w:p w:rsidR="00E83974" w:rsidRPr="003205EA" w:rsidRDefault="00E83974" w:rsidP="00E83974">
            <w:pPr>
              <w:jc w:val="both"/>
              <w:rPr>
                <w:b/>
              </w:rPr>
            </w:pPr>
            <w:r w:rsidRPr="003205EA">
              <w:rPr>
                <w:b/>
              </w:rPr>
              <w:t xml:space="preserve">hod. </w:t>
            </w:r>
          </w:p>
        </w:tc>
        <w:tc>
          <w:tcPr>
            <w:tcW w:w="816" w:type="dxa"/>
          </w:tcPr>
          <w:p w:rsidR="00E83974" w:rsidRPr="003205EA" w:rsidRDefault="00E83974" w:rsidP="00E83974">
            <w:pPr>
              <w:jc w:val="both"/>
            </w:pPr>
            <w:r w:rsidRPr="003205EA">
              <w:t>26</w:t>
            </w:r>
          </w:p>
        </w:tc>
        <w:tc>
          <w:tcPr>
            <w:tcW w:w="2156" w:type="dxa"/>
            <w:shd w:val="clear" w:color="auto" w:fill="F7CAAC"/>
          </w:tcPr>
          <w:p w:rsidR="00E83974" w:rsidRPr="003205EA" w:rsidRDefault="00E83974" w:rsidP="00E83974">
            <w:pPr>
              <w:jc w:val="both"/>
              <w:rPr>
                <w:b/>
              </w:rPr>
            </w:pPr>
            <w:r w:rsidRPr="003205EA">
              <w:rPr>
                <w:b/>
              </w:rPr>
              <w:t>kreditů</w:t>
            </w:r>
          </w:p>
        </w:tc>
        <w:tc>
          <w:tcPr>
            <w:tcW w:w="1207" w:type="dxa"/>
            <w:gridSpan w:val="2"/>
          </w:tcPr>
          <w:p w:rsidR="00E83974" w:rsidRPr="003205EA" w:rsidRDefault="00E83974" w:rsidP="00E83974">
            <w:pPr>
              <w:jc w:val="both"/>
            </w:pPr>
            <w:r w:rsidRPr="003205EA">
              <w:t>3</w:t>
            </w:r>
          </w:p>
        </w:tc>
      </w:tr>
      <w:tr w:rsidR="00E83974" w:rsidTr="00E83974">
        <w:tc>
          <w:tcPr>
            <w:tcW w:w="3086" w:type="dxa"/>
            <w:shd w:val="clear" w:color="auto" w:fill="F7CAAC"/>
          </w:tcPr>
          <w:p w:rsidR="00E83974" w:rsidRPr="003205EA" w:rsidRDefault="00E83974" w:rsidP="00E83974">
            <w:pPr>
              <w:jc w:val="both"/>
              <w:rPr>
                <w:b/>
              </w:rPr>
            </w:pPr>
            <w:r w:rsidRPr="003205EA">
              <w:rPr>
                <w:b/>
              </w:rPr>
              <w:t>Prerekvizity, korekvizity, ekvivalence</w:t>
            </w:r>
          </w:p>
        </w:tc>
        <w:tc>
          <w:tcPr>
            <w:tcW w:w="6769" w:type="dxa"/>
            <w:gridSpan w:val="7"/>
          </w:tcPr>
          <w:p w:rsidR="00E83974" w:rsidRPr="003205EA" w:rsidRDefault="00E83974" w:rsidP="00E83974">
            <w:pPr>
              <w:jc w:val="both"/>
            </w:pPr>
            <w:r>
              <w:t>Ekvivalence (</w:t>
            </w:r>
            <w:r w:rsidRPr="003205EA">
              <w:t>Finanční trhy</w:t>
            </w:r>
            <w:r>
              <w:t>)</w:t>
            </w:r>
          </w:p>
        </w:tc>
      </w:tr>
      <w:tr w:rsidR="00E83974" w:rsidTr="00E83974">
        <w:tc>
          <w:tcPr>
            <w:tcW w:w="3086" w:type="dxa"/>
            <w:shd w:val="clear" w:color="auto" w:fill="F7CAAC"/>
          </w:tcPr>
          <w:p w:rsidR="00E83974" w:rsidRPr="003205EA" w:rsidRDefault="00E83974" w:rsidP="00E83974">
            <w:pPr>
              <w:jc w:val="both"/>
              <w:rPr>
                <w:b/>
              </w:rPr>
            </w:pPr>
            <w:r w:rsidRPr="003205EA">
              <w:rPr>
                <w:b/>
              </w:rPr>
              <w:t>Způsob ověření studijních výsledků</w:t>
            </w:r>
          </w:p>
        </w:tc>
        <w:tc>
          <w:tcPr>
            <w:tcW w:w="3406" w:type="dxa"/>
            <w:gridSpan w:val="4"/>
          </w:tcPr>
          <w:p w:rsidR="00E83974" w:rsidRPr="003205EA" w:rsidRDefault="00E83974" w:rsidP="00E83974">
            <w:pPr>
              <w:jc w:val="both"/>
            </w:pPr>
            <w:r w:rsidRPr="003205EA">
              <w:t>klasifikovaný zápočet</w:t>
            </w:r>
          </w:p>
        </w:tc>
        <w:tc>
          <w:tcPr>
            <w:tcW w:w="2156" w:type="dxa"/>
            <w:shd w:val="clear" w:color="auto" w:fill="F7CAAC"/>
          </w:tcPr>
          <w:p w:rsidR="00E83974" w:rsidRPr="003205EA" w:rsidRDefault="00E83974" w:rsidP="00E83974">
            <w:pPr>
              <w:jc w:val="both"/>
              <w:rPr>
                <w:b/>
              </w:rPr>
            </w:pPr>
            <w:r w:rsidRPr="003205EA">
              <w:rPr>
                <w:b/>
              </w:rPr>
              <w:t>Forma výuky</w:t>
            </w:r>
          </w:p>
        </w:tc>
        <w:tc>
          <w:tcPr>
            <w:tcW w:w="1207" w:type="dxa"/>
            <w:gridSpan w:val="2"/>
          </w:tcPr>
          <w:p w:rsidR="00E83974" w:rsidRPr="003205EA" w:rsidRDefault="00E83974" w:rsidP="00E83974">
            <w:pPr>
              <w:jc w:val="both"/>
            </w:pPr>
            <w:r w:rsidRPr="003205EA">
              <w:t xml:space="preserve">přednáška, </w:t>
            </w:r>
            <w:r>
              <w:t>cvičení</w:t>
            </w:r>
          </w:p>
        </w:tc>
      </w:tr>
      <w:tr w:rsidR="00E83974" w:rsidTr="00E83974">
        <w:tc>
          <w:tcPr>
            <w:tcW w:w="3086" w:type="dxa"/>
            <w:shd w:val="clear" w:color="auto" w:fill="F7CAAC"/>
          </w:tcPr>
          <w:p w:rsidR="00E83974" w:rsidRPr="003205EA" w:rsidRDefault="00E83974" w:rsidP="00E83974">
            <w:pPr>
              <w:jc w:val="both"/>
              <w:rPr>
                <w:b/>
              </w:rPr>
            </w:pPr>
            <w:r w:rsidRPr="003205EA">
              <w:rPr>
                <w:b/>
              </w:rPr>
              <w:t>Forma způsobu ověření studijních výsledků a další požadavky na studenta</w:t>
            </w:r>
          </w:p>
        </w:tc>
        <w:tc>
          <w:tcPr>
            <w:tcW w:w="6769" w:type="dxa"/>
            <w:gridSpan w:val="7"/>
            <w:tcBorders>
              <w:bottom w:val="nil"/>
            </w:tcBorders>
          </w:tcPr>
          <w:p w:rsidR="00C61C83" w:rsidRPr="00B012C7" w:rsidRDefault="00C61C83" w:rsidP="00C61C83">
            <w:pPr>
              <w:jc w:val="both"/>
            </w:pPr>
            <w:r w:rsidRPr="00B012C7">
              <w:t>Způsob zakončení předmětu – klasifikovaný zápočet</w:t>
            </w:r>
          </w:p>
          <w:p w:rsidR="00E83974" w:rsidRPr="003205EA" w:rsidRDefault="00C61C83" w:rsidP="00C61C83">
            <w:pPr>
              <w:jc w:val="both"/>
            </w:pPr>
            <w:r w:rsidRPr="00B012C7">
              <w:t xml:space="preserve">Požadavky na klasifikovaný zápočet: 80% aktivní účast na </w:t>
            </w:r>
            <w:r>
              <w:t>cvičení</w:t>
            </w:r>
            <w:r w:rsidRPr="00B012C7">
              <w:t>ch, písemný test s maximálním možným počtem dosažitelných bodů 100 musí být napsán alespoň na 60 %.</w:t>
            </w:r>
          </w:p>
        </w:tc>
      </w:tr>
      <w:tr w:rsidR="00E83974" w:rsidTr="00E83974">
        <w:trPr>
          <w:trHeight w:val="154"/>
        </w:trPr>
        <w:tc>
          <w:tcPr>
            <w:tcW w:w="9855" w:type="dxa"/>
            <w:gridSpan w:val="8"/>
            <w:tcBorders>
              <w:top w:val="nil"/>
            </w:tcBorders>
          </w:tcPr>
          <w:p w:rsidR="00E83974" w:rsidRPr="009F4A37" w:rsidRDefault="00E83974" w:rsidP="00E83974">
            <w:pPr>
              <w:jc w:val="both"/>
              <w:rPr>
                <w:sz w:val="16"/>
              </w:rPr>
            </w:pPr>
          </w:p>
        </w:tc>
      </w:tr>
      <w:tr w:rsidR="00E83974" w:rsidTr="00E83974">
        <w:trPr>
          <w:trHeight w:val="197"/>
        </w:trPr>
        <w:tc>
          <w:tcPr>
            <w:tcW w:w="3086" w:type="dxa"/>
            <w:tcBorders>
              <w:top w:val="nil"/>
            </w:tcBorders>
            <w:shd w:val="clear" w:color="auto" w:fill="F7CAAC"/>
          </w:tcPr>
          <w:p w:rsidR="00E83974" w:rsidRPr="003205EA" w:rsidRDefault="00E83974" w:rsidP="00E83974">
            <w:pPr>
              <w:jc w:val="both"/>
              <w:rPr>
                <w:b/>
              </w:rPr>
            </w:pPr>
            <w:r w:rsidRPr="003205EA">
              <w:rPr>
                <w:b/>
              </w:rPr>
              <w:t>Garant předmětu</w:t>
            </w:r>
          </w:p>
        </w:tc>
        <w:tc>
          <w:tcPr>
            <w:tcW w:w="6769" w:type="dxa"/>
            <w:gridSpan w:val="7"/>
            <w:tcBorders>
              <w:top w:val="nil"/>
            </w:tcBorders>
          </w:tcPr>
          <w:p w:rsidR="00E83974" w:rsidRPr="003205EA" w:rsidRDefault="00E83974" w:rsidP="00E83974">
            <w:pPr>
              <w:jc w:val="both"/>
            </w:pPr>
            <w:r w:rsidRPr="003205EA">
              <w:t>Ing. Jana Vychytilová, Ph.D.</w:t>
            </w:r>
          </w:p>
        </w:tc>
      </w:tr>
      <w:tr w:rsidR="00E83974" w:rsidTr="00E83974">
        <w:trPr>
          <w:trHeight w:val="243"/>
        </w:trPr>
        <w:tc>
          <w:tcPr>
            <w:tcW w:w="3086" w:type="dxa"/>
            <w:tcBorders>
              <w:top w:val="nil"/>
            </w:tcBorders>
            <w:shd w:val="clear" w:color="auto" w:fill="F7CAAC"/>
          </w:tcPr>
          <w:p w:rsidR="00E83974" w:rsidRPr="003205EA" w:rsidRDefault="00E83974" w:rsidP="00E83974">
            <w:pPr>
              <w:jc w:val="both"/>
              <w:rPr>
                <w:b/>
              </w:rPr>
            </w:pPr>
            <w:r w:rsidRPr="003205EA">
              <w:rPr>
                <w:b/>
              </w:rPr>
              <w:t>Zapojení garanta do výuky předmětu</w:t>
            </w:r>
          </w:p>
        </w:tc>
        <w:tc>
          <w:tcPr>
            <w:tcW w:w="6769" w:type="dxa"/>
            <w:gridSpan w:val="7"/>
            <w:tcBorders>
              <w:top w:val="nil"/>
            </w:tcBorders>
          </w:tcPr>
          <w:p w:rsidR="00E83974" w:rsidRPr="003205EA" w:rsidRDefault="00E83974" w:rsidP="00E83974">
            <w:pPr>
              <w:jc w:val="both"/>
            </w:pPr>
            <w:r w:rsidRPr="003205EA">
              <w:t xml:space="preserve">Garant se podílí na přednášení v rozsahu 100 %, dále stanovuje koncepci </w:t>
            </w:r>
            <w:r>
              <w:t>cvičení</w:t>
            </w:r>
            <w:r w:rsidRPr="003205EA">
              <w:t xml:space="preserve"> a dohlíží na jejich jednotné vedení.</w:t>
            </w:r>
          </w:p>
        </w:tc>
      </w:tr>
      <w:tr w:rsidR="00E83974" w:rsidTr="00E83974">
        <w:tc>
          <w:tcPr>
            <w:tcW w:w="3086" w:type="dxa"/>
            <w:shd w:val="clear" w:color="auto" w:fill="F7CAAC"/>
          </w:tcPr>
          <w:p w:rsidR="00E83974" w:rsidRPr="003205EA" w:rsidRDefault="00E83974" w:rsidP="00E83974">
            <w:pPr>
              <w:jc w:val="both"/>
              <w:rPr>
                <w:b/>
              </w:rPr>
            </w:pPr>
            <w:r w:rsidRPr="003205EA">
              <w:rPr>
                <w:b/>
              </w:rPr>
              <w:t>Vyučující</w:t>
            </w:r>
          </w:p>
        </w:tc>
        <w:tc>
          <w:tcPr>
            <w:tcW w:w="6769" w:type="dxa"/>
            <w:gridSpan w:val="7"/>
            <w:tcBorders>
              <w:bottom w:val="nil"/>
            </w:tcBorders>
          </w:tcPr>
          <w:p w:rsidR="00E83974" w:rsidRPr="003205EA" w:rsidRDefault="00E83974" w:rsidP="00E83974">
            <w:pPr>
              <w:jc w:val="both"/>
            </w:pPr>
            <w:r w:rsidRPr="003205EA">
              <w:t xml:space="preserve">Ing. Jana Vychytilová, Ph.D. </w:t>
            </w:r>
            <w:r>
              <w:t>– přednášky (100</w:t>
            </w:r>
            <w:r w:rsidRPr="003205EA">
              <w:t>%)</w:t>
            </w:r>
          </w:p>
        </w:tc>
      </w:tr>
      <w:tr w:rsidR="00E83974" w:rsidTr="00E83974">
        <w:trPr>
          <w:trHeight w:val="70"/>
        </w:trPr>
        <w:tc>
          <w:tcPr>
            <w:tcW w:w="9855" w:type="dxa"/>
            <w:gridSpan w:val="8"/>
            <w:tcBorders>
              <w:top w:val="nil"/>
            </w:tcBorders>
          </w:tcPr>
          <w:p w:rsidR="00E83974" w:rsidRPr="009F4A37" w:rsidRDefault="00E83974" w:rsidP="00E83974">
            <w:pPr>
              <w:jc w:val="both"/>
              <w:rPr>
                <w:sz w:val="16"/>
              </w:rPr>
            </w:pPr>
          </w:p>
        </w:tc>
      </w:tr>
      <w:tr w:rsidR="00E83974" w:rsidTr="00E83974">
        <w:tc>
          <w:tcPr>
            <w:tcW w:w="3086" w:type="dxa"/>
            <w:shd w:val="clear" w:color="auto" w:fill="F7CAAC"/>
          </w:tcPr>
          <w:p w:rsidR="00E83974" w:rsidRPr="003205EA" w:rsidRDefault="00E83974" w:rsidP="00E83974">
            <w:pPr>
              <w:jc w:val="both"/>
              <w:rPr>
                <w:b/>
              </w:rPr>
            </w:pPr>
            <w:r w:rsidRPr="003205EA">
              <w:rPr>
                <w:b/>
              </w:rPr>
              <w:t>Stručná anotace předmětu</w:t>
            </w:r>
          </w:p>
        </w:tc>
        <w:tc>
          <w:tcPr>
            <w:tcW w:w="6769" w:type="dxa"/>
            <w:gridSpan w:val="7"/>
            <w:tcBorders>
              <w:bottom w:val="nil"/>
            </w:tcBorders>
          </w:tcPr>
          <w:p w:rsidR="00E83974" w:rsidRPr="003205EA" w:rsidRDefault="00E83974" w:rsidP="00E83974">
            <w:pPr>
              <w:jc w:val="both"/>
            </w:pPr>
          </w:p>
        </w:tc>
      </w:tr>
      <w:tr w:rsidR="00E83974" w:rsidTr="00E83974">
        <w:trPr>
          <w:trHeight w:val="2989"/>
        </w:trPr>
        <w:tc>
          <w:tcPr>
            <w:tcW w:w="9855" w:type="dxa"/>
            <w:gridSpan w:val="8"/>
            <w:tcBorders>
              <w:top w:val="nil"/>
              <w:bottom w:val="single" w:sz="12" w:space="0" w:color="auto"/>
            </w:tcBorders>
          </w:tcPr>
          <w:p w:rsidR="00C61C83" w:rsidRPr="00B012C7" w:rsidRDefault="00C61C83" w:rsidP="00C61C83">
            <w:pPr>
              <w:jc w:val="both"/>
            </w:pPr>
            <w:r w:rsidRPr="00B012C7">
              <w:t>Cílem předmětu je seznámit posluchače se základním fungováním finančních trhů, s jeho nástroji, chováním a segmenty. Teoretické poznatky jsou doplněny matematickými postupy včetně odvození výrazů pro finanční výpočty používanými v bankovní a investiční sféře založenými na exaktních matematických vztazích. Na seminářích je tématika procvičena na konkrétních příkladech z finanční a bankovní praxe. </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Jednoduché úročení v praxi</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Složené úročení v praxi</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Spoření a pravidelné investice</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Důchody a renty</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Úvěry a půjčky</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Investice a investiční rozhodování</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Investice na dluhopisovém trhu</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Výnosové křivky, rating a durace</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Investice na akciovém trhu</w:t>
            </w:r>
          </w:p>
          <w:p w:rsidR="00E83974" w:rsidRPr="003205EA" w:rsidRDefault="00C61C83" w:rsidP="00C61C83">
            <w:pPr>
              <w:pStyle w:val="Odstavecseseznamem"/>
              <w:numPr>
                <w:ilvl w:val="0"/>
                <w:numId w:val="109"/>
              </w:numPr>
            </w:pPr>
            <w:r w:rsidRPr="00B012C7">
              <w:rPr>
                <w:rFonts w:eastAsia="Calibri"/>
                <w:lang w:eastAsia="en-US"/>
              </w:rPr>
              <w:t>Operace na měnovém trhu</w:t>
            </w:r>
          </w:p>
        </w:tc>
      </w:tr>
      <w:tr w:rsidR="00E83974" w:rsidTr="00E83974">
        <w:trPr>
          <w:trHeight w:val="265"/>
        </w:trPr>
        <w:tc>
          <w:tcPr>
            <w:tcW w:w="3653" w:type="dxa"/>
            <w:gridSpan w:val="2"/>
            <w:tcBorders>
              <w:top w:val="nil"/>
            </w:tcBorders>
            <w:shd w:val="clear" w:color="auto" w:fill="F7CAAC"/>
          </w:tcPr>
          <w:p w:rsidR="00E83974" w:rsidRPr="003205EA" w:rsidRDefault="00E83974" w:rsidP="00E83974">
            <w:pPr>
              <w:jc w:val="both"/>
            </w:pPr>
            <w:r w:rsidRPr="003205EA">
              <w:rPr>
                <w:b/>
              </w:rPr>
              <w:t>Studijní literatura a studijní pomůcky</w:t>
            </w:r>
          </w:p>
        </w:tc>
        <w:tc>
          <w:tcPr>
            <w:tcW w:w="6202" w:type="dxa"/>
            <w:gridSpan w:val="6"/>
            <w:tcBorders>
              <w:top w:val="nil"/>
              <w:bottom w:val="nil"/>
            </w:tcBorders>
          </w:tcPr>
          <w:p w:rsidR="00E83974" w:rsidRPr="003205EA" w:rsidRDefault="00E83974" w:rsidP="00E83974">
            <w:pPr>
              <w:jc w:val="both"/>
            </w:pPr>
          </w:p>
        </w:tc>
      </w:tr>
      <w:tr w:rsidR="00E83974" w:rsidTr="00E83974">
        <w:trPr>
          <w:trHeight w:val="1497"/>
        </w:trPr>
        <w:tc>
          <w:tcPr>
            <w:tcW w:w="9855" w:type="dxa"/>
            <w:gridSpan w:val="8"/>
            <w:tcBorders>
              <w:top w:val="nil"/>
            </w:tcBorders>
          </w:tcPr>
          <w:p w:rsidR="00E83974" w:rsidRPr="003205EA" w:rsidRDefault="00E83974" w:rsidP="00E83974">
            <w:pPr>
              <w:jc w:val="both"/>
              <w:rPr>
                <w:b/>
              </w:rPr>
            </w:pPr>
            <w:r w:rsidRPr="003205EA">
              <w:rPr>
                <w:b/>
              </w:rPr>
              <w:t>Povinná literatura</w:t>
            </w:r>
          </w:p>
          <w:p w:rsidR="00E83974" w:rsidRPr="003205EA" w:rsidRDefault="00E83974" w:rsidP="00E83974">
            <w:pPr>
              <w:jc w:val="both"/>
            </w:pPr>
            <w:r w:rsidRPr="003205EA">
              <w:t xml:space="preserve">CAPINSKI, M., ZASTAWNIAK, T. </w:t>
            </w:r>
            <w:r w:rsidRPr="003205EA">
              <w:rPr>
                <w:i/>
              </w:rPr>
              <w:t>Mathematics for Finance: An Introduction to Financial Engineering.</w:t>
            </w:r>
            <w:r w:rsidRPr="003205EA">
              <w:t xml:space="preserve"> London: Springer, 2003, 310 s. ISBN 1852333308.</w:t>
            </w:r>
          </w:p>
          <w:p w:rsidR="00E83974" w:rsidRPr="003205EA" w:rsidRDefault="00E83974" w:rsidP="00E83974">
            <w:pPr>
              <w:jc w:val="both"/>
            </w:pPr>
            <w:r w:rsidRPr="003205EA">
              <w:t xml:space="preserve">PHILLIPS, P. J., VINEY, CH. </w:t>
            </w:r>
            <w:r w:rsidRPr="003205EA">
              <w:rPr>
                <w:i/>
              </w:rPr>
              <w:t>Financial Institutions, Instruments and Markets</w:t>
            </w:r>
            <w:r w:rsidRPr="003205EA">
              <w:t xml:space="preserve">. Australia: McGraw-Hill, 2012, 733 s. ISBN 9780071012416.  </w:t>
            </w:r>
          </w:p>
          <w:p w:rsidR="00E83974" w:rsidRPr="003205EA" w:rsidRDefault="00E83974" w:rsidP="00E83974">
            <w:pPr>
              <w:jc w:val="both"/>
            </w:pPr>
            <w:r w:rsidRPr="003205EA">
              <w:t xml:space="preserve">ROSSER, M. </w:t>
            </w:r>
            <w:r w:rsidRPr="003205EA">
              <w:rPr>
                <w:i/>
              </w:rPr>
              <w:t>Basic Mathematics fo Economists</w:t>
            </w:r>
            <w:r w:rsidRPr="003205EA">
              <w:t xml:space="preserve">. London: Routledge, 2003, 544 s. ISBN 0-203-42439-5. </w:t>
            </w:r>
          </w:p>
          <w:p w:rsidR="00E83974" w:rsidRPr="003205EA" w:rsidRDefault="00E83974" w:rsidP="00E83974">
            <w:pPr>
              <w:jc w:val="both"/>
              <w:rPr>
                <w:b/>
              </w:rPr>
            </w:pPr>
            <w:r w:rsidRPr="003205EA">
              <w:rPr>
                <w:b/>
              </w:rPr>
              <w:t>Doporučená literatura</w:t>
            </w:r>
          </w:p>
          <w:p w:rsidR="00E83974" w:rsidRDefault="00E83974" w:rsidP="00E83974">
            <w:pPr>
              <w:jc w:val="both"/>
            </w:pPr>
            <w:r w:rsidRPr="003205EA">
              <w:t xml:space="preserve">BIEHLER, T. </w:t>
            </w:r>
            <w:r w:rsidRPr="003205EA">
              <w:rPr>
                <w:i/>
              </w:rPr>
              <w:t>The mathematics of money: math for business and personal business decisions</w:t>
            </w:r>
            <w:r w:rsidRPr="003205EA">
              <w:t xml:space="preserve"> Mc-Graw Hill, 2008, 688 s. ISBN 978-0073524825.</w:t>
            </w:r>
          </w:p>
          <w:p w:rsidR="00E83974" w:rsidRPr="003205EA" w:rsidRDefault="00E83974" w:rsidP="00E83974">
            <w:pPr>
              <w:jc w:val="both"/>
            </w:pPr>
            <w:r w:rsidRPr="003205EA">
              <w:t xml:space="preserve">BIERMAN, H., SMIDT, S. </w:t>
            </w:r>
            <w:r w:rsidRPr="003205EA">
              <w:rPr>
                <w:i/>
              </w:rPr>
              <w:t>Financial Management for Decsion Making</w:t>
            </w:r>
            <w:r w:rsidRPr="003205EA">
              <w:t xml:space="preserve"> Washington: Beard Books, 2003, 828 s. ISBN 1-58798-212-9</w:t>
            </w:r>
          </w:p>
          <w:p w:rsidR="00E83974" w:rsidRPr="003205EA" w:rsidRDefault="00E83974" w:rsidP="00E83974">
            <w:pPr>
              <w:jc w:val="both"/>
            </w:pPr>
            <w:r w:rsidRPr="003205EA">
              <w:t xml:space="preserve">ZIMA, P. </w:t>
            </w:r>
            <w:r w:rsidRPr="003205EA">
              <w:rPr>
                <w:i/>
              </w:rPr>
              <w:t xml:space="preserve">Schaum's outline of mathematics of finance </w:t>
            </w:r>
            <w:r w:rsidRPr="003205EA">
              <w:t>New York: McGraw-Hill, 2011</w:t>
            </w:r>
            <w:r>
              <w:t>, 250 s. ISBN 978-0-07-175605-1</w:t>
            </w:r>
          </w:p>
        </w:tc>
      </w:tr>
      <w:tr w:rsidR="00E83974" w:rsidTr="00E839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3974" w:rsidRPr="003205EA" w:rsidRDefault="00E83974" w:rsidP="00E83974">
            <w:pPr>
              <w:jc w:val="center"/>
              <w:rPr>
                <w:b/>
              </w:rPr>
            </w:pPr>
            <w:r w:rsidRPr="003205EA">
              <w:rPr>
                <w:b/>
              </w:rPr>
              <w:t>Informace ke kombinované nebo distanční formě</w:t>
            </w:r>
          </w:p>
        </w:tc>
      </w:tr>
      <w:tr w:rsidR="00E83974" w:rsidTr="00E83974">
        <w:tc>
          <w:tcPr>
            <w:tcW w:w="4787" w:type="dxa"/>
            <w:gridSpan w:val="3"/>
            <w:tcBorders>
              <w:top w:val="single" w:sz="2" w:space="0" w:color="auto"/>
            </w:tcBorders>
            <w:shd w:val="clear" w:color="auto" w:fill="F7CAAC"/>
          </w:tcPr>
          <w:p w:rsidR="00E83974" w:rsidRPr="003205EA" w:rsidRDefault="00E83974" w:rsidP="00E83974">
            <w:pPr>
              <w:jc w:val="both"/>
            </w:pPr>
            <w:r w:rsidRPr="003205EA">
              <w:rPr>
                <w:b/>
              </w:rPr>
              <w:t>Rozsah konzultací (soustředění)</w:t>
            </w:r>
          </w:p>
        </w:tc>
        <w:tc>
          <w:tcPr>
            <w:tcW w:w="889" w:type="dxa"/>
            <w:tcBorders>
              <w:top w:val="single" w:sz="2" w:space="0" w:color="auto"/>
            </w:tcBorders>
          </w:tcPr>
          <w:p w:rsidR="00E83974" w:rsidRPr="003205EA" w:rsidRDefault="00E83974" w:rsidP="00E83974">
            <w:pPr>
              <w:jc w:val="both"/>
            </w:pPr>
            <w:r w:rsidRPr="003205EA">
              <w:t>10</w:t>
            </w:r>
          </w:p>
        </w:tc>
        <w:tc>
          <w:tcPr>
            <w:tcW w:w="4179" w:type="dxa"/>
            <w:gridSpan w:val="4"/>
            <w:tcBorders>
              <w:top w:val="single" w:sz="2" w:space="0" w:color="auto"/>
            </w:tcBorders>
            <w:shd w:val="clear" w:color="auto" w:fill="F7CAAC"/>
          </w:tcPr>
          <w:p w:rsidR="00E83974" w:rsidRPr="003205EA" w:rsidRDefault="00E83974" w:rsidP="00E83974">
            <w:pPr>
              <w:jc w:val="both"/>
              <w:rPr>
                <w:b/>
              </w:rPr>
            </w:pPr>
            <w:r w:rsidRPr="003205EA">
              <w:rPr>
                <w:b/>
              </w:rPr>
              <w:t xml:space="preserve">hodin </w:t>
            </w:r>
          </w:p>
        </w:tc>
      </w:tr>
      <w:tr w:rsidR="00E83974" w:rsidTr="00E83974">
        <w:tc>
          <w:tcPr>
            <w:tcW w:w="9855" w:type="dxa"/>
            <w:gridSpan w:val="8"/>
            <w:shd w:val="clear" w:color="auto" w:fill="F7CAAC"/>
          </w:tcPr>
          <w:p w:rsidR="00E83974" w:rsidRPr="003205EA" w:rsidRDefault="00E83974" w:rsidP="00E83974">
            <w:pPr>
              <w:jc w:val="both"/>
              <w:rPr>
                <w:b/>
              </w:rPr>
            </w:pPr>
            <w:r w:rsidRPr="003205EA">
              <w:rPr>
                <w:b/>
              </w:rPr>
              <w:t>Informace o způsobu kontaktu s vyučujícím</w:t>
            </w:r>
          </w:p>
        </w:tc>
      </w:tr>
      <w:tr w:rsidR="00E83974" w:rsidTr="00E83974">
        <w:trPr>
          <w:trHeight w:val="841"/>
        </w:trPr>
        <w:tc>
          <w:tcPr>
            <w:tcW w:w="9855" w:type="dxa"/>
            <w:gridSpan w:val="8"/>
          </w:tcPr>
          <w:p w:rsidR="00E83974" w:rsidRPr="003205EA" w:rsidRDefault="00E83974" w:rsidP="00E83974">
            <w:pPr>
              <w:jc w:val="both"/>
            </w:pPr>
            <w:r w:rsidRPr="003205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14868" w:rsidRDefault="0071486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2BBE" w:rsidTr="006A3E90">
        <w:tc>
          <w:tcPr>
            <w:tcW w:w="9855" w:type="dxa"/>
            <w:gridSpan w:val="8"/>
            <w:tcBorders>
              <w:bottom w:val="double" w:sz="4" w:space="0" w:color="auto"/>
            </w:tcBorders>
            <w:shd w:val="clear" w:color="auto" w:fill="BDD6EE"/>
          </w:tcPr>
          <w:p w:rsidR="00DA2BBE" w:rsidRDefault="00DA2BBE" w:rsidP="006A3E90">
            <w:pPr>
              <w:jc w:val="both"/>
              <w:rPr>
                <w:b/>
                <w:sz w:val="28"/>
              </w:rPr>
            </w:pPr>
            <w:r>
              <w:lastRenderedPageBreak/>
              <w:br w:type="page"/>
            </w:r>
            <w:r>
              <w:rPr>
                <w:b/>
                <w:sz w:val="28"/>
              </w:rPr>
              <w:t>B-III – Charakteristika studijního předmětu</w:t>
            </w:r>
          </w:p>
        </w:tc>
      </w:tr>
      <w:tr w:rsidR="00DA2BBE" w:rsidTr="006A3E90">
        <w:tc>
          <w:tcPr>
            <w:tcW w:w="3086" w:type="dxa"/>
            <w:tcBorders>
              <w:top w:val="double" w:sz="4" w:space="0" w:color="auto"/>
            </w:tcBorders>
            <w:shd w:val="clear" w:color="auto" w:fill="F7CAAC"/>
          </w:tcPr>
          <w:p w:rsidR="00DA2BBE" w:rsidRPr="00911525" w:rsidRDefault="00DA2BBE" w:rsidP="006A3E90">
            <w:pPr>
              <w:jc w:val="both"/>
              <w:rPr>
                <w:b/>
              </w:rPr>
            </w:pPr>
            <w:r w:rsidRPr="00911525">
              <w:rPr>
                <w:b/>
              </w:rPr>
              <w:t>Název studijního předmětu</w:t>
            </w:r>
          </w:p>
        </w:tc>
        <w:tc>
          <w:tcPr>
            <w:tcW w:w="6769" w:type="dxa"/>
            <w:gridSpan w:val="7"/>
            <w:tcBorders>
              <w:top w:val="double" w:sz="4" w:space="0" w:color="auto"/>
            </w:tcBorders>
          </w:tcPr>
          <w:p w:rsidR="00DA2BBE" w:rsidRPr="00911525" w:rsidRDefault="00DA2BBE" w:rsidP="006A3E90">
            <w:pPr>
              <w:jc w:val="both"/>
            </w:pPr>
            <w:r w:rsidRPr="00911525">
              <w:t>Účetní a daňové SW</w:t>
            </w:r>
          </w:p>
        </w:tc>
      </w:tr>
      <w:tr w:rsidR="00DA2BBE" w:rsidTr="006A3E90">
        <w:trPr>
          <w:trHeight w:val="249"/>
        </w:trPr>
        <w:tc>
          <w:tcPr>
            <w:tcW w:w="3086" w:type="dxa"/>
            <w:shd w:val="clear" w:color="auto" w:fill="F7CAAC"/>
          </w:tcPr>
          <w:p w:rsidR="00DA2BBE" w:rsidRPr="00911525" w:rsidRDefault="00DA2BBE" w:rsidP="006A3E90">
            <w:pPr>
              <w:jc w:val="both"/>
              <w:rPr>
                <w:b/>
              </w:rPr>
            </w:pPr>
            <w:r w:rsidRPr="00911525">
              <w:rPr>
                <w:b/>
              </w:rPr>
              <w:t>Typ předmětu</w:t>
            </w:r>
          </w:p>
        </w:tc>
        <w:tc>
          <w:tcPr>
            <w:tcW w:w="3406" w:type="dxa"/>
            <w:gridSpan w:val="4"/>
          </w:tcPr>
          <w:p w:rsidR="00DA2BBE" w:rsidRPr="00911525" w:rsidRDefault="00DA2BBE" w:rsidP="006A3E90">
            <w:pPr>
              <w:jc w:val="both"/>
            </w:pPr>
            <w:r>
              <w:t>p</w:t>
            </w:r>
            <w:r w:rsidRPr="00911525">
              <w:t>ovinn</w:t>
            </w:r>
            <w:r>
              <w:t>ý</w:t>
            </w:r>
            <w:r w:rsidRPr="00911525">
              <w:t xml:space="preserve"> </w:t>
            </w:r>
            <w:r w:rsidR="006E6382">
              <w:t xml:space="preserve"> </w:t>
            </w:r>
          </w:p>
        </w:tc>
        <w:tc>
          <w:tcPr>
            <w:tcW w:w="2695" w:type="dxa"/>
            <w:gridSpan w:val="2"/>
            <w:shd w:val="clear" w:color="auto" w:fill="F7CAAC"/>
          </w:tcPr>
          <w:p w:rsidR="00DA2BBE" w:rsidRPr="00911525" w:rsidRDefault="00DA2BBE" w:rsidP="006A3E90">
            <w:pPr>
              <w:jc w:val="both"/>
            </w:pPr>
            <w:r w:rsidRPr="00911525">
              <w:rPr>
                <w:b/>
              </w:rPr>
              <w:t>doporučený ročník / semestr</w:t>
            </w:r>
          </w:p>
        </w:tc>
        <w:tc>
          <w:tcPr>
            <w:tcW w:w="668" w:type="dxa"/>
          </w:tcPr>
          <w:p w:rsidR="00DA2BBE" w:rsidRPr="00911525" w:rsidRDefault="00E83974" w:rsidP="006A3E90">
            <w:pPr>
              <w:jc w:val="both"/>
            </w:pPr>
            <w:r>
              <w:t>2</w:t>
            </w:r>
            <w:r w:rsidR="00DA2BBE" w:rsidRPr="00911525">
              <w:t>/</w:t>
            </w:r>
            <w:r w:rsidR="00DA2BBE">
              <w:t>Z</w:t>
            </w:r>
          </w:p>
        </w:tc>
      </w:tr>
      <w:tr w:rsidR="00DA2BBE" w:rsidTr="006A3E90">
        <w:tc>
          <w:tcPr>
            <w:tcW w:w="3086" w:type="dxa"/>
            <w:shd w:val="clear" w:color="auto" w:fill="F7CAAC"/>
          </w:tcPr>
          <w:p w:rsidR="00DA2BBE" w:rsidRPr="00911525" w:rsidRDefault="00DA2BBE" w:rsidP="006A3E90">
            <w:pPr>
              <w:jc w:val="both"/>
              <w:rPr>
                <w:b/>
              </w:rPr>
            </w:pPr>
            <w:r w:rsidRPr="00911525">
              <w:rPr>
                <w:b/>
              </w:rPr>
              <w:t>Rozsah studijního předmětu</w:t>
            </w:r>
          </w:p>
        </w:tc>
        <w:tc>
          <w:tcPr>
            <w:tcW w:w="1701" w:type="dxa"/>
            <w:gridSpan w:val="2"/>
          </w:tcPr>
          <w:p w:rsidR="00DA2BBE" w:rsidRPr="00911525" w:rsidRDefault="00DA2BBE" w:rsidP="006A3E90">
            <w:pPr>
              <w:jc w:val="both"/>
            </w:pPr>
            <w:r w:rsidRPr="00911525">
              <w:t>26c</w:t>
            </w:r>
          </w:p>
        </w:tc>
        <w:tc>
          <w:tcPr>
            <w:tcW w:w="889" w:type="dxa"/>
            <w:shd w:val="clear" w:color="auto" w:fill="F7CAAC"/>
          </w:tcPr>
          <w:p w:rsidR="00DA2BBE" w:rsidRPr="00911525" w:rsidRDefault="00DA2BBE" w:rsidP="006A3E90">
            <w:pPr>
              <w:jc w:val="both"/>
              <w:rPr>
                <w:b/>
              </w:rPr>
            </w:pPr>
            <w:r w:rsidRPr="00911525">
              <w:rPr>
                <w:b/>
              </w:rPr>
              <w:t xml:space="preserve">hod. </w:t>
            </w:r>
          </w:p>
        </w:tc>
        <w:tc>
          <w:tcPr>
            <w:tcW w:w="816" w:type="dxa"/>
          </w:tcPr>
          <w:p w:rsidR="00DA2BBE" w:rsidRPr="00911525" w:rsidRDefault="00DA2BBE" w:rsidP="006A3E90">
            <w:pPr>
              <w:jc w:val="both"/>
            </w:pPr>
            <w:r w:rsidRPr="00911525">
              <w:t>26</w:t>
            </w:r>
          </w:p>
        </w:tc>
        <w:tc>
          <w:tcPr>
            <w:tcW w:w="2156" w:type="dxa"/>
            <w:shd w:val="clear" w:color="auto" w:fill="F7CAAC"/>
          </w:tcPr>
          <w:p w:rsidR="00DA2BBE" w:rsidRPr="00911525" w:rsidRDefault="00DA2BBE" w:rsidP="006A3E90">
            <w:pPr>
              <w:jc w:val="both"/>
              <w:rPr>
                <w:b/>
              </w:rPr>
            </w:pPr>
            <w:r w:rsidRPr="00911525">
              <w:rPr>
                <w:b/>
              </w:rPr>
              <w:t>kreditů</w:t>
            </w:r>
          </w:p>
        </w:tc>
        <w:tc>
          <w:tcPr>
            <w:tcW w:w="1207" w:type="dxa"/>
            <w:gridSpan w:val="2"/>
          </w:tcPr>
          <w:p w:rsidR="00DA2BBE" w:rsidRPr="00911525" w:rsidRDefault="00DA2BBE" w:rsidP="006A3E90">
            <w:pPr>
              <w:jc w:val="both"/>
            </w:pPr>
            <w:r w:rsidRPr="00911525">
              <w:t>3</w:t>
            </w:r>
          </w:p>
        </w:tc>
      </w:tr>
      <w:tr w:rsidR="00DA2BBE" w:rsidTr="006A3E90">
        <w:tc>
          <w:tcPr>
            <w:tcW w:w="3086" w:type="dxa"/>
            <w:shd w:val="clear" w:color="auto" w:fill="F7CAAC"/>
          </w:tcPr>
          <w:p w:rsidR="00DA2BBE" w:rsidRPr="00911525" w:rsidRDefault="00DA2BBE" w:rsidP="006A3E90">
            <w:pPr>
              <w:jc w:val="both"/>
              <w:rPr>
                <w:b/>
              </w:rPr>
            </w:pPr>
            <w:r w:rsidRPr="00911525">
              <w:rPr>
                <w:b/>
              </w:rPr>
              <w:t>Prerekvizity, korekvizity, ekvivalence</w:t>
            </w:r>
          </w:p>
        </w:tc>
        <w:tc>
          <w:tcPr>
            <w:tcW w:w="6769" w:type="dxa"/>
            <w:gridSpan w:val="7"/>
          </w:tcPr>
          <w:p w:rsidR="00DA2BBE" w:rsidRPr="00911525" w:rsidRDefault="00DA2BBE" w:rsidP="006A3E90">
            <w:pPr>
              <w:jc w:val="both"/>
            </w:pPr>
          </w:p>
        </w:tc>
      </w:tr>
      <w:tr w:rsidR="00DA2BBE" w:rsidTr="006A3E90">
        <w:tc>
          <w:tcPr>
            <w:tcW w:w="3086" w:type="dxa"/>
            <w:shd w:val="clear" w:color="auto" w:fill="F7CAAC"/>
          </w:tcPr>
          <w:p w:rsidR="00DA2BBE" w:rsidRPr="00911525" w:rsidRDefault="00DA2BBE" w:rsidP="006A3E90">
            <w:pPr>
              <w:jc w:val="both"/>
              <w:rPr>
                <w:b/>
              </w:rPr>
            </w:pPr>
            <w:r w:rsidRPr="00911525">
              <w:rPr>
                <w:b/>
              </w:rPr>
              <w:t>Způsob ověření studijních výsledků</w:t>
            </w:r>
          </w:p>
        </w:tc>
        <w:tc>
          <w:tcPr>
            <w:tcW w:w="3406" w:type="dxa"/>
            <w:gridSpan w:val="4"/>
          </w:tcPr>
          <w:p w:rsidR="00DA2BBE" w:rsidRPr="00911525" w:rsidRDefault="00DA2BBE" w:rsidP="006A3E90">
            <w:pPr>
              <w:jc w:val="both"/>
            </w:pPr>
            <w:r w:rsidRPr="00911525">
              <w:t>klasifikovaný zápočet</w:t>
            </w:r>
          </w:p>
        </w:tc>
        <w:tc>
          <w:tcPr>
            <w:tcW w:w="2156" w:type="dxa"/>
            <w:shd w:val="clear" w:color="auto" w:fill="F7CAAC"/>
          </w:tcPr>
          <w:p w:rsidR="00DA2BBE" w:rsidRPr="00911525" w:rsidRDefault="00DA2BBE" w:rsidP="006A3E90">
            <w:pPr>
              <w:jc w:val="both"/>
              <w:rPr>
                <w:b/>
              </w:rPr>
            </w:pPr>
            <w:r w:rsidRPr="00911525">
              <w:rPr>
                <w:b/>
              </w:rPr>
              <w:t>Forma výuky</w:t>
            </w:r>
          </w:p>
        </w:tc>
        <w:tc>
          <w:tcPr>
            <w:tcW w:w="1207" w:type="dxa"/>
            <w:gridSpan w:val="2"/>
          </w:tcPr>
          <w:p w:rsidR="00DA2BBE" w:rsidRPr="00911525" w:rsidRDefault="00DA2BBE" w:rsidP="006A3E90">
            <w:pPr>
              <w:jc w:val="both"/>
            </w:pPr>
            <w:r w:rsidRPr="00911525">
              <w:t>cvičení</w:t>
            </w:r>
          </w:p>
        </w:tc>
      </w:tr>
      <w:tr w:rsidR="00DA2BBE" w:rsidTr="006A3E90">
        <w:tc>
          <w:tcPr>
            <w:tcW w:w="3086" w:type="dxa"/>
            <w:shd w:val="clear" w:color="auto" w:fill="F7CAAC"/>
          </w:tcPr>
          <w:p w:rsidR="00DA2BBE" w:rsidRPr="00911525" w:rsidRDefault="00DA2BBE" w:rsidP="006A3E90">
            <w:pPr>
              <w:jc w:val="both"/>
              <w:rPr>
                <w:b/>
              </w:rPr>
            </w:pPr>
            <w:r w:rsidRPr="00911525">
              <w:rPr>
                <w:b/>
              </w:rPr>
              <w:t>Forma způsobu ověření studijních výsledků a další požadavky na studenta</w:t>
            </w:r>
          </w:p>
        </w:tc>
        <w:tc>
          <w:tcPr>
            <w:tcW w:w="6769" w:type="dxa"/>
            <w:gridSpan w:val="7"/>
            <w:tcBorders>
              <w:bottom w:val="nil"/>
            </w:tcBorders>
          </w:tcPr>
          <w:p w:rsidR="00DA2BBE" w:rsidRDefault="00DA2BBE" w:rsidP="006A3E90">
            <w:r w:rsidRPr="00911525">
              <w:t>Způsob zakončení předmětu - klasifikovaný zápočet</w:t>
            </w:r>
          </w:p>
          <w:p w:rsidR="00DA2BBE" w:rsidRPr="00911525" w:rsidRDefault="00DA2BBE" w:rsidP="006A3E90">
            <w:pPr>
              <w:jc w:val="both"/>
            </w:pPr>
            <w:r>
              <w:t xml:space="preserve">Požadavky ke klasifikovanému zápočtu: </w:t>
            </w:r>
            <w:r w:rsidRPr="00911525">
              <w:t xml:space="preserve">odevzdání průběžných úkolů; úspěšné absolvování testu (min 60 %) na programu MONEY S4 </w:t>
            </w:r>
          </w:p>
        </w:tc>
      </w:tr>
      <w:tr w:rsidR="00DA2BBE" w:rsidTr="006A3E90">
        <w:trPr>
          <w:trHeight w:val="250"/>
        </w:trPr>
        <w:tc>
          <w:tcPr>
            <w:tcW w:w="9855" w:type="dxa"/>
            <w:gridSpan w:val="8"/>
            <w:tcBorders>
              <w:top w:val="nil"/>
            </w:tcBorders>
          </w:tcPr>
          <w:p w:rsidR="00DA2BBE" w:rsidRPr="00911525" w:rsidRDefault="00DA2BBE" w:rsidP="006A3E90">
            <w:pPr>
              <w:jc w:val="both"/>
            </w:pPr>
          </w:p>
        </w:tc>
      </w:tr>
      <w:tr w:rsidR="00DA2BBE" w:rsidTr="006A3E90">
        <w:trPr>
          <w:trHeight w:val="197"/>
        </w:trPr>
        <w:tc>
          <w:tcPr>
            <w:tcW w:w="3086" w:type="dxa"/>
            <w:tcBorders>
              <w:top w:val="nil"/>
            </w:tcBorders>
            <w:shd w:val="clear" w:color="auto" w:fill="F7CAAC"/>
          </w:tcPr>
          <w:p w:rsidR="00DA2BBE" w:rsidRPr="00911525" w:rsidRDefault="00DA2BBE" w:rsidP="006A3E90">
            <w:pPr>
              <w:jc w:val="both"/>
              <w:rPr>
                <w:b/>
              </w:rPr>
            </w:pPr>
            <w:r w:rsidRPr="00911525">
              <w:rPr>
                <w:b/>
              </w:rPr>
              <w:t>Garant předmětu</w:t>
            </w:r>
          </w:p>
        </w:tc>
        <w:tc>
          <w:tcPr>
            <w:tcW w:w="6769" w:type="dxa"/>
            <w:gridSpan w:val="7"/>
            <w:tcBorders>
              <w:top w:val="nil"/>
            </w:tcBorders>
          </w:tcPr>
          <w:p w:rsidR="00DA2BBE" w:rsidRPr="00911525" w:rsidRDefault="00DA2BBE" w:rsidP="006A3E90">
            <w:pPr>
              <w:jc w:val="both"/>
            </w:pPr>
            <w:r w:rsidRPr="00911525">
              <w:t>Mgr. Eva Kolářová, Ph.D.</w:t>
            </w:r>
          </w:p>
        </w:tc>
      </w:tr>
      <w:tr w:rsidR="00DA2BBE" w:rsidTr="006A3E90">
        <w:trPr>
          <w:trHeight w:val="243"/>
        </w:trPr>
        <w:tc>
          <w:tcPr>
            <w:tcW w:w="3086" w:type="dxa"/>
            <w:tcBorders>
              <w:top w:val="nil"/>
            </w:tcBorders>
            <w:shd w:val="clear" w:color="auto" w:fill="F7CAAC"/>
          </w:tcPr>
          <w:p w:rsidR="00DA2BBE" w:rsidRPr="00911525" w:rsidRDefault="00DA2BBE" w:rsidP="006A3E90">
            <w:pPr>
              <w:jc w:val="both"/>
              <w:rPr>
                <w:b/>
              </w:rPr>
            </w:pPr>
            <w:r w:rsidRPr="00911525">
              <w:rPr>
                <w:b/>
              </w:rPr>
              <w:t>Zapojení garanta do výuky předmětu</w:t>
            </w:r>
          </w:p>
        </w:tc>
        <w:tc>
          <w:tcPr>
            <w:tcW w:w="6769" w:type="dxa"/>
            <w:gridSpan w:val="7"/>
            <w:tcBorders>
              <w:top w:val="nil"/>
            </w:tcBorders>
          </w:tcPr>
          <w:p w:rsidR="00DA2BBE" w:rsidRPr="00911525" w:rsidRDefault="00DA2BBE" w:rsidP="006A3E90">
            <w:pPr>
              <w:jc w:val="both"/>
            </w:pPr>
            <w:r w:rsidRPr="009245CD">
              <w:t>Garant se podílí v rozsahu 100 %, stanovuje koncepci cvičení a dohlíží na jejich jednotné vedení.</w:t>
            </w:r>
          </w:p>
        </w:tc>
      </w:tr>
      <w:tr w:rsidR="00DA2BBE" w:rsidTr="006A3E90">
        <w:tc>
          <w:tcPr>
            <w:tcW w:w="3086" w:type="dxa"/>
            <w:shd w:val="clear" w:color="auto" w:fill="F7CAAC"/>
          </w:tcPr>
          <w:p w:rsidR="00DA2BBE" w:rsidRPr="00911525" w:rsidRDefault="00DA2BBE" w:rsidP="006A3E90">
            <w:pPr>
              <w:jc w:val="both"/>
              <w:rPr>
                <w:b/>
              </w:rPr>
            </w:pPr>
            <w:r w:rsidRPr="00911525">
              <w:rPr>
                <w:b/>
              </w:rPr>
              <w:t>Vyučující</w:t>
            </w:r>
          </w:p>
        </w:tc>
        <w:tc>
          <w:tcPr>
            <w:tcW w:w="6769" w:type="dxa"/>
            <w:gridSpan w:val="7"/>
            <w:tcBorders>
              <w:bottom w:val="nil"/>
            </w:tcBorders>
          </w:tcPr>
          <w:p w:rsidR="00DA2BBE" w:rsidRPr="00911525" w:rsidRDefault="00DA2BBE" w:rsidP="006A3E90">
            <w:pPr>
              <w:jc w:val="both"/>
            </w:pPr>
            <w:r w:rsidRPr="00911525">
              <w:t xml:space="preserve">Mgr. Eva Kolářová, Ph.D. </w:t>
            </w:r>
            <w:r>
              <w:t xml:space="preserve">– cvičení </w:t>
            </w:r>
            <w:r w:rsidRPr="00911525">
              <w:t>(100%)</w:t>
            </w:r>
          </w:p>
        </w:tc>
      </w:tr>
      <w:tr w:rsidR="00DA2BBE" w:rsidTr="006A3E90">
        <w:trPr>
          <w:trHeight w:val="70"/>
        </w:trPr>
        <w:tc>
          <w:tcPr>
            <w:tcW w:w="9855" w:type="dxa"/>
            <w:gridSpan w:val="8"/>
            <w:tcBorders>
              <w:top w:val="nil"/>
            </w:tcBorders>
          </w:tcPr>
          <w:p w:rsidR="00DA2BBE" w:rsidRPr="00911525" w:rsidRDefault="00DA2BBE" w:rsidP="006A3E90">
            <w:pPr>
              <w:jc w:val="both"/>
            </w:pPr>
          </w:p>
        </w:tc>
      </w:tr>
      <w:tr w:rsidR="00DA2BBE" w:rsidTr="006A3E90">
        <w:tc>
          <w:tcPr>
            <w:tcW w:w="3086" w:type="dxa"/>
            <w:shd w:val="clear" w:color="auto" w:fill="F7CAAC"/>
          </w:tcPr>
          <w:p w:rsidR="00DA2BBE" w:rsidRPr="00911525" w:rsidRDefault="00DA2BBE" w:rsidP="006A3E90">
            <w:pPr>
              <w:jc w:val="both"/>
              <w:rPr>
                <w:b/>
              </w:rPr>
            </w:pPr>
            <w:r w:rsidRPr="00911525">
              <w:rPr>
                <w:b/>
              </w:rPr>
              <w:t>Stručná anotace předmětu</w:t>
            </w:r>
          </w:p>
        </w:tc>
        <w:tc>
          <w:tcPr>
            <w:tcW w:w="6769" w:type="dxa"/>
            <w:gridSpan w:val="7"/>
            <w:tcBorders>
              <w:bottom w:val="nil"/>
            </w:tcBorders>
          </w:tcPr>
          <w:p w:rsidR="00DA2BBE" w:rsidRPr="00911525" w:rsidRDefault="00DA2BBE" w:rsidP="006A3E90">
            <w:pPr>
              <w:jc w:val="both"/>
            </w:pPr>
          </w:p>
        </w:tc>
      </w:tr>
      <w:tr w:rsidR="00DA2BBE" w:rsidTr="006A3E90">
        <w:trPr>
          <w:trHeight w:val="3938"/>
        </w:trPr>
        <w:tc>
          <w:tcPr>
            <w:tcW w:w="9855" w:type="dxa"/>
            <w:gridSpan w:val="8"/>
            <w:tcBorders>
              <w:top w:val="nil"/>
              <w:bottom w:val="single" w:sz="12" w:space="0" w:color="auto"/>
            </w:tcBorders>
          </w:tcPr>
          <w:p w:rsidR="00DA2BBE" w:rsidRPr="00911525" w:rsidRDefault="00DA2BBE" w:rsidP="006A3E90">
            <w:pPr>
              <w:jc w:val="both"/>
            </w:pPr>
            <w:r w:rsidRPr="00911525">
              <w:t>Seznámení studentů se základní strukturou účetních a daňových SW a možnostmi využívání informačních a komunikačních technologií pro vedení účetnictví, účetní výkaznictví a daně v rámci podnikových informačních systémů. Předmět se zabývá také problematikou rizik při výběru vhodné aplikace účetního programu s ohledem na specifika konkrétních podmínek dané účetní jednotky. V neposlední řadě se studenti naučí praktickému vedení účetnictví, skladové, mzdové a personální evidence pomocí účetních softwarů.</w:t>
            </w:r>
          </w:p>
          <w:p w:rsidR="00DA2BBE" w:rsidRDefault="00DA2BBE" w:rsidP="006A3E90">
            <w:pPr>
              <w:jc w:val="both"/>
            </w:pPr>
            <w:r w:rsidRPr="00911525">
              <w:t>Cílem je seznámit studenty se základními moduly účetních programů tak, aby byli schopni moderní účetní systémy nastavovat, ovládat, kontrolovat a užívat. V rámci výuky dojde k propojení teoretických znalostí a praktických dovedností v oblasti účetnictví a daní.</w:t>
            </w:r>
          </w:p>
          <w:p w:rsidR="00DA2BBE" w:rsidRDefault="00DA2BBE" w:rsidP="00124FDB">
            <w:pPr>
              <w:pStyle w:val="Odstavecseseznamem"/>
              <w:numPr>
                <w:ilvl w:val="0"/>
                <w:numId w:val="49"/>
              </w:numPr>
              <w:ind w:left="247" w:hanging="247"/>
              <w:jc w:val="both"/>
            </w:pPr>
            <w:r w:rsidRPr="00911525">
              <w:t>Nastavení agendy</w:t>
            </w:r>
          </w:p>
          <w:p w:rsidR="00DA2BBE" w:rsidRPr="00911525" w:rsidRDefault="00DA2BBE" w:rsidP="00124FDB">
            <w:pPr>
              <w:pStyle w:val="Odstavecseseznamem"/>
              <w:numPr>
                <w:ilvl w:val="0"/>
                <w:numId w:val="49"/>
              </w:numPr>
              <w:ind w:left="247" w:hanging="247"/>
              <w:jc w:val="both"/>
            </w:pPr>
            <w:r>
              <w:t>F</w:t>
            </w:r>
            <w:r w:rsidRPr="00911525">
              <w:t>aktura</w:t>
            </w:r>
            <w:r>
              <w:t>ce</w:t>
            </w:r>
          </w:p>
          <w:p w:rsidR="00DA2BBE" w:rsidRPr="00911525" w:rsidRDefault="00DA2BBE" w:rsidP="00124FDB">
            <w:pPr>
              <w:pStyle w:val="Odstavecseseznamem"/>
              <w:numPr>
                <w:ilvl w:val="0"/>
                <w:numId w:val="49"/>
              </w:numPr>
              <w:ind w:left="247" w:hanging="247"/>
              <w:jc w:val="both"/>
            </w:pPr>
            <w:r w:rsidRPr="00911525">
              <w:t xml:space="preserve">Pokladní </w:t>
            </w:r>
            <w:r>
              <w:t>doklady</w:t>
            </w:r>
          </w:p>
          <w:p w:rsidR="00DA2BBE" w:rsidRPr="00911525" w:rsidRDefault="00DA2BBE" w:rsidP="00124FDB">
            <w:pPr>
              <w:pStyle w:val="Odstavecseseznamem"/>
              <w:numPr>
                <w:ilvl w:val="0"/>
                <w:numId w:val="49"/>
              </w:numPr>
              <w:ind w:left="247" w:hanging="247"/>
              <w:jc w:val="both"/>
            </w:pPr>
            <w:r w:rsidRPr="00911525">
              <w:t>Bankovní výpis</w:t>
            </w:r>
          </w:p>
          <w:p w:rsidR="00DA2BBE" w:rsidRPr="00911525" w:rsidRDefault="00DA2BBE" w:rsidP="00124FDB">
            <w:pPr>
              <w:pStyle w:val="Odstavecseseznamem"/>
              <w:numPr>
                <w:ilvl w:val="0"/>
                <w:numId w:val="49"/>
              </w:numPr>
              <w:ind w:left="247" w:hanging="247"/>
              <w:jc w:val="both"/>
            </w:pPr>
            <w:r w:rsidRPr="00911525">
              <w:t>Daňové přiznání k DPH</w:t>
            </w:r>
          </w:p>
          <w:p w:rsidR="00DA2BBE" w:rsidRPr="00911525" w:rsidRDefault="00DA2BBE" w:rsidP="00124FDB">
            <w:pPr>
              <w:pStyle w:val="Odstavecseseznamem"/>
              <w:numPr>
                <w:ilvl w:val="0"/>
                <w:numId w:val="49"/>
              </w:numPr>
              <w:ind w:left="247" w:hanging="247"/>
              <w:jc w:val="both"/>
            </w:pPr>
            <w:r w:rsidRPr="00911525">
              <w:t>Mzdy</w:t>
            </w:r>
          </w:p>
          <w:p w:rsidR="00DA2BBE" w:rsidRPr="00911525" w:rsidRDefault="00DA2BBE" w:rsidP="00124FDB">
            <w:pPr>
              <w:pStyle w:val="Odstavecseseznamem"/>
              <w:numPr>
                <w:ilvl w:val="0"/>
                <w:numId w:val="49"/>
              </w:numPr>
              <w:ind w:left="247" w:hanging="247"/>
              <w:jc w:val="both"/>
            </w:pPr>
            <w:r w:rsidRPr="00911525">
              <w:t>Kniha jízd</w:t>
            </w:r>
          </w:p>
          <w:p w:rsidR="00DA2BBE" w:rsidRPr="00911525" w:rsidRDefault="00DA2BBE" w:rsidP="00124FDB">
            <w:pPr>
              <w:pStyle w:val="Odstavecseseznamem"/>
              <w:numPr>
                <w:ilvl w:val="0"/>
                <w:numId w:val="49"/>
              </w:numPr>
              <w:ind w:left="247" w:hanging="247"/>
              <w:jc w:val="both"/>
            </w:pPr>
            <w:r w:rsidRPr="00911525">
              <w:t>Karta majetku</w:t>
            </w:r>
          </w:p>
          <w:p w:rsidR="00DA2BBE" w:rsidRPr="00911525" w:rsidRDefault="00DA2BBE" w:rsidP="00124FDB">
            <w:pPr>
              <w:pStyle w:val="Odstavecseseznamem"/>
              <w:numPr>
                <w:ilvl w:val="0"/>
                <w:numId w:val="49"/>
              </w:numPr>
              <w:ind w:left="247" w:hanging="247"/>
              <w:jc w:val="both"/>
            </w:pPr>
            <w:r w:rsidRPr="00911525">
              <w:t>Objednávky</w:t>
            </w:r>
          </w:p>
          <w:p w:rsidR="00DA2BBE" w:rsidRPr="00911525" w:rsidRDefault="00DA2BBE" w:rsidP="00124FDB">
            <w:pPr>
              <w:pStyle w:val="Odstavecseseznamem"/>
              <w:numPr>
                <w:ilvl w:val="0"/>
                <w:numId w:val="49"/>
              </w:numPr>
              <w:ind w:left="247" w:hanging="247"/>
              <w:jc w:val="both"/>
            </w:pPr>
            <w:r w:rsidRPr="00911525">
              <w:t>Nákup a prodej zboží</w:t>
            </w:r>
          </w:p>
          <w:p w:rsidR="00DA2BBE" w:rsidRPr="00911525" w:rsidRDefault="00DA2BBE" w:rsidP="00124FDB">
            <w:pPr>
              <w:pStyle w:val="Odstavecseseznamem"/>
              <w:numPr>
                <w:ilvl w:val="0"/>
                <w:numId w:val="49"/>
              </w:numPr>
              <w:ind w:left="247" w:hanging="247"/>
              <w:jc w:val="both"/>
            </w:pPr>
            <w:r w:rsidRPr="00911525">
              <w:t>Sklad</w:t>
            </w:r>
          </w:p>
          <w:p w:rsidR="00DA2BBE" w:rsidRPr="00911525" w:rsidRDefault="00DA2BBE" w:rsidP="00124FDB">
            <w:pPr>
              <w:pStyle w:val="Odstavecseseznamem"/>
              <w:numPr>
                <w:ilvl w:val="0"/>
                <w:numId w:val="49"/>
              </w:numPr>
              <w:ind w:left="247" w:hanging="247"/>
              <w:jc w:val="both"/>
            </w:pPr>
            <w:r w:rsidRPr="00911525">
              <w:t>Účetní programy</w:t>
            </w:r>
          </w:p>
        </w:tc>
      </w:tr>
      <w:tr w:rsidR="00DA2BBE" w:rsidTr="006A3E90">
        <w:trPr>
          <w:trHeight w:val="265"/>
        </w:trPr>
        <w:tc>
          <w:tcPr>
            <w:tcW w:w="3653" w:type="dxa"/>
            <w:gridSpan w:val="2"/>
            <w:tcBorders>
              <w:top w:val="nil"/>
            </w:tcBorders>
            <w:shd w:val="clear" w:color="auto" w:fill="F7CAAC"/>
          </w:tcPr>
          <w:p w:rsidR="00DA2BBE" w:rsidRPr="00911525" w:rsidRDefault="00DA2BBE" w:rsidP="006A3E90">
            <w:pPr>
              <w:jc w:val="both"/>
            </w:pPr>
            <w:r w:rsidRPr="00911525">
              <w:rPr>
                <w:b/>
              </w:rPr>
              <w:t>Studijní literatura a studijní pomůcky</w:t>
            </w:r>
          </w:p>
        </w:tc>
        <w:tc>
          <w:tcPr>
            <w:tcW w:w="6202" w:type="dxa"/>
            <w:gridSpan w:val="6"/>
            <w:tcBorders>
              <w:top w:val="nil"/>
              <w:bottom w:val="nil"/>
            </w:tcBorders>
          </w:tcPr>
          <w:p w:rsidR="00DA2BBE" w:rsidRPr="00911525" w:rsidRDefault="00DA2BBE" w:rsidP="006A3E90">
            <w:pPr>
              <w:jc w:val="both"/>
            </w:pPr>
          </w:p>
        </w:tc>
      </w:tr>
      <w:tr w:rsidR="00DA2BBE" w:rsidTr="00F0308A">
        <w:trPr>
          <w:trHeight w:val="1719"/>
        </w:trPr>
        <w:tc>
          <w:tcPr>
            <w:tcW w:w="9855" w:type="dxa"/>
            <w:gridSpan w:val="8"/>
            <w:tcBorders>
              <w:top w:val="nil"/>
            </w:tcBorders>
          </w:tcPr>
          <w:p w:rsidR="00DA2BBE" w:rsidRDefault="00DA2BBE" w:rsidP="006A3E90">
            <w:pPr>
              <w:ind w:left="360" w:hanging="360"/>
              <w:rPr>
                <w:b/>
              </w:rPr>
            </w:pPr>
            <w:r>
              <w:rPr>
                <w:b/>
              </w:rPr>
              <w:t>Povinná literatura</w:t>
            </w:r>
          </w:p>
          <w:p w:rsidR="00DA2BBE" w:rsidRDefault="00DA2BBE" w:rsidP="006A3E90">
            <w:pPr>
              <w:jc w:val="both"/>
            </w:pPr>
            <w:r>
              <w:t>Daňové zákony a související předpisy v aktuálním znění.</w:t>
            </w:r>
          </w:p>
          <w:p w:rsidR="00DA2BBE" w:rsidRDefault="00DA2BBE" w:rsidP="006A3E90">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29" w:history="1">
              <w:r w:rsidRPr="00003EB1">
                <w:rPr>
                  <w:rStyle w:val="Hypertextovodkaz"/>
                </w:rPr>
                <w:t>http://vyuka.fame.utb.cz</w:t>
              </w:r>
            </w:hyperlink>
          </w:p>
          <w:p w:rsidR="00DA2BBE" w:rsidRDefault="00DA2BBE" w:rsidP="006A3E90">
            <w:pPr>
              <w:ind w:left="360" w:hanging="360"/>
              <w:rPr>
                <w:b/>
              </w:rPr>
            </w:pPr>
            <w:r>
              <w:rPr>
                <w:b/>
              </w:rPr>
              <w:t>Doporučená literatura</w:t>
            </w:r>
          </w:p>
          <w:p w:rsidR="00DA2BBE" w:rsidRDefault="00DA2BBE" w:rsidP="006A3E90">
            <w:pPr>
              <w:ind w:left="360" w:hanging="360"/>
            </w:pPr>
            <w:r w:rsidRPr="00526E0E">
              <w:t>https://www.money.cz/wp-content/uploads/jak-vybrat-erp-system.pdf</w:t>
            </w:r>
          </w:p>
          <w:p w:rsidR="00DA2BBE" w:rsidRPr="00596297" w:rsidRDefault="00984BE6" w:rsidP="006A3E90">
            <w:pPr>
              <w:ind w:left="360" w:hanging="360"/>
              <w:rPr>
                <w:b/>
              </w:rPr>
            </w:pPr>
            <w:hyperlink r:id="rId30" w:history="1">
              <w:r w:rsidR="00DA2BBE" w:rsidRPr="00911525">
                <w:rPr>
                  <w:rStyle w:val="Hypertextovodkaz"/>
                  <w:i/>
                  <w:iCs/>
                </w:rPr>
                <w:t>http://www.abra.eu/ke-stazeni/abra-g2?utm_source=seznam&amp;utm_medium=cpc&amp;utm_campaign=obecna</w:t>
              </w:r>
            </w:hyperlink>
          </w:p>
          <w:p w:rsidR="00DA2BBE" w:rsidRPr="00911525" w:rsidRDefault="00DA2BBE" w:rsidP="006A3E90">
            <w:pPr>
              <w:ind w:left="360" w:hanging="360"/>
            </w:pPr>
            <w:r w:rsidRPr="00911525">
              <w:rPr>
                <w:i/>
                <w:iCs/>
              </w:rPr>
              <w:t>http://www.stormware.cz/pohoda/</w:t>
            </w:r>
          </w:p>
        </w:tc>
      </w:tr>
      <w:tr w:rsidR="00DA2BBE"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A2BBE" w:rsidRPr="00911525" w:rsidRDefault="00DA2BBE" w:rsidP="006A3E90">
            <w:pPr>
              <w:jc w:val="center"/>
              <w:rPr>
                <w:b/>
              </w:rPr>
            </w:pPr>
            <w:r w:rsidRPr="00911525">
              <w:rPr>
                <w:b/>
              </w:rPr>
              <w:t>Informace ke kombinované nebo distanční formě</w:t>
            </w:r>
          </w:p>
        </w:tc>
      </w:tr>
      <w:tr w:rsidR="00DA2BBE" w:rsidTr="006A3E90">
        <w:tc>
          <w:tcPr>
            <w:tcW w:w="4787" w:type="dxa"/>
            <w:gridSpan w:val="3"/>
            <w:tcBorders>
              <w:top w:val="single" w:sz="2" w:space="0" w:color="auto"/>
            </w:tcBorders>
            <w:shd w:val="clear" w:color="auto" w:fill="F7CAAC"/>
          </w:tcPr>
          <w:p w:rsidR="00DA2BBE" w:rsidRPr="00911525" w:rsidRDefault="00DA2BBE" w:rsidP="006A3E90">
            <w:pPr>
              <w:jc w:val="both"/>
            </w:pPr>
            <w:r w:rsidRPr="00911525">
              <w:rPr>
                <w:b/>
              </w:rPr>
              <w:t>Rozsah konzultací (soustředění)</w:t>
            </w:r>
          </w:p>
        </w:tc>
        <w:tc>
          <w:tcPr>
            <w:tcW w:w="889" w:type="dxa"/>
            <w:tcBorders>
              <w:top w:val="single" w:sz="2" w:space="0" w:color="auto"/>
            </w:tcBorders>
          </w:tcPr>
          <w:p w:rsidR="00DA2BBE" w:rsidRPr="00911525" w:rsidRDefault="00DA2BBE" w:rsidP="006A3E90">
            <w:pPr>
              <w:jc w:val="both"/>
            </w:pPr>
            <w:r w:rsidRPr="00911525">
              <w:t>10</w:t>
            </w:r>
          </w:p>
        </w:tc>
        <w:tc>
          <w:tcPr>
            <w:tcW w:w="4179" w:type="dxa"/>
            <w:gridSpan w:val="4"/>
            <w:tcBorders>
              <w:top w:val="single" w:sz="2" w:space="0" w:color="auto"/>
            </w:tcBorders>
            <w:shd w:val="clear" w:color="auto" w:fill="F7CAAC"/>
          </w:tcPr>
          <w:p w:rsidR="00DA2BBE" w:rsidRPr="00911525" w:rsidRDefault="00DA2BBE" w:rsidP="006A3E90">
            <w:pPr>
              <w:jc w:val="both"/>
              <w:rPr>
                <w:b/>
              </w:rPr>
            </w:pPr>
            <w:r w:rsidRPr="00911525">
              <w:rPr>
                <w:b/>
              </w:rPr>
              <w:t xml:space="preserve">hodin </w:t>
            </w:r>
          </w:p>
        </w:tc>
      </w:tr>
      <w:tr w:rsidR="00DA2BBE" w:rsidTr="006A3E90">
        <w:tc>
          <w:tcPr>
            <w:tcW w:w="9855" w:type="dxa"/>
            <w:gridSpan w:val="8"/>
            <w:shd w:val="clear" w:color="auto" w:fill="F7CAAC"/>
          </w:tcPr>
          <w:p w:rsidR="00DA2BBE" w:rsidRPr="00911525" w:rsidRDefault="00DA2BBE" w:rsidP="006A3E90">
            <w:pPr>
              <w:jc w:val="both"/>
              <w:rPr>
                <w:b/>
              </w:rPr>
            </w:pPr>
            <w:r w:rsidRPr="00911525">
              <w:rPr>
                <w:b/>
              </w:rPr>
              <w:t>Informace o způsobu kontaktu s vyučujícím</w:t>
            </w:r>
          </w:p>
        </w:tc>
      </w:tr>
      <w:tr w:rsidR="00DA2BBE" w:rsidTr="006A3E90">
        <w:trPr>
          <w:trHeight w:val="723"/>
        </w:trPr>
        <w:tc>
          <w:tcPr>
            <w:tcW w:w="9855" w:type="dxa"/>
            <w:gridSpan w:val="8"/>
          </w:tcPr>
          <w:p w:rsidR="00DA2BBE" w:rsidRPr="00911525" w:rsidRDefault="00DA2BBE" w:rsidP="006A3E90">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A2BBE" w:rsidRDefault="00DA2BBE"/>
    <w:p w:rsidR="00F0308A" w:rsidRDefault="00F0308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0308A" w:rsidRPr="006A3E90" w:rsidTr="00F0308A">
        <w:tc>
          <w:tcPr>
            <w:tcW w:w="9855" w:type="dxa"/>
            <w:gridSpan w:val="8"/>
            <w:tcBorders>
              <w:bottom w:val="double" w:sz="4" w:space="0" w:color="auto"/>
            </w:tcBorders>
            <w:shd w:val="clear" w:color="auto" w:fill="BDD6EE"/>
          </w:tcPr>
          <w:p w:rsidR="00F0308A" w:rsidRPr="006A3E90" w:rsidRDefault="00F0308A" w:rsidP="00F0308A">
            <w:pPr>
              <w:jc w:val="both"/>
              <w:rPr>
                <w:b/>
                <w:sz w:val="28"/>
              </w:rPr>
            </w:pPr>
            <w:r w:rsidRPr="006A3E90">
              <w:lastRenderedPageBreak/>
              <w:br w:type="page"/>
            </w:r>
            <w:r w:rsidRPr="006A3E90">
              <w:rPr>
                <w:b/>
                <w:sz w:val="28"/>
              </w:rPr>
              <w:t>B-III – Charakteristika studijního předmětu</w:t>
            </w:r>
          </w:p>
        </w:tc>
      </w:tr>
      <w:tr w:rsidR="00F0308A" w:rsidRPr="006A3E90" w:rsidTr="00F0308A">
        <w:tc>
          <w:tcPr>
            <w:tcW w:w="3086" w:type="dxa"/>
            <w:tcBorders>
              <w:top w:val="double" w:sz="4" w:space="0" w:color="auto"/>
            </w:tcBorders>
            <w:shd w:val="clear" w:color="auto" w:fill="F7CAAC"/>
          </w:tcPr>
          <w:p w:rsidR="00F0308A" w:rsidRPr="006A3E90" w:rsidRDefault="00F0308A" w:rsidP="00F0308A">
            <w:pPr>
              <w:jc w:val="both"/>
              <w:rPr>
                <w:b/>
              </w:rPr>
            </w:pPr>
            <w:r w:rsidRPr="006A3E90">
              <w:rPr>
                <w:b/>
              </w:rPr>
              <w:t>Název studijního předmětu</w:t>
            </w:r>
          </w:p>
        </w:tc>
        <w:tc>
          <w:tcPr>
            <w:tcW w:w="6769" w:type="dxa"/>
            <w:gridSpan w:val="7"/>
            <w:tcBorders>
              <w:top w:val="double" w:sz="4" w:space="0" w:color="auto"/>
            </w:tcBorders>
          </w:tcPr>
          <w:p w:rsidR="00F0308A" w:rsidRPr="009D4878" w:rsidRDefault="00F0308A" w:rsidP="00F0308A">
            <w:pPr>
              <w:jc w:val="both"/>
              <w:rPr>
                <w:b/>
              </w:rPr>
            </w:pPr>
            <w:r>
              <w:t>Němčina – CJ3 (Cizí jazyk 3)</w:t>
            </w:r>
          </w:p>
        </w:tc>
      </w:tr>
      <w:tr w:rsidR="00F0308A" w:rsidRPr="006A3E90" w:rsidTr="00F0308A">
        <w:trPr>
          <w:trHeight w:val="249"/>
        </w:trPr>
        <w:tc>
          <w:tcPr>
            <w:tcW w:w="3086" w:type="dxa"/>
            <w:shd w:val="clear" w:color="auto" w:fill="F7CAAC"/>
          </w:tcPr>
          <w:p w:rsidR="00F0308A" w:rsidRPr="006A3E90" w:rsidRDefault="00F0308A" w:rsidP="00F0308A">
            <w:pPr>
              <w:jc w:val="both"/>
              <w:rPr>
                <w:b/>
              </w:rPr>
            </w:pPr>
            <w:r w:rsidRPr="006A3E90">
              <w:rPr>
                <w:b/>
              </w:rPr>
              <w:t>Typ předmětu</w:t>
            </w:r>
          </w:p>
        </w:tc>
        <w:tc>
          <w:tcPr>
            <w:tcW w:w="3406" w:type="dxa"/>
            <w:gridSpan w:val="4"/>
          </w:tcPr>
          <w:p w:rsidR="00F0308A" w:rsidRPr="006A3E90" w:rsidRDefault="00F0308A" w:rsidP="00F0308A">
            <w:pPr>
              <w:jc w:val="both"/>
            </w:pPr>
            <w:r w:rsidRPr="006A3E90">
              <w:t xml:space="preserve">povinný </w:t>
            </w:r>
            <w:r w:rsidR="006E6382">
              <w:t xml:space="preserve"> </w:t>
            </w:r>
          </w:p>
        </w:tc>
        <w:tc>
          <w:tcPr>
            <w:tcW w:w="2695" w:type="dxa"/>
            <w:gridSpan w:val="2"/>
            <w:shd w:val="clear" w:color="auto" w:fill="F7CAAC"/>
          </w:tcPr>
          <w:p w:rsidR="00F0308A" w:rsidRPr="006A3E90" w:rsidRDefault="00F0308A" w:rsidP="00F0308A">
            <w:pPr>
              <w:jc w:val="both"/>
            </w:pPr>
            <w:r w:rsidRPr="006A3E90">
              <w:rPr>
                <w:b/>
              </w:rPr>
              <w:t>doporučený ročník / semestr</w:t>
            </w:r>
          </w:p>
        </w:tc>
        <w:tc>
          <w:tcPr>
            <w:tcW w:w="668" w:type="dxa"/>
          </w:tcPr>
          <w:p w:rsidR="00F0308A" w:rsidRPr="006A3E90" w:rsidRDefault="00F0308A" w:rsidP="00F0308A">
            <w:pPr>
              <w:jc w:val="both"/>
            </w:pPr>
            <w:r w:rsidRPr="006A3E90">
              <w:t>2/Z</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Rozsah studijního předmětu</w:t>
            </w:r>
          </w:p>
        </w:tc>
        <w:tc>
          <w:tcPr>
            <w:tcW w:w="1701" w:type="dxa"/>
            <w:gridSpan w:val="2"/>
          </w:tcPr>
          <w:p w:rsidR="00F0308A" w:rsidRPr="006A3E90" w:rsidRDefault="00F0308A" w:rsidP="00F0308A">
            <w:pPr>
              <w:jc w:val="both"/>
            </w:pPr>
            <w:r w:rsidRPr="006A3E90">
              <w:t>39c</w:t>
            </w:r>
          </w:p>
        </w:tc>
        <w:tc>
          <w:tcPr>
            <w:tcW w:w="889" w:type="dxa"/>
            <w:shd w:val="clear" w:color="auto" w:fill="F7CAAC"/>
          </w:tcPr>
          <w:p w:rsidR="00F0308A" w:rsidRPr="006A3E90" w:rsidRDefault="00F0308A" w:rsidP="00F0308A">
            <w:pPr>
              <w:jc w:val="both"/>
              <w:rPr>
                <w:b/>
              </w:rPr>
            </w:pPr>
            <w:r w:rsidRPr="006A3E90">
              <w:rPr>
                <w:b/>
              </w:rPr>
              <w:t xml:space="preserve">hod. </w:t>
            </w:r>
          </w:p>
        </w:tc>
        <w:tc>
          <w:tcPr>
            <w:tcW w:w="816" w:type="dxa"/>
          </w:tcPr>
          <w:p w:rsidR="00F0308A" w:rsidRPr="006A3E90" w:rsidRDefault="00F0308A" w:rsidP="00F0308A">
            <w:pPr>
              <w:jc w:val="both"/>
            </w:pPr>
            <w:r w:rsidRPr="006A3E90">
              <w:t>39</w:t>
            </w:r>
          </w:p>
        </w:tc>
        <w:tc>
          <w:tcPr>
            <w:tcW w:w="2156" w:type="dxa"/>
            <w:shd w:val="clear" w:color="auto" w:fill="F7CAAC"/>
          </w:tcPr>
          <w:p w:rsidR="00F0308A" w:rsidRPr="006A3E90" w:rsidRDefault="00F0308A" w:rsidP="00F0308A">
            <w:pPr>
              <w:jc w:val="both"/>
              <w:rPr>
                <w:b/>
              </w:rPr>
            </w:pPr>
            <w:r w:rsidRPr="006A3E90">
              <w:rPr>
                <w:b/>
              </w:rPr>
              <w:t>kreditů</w:t>
            </w:r>
          </w:p>
        </w:tc>
        <w:tc>
          <w:tcPr>
            <w:tcW w:w="1207" w:type="dxa"/>
            <w:gridSpan w:val="2"/>
          </w:tcPr>
          <w:p w:rsidR="00F0308A" w:rsidRPr="006A3E90" w:rsidRDefault="00F0308A" w:rsidP="00F0308A">
            <w:pPr>
              <w:jc w:val="both"/>
            </w:pPr>
            <w:r w:rsidRPr="006A3E90">
              <w:t>4</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Prerekvizity, korekvizity, ekvivalence</w:t>
            </w:r>
          </w:p>
        </w:tc>
        <w:tc>
          <w:tcPr>
            <w:tcW w:w="6769" w:type="dxa"/>
            <w:gridSpan w:val="7"/>
          </w:tcPr>
          <w:p w:rsidR="00F0308A" w:rsidRPr="006A3E90" w:rsidRDefault="00F0308A" w:rsidP="00F0308A">
            <w:pPr>
              <w:jc w:val="both"/>
            </w:pPr>
          </w:p>
        </w:tc>
      </w:tr>
      <w:tr w:rsidR="00F0308A" w:rsidRPr="006A3E90" w:rsidTr="00F0308A">
        <w:trPr>
          <w:trHeight w:val="135"/>
        </w:trPr>
        <w:tc>
          <w:tcPr>
            <w:tcW w:w="3086" w:type="dxa"/>
            <w:shd w:val="clear" w:color="auto" w:fill="F7CAAC"/>
          </w:tcPr>
          <w:p w:rsidR="00F0308A" w:rsidRPr="006A3E90" w:rsidRDefault="00F0308A" w:rsidP="00F0308A">
            <w:pPr>
              <w:jc w:val="both"/>
              <w:rPr>
                <w:b/>
              </w:rPr>
            </w:pPr>
            <w:r w:rsidRPr="006A3E90">
              <w:rPr>
                <w:b/>
              </w:rPr>
              <w:t>Způsob ověření studijních výsledků</w:t>
            </w:r>
          </w:p>
        </w:tc>
        <w:tc>
          <w:tcPr>
            <w:tcW w:w="3406" w:type="dxa"/>
            <w:gridSpan w:val="4"/>
          </w:tcPr>
          <w:p w:rsidR="00F0308A" w:rsidRPr="006A3E90" w:rsidRDefault="00F0308A" w:rsidP="00F0308A">
            <w:pPr>
              <w:jc w:val="both"/>
            </w:pPr>
            <w:r w:rsidRPr="006A3E90">
              <w:t>klasifikovaný zápočet</w:t>
            </w:r>
          </w:p>
        </w:tc>
        <w:tc>
          <w:tcPr>
            <w:tcW w:w="2156" w:type="dxa"/>
            <w:shd w:val="clear" w:color="auto" w:fill="F7CAAC"/>
          </w:tcPr>
          <w:p w:rsidR="00F0308A" w:rsidRPr="006A3E90" w:rsidRDefault="00F0308A" w:rsidP="00F0308A">
            <w:pPr>
              <w:jc w:val="both"/>
              <w:rPr>
                <w:b/>
              </w:rPr>
            </w:pPr>
            <w:r w:rsidRPr="006A3E90">
              <w:rPr>
                <w:b/>
              </w:rPr>
              <w:t>Forma výuky</w:t>
            </w:r>
          </w:p>
        </w:tc>
        <w:tc>
          <w:tcPr>
            <w:tcW w:w="1207" w:type="dxa"/>
            <w:gridSpan w:val="2"/>
          </w:tcPr>
          <w:p w:rsidR="00F0308A" w:rsidRPr="006A3E90" w:rsidRDefault="00F0308A" w:rsidP="00F0308A">
            <w:pPr>
              <w:jc w:val="both"/>
            </w:pPr>
            <w:r w:rsidRPr="006A3E90">
              <w:t>cvičení</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Forma způsobu ověření studijních výsledků a další požadavky na studenta</w:t>
            </w:r>
          </w:p>
        </w:tc>
        <w:tc>
          <w:tcPr>
            <w:tcW w:w="6769" w:type="dxa"/>
            <w:gridSpan w:val="7"/>
            <w:tcBorders>
              <w:bottom w:val="nil"/>
            </w:tcBorders>
          </w:tcPr>
          <w:p w:rsidR="00F0308A" w:rsidRPr="006A3E90" w:rsidRDefault="00F0308A" w:rsidP="00F0308A">
            <w:pPr>
              <w:jc w:val="both"/>
            </w:pPr>
            <w:r w:rsidRPr="006A3E90">
              <w:t>Způsob zakončení předmětu – klasifikovaný zápočet</w:t>
            </w:r>
          </w:p>
          <w:p w:rsidR="00F0308A" w:rsidRPr="006A3E90" w:rsidRDefault="00F0308A" w:rsidP="00F0308A">
            <w:pPr>
              <w:jc w:val="both"/>
            </w:pPr>
            <w:r w:rsidRPr="006A3E90">
              <w:t xml:space="preserve">Požadavky na klasifikovaný zápočet: 80% účast na cvičeních, práce studentů je sledována komunikačními aktivitami v hodinách. </w:t>
            </w:r>
          </w:p>
          <w:p w:rsidR="00F0308A" w:rsidRPr="006A3E90" w:rsidRDefault="00F0308A" w:rsidP="00F0308A">
            <w:pPr>
              <w:jc w:val="both"/>
            </w:pPr>
            <w:r w:rsidRPr="006A3E90">
              <w:t>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F0308A" w:rsidRPr="006A3E90" w:rsidTr="00F0308A">
        <w:trPr>
          <w:trHeight w:val="64"/>
        </w:trPr>
        <w:tc>
          <w:tcPr>
            <w:tcW w:w="9855" w:type="dxa"/>
            <w:gridSpan w:val="8"/>
            <w:tcBorders>
              <w:top w:val="nil"/>
            </w:tcBorders>
          </w:tcPr>
          <w:p w:rsidR="00F0308A" w:rsidRPr="006A3E90" w:rsidRDefault="00F0308A" w:rsidP="00F0308A">
            <w:pPr>
              <w:jc w:val="both"/>
              <w:rPr>
                <w:sz w:val="12"/>
              </w:rPr>
            </w:pPr>
          </w:p>
        </w:tc>
      </w:tr>
      <w:tr w:rsidR="00F0308A" w:rsidRPr="006A3E90" w:rsidTr="00F0308A">
        <w:trPr>
          <w:trHeight w:val="197"/>
        </w:trPr>
        <w:tc>
          <w:tcPr>
            <w:tcW w:w="3086" w:type="dxa"/>
            <w:tcBorders>
              <w:top w:val="nil"/>
            </w:tcBorders>
            <w:shd w:val="clear" w:color="auto" w:fill="F7CAAC"/>
          </w:tcPr>
          <w:p w:rsidR="00F0308A" w:rsidRPr="006A3E90" w:rsidRDefault="00F0308A" w:rsidP="00F0308A">
            <w:pPr>
              <w:jc w:val="both"/>
              <w:rPr>
                <w:b/>
              </w:rPr>
            </w:pPr>
            <w:r w:rsidRPr="006A3E90">
              <w:rPr>
                <w:b/>
              </w:rPr>
              <w:t>Garant předmětu</w:t>
            </w:r>
          </w:p>
        </w:tc>
        <w:tc>
          <w:tcPr>
            <w:tcW w:w="6769" w:type="dxa"/>
            <w:gridSpan w:val="7"/>
            <w:tcBorders>
              <w:top w:val="nil"/>
            </w:tcBorders>
          </w:tcPr>
          <w:p w:rsidR="00F0308A" w:rsidRPr="006A3E90" w:rsidRDefault="00F0308A" w:rsidP="00F0308A">
            <w:pPr>
              <w:jc w:val="both"/>
            </w:pPr>
            <w:r w:rsidRPr="006A3E90">
              <w:t>Mgr. Věra Kozáková, Ph.D.</w:t>
            </w:r>
          </w:p>
        </w:tc>
      </w:tr>
      <w:tr w:rsidR="00F0308A" w:rsidRPr="006A3E90" w:rsidTr="00F0308A">
        <w:trPr>
          <w:trHeight w:val="64"/>
        </w:trPr>
        <w:tc>
          <w:tcPr>
            <w:tcW w:w="3086" w:type="dxa"/>
            <w:tcBorders>
              <w:top w:val="nil"/>
            </w:tcBorders>
            <w:shd w:val="clear" w:color="auto" w:fill="F7CAAC"/>
          </w:tcPr>
          <w:p w:rsidR="00F0308A" w:rsidRPr="006A3E90" w:rsidRDefault="00F0308A" w:rsidP="00F0308A">
            <w:pPr>
              <w:jc w:val="both"/>
              <w:rPr>
                <w:b/>
              </w:rPr>
            </w:pPr>
            <w:r w:rsidRPr="006A3E90">
              <w:rPr>
                <w:b/>
              </w:rPr>
              <w:t>Zapojení garanta do výuky předmětu</w:t>
            </w:r>
          </w:p>
        </w:tc>
        <w:tc>
          <w:tcPr>
            <w:tcW w:w="6769" w:type="dxa"/>
            <w:gridSpan w:val="7"/>
            <w:tcBorders>
              <w:top w:val="nil"/>
            </w:tcBorders>
          </w:tcPr>
          <w:p w:rsidR="00F0308A" w:rsidRPr="006A3E90" w:rsidRDefault="00F0308A" w:rsidP="00F0308A">
            <w:pPr>
              <w:jc w:val="both"/>
            </w:pPr>
            <w:r w:rsidRPr="006A3E90">
              <w:t>Garant se podílí v rozsahu 100 %, stanovuje koncepci cvičení a dohlíží na jejich jednotné vedení.</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Vyučující</w:t>
            </w:r>
          </w:p>
        </w:tc>
        <w:tc>
          <w:tcPr>
            <w:tcW w:w="6769" w:type="dxa"/>
            <w:gridSpan w:val="7"/>
            <w:tcBorders>
              <w:bottom w:val="nil"/>
            </w:tcBorders>
          </w:tcPr>
          <w:p w:rsidR="00F0308A" w:rsidRPr="006A3E90" w:rsidRDefault="00F0308A" w:rsidP="00F0308A">
            <w:pPr>
              <w:jc w:val="both"/>
            </w:pPr>
            <w:r w:rsidRPr="006A3E90">
              <w:t>Mgr. Věra Kozáková, Ph.D. – cvičení (100%)</w:t>
            </w:r>
          </w:p>
        </w:tc>
      </w:tr>
      <w:tr w:rsidR="00F0308A" w:rsidRPr="006A3E90" w:rsidTr="00F0308A">
        <w:trPr>
          <w:trHeight w:val="64"/>
        </w:trPr>
        <w:tc>
          <w:tcPr>
            <w:tcW w:w="9855" w:type="dxa"/>
            <w:gridSpan w:val="8"/>
            <w:tcBorders>
              <w:top w:val="nil"/>
            </w:tcBorders>
          </w:tcPr>
          <w:p w:rsidR="00F0308A" w:rsidRPr="006A3E90" w:rsidRDefault="00F0308A" w:rsidP="00F0308A">
            <w:pPr>
              <w:jc w:val="both"/>
              <w:rPr>
                <w:sz w:val="12"/>
              </w:rPr>
            </w:pP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Stručná anotace předmětu</w:t>
            </w:r>
          </w:p>
        </w:tc>
        <w:tc>
          <w:tcPr>
            <w:tcW w:w="6769" w:type="dxa"/>
            <w:gridSpan w:val="7"/>
            <w:tcBorders>
              <w:bottom w:val="nil"/>
            </w:tcBorders>
          </w:tcPr>
          <w:p w:rsidR="00F0308A" w:rsidRPr="006A3E90" w:rsidRDefault="00F0308A" w:rsidP="00F0308A">
            <w:pPr>
              <w:jc w:val="both"/>
            </w:pPr>
          </w:p>
        </w:tc>
      </w:tr>
      <w:tr w:rsidR="00F0308A" w:rsidRPr="006A3E90" w:rsidTr="00F0308A">
        <w:trPr>
          <w:trHeight w:val="3764"/>
        </w:trPr>
        <w:tc>
          <w:tcPr>
            <w:tcW w:w="9855" w:type="dxa"/>
            <w:gridSpan w:val="8"/>
            <w:tcBorders>
              <w:top w:val="nil"/>
              <w:bottom w:val="single" w:sz="12" w:space="0" w:color="auto"/>
            </w:tcBorders>
          </w:tcPr>
          <w:p w:rsidR="00F0308A" w:rsidRPr="006A3E90" w:rsidRDefault="00F0308A" w:rsidP="00F0308A">
            <w:pPr>
              <w:jc w:val="both"/>
            </w:pPr>
            <w:r w:rsidRPr="006A3E90">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Nabídka, E-maily</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Slovesa s odlišnou vazbou od češtiny</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Příčestí minulé, výběr obtížných nepravidelných sloves</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Odborné texty a odborná slovní zásoba</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Počítač, kancelářské potřeby</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Sloveso werden,</w:t>
            </w:r>
            <w:r w:rsidRPr="006A3E90">
              <w:rPr>
                <w:rFonts w:eastAsia="Calibri"/>
                <w:i/>
                <w:lang w:eastAsia="en-US"/>
              </w:rPr>
              <w:t xml:space="preserve"> </w:t>
            </w:r>
            <w:r w:rsidRPr="006A3E90">
              <w:rPr>
                <w:rFonts w:eastAsia="Calibri"/>
                <w:lang w:eastAsia="en-US"/>
              </w:rPr>
              <w:t>jeho uplatnění</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Trpný rod</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Konjunktiv II - opakování</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 xml:space="preserve">Předložky s časovými údaji </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Vyjadřování množství a kvality, další číselné údaje</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 xml:space="preserve">Popis produktu, vlastnosti </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Odborné texty a odborná slovní zásoba</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Prezentace produktu</w:t>
            </w:r>
          </w:p>
        </w:tc>
      </w:tr>
      <w:tr w:rsidR="00F0308A" w:rsidRPr="006A3E90" w:rsidTr="00F0308A">
        <w:trPr>
          <w:trHeight w:val="265"/>
        </w:trPr>
        <w:tc>
          <w:tcPr>
            <w:tcW w:w="3653" w:type="dxa"/>
            <w:gridSpan w:val="2"/>
            <w:tcBorders>
              <w:top w:val="nil"/>
            </w:tcBorders>
            <w:shd w:val="clear" w:color="auto" w:fill="F7CAAC"/>
          </w:tcPr>
          <w:p w:rsidR="00F0308A" w:rsidRPr="006A3E90" w:rsidRDefault="00F0308A" w:rsidP="00F0308A">
            <w:pPr>
              <w:jc w:val="both"/>
            </w:pPr>
            <w:r w:rsidRPr="006A3E90">
              <w:rPr>
                <w:b/>
              </w:rPr>
              <w:t>Studijní literatura a studijní pomůcky</w:t>
            </w:r>
          </w:p>
        </w:tc>
        <w:tc>
          <w:tcPr>
            <w:tcW w:w="6202" w:type="dxa"/>
            <w:gridSpan w:val="6"/>
            <w:tcBorders>
              <w:top w:val="nil"/>
              <w:bottom w:val="nil"/>
            </w:tcBorders>
          </w:tcPr>
          <w:p w:rsidR="00F0308A" w:rsidRPr="006A3E90" w:rsidRDefault="00F0308A" w:rsidP="00F0308A">
            <w:pPr>
              <w:jc w:val="both"/>
            </w:pPr>
          </w:p>
        </w:tc>
      </w:tr>
      <w:tr w:rsidR="00F0308A" w:rsidRPr="006A3E90" w:rsidTr="00F0308A">
        <w:trPr>
          <w:trHeight w:val="1497"/>
        </w:trPr>
        <w:tc>
          <w:tcPr>
            <w:tcW w:w="9855" w:type="dxa"/>
            <w:gridSpan w:val="8"/>
            <w:tcBorders>
              <w:top w:val="nil"/>
            </w:tcBorders>
          </w:tcPr>
          <w:p w:rsidR="00F0308A" w:rsidRPr="006A3E90" w:rsidRDefault="00F0308A" w:rsidP="00F0308A">
            <w:pPr>
              <w:jc w:val="both"/>
              <w:rPr>
                <w:b/>
              </w:rPr>
            </w:pPr>
            <w:r w:rsidRPr="006A3E90">
              <w:rPr>
                <w:b/>
              </w:rPr>
              <w:t>Povinná literatura</w:t>
            </w:r>
          </w:p>
          <w:p w:rsidR="00F0308A" w:rsidRPr="006A3E90" w:rsidRDefault="00F0308A" w:rsidP="00F0308A">
            <w:pPr>
              <w:jc w:val="both"/>
            </w:pPr>
            <w:r w:rsidRPr="006A3E90">
              <w:t xml:space="preserve">HÖPPNEROVÁ, V. </w:t>
            </w:r>
            <w:r w:rsidRPr="006A3E90">
              <w:rPr>
                <w:i/>
              </w:rPr>
              <w:t xml:space="preserve">Němčina pro jazykové školy nově 1. </w:t>
            </w:r>
            <w:r w:rsidRPr="006A3E90">
              <w:t>1. vyd. Plzeň: Fraus, 2010, 232 s. ISBN 978-80-7238-912-4.</w:t>
            </w:r>
          </w:p>
          <w:p w:rsidR="00F0308A" w:rsidRPr="006A3E90" w:rsidRDefault="00F0308A" w:rsidP="00F0308A">
            <w:pPr>
              <w:jc w:val="both"/>
              <w:rPr>
                <w:i/>
              </w:rPr>
            </w:pPr>
            <w:r w:rsidRPr="006A3E90">
              <w:t xml:space="preserve">HÖPPNEROVÁ, V. </w:t>
            </w:r>
            <w:r w:rsidRPr="006A3E90">
              <w:rPr>
                <w:i/>
              </w:rPr>
              <w:t xml:space="preserve">Němčina pro jazykové školy nově 2. </w:t>
            </w:r>
            <w:r w:rsidRPr="006A3E90">
              <w:t>1. vyd. Plzeň: Fraus, 2010, 232 s. ISBN 978-80-7238-958-2.</w:t>
            </w:r>
          </w:p>
          <w:p w:rsidR="00F0308A" w:rsidRPr="006A3E90" w:rsidRDefault="00F0308A" w:rsidP="00F0308A">
            <w:pPr>
              <w:jc w:val="both"/>
            </w:pPr>
            <w:r w:rsidRPr="006A3E90">
              <w:t xml:space="preserve">KOZÁKOVÁ, V. </w:t>
            </w:r>
            <w:r w:rsidRPr="006A3E90">
              <w:rPr>
                <w:i/>
              </w:rPr>
              <w:t xml:space="preserve">Obchodní němčina. Wirtschaftsdeutsch. </w:t>
            </w:r>
            <w:r w:rsidRPr="006A3E90">
              <w:t>Brno: Albatros Media, a.s., 2012, 280 s. ISBN 978-80-266-0039-8.</w:t>
            </w:r>
          </w:p>
          <w:p w:rsidR="00F0308A" w:rsidRPr="006A3E90" w:rsidRDefault="00F0308A" w:rsidP="00F0308A">
            <w:pPr>
              <w:jc w:val="both"/>
            </w:pPr>
            <w:r w:rsidRPr="006A3E90">
              <w:t xml:space="preserve">MÜLLER, A., SCHLÜTER, S. </w:t>
            </w:r>
            <w:r w:rsidRPr="006A3E90">
              <w:rPr>
                <w:i/>
              </w:rPr>
              <w:t xml:space="preserve">Im Beruf. </w:t>
            </w:r>
            <w:r w:rsidRPr="006A3E90">
              <w:t>Ismaning: Hueber Verlag, 2013. ISBN 978-3-19-101190-1.</w:t>
            </w:r>
          </w:p>
          <w:p w:rsidR="00F0308A" w:rsidRPr="006A3E90" w:rsidRDefault="00F0308A" w:rsidP="00F0308A">
            <w:pPr>
              <w:jc w:val="both"/>
              <w:rPr>
                <w:b/>
              </w:rPr>
            </w:pPr>
            <w:r w:rsidRPr="006A3E90">
              <w:t xml:space="preserve">BETZ, J., BILLINA, A. </w:t>
            </w:r>
            <w:r w:rsidRPr="006A3E90">
              <w:rPr>
                <w:i/>
              </w:rPr>
              <w:t xml:space="preserve">Deutsch  fur Besserwisser Bl. </w:t>
            </w:r>
            <w:r w:rsidRPr="006A3E90">
              <w:t>Hueber Verlag. 2016, 184 s. ISBN 978-3-19-027499-4.</w:t>
            </w:r>
          </w:p>
          <w:p w:rsidR="00F0308A" w:rsidRPr="006A3E90" w:rsidRDefault="00F0308A" w:rsidP="00F0308A">
            <w:pPr>
              <w:jc w:val="both"/>
              <w:rPr>
                <w:b/>
              </w:rPr>
            </w:pPr>
            <w:r w:rsidRPr="006A3E90">
              <w:rPr>
                <w:b/>
              </w:rPr>
              <w:t>Doporučená literatura</w:t>
            </w:r>
          </w:p>
          <w:p w:rsidR="00F0308A" w:rsidRPr="006A3E90" w:rsidRDefault="00F0308A" w:rsidP="00F0308A">
            <w:pPr>
              <w:jc w:val="both"/>
            </w:pPr>
            <w:r w:rsidRPr="006A3E90">
              <w:t xml:space="preserve">GOTTSTEIN-SCHRAMM, B. </w:t>
            </w:r>
            <w:r w:rsidRPr="006A3E90">
              <w:rPr>
                <w:i/>
              </w:rPr>
              <w:t xml:space="preserve">Grammatik – ganz klar! </w:t>
            </w:r>
            <w:r w:rsidRPr="006A3E90">
              <w:t>Ismaning: Hueber Verlag, 2011, 224 s. ISBN 978-3-19-051555-4.</w:t>
            </w:r>
          </w:p>
          <w:p w:rsidR="00F0308A" w:rsidRPr="006A3E90" w:rsidRDefault="00F0308A" w:rsidP="00F0308A">
            <w:pPr>
              <w:jc w:val="both"/>
            </w:pPr>
            <w:r w:rsidRPr="006A3E90">
              <w:t xml:space="preserve">KRENN, W., PUCHTA, H. </w:t>
            </w:r>
            <w:r w:rsidRPr="006A3E90">
              <w:rPr>
                <w:i/>
              </w:rPr>
              <w:t>Motive</w:t>
            </w:r>
            <w:r w:rsidRPr="006A3E90">
              <w:t>. München: Hueber Verlag, 2016, 260 s. ISBN 978-3-19-001878-9.</w:t>
            </w:r>
          </w:p>
          <w:p w:rsidR="00F0308A" w:rsidRPr="006A3E90" w:rsidRDefault="00F0308A" w:rsidP="00F0308A">
            <w:pPr>
              <w:jc w:val="both"/>
            </w:pPr>
            <w:r w:rsidRPr="006A3E90">
              <w:t xml:space="preserve">LISSOK, CH. </w:t>
            </w:r>
            <w:r w:rsidRPr="006A3E90">
              <w:rPr>
                <w:i/>
              </w:rPr>
              <w:t xml:space="preserve">Teste Dein Wirtschaftsdeutsch. </w:t>
            </w:r>
            <w:r w:rsidRPr="006A3E90">
              <w:t>Berlin</w:t>
            </w:r>
            <w:r w:rsidRPr="006A3E90">
              <w:rPr>
                <w:i/>
              </w:rPr>
              <w:t xml:space="preserve">: </w:t>
            </w:r>
            <w:r w:rsidRPr="006A3E90">
              <w:t>Langenscheidt, 1997. ISBN 3-468-38527-7.</w:t>
            </w:r>
          </w:p>
          <w:p w:rsidR="00F0308A" w:rsidRPr="006A3E90" w:rsidRDefault="00F0308A" w:rsidP="00F0308A">
            <w:pPr>
              <w:jc w:val="both"/>
            </w:pPr>
            <w:r w:rsidRPr="006A3E90">
              <w:t>Doplňující materiály:</w:t>
            </w:r>
          </w:p>
          <w:p w:rsidR="00F0308A" w:rsidRPr="006A3E90" w:rsidRDefault="00984BE6" w:rsidP="00F0308A">
            <w:pPr>
              <w:jc w:val="both"/>
              <w:rPr>
                <w:color w:val="0000FF"/>
                <w:u w:val="single"/>
              </w:rPr>
            </w:pPr>
            <w:hyperlink r:id="rId31" w:history="1">
              <w:r w:rsidR="00F0308A" w:rsidRPr="006A3E90">
                <w:rPr>
                  <w:color w:val="0000FF"/>
                  <w:u w:val="single"/>
                </w:rPr>
                <w:t>https://www.deutsch-perfekt.com/</w:t>
              </w:r>
            </w:hyperlink>
            <w:r w:rsidR="00F0308A" w:rsidRPr="006A3E90">
              <w:rPr>
                <w:color w:val="0000FF"/>
                <w:u w:val="single"/>
              </w:rPr>
              <w:t xml:space="preserve">; </w:t>
            </w:r>
          </w:p>
          <w:p w:rsidR="00F0308A" w:rsidRPr="006A3E90" w:rsidRDefault="00984BE6" w:rsidP="00F0308A">
            <w:pPr>
              <w:jc w:val="both"/>
              <w:rPr>
                <w:color w:val="0000FF"/>
                <w:u w:val="single"/>
              </w:rPr>
            </w:pPr>
            <w:hyperlink r:id="rId32" w:history="1">
              <w:r w:rsidR="00F0308A" w:rsidRPr="006A3E90">
                <w:rPr>
                  <w:color w:val="0000FF"/>
                  <w:u w:val="single"/>
                </w:rPr>
                <w:t>http://www.wirtschaftsdeutsch.de/lehrmaterialien/index.php</w:t>
              </w:r>
            </w:hyperlink>
            <w:r w:rsidR="00F0308A" w:rsidRPr="006A3E90">
              <w:rPr>
                <w:color w:val="0000FF"/>
                <w:u w:val="single"/>
              </w:rPr>
              <w:t xml:space="preserve">; </w:t>
            </w:r>
            <w:hyperlink r:id="rId33" w:history="1">
              <w:r w:rsidR="00F0308A" w:rsidRPr="006A3E90">
                <w:rPr>
                  <w:color w:val="0000FF"/>
                  <w:u w:val="single"/>
                </w:rPr>
                <w:t>https://www.hueber.de/seite/pg_lehren_unterrichtsplan_mot</w:t>
              </w:r>
            </w:hyperlink>
          </w:p>
          <w:p w:rsidR="00F0308A" w:rsidRPr="006A3E90" w:rsidRDefault="00984BE6" w:rsidP="00F0308A">
            <w:pPr>
              <w:jc w:val="both"/>
              <w:rPr>
                <w:color w:val="0000FF"/>
                <w:u w:val="single"/>
              </w:rPr>
            </w:pPr>
            <w:hyperlink r:id="rId34" w:history="1">
              <w:r w:rsidR="00F0308A" w:rsidRPr="006A3E90">
                <w:rPr>
                  <w:color w:val="0000FF"/>
                  <w:u w:val="single"/>
                </w:rPr>
                <w:t>https://www.schubert-verlag.de/aufgaben/arbeitsblaetter_a1_z/a1_arbeitsblaetter_index_z.htm</w:t>
              </w:r>
            </w:hyperlink>
          </w:p>
          <w:p w:rsidR="00F0308A" w:rsidRPr="006A3E90" w:rsidRDefault="00F0308A" w:rsidP="00F0308A">
            <w:pPr>
              <w:jc w:val="both"/>
              <w:rPr>
                <w:color w:val="0000FF"/>
                <w:u w:val="single"/>
              </w:rPr>
            </w:pPr>
            <w:r w:rsidRPr="006A3E90">
              <w:rPr>
                <w:color w:val="0000FF"/>
                <w:u w:val="single"/>
              </w:rPr>
              <w:t>https://www.dw.com/de/deutsch-lernen/deutsch-unterrichten/s-2233</w:t>
            </w:r>
          </w:p>
          <w:p w:rsidR="00F0308A" w:rsidRPr="006A3E90" w:rsidRDefault="00984BE6" w:rsidP="00F0308A">
            <w:pPr>
              <w:jc w:val="both"/>
            </w:pPr>
            <w:hyperlink r:id="rId35" w:history="1">
              <w:r w:rsidR="00F0308A" w:rsidRPr="006A3E90">
                <w:rPr>
                  <w:color w:val="0000FF"/>
                  <w:u w:val="single"/>
                </w:rPr>
                <w:t>https://portal.mpsv.cz/eures/podminky/dokumenty/slovnik/slovnik_0.pdf</w:t>
              </w:r>
            </w:hyperlink>
          </w:p>
        </w:tc>
      </w:tr>
      <w:tr w:rsidR="00F0308A" w:rsidRPr="006A3E90" w:rsidTr="00F030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0308A" w:rsidRPr="006A3E90" w:rsidRDefault="00F0308A" w:rsidP="00F0308A">
            <w:pPr>
              <w:jc w:val="center"/>
              <w:rPr>
                <w:b/>
              </w:rPr>
            </w:pPr>
            <w:r w:rsidRPr="006A3E90">
              <w:rPr>
                <w:b/>
              </w:rPr>
              <w:t>Informace ke kombinované nebo distanční formě</w:t>
            </w:r>
          </w:p>
        </w:tc>
      </w:tr>
      <w:tr w:rsidR="00F0308A" w:rsidRPr="006A3E90" w:rsidTr="00F0308A">
        <w:tc>
          <w:tcPr>
            <w:tcW w:w="4787" w:type="dxa"/>
            <w:gridSpan w:val="3"/>
            <w:tcBorders>
              <w:top w:val="single" w:sz="2" w:space="0" w:color="auto"/>
            </w:tcBorders>
            <w:shd w:val="clear" w:color="auto" w:fill="F7CAAC"/>
          </w:tcPr>
          <w:p w:rsidR="00F0308A" w:rsidRPr="006A3E90" w:rsidRDefault="00F0308A" w:rsidP="00F0308A">
            <w:pPr>
              <w:jc w:val="both"/>
            </w:pPr>
            <w:r w:rsidRPr="006A3E90">
              <w:rPr>
                <w:b/>
              </w:rPr>
              <w:lastRenderedPageBreak/>
              <w:t>Rozsah konzultací (soustředění)</w:t>
            </w:r>
          </w:p>
        </w:tc>
        <w:tc>
          <w:tcPr>
            <w:tcW w:w="889" w:type="dxa"/>
            <w:tcBorders>
              <w:top w:val="single" w:sz="2" w:space="0" w:color="auto"/>
            </w:tcBorders>
          </w:tcPr>
          <w:p w:rsidR="00F0308A" w:rsidRPr="006A3E90" w:rsidRDefault="00F0308A" w:rsidP="00F0308A">
            <w:pPr>
              <w:jc w:val="both"/>
            </w:pPr>
            <w:r w:rsidRPr="006A3E90">
              <w:t>10</w:t>
            </w:r>
          </w:p>
        </w:tc>
        <w:tc>
          <w:tcPr>
            <w:tcW w:w="4179" w:type="dxa"/>
            <w:gridSpan w:val="4"/>
            <w:tcBorders>
              <w:top w:val="single" w:sz="2" w:space="0" w:color="auto"/>
            </w:tcBorders>
            <w:shd w:val="clear" w:color="auto" w:fill="F7CAAC"/>
          </w:tcPr>
          <w:p w:rsidR="00F0308A" w:rsidRPr="006A3E90" w:rsidRDefault="00F0308A" w:rsidP="00F0308A">
            <w:pPr>
              <w:jc w:val="both"/>
              <w:rPr>
                <w:b/>
              </w:rPr>
            </w:pPr>
            <w:r w:rsidRPr="006A3E90">
              <w:rPr>
                <w:b/>
              </w:rPr>
              <w:t xml:space="preserve">hodin </w:t>
            </w:r>
          </w:p>
        </w:tc>
      </w:tr>
      <w:tr w:rsidR="00F0308A" w:rsidRPr="006A3E90" w:rsidTr="00F0308A">
        <w:tc>
          <w:tcPr>
            <w:tcW w:w="9855" w:type="dxa"/>
            <w:gridSpan w:val="8"/>
            <w:shd w:val="clear" w:color="auto" w:fill="F7CAAC"/>
          </w:tcPr>
          <w:p w:rsidR="00F0308A" w:rsidRPr="006A3E90" w:rsidRDefault="00F0308A" w:rsidP="00F0308A">
            <w:pPr>
              <w:jc w:val="both"/>
              <w:rPr>
                <w:b/>
              </w:rPr>
            </w:pPr>
            <w:r w:rsidRPr="006A3E90">
              <w:rPr>
                <w:b/>
              </w:rPr>
              <w:t>Informace o způsobu kontaktu s vyučujícím</w:t>
            </w:r>
          </w:p>
        </w:tc>
      </w:tr>
      <w:tr w:rsidR="00F0308A" w:rsidRPr="006A3E90" w:rsidTr="00F0308A">
        <w:trPr>
          <w:trHeight w:val="425"/>
        </w:trPr>
        <w:tc>
          <w:tcPr>
            <w:tcW w:w="9855" w:type="dxa"/>
            <w:gridSpan w:val="8"/>
          </w:tcPr>
          <w:p w:rsidR="00F0308A" w:rsidRPr="006A3E90" w:rsidRDefault="00F0308A" w:rsidP="00F0308A">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0308A" w:rsidRDefault="00F0308A" w:rsidP="00F0308A"/>
    <w:p w:rsidR="00F0308A" w:rsidRDefault="00F0308A" w:rsidP="00F0308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0308A" w:rsidRPr="006A3E90" w:rsidTr="00F0308A">
        <w:tc>
          <w:tcPr>
            <w:tcW w:w="9855" w:type="dxa"/>
            <w:gridSpan w:val="8"/>
            <w:tcBorders>
              <w:bottom w:val="double" w:sz="4" w:space="0" w:color="auto"/>
            </w:tcBorders>
            <w:shd w:val="clear" w:color="auto" w:fill="BDD6EE"/>
          </w:tcPr>
          <w:p w:rsidR="00F0308A" w:rsidRPr="006A3E90" w:rsidRDefault="00F0308A" w:rsidP="00F0308A">
            <w:pPr>
              <w:jc w:val="both"/>
              <w:rPr>
                <w:b/>
                <w:sz w:val="28"/>
              </w:rPr>
            </w:pPr>
            <w:r w:rsidRPr="006A3E90">
              <w:lastRenderedPageBreak/>
              <w:br w:type="page"/>
            </w:r>
            <w:r w:rsidRPr="006A3E90">
              <w:rPr>
                <w:b/>
                <w:sz w:val="28"/>
              </w:rPr>
              <w:t>B-III – Charakteristika studijního předmětu</w:t>
            </w:r>
          </w:p>
        </w:tc>
      </w:tr>
      <w:tr w:rsidR="00F0308A" w:rsidRPr="006A3E90" w:rsidTr="00F0308A">
        <w:tc>
          <w:tcPr>
            <w:tcW w:w="3086" w:type="dxa"/>
            <w:tcBorders>
              <w:top w:val="double" w:sz="4" w:space="0" w:color="auto"/>
            </w:tcBorders>
            <w:shd w:val="clear" w:color="auto" w:fill="F7CAAC"/>
          </w:tcPr>
          <w:p w:rsidR="00F0308A" w:rsidRPr="006A3E90" w:rsidRDefault="00F0308A" w:rsidP="00F0308A">
            <w:pPr>
              <w:jc w:val="both"/>
              <w:rPr>
                <w:b/>
              </w:rPr>
            </w:pPr>
            <w:r w:rsidRPr="006A3E90">
              <w:rPr>
                <w:b/>
              </w:rPr>
              <w:t>Název studijního předmětu</w:t>
            </w:r>
          </w:p>
        </w:tc>
        <w:tc>
          <w:tcPr>
            <w:tcW w:w="6769" w:type="dxa"/>
            <w:gridSpan w:val="7"/>
            <w:tcBorders>
              <w:top w:val="double" w:sz="4" w:space="0" w:color="auto"/>
            </w:tcBorders>
          </w:tcPr>
          <w:p w:rsidR="00F0308A" w:rsidRPr="006A3E90" w:rsidRDefault="00F0308A" w:rsidP="00F0308A">
            <w:pPr>
              <w:jc w:val="both"/>
            </w:pPr>
            <w:r>
              <w:t>Angličtina – CJ3 (Cizí jazyk 3)</w:t>
            </w:r>
          </w:p>
        </w:tc>
      </w:tr>
      <w:tr w:rsidR="00F0308A" w:rsidRPr="006A3E90" w:rsidTr="00F0308A">
        <w:trPr>
          <w:trHeight w:val="249"/>
        </w:trPr>
        <w:tc>
          <w:tcPr>
            <w:tcW w:w="3086" w:type="dxa"/>
            <w:shd w:val="clear" w:color="auto" w:fill="F7CAAC"/>
          </w:tcPr>
          <w:p w:rsidR="00F0308A" w:rsidRPr="006A3E90" w:rsidRDefault="00F0308A" w:rsidP="00F0308A">
            <w:pPr>
              <w:jc w:val="both"/>
              <w:rPr>
                <w:b/>
              </w:rPr>
            </w:pPr>
            <w:r w:rsidRPr="006A3E90">
              <w:rPr>
                <w:b/>
              </w:rPr>
              <w:t>Typ předmětu</w:t>
            </w:r>
          </w:p>
        </w:tc>
        <w:tc>
          <w:tcPr>
            <w:tcW w:w="3406" w:type="dxa"/>
            <w:gridSpan w:val="4"/>
          </w:tcPr>
          <w:p w:rsidR="00F0308A" w:rsidRPr="006A3E90" w:rsidRDefault="00F0308A" w:rsidP="00F0308A">
            <w:pPr>
              <w:jc w:val="both"/>
            </w:pPr>
            <w:r w:rsidRPr="006A3E90">
              <w:t xml:space="preserve">povinný </w:t>
            </w:r>
            <w:r w:rsidR="006E6382">
              <w:t xml:space="preserve"> </w:t>
            </w:r>
          </w:p>
        </w:tc>
        <w:tc>
          <w:tcPr>
            <w:tcW w:w="2695" w:type="dxa"/>
            <w:gridSpan w:val="2"/>
            <w:shd w:val="clear" w:color="auto" w:fill="F7CAAC"/>
          </w:tcPr>
          <w:p w:rsidR="00F0308A" w:rsidRPr="006A3E90" w:rsidRDefault="00F0308A" w:rsidP="00F0308A">
            <w:pPr>
              <w:jc w:val="both"/>
            </w:pPr>
            <w:r w:rsidRPr="006A3E90">
              <w:rPr>
                <w:b/>
              </w:rPr>
              <w:t>doporučený ročník / semestr</w:t>
            </w:r>
          </w:p>
        </w:tc>
        <w:tc>
          <w:tcPr>
            <w:tcW w:w="668" w:type="dxa"/>
          </w:tcPr>
          <w:p w:rsidR="00F0308A" w:rsidRPr="006A3E90" w:rsidRDefault="00F0308A" w:rsidP="00F0308A">
            <w:pPr>
              <w:jc w:val="both"/>
            </w:pPr>
            <w:r w:rsidRPr="006A3E90">
              <w:t>2/Z</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Rozsah studijního předmětu</w:t>
            </w:r>
          </w:p>
        </w:tc>
        <w:tc>
          <w:tcPr>
            <w:tcW w:w="1701" w:type="dxa"/>
            <w:gridSpan w:val="2"/>
          </w:tcPr>
          <w:p w:rsidR="00F0308A" w:rsidRPr="006A3E90" w:rsidRDefault="00F0308A" w:rsidP="00F0308A">
            <w:pPr>
              <w:jc w:val="both"/>
            </w:pPr>
            <w:r w:rsidRPr="006A3E90">
              <w:t>39c</w:t>
            </w:r>
          </w:p>
        </w:tc>
        <w:tc>
          <w:tcPr>
            <w:tcW w:w="889" w:type="dxa"/>
            <w:shd w:val="clear" w:color="auto" w:fill="F7CAAC"/>
          </w:tcPr>
          <w:p w:rsidR="00F0308A" w:rsidRPr="006A3E90" w:rsidRDefault="00F0308A" w:rsidP="00F0308A">
            <w:pPr>
              <w:jc w:val="both"/>
              <w:rPr>
                <w:b/>
              </w:rPr>
            </w:pPr>
            <w:r w:rsidRPr="006A3E90">
              <w:rPr>
                <w:b/>
              </w:rPr>
              <w:t xml:space="preserve">hod. </w:t>
            </w:r>
          </w:p>
        </w:tc>
        <w:tc>
          <w:tcPr>
            <w:tcW w:w="816" w:type="dxa"/>
          </w:tcPr>
          <w:p w:rsidR="00F0308A" w:rsidRPr="006A3E90" w:rsidRDefault="00F0308A" w:rsidP="00F0308A">
            <w:pPr>
              <w:jc w:val="both"/>
            </w:pPr>
            <w:r w:rsidRPr="006A3E90">
              <w:t>39</w:t>
            </w:r>
          </w:p>
        </w:tc>
        <w:tc>
          <w:tcPr>
            <w:tcW w:w="2156" w:type="dxa"/>
            <w:shd w:val="clear" w:color="auto" w:fill="F7CAAC"/>
          </w:tcPr>
          <w:p w:rsidR="00F0308A" w:rsidRPr="006A3E90" w:rsidRDefault="00F0308A" w:rsidP="00F0308A">
            <w:pPr>
              <w:jc w:val="both"/>
              <w:rPr>
                <w:b/>
              </w:rPr>
            </w:pPr>
            <w:r w:rsidRPr="006A3E90">
              <w:rPr>
                <w:b/>
              </w:rPr>
              <w:t>kreditů</w:t>
            </w:r>
          </w:p>
        </w:tc>
        <w:tc>
          <w:tcPr>
            <w:tcW w:w="1207" w:type="dxa"/>
            <w:gridSpan w:val="2"/>
          </w:tcPr>
          <w:p w:rsidR="00F0308A" w:rsidRPr="006A3E90" w:rsidRDefault="00F0308A" w:rsidP="00F0308A">
            <w:pPr>
              <w:jc w:val="both"/>
            </w:pPr>
            <w:r w:rsidRPr="006A3E90">
              <w:t>4</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Prerekvizity, korekvizity, ekvivalence</w:t>
            </w:r>
          </w:p>
        </w:tc>
        <w:tc>
          <w:tcPr>
            <w:tcW w:w="6769" w:type="dxa"/>
            <w:gridSpan w:val="7"/>
          </w:tcPr>
          <w:p w:rsidR="00F0308A" w:rsidRPr="006A3E90" w:rsidRDefault="00F0308A" w:rsidP="00F0308A">
            <w:pPr>
              <w:jc w:val="both"/>
            </w:pP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Způsob ověření studijních výsledků</w:t>
            </w:r>
          </w:p>
        </w:tc>
        <w:tc>
          <w:tcPr>
            <w:tcW w:w="3406" w:type="dxa"/>
            <w:gridSpan w:val="4"/>
          </w:tcPr>
          <w:p w:rsidR="00F0308A" w:rsidRPr="006A3E90" w:rsidRDefault="00F0308A" w:rsidP="00F0308A">
            <w:pPr>
              <w:jc w:val="both"/>
            </w:pPr>
            <w:r w:rsidRPr="006A3E90">
              <w:t>klasifikovaný zápočet</w:t>
            </w:r>
          </w:p>
        </w:tc>
        <w:tc>
          <w:tcPr>
            <w:tcW w:w="2156" w:type="dxa"/>
            <w:shd w:val="clear" w:color="auto" w:fill="F7CAAC"/>
          </w:tcPr>
          <w:p w:rsidR="00F0308A" w:rsidRPr="006A3E90" w:rsidRDefault="00F0308A" w:rsidP="00F0308A">
            <w:pPr>
              <w:jc w:val="both"/>
              <w:rPr>
                <w:b/>
              </w:rPr>
            </w:pPr>
            <w:r w:rsidRPr="006A3E90">
              <w:rPr>
                <w:b/>
              </w:rPr>
              <w:t>Forma výuky</w:t>
            </w:r>
          </w:p>
        </w:tc>
        <w:tc>
          <w:tcPr>
            <w:tcW w:w="1207" w:type="dxa"/>
            <w:gridSpan w:val="2"/>
          </w:tcPr>
          <w:p w:rsidR="00F0308A" w:rsidRPr="006A3E90" w:rsidRDefault="00F0308A" w:rsidP="00F0308A">
            <w:pPr>
              <w:jc w:val="both"/>
            </w:pPr>
            <w:r w:rsidRPr="006A3E90">
              <w:t>cvičení</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Forma způsobu ověření studijních výsledků a další požadavky na studenta</w:t>
            </w:r>
          </w:p>
        </w:tc>
        <w:tc>
          <w:tcPr>
            <w:tcW w:w="6769" w:type="dxa"/>
            <w:gridSpan w:val="7"/>
            <w:tcBorders>
              <w:bottom w:val="nil"/>
            </w:tcBorders>
          </w:tcPr>
          <w:p w:rsidR="00F0308A" w:rsidRPr="006A3E90" w:rsidRDefault="00F0308A" w:rsidP="00F0308A">
            <w:pPr>
              <w:jc w:val="both"/>
            </w:pPr>
            <w:r w:rsidRPr="006A3E90">
              <w:t>Způsob zakončení předmětu – klasifikovaný zápočet</w:t>
            </w:r>
          </w:p>
          <w:p w:rsidR="00F0308A" w:rsidRPr="006A3E90" w:rsidRDefault="00F0308A" w:rsidP="00F0308A">
            <w:pPr>
              <w:jc w:val="both"/>
            </w:pPr>
            <w:r w:rsidRPr="006A3E90">
              <w:t>Požadavky na klasifikovaný zápočet: Aktivní účast na cvičeních. 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10 ti minutovou prezentací.  Úspěšné absolvování průběžných testů a závěrečného testu (2 opravné termíny)</w:t>
            </w:r>
            <w:r w:rsidR="00C61C83">
              <w:t xml:space="preserve"> </w:t>
            </w:r>
            <w:r w:rsidRPr="006A3E90">
              <w:t>s minimální úspěšností 60%. Závěrečný test tvoří 2 části: Gramatika, lexikální znalosti založené na probraném učivu. Obchodní dopis. Úkolem pro celý rok studia je přečíst, vypracovat shrnutí a vypsat slovní zásobu z cca 3-5 stran anglického/amerického odborného textu. Splnění tohoto úkolu a diskuse o daném odborném textu bude podmínkou pro absolvování zkoušky v letním semestru.</w:t>
            </w:r>
          </w:p>
        </w:tc>
      </w:tr>
      <w:tr w:rsidR="00F0308A" w:rsidRPr="006A3E90" w:rsidTr="00F0308A">
        <w:trPr>
          <w:trHeight w:val="70"/>
        </w:trPr>
        <w:tc>
          <w:tcPr>
            <w:tcW w:w="9855" w:type="dxa"/>
            <w:gridSpan w:val="8"/>
            <w:tcBorders>
              <w:top w:val="nil"/>
            </w:tcBorders>
          </w:tcPr>
          <w:p w:rsidR="00F0308A" w:rsidRPr="006A3E90" w:rsidRDefault="00F0308A" w:rsidP="00F0308A">
            <w:pPr>
              <w:jc w:val="both"/>
            </w:pPr>
          </w:p>
        </w:tc>
      </w:tr>
      <w:tr w:rsidR="00F0308A" w:rsidRPr="006A3E90" w:rsidTr="00F0308A">
        <w:trPr>
          <w:trHeight w:val="197"/>
        </w:trPr>
        <w:tc>
          <w:tcPr>
            <w:tcW w:w="3086" w:type="dxa"/>
            <w:tcBorders>
              <w:top w:val="nil"/>
            </w:tcBorders>
            <w:shd w:val="clear" w:color="auto" w:fill="F7CAAC"/>
          </w:tcPr>
          <w:p w:rsidR="00F0308A" w:rsidRPr="006A3E90" w:rsidRDefault="00F0308A" w:rsidP="00F0308A">
            <w:pPr>
              <w:jc w:val="both"/>
              <w:rPr>
                <w:b/>
              </w:rPr>
            </w:pPr>
            <w:r w:rsidRPr="006A3E90">
              <w:rPr>
                <w:b/>
              </w:rPr>
              <w:t>Garant předmětu</w:t>
            </w:r>
          </w:p>
        </w:tc>
        <w:tc>
          <w:tcPr>
            <w:tcW w:w="6769" w:type="dxa"/>
            <w:gridSpan w:val="7"/>
            <w:tcBorders>
              <w:top w:val="nil"/>
            </w:tcBorders>
          </w:tcPr>
          <w:p w:rsidR="00F0308A" w:rsidRPr="006A3E90" w:rsidRDefault="00F0308A" w:rsidP="00F0308A">
            <w:pPr>
              <w:shd w:val="clear" w:color="auto" w:fill="FFFFFF"/>
              <w:spacing w:after="100" w:afterAutospacing="1"/>
              <w:outlineLvl w:val="3"/>
              <w:rPr>
                <w:bCs/>
                <w:color w:val="222222"/>
              </w:rPr>
            </w:pPr>
            <w:r w:rsidRPr="006A3E90">
              <w:rPr>
                <w:bCs/>
              </w:rPr>
              <w:t>PhDr. Jana Semotamová</w:t>
            </w:r>
          </w:p>
        </w:tc>
      </w:tr>
      <w:tr w:rsidR="00F0308A" w:rsidRPr="006A3E90" w:rsidTr="00F0308A">
        <w:trPr>
          <w:trHeight w:val="243"/>
        </w:trPr>
        <w:tc>
          <w:tcPr>
            <w:tcW w:w="3086" w:type="dxa"/>
            <w:tcBorders>
              <w:top w:val="nil"/>
            </w:tcBorders>
            <w:shd w:val="clear" w:color="auto" w:fill="F7CAAC"/>
          </w:tcPr>
          <w:p w:rsidR="00F0308A" w:rsidRPr="006A3E90" w:rsidRDefault="00F0308A" w:rsidP="00F0308A">
            <w:pPr>
              <w:jc w:val="both"/>
              <w:rPr>
                <w:b/>
              </w:rPr>
            </w:pPr>
            <w:r w:rsidRPr="006A3E90">
              <w:rPr>
                <w:b/>
              </w:rPr>
              <w:t>Zapojení garanta do výuky předmětu</w:t>
            </w:r>
          </w:p>
        </w:tc>
        <w:tc>
          <w:tcPr>
            <w:tcW w:w="6769" w:type="dxa"/>
            <w:gridSpan w:val="7"/>
            <w:tcBorders>
              <w:top w:val="nil"/>
            </w:tcBorders>
          </w:tcPr>
          <w:p w:rsidR="00F0308A" w:rsidRPr="006A3E90" w:rsidRDefault="00F0308A" w:rsidP="00F0308A">
            <w:pPr>
              <w:jc w:val="both"/>
            </w:pPr>
            <w:r w:rsidRPr="006A3E90">
              <w:t>Garant se podílí v rozsahu 100 %, stanovuje koncepci cvičení a dohlíží na jejich jednotné vedení.</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Vyučující</w:t>
            </w:r>
          </w:p>
        </w:tc>
        <w:tc>
          <w:tcPr>
            <w:tcW w:w="6769" w:type="dxa"/>
            <w:gridSpan w:val="7"/>
            <w:tcBorders>
              <w:bottom w:val="nil"/>
            </w:tcBorders>
          </w:tcPr>
          <w:p w:rsidR="00F0308A" w:rsidRPr="006A3E90" w:rsidRDefault="00F0308A" w:rsidP="00F0308A">
            <w:pPr>
              <w:jc w:val="both"/>
            </w:pPr>
            <w:r w:rsidRPr="006A3E90">
              <w:rPr>
                <w:bCs/>
              </w:rPr>
              <w:t xml:space="preserve">PhDr. Jana Semotamová </w:t>
            </w:r>
            <w:r w:rsidRPr="006A3E90">
              <w:t>– cvičení (100%)</w:t>
            </w:r>
          </w:p>
        </w:tc>
      </w:tr>
      <w:tr w:rsidR="00F0308A" w:rsidRPr="006A3E90" w:rsidTr="00F0308A">
        <w:trPr>
          <w:trHeight w:val="170"/>
        </w:trPr>
        <w:tc>
          <w:tcPr>
            <w:tcW w:w="9855" w:type="dxa"/>
            <w:gridSpan w:val="8"/>
            <w:tcBorders>
              <w:top w:val="nil"/>
            </w:tcBorders>
          </w:tcPr>
          <w:p w:rsidR="00F0308A" w:rsidRPr="006A3E90" w:rsidRDefault="00F0308A" w:rsidP="00F0308A">
            <w:pPr>
              <w:jc w:val="both"/>
              <w:rPr>
                <w:sz w:val="16"/>
              </w:rPr>
            </w:pP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Stručná anotace předmětu</w:t>
            </w:r>
          </w:p>
        </w:tc>
        <w:tc>
          <w:tcPr>
            <w:tcW w:w="6769" w:type="dxa"/>
            <w:gridSpan w:val="7"/>
            <w:tcBorders>
              <w:bottom w:val="nil"/>
            </w:tcBorders>
          </w:tcPr>
          <w:p w:rsidR="00F0308A" w:rsidRPr="006A3E90" w:rsidRDefault="00F0308A" w:rsidP="00F0308A">
            <w:pPr>
              <w:jc w:val="both"/>
            </w:pPr>
          </w:p>
        </w:tc>
      </w:tr>
      <w:tr w:rsidR="00F0308A" w:rsidRPr="006A3E90" w:rsidTr="00F0308A">
        <w:trPr>
          <w:trHeight w:val="3432"/>
        </w:trPr>
        <w:tc>
          <w:tcPr>
            <w:tcW w:w="9855" w:type="dxa"/>
            <w:gridSpan w:val="8"/>
            <w:tcBorders>
              <w:top w:val="nil"/>
              <w:bottom w:val="single" w:sz="12" w:space="0" w:color="auto"/>
            </w:tcBorders>
          </w:tcPr>
          <w:p w:rsidR="00F0308A" w:rsidRPr="006A3E90" w:rsidRDefault="00F0308A" w:rsidP="00F0308A">
            <w:pPr>
              <w:jc w:val="both"/>
            </w:pPr>
            <w:r w:rsidRPr="006A3E90">
              <w:t xml:space="preserve">Cílem předmětu je rozvoj některých odborných jazykových dovedností, které jsou nezbytné při podnikatelské a obchodní činnosti se zahraničním partnerem. Posluchači se seznámí s písemnými operacemi a jejich terminologií v jazyce anglickém. Součástí tohoto kurzu jsou praktické aplikace prostřednictvím případových studií a korespondence. </w:t>
            </w:r>
          </w:p>
          <w:p w:rsidR="00F0308A" w:rsidRPr="006A3E90" w:rsidRDefault="00F0308A" w:rsidP="00F0308A">
            <w:pPr>
              <w:jc w:val="both"/>
            </w:pPr>
            <w:r w:rsidRPr="006A3E90">
              <w:t xml:space="preserve">Rovněž si procvičí různé formy písemné a ústní komunikace s dodavateli/zákazníky v rámci obchodních transakcí (poptávka, nabídka, objednávka, stížnost). V tomto předmětu se předpokládá znalost angličtiny na úrovni B1-B2 dle Společného evropského referenčního rámce pro jazyky. Student má znalosti z oblasti anglické obchodní korespondence. Je obeznámen se standardní úpravou obchodního dopisu a je schopen sestavit formální obchodní dopis. Student dokáže rozlišit formální a neformální fráze užívané v korespondenci emailem a dopisem. </w:t>
            </w:r>
          </w:p>
          <w:p w:rsidR="00F0308A" w:rsidRPr="006A3E90" w:rsidRDefault="00F0308A" w:rsidP="00F0308A">
            <w:pPr>
              <w:jc w:val="both"/>
            </w:pPr>
            <w:r w:rsidRPr="006A3E90">
              <w:t>Student se orientuje v gramatických strukturách gerundia, infinitivu a příčestí na jazykové úrovni B1 až B2 dle Společného evropského referenčního rámce pro jazyky. Student dokáže vyhledat a použít odbornou slovní zásobu, kterou potřebuje k popisu moderního výrobku nebo technologické novinky.</w:t>
            </w:r>
          </w:p>
          <w:p w:rsidR="00F0308A" w:rsidRPr="006A3E90" w:rsidRDefault="00F0308A" w:rsidP="00F0308A">
            <w:pPr>
              <w:jc w:val="both"/>
            </w:pPr>
            <w:r w:rsidRPr="006A3E90">
              <w:t>Další získané dovednosti zahrnují:</w:t>
            </w:r>
          </w:p>
          <w:p w:rsidR="00F0308A" w:rsidRPr="006A3E90" w:rsidRDefault="00F0308A" w:rsidP="00F0308A">
            <w:pPr>
              <w:numPr>
                <w:ilvl w:val="0"/>
                <w:numId w:val="56"/>
              </w:numPr>
              <w:ind w:left="247" w:hanging="284"/>
              <w:contextualSpacing/>
              <w:jc w:val="both"/>
              <w:rPr>
                <w:rFonts w:eastAsia="Calibri"/>
                <w:lang w:eastAsia="en-US"/>
              </w:rPr>
            </w:pPr>
            <w:r w:rsidRPr="006A3E90">
              <w:rPr>
                <w:rFonts w:eastAsia="Calibri"/>
                <w:lang w:eastAsia="en-US"/>
              </w:rPr>
              <w:t xml:space="preserve">Tvorba a odpověď na písemnou žádost, písemná nabídka, vytvoření objednávky a její přijetí, fakturování. </w:t>
            </w:r>
          </w:p>
          <w:p w:rsidR="00F0308A" w:rsidRPr="006A3E90" w:rsidRDefault="00F0308A" w:rsidP="00F0308A">
            <w:pPr>
              <w:numPr>
                <w:ilvl w:val="0"/>
                <w:numId w:val="56"/>
              </w:numPr>
              <w:ind w:left="247" w:hanging="284"/>
              <w:contextualSpacing/>
              <w:jc w:val="both"/>
              <w:rPr>
                <w:rFonts w:eastAsia="Calibri"/>
                <w:lang w:eastAsia="en-US"/>
              </w:rPr>
            </w:pPr>
            <w:r w:rsidRPr="006A3E90">
              <w:rPr>
                <w:rFonts w:eastAsia="Calibri"/>
                <w:lang w:eastAsia="en-US"/>
              </w:rPr>
              <w:t xml:space="preserve">Jednání se zákazníky při prodeji a v případě reklamace. </w:t>
            </w:r>
          </w:p>
          <w:p w:rsidR="00AC5235" w:rsidRDefault="00F0308A" w:rsidP="00F0308A">
            <w:pPr>
              <w:numPr>
                <w:ilvl w:val="0"/>
                <w:numId w:val="56"/>
              </w:numPr>
              <w:ind w:left="247" w:hanging="284"/>
              <w:contextualSpacing/>
              <w:jc w:val="both"/>
              <w:rPr>
                <w:ins w:id="1906" w:author="Neubauerová Bronislava" w:date="2019-08-29T14:39:00Z"/>
                <w:rFonts w:eastAsia="Calibri"/>
                <w:lang w:eastAsia="en-US"/>
              </w:rPr>
            </w:pPr>
            <w:r w:rsidRPr="006A3E90">
              <w:rPr>
                <w:rFonts w:eastAsia="Calibri"/>
                <w:lang w:eastAsia="en-US"/>
              </w:rPr>
              <w:t xml:space="preserve">Poskytování informací, stížnosti a omluvy. </w:t>
            </w:r>
          </w:p>
          <w:p w:rsidR="00AC5235" w:rsidRPr="00AC5235" w:rsidRDefault="00F0308A" w:rsidP="00AC5235">
            <w:pPr>
              <w:numPr>
                <w:ilvl w:val="0"/>
                <w:numId w:val="56"/>
              </w:numPr>
              <w:contextualSpacing/>
              <w:jc w:val="both"/>
              <w:rPr>
                <w:ins w:id="1907" w:author="Neubauerová Bronislava" w:date="2019-08-29T14:39:00Z"/>
                <w:rFonts w:eastAsia="Calibri"/>
                <w:lang w:eastAsia="en-US"/>
              </w:rPr>
            </w:pPr>
            <w:r w:rsidRPr="006A3E90">
              <w:rPr>
                <w:rFonts w:eastAsia="Calibri"/>
                <w:lang w:eastAsia="en-US"/>
              </w:rPr>
              <w:t xml:space="preserve"> </w:t>
            </w:r>
            <w:ins w:id="1908" w:author="Neubauerová Bronislava" w:date="2019-08-29T14:39:00Z">
              <w:r w:rsidR="00AC5235" w:rsidRPr="00AC5235">
                <w:rPr>
                  <w:rFonts w:eastAsia="Calibri"/>
                  <w:lang w:eastAsia="en-US"/>
                </w:rPr>
                <w:t xml:space="preserve">Prezentování </w:t>
              </w:r>
            </w:ins>
          </w:p>
          <w:p w:rsidR="00AC5235" w:rsidRPr="00AC5235" w:rsidRDefault="00AC5235" w:rsidP="00AC5235">
            <w:pPr>
              <w:numPr>
                <w:ilvl w:val="0"/>
                <w:numId w:val="56"/>
              </w:numPr>
              <w:contextualSpacing/>
              <w:jc w:val="both"/>
              <w:rPr>
                <w:ins w:id="1909" w:author="Neubauerová Bronislava" w:date="2019-08-29T14:39:00Z"/>
                <w:rFonts w:eastAsia="Calibri"/>
                <w:lang w:eastAsia="en-US"/>
              </w:rPr>
            </w:pPr>
            <w:ins w:id="1910" w:author="Neubauerová Bronislava" w:date="2019-08-29T14:39:00Z">
              <w:r w:rsidRPr="00AC5235">
                <w:rPr>
                  <w:rFonts w:eastAsia="Calibri"/>
                  <w:lang w:eastAsia="en-US"/>
                </w:rPr>
                <w:t xml:space="preserve">Navazování kontaktů </w:t>
              </w:r>
            </w:ins>
          </w:p>
          <w:p w:rsidR="00AC5235" w:rsidRPr="00AC5235" w:rsidRDefault="00AC5235" w:rsidP="00AC5235">
            <w:pPr>
              <w:numPr>
                <w:ilvl w:val="0"/>
                <w:numId w:val="56"/>
              </w:numPr>
              <w:contextualSpacing/>
              <w:jc w:val="both"/>
              <w:rPr>
                <w:ins w:id="1911" w:author="Neubauerová Bronislava" w:date="2019-08-29T14:39:00Z"/>
                <w:rFonts w:eastAsia="Calibri"/>
                <w:lang w:eastAsia="en-US"/>
              </w:rPr>
            </w:pPr>
            <w:ins w:id="1912" w:author="Neubauerová Bronislava" w:date="2019-08-29T14:39:00Z">
              <w:r w:rsidRPr="00AC5235">
                <w:rPr>
                  <w:rFonts w:eastAsia="Calibri"/>
                  <w:lang w:eastAsia="en-US"/>
                </w:rPr>
                <w:t xml:space="preserve">Konference </w:t>
              </w:r>
            </w:ins>
          </w:p>
          <w:p w:rsidR="00AC5235" w:rsidRPr="00AC5235" w:rsidRDefault="00AC5235" w:rsidP="00AC5235">
            <w:pPr>
              <w:numPr>
                <w:ilvl w:val="0"/>
                <w:numId w:val="56"/>
              </w:numPr>
              <w:contextualSpacing/>
              <w:jc w:val="both"/>
              <w:rPr>
                <w:ins w:id="1913" w:author="Neubauerová Bronislava" w:date="2019-08-29T14:39:00Z"/>
                <w:rFonts w:eastAsia="Calibri"/>
                <w:lang w:eastAsia="en-US"/>
              </w:rPr>
            </w:pPr>
            <w:ins w:id="1914" w:author="Neubauerová Bronislava" w:date="2019-08-29T14:39:00Z">
              <w:r w:rsidRPr="00AC5235">
                <w:rPr>
                  <w:rFonts w:eastAsia="Calibri"/>
                  <w:lang w:eastAsia="en-US"/>
                </w:rPr>
                <w:t xml:space="preserve">Přítomný čas </w:t>
              </w:r>
            </w:ins>
          </w:p>
          <w:p w:rsidR="00AC5235" w:rsidRPr="00AC5235" w:rsidRDefault="00AC5235" w:rsidP="00AC5235">
            <w:pPr>
              <w:numPr>
                <w:ilvl w:val="0"/>
                <w:numId w:val="56"/>
              </w:numPr>
              <w:contextualSpacing/>
              <w:jc w:val="both"/>
              <w:rPr>
                <w:ins w:id="1915" w:author="Neubauerová Bronislava" w:date="2019-08-29T14:39:00Z"/>
                <w:rFonts w:eastAsia="Calibri"/>
                <w:lang w:eastAsia="en-US"/>
              </w:rPr>
            </w:pPr>
            <w:ins w:id="1916" w:author="Neubauerová Bronislava" w:date="2019-08-29T14:39:00Z">
              <w:r w:rsidRPr="00AC5235">
                <w:rPr>
                  <w:rFonts w:eastAsia="Calibri"/>
                  <w:lang w:eastAsia="en-US"/>
                </w:rPr>
                <w:t xml:space="preserve">Slovosled </w:t>
              </w:r>
            </w:ins>
          </w:p>
          <w:p w:rsidR="00AC5235" w:rsidRPr="00AC5235" w:rsidRDefault="00AC5235" w:rsidP="00AC5235">
            <w:pPr>
              <w:numPr>
                <w:ilvl w:val="0"/>
                <w:numId w:val="56"/>
              </w:numPr>
              <w:contextualSpacing/>
              <w:jc w:val="both"/>
              <w:rPr>
                <w:ins w:id="1917" w:author="Neubauerová Bronislava" w:date="2019-08-29T14:39:00Z"/>
                <w:rFonts w:eastAsia="Calibri"/>
                <w:lang w:eastAsia="en-US"/>
              </w:rPr>
            </w:pPr>
            <w:ins w:id="1918" w:author="Neubauerová Bronislava" w:date="2019-08-29T14:39:00Z">
              <w:r w:rsidRPr="00AC5235">
                <w:rPr>
                  <w:rFonts w:eastAsia="Calibri"/>
                  <w:lang w:eastAsia="en-US"/>
                </w:rPr>
                <w:t xml:space="preserve">Telefonování </w:t>
              </w:r>
            </w:ins>
          </w:p>
          <w:p w:rsidR="00AC5235" w:rsidRPr="00AC5235" w:rsidRDefault="00AC5235" w:rsidP="00AC5235">
            <w:pPr>
              <w:numPr>
                <w:ilvl w:val="0"/>
                <w:numId w:val="56"/>
              </w:numPr>
              <w:contextualSpacing/>
              <w:jc w:val="both"/>
              <w:rPr>
                <w:ins w:id="1919" w:author="Neubauerová Bronislava" w:date="2019-08-29T14:39:00Z"/>
                <w:rFonts w:eastAsia="Calibri"/>
                <w:lang w:eastAsia="en-US"/>
              </w:rPr>
            </w:pPr>
            <w:ins w:id="1920" w:author="Neubauerová Bronislava" w:date="2019-08-29T14:39:00Z">
              <w:r w:rsidRPr="00AC5235">
                <w:rPr>
                  <w:rFonts w:eastAsia="Calibri"/>
                  <w:lang w:eastAsia="en-US"/>
                </w:rPr>
                <w:t xml:space="preserve">Minulé časy </w:t>
              </w:r>
            </w:ins>
          </w:p>
          <w:p w:rsidR="00AC5235" w:rsidRPr="00AC5235" w:rsidRDefault="00AC5235" w:rsidP="00AC5235">
            <w:pPr>
              <w:numPr>
                <w:ilvl w:val="0"/>
                <w:numId w:val="56"/>
              </w:numPr>
              <w:contextualSpacing/>
              <w:jc w:val="both"/>
              <w:rPr>
                <w:ins w:id="1921" w:author="Neubauerová Bronislava" w:date="2019-08-29T14:39:00Z"/>
                <w:rFonts w:eastAsia="Calibri"/>
                <w:lang w:eastAsia="en-US"/>
              </w:rPr>
            </w:pPr>
            <w:ins w:id="1922" w:author="Neubauerová Bronislava" w:date="2019-08-29T14:39:00Z">
              <w:r w:rsidRPr="00AC5235">
                <w:rPr>
                  <w:rFonts w:eastAsia="Calibri"/>
                  <w:lang w:eastAsia="en-US"/>
                </w:rPr>
                <w:t xml:space="preserve">Objasnění nedorozumění </w:t>
              </w:r>
            </w:ins>
          </w:p>
          <w:p w:rsidR="00AC5235" w:rsidRPr="00AC5235" w:rsidRDefault="00AC5235" w:rsidP="00AC5235">
            <w:pPr>
              <w:numPr>
                <w:ilvl w:val="0"/>
                <w:numId w:val="56"/>
              </w:numPr>
              <w:contextualSpacing/>
              <w:jc w:val="both"/>
              <w:rPr>
                <w:ins w:id="1923" w:author="Neubauerová Bronislava" w:date="2019-08-29T14:39:00Z"/>
                <w:rFonts w:eastAsia="Calibri"/>
                <w:lang w:eastAsia="en-US"/>
              </w:rPr>
            </w:pPr>
            <w:ins w:id="1924" w:author="Neubauerová Bronislava" w:date="2019-08-29T14:39:00Z">
              <w:r w:rsidRPr="00AC5235">
                <w:rPr>
                  <w:rFonts w:eastAsia="Calibri"/>
                  <w:lang w:eastAsia="en-US"/>
                </w:rPr>
                <w:t xml:space="preserve">Přídavná jména a příslovce </w:t>
              </w:r>
            </w:ins>
          </w:p>
          <w:p w:rsidR="00F0308A" w:rsidRPr="006A3E90" w:rsidRDefault="00F0308A">
            <w:pPr>
              <w:contextualSpacing/>
              <w:jc w:val="both"/>
              <w:rPr>
                <w:rFonts w:eastAsia="Calibri"/>
                <w:lang w:eastAsia="en-US"/>
              </w:rPr>
              <w:pPrChange w:id="1925" w:author="Neubauerová Bronislava" w:date="2019-08-29T14:40:00Z">
                <w:pPr>
                  <w:numPr>
                    <w:numId w:val="56"/>
                  </w:numPr>
                  <w:ind w:left="247" w:hanging="284"/>
                  <w:contextualSpacing/>
                  <w:jc w:val="both"/>
                </w:pPr>
              </w:pPrChange>
            </w:pPr>
          </w:p>
        </w:tc>
      </w:tr>
      <w:tr w:rsidR="00F0308A" w:rsidRPr="006A3E90" w:rsidTr="00F0308A">
        <w:trPr>
          <w:trHeight w:val="265"/>
        </w:trPr>
        <w:tc>
          <w:tcPr>
            <w:tcW w:w="3653" w:type="dxa"/>
            <w:gridSpan w:val="2"/>
            <w:tcBorders>
              <w:top w:val="nil"/>
            </w:tcBorders>
            <w:shd w:val="clear" w:color="auto" w:fill="F7CAAC"/>
          </w:tcPr>
          <w:p w:rsidR="00F0308A" w:rsidRPr="006A3E90" w:rsidRDefault="00F0308A" w:rsidP="00F0308A">
            <w:pPr>
              <w:jc w:val="both"/>
            </w:pPr>
            <w:r w:rsidRPr="006A3E90">
              <w:rPr>
                <w:b/>
              </w:rPr>
              <w:t>Studijní literatura a studijní pomůcky</w:t>
            </w:r>
          </w:p>
        </w:tc>
        <w:tc>
          <w:tcPr>
            <w:tcW w:w="6202" w:type="dxa"/>
            <w:gridSpan w:val="6"/>
            <w:tcBorders>
              <w:top w:val="nil"/>
              <w:bottom w:val="nil"/>
            </w:tcBorders>
          </w:tcPr>
          <w:p w:rsidR="00F0308A" w:rsidRPr="006A3E90" w:rsidRDefault="00F0308A" w:rsidP="00F0308A">
            <w:pPr>
              <w:jc w:val="both"/>
            </w:pPr>
          </w:p>
        </w:tc>
      </w:tr>
      <w:tr w:rsidR="00F0308A" w:rsidRPr="006A3E90" w:rsidTr="00F0308A">
        <w:trPr>
          <w:trHeight w:val="553"/>
        </w:trPr>
        <w:tc>
          <w:tcPr>
            <w:tcW w:w="9855" w:type="dxa"/>
            <w:gridSpan w:val="8"/>
            <w:tcBorders>
              <w:top w:val="nil"/>
            </w:tcBorders>
          </w:tcPr>
          <w:p w:rsidR="00F0308A" w:rsidRPr="006A3E90" w:rsidRDefault="00F0308A" w:rsidP="00F0308A">
            <w:pPr>
              <w:jc w:val="both"/>
              <w:rPr>
                <w:b/>
              </w:rPr>
            </w:pPr>
            <w:r w:rsidRPr="006A3E90">
              <w:rPr>
                <w:b/>
              </w:rPr>
              <w:t>Povinná literatura</w:t>
            </w:r>
          </w:p>
          <w:p w:rsidR="00F0308A" w:rsidRPr="006A3E90" w:rsidRDefault="00F0308A" w:rsidP="00F0308A">
            <w:pPr>
              <w:jc w:val="both"/>
            </w:pPr>
            <w:r w:rsidRPr="006A3E90">
              <w:t xml:space="preserve">MURPHY, R. </w:t>
            </w:r>
            <w:r w:rsidRPr="006A3E90">
              <w:rPr>
                <w:i/>
              </w:rPr>
              <w:t xml:space="preserve">English Grammar in Use Intermediate. </w:t>
            </w:r>
            <w:r w:rsidRPr="006A3E90">
              <w:t>4th ed. Cambridge: Cambridge University Press, 2012, 380 s. ISBN 978-0-521-18906-4.</w:t>
            </w:r>
          </w:p>
          <w:p w:rsidR="00F0308A" w:rsidRPr="006A3E90" w:rsidRDefault="00F0308A" w:rsidP="00F0308A">
            <w:pPr>
              <w:jc w:val="both"/>
            </w:pPr>
            <w:r w:rsidRPr="006A3E90">
              <w:t xml:space="preserve">POWELL, M. </w:t>
            </w:r>
            <w:r w:rsidRPr="006A3E90">
              <w:rPr>
                <w:i/>
              </w:rPr>
              <w:t xml:space="preserve">In Company Intermediate 3.0. </w:t>
            </w:r>
            <w:r w:rsidRPr="006A3E90">
              <w:t>Oxford: Macmillan, 2014, 159 s. ISBN 978-0-230-45520-7.</w:t>
            </w:r>
          </w:p>
          <w:p w:rsidR="00F0308A" w:rsidRPr="006A3E90" w:rsidRDefault="00F0308A" w:rsidP="00F0308A">
            <w:pPr>
              <w:jc w:val="both"/>
              <w:rPr>
                <w:b/>
              </w:rPr>
            </w:pPr>
            <w:r w:rsidRPr="006A3E90">
              <w:rPr>
                <w:b/>
              </w:rPr>
              <w:t>Doporučená literatura</w:t>
            </w:r>
          </w:p>
          <w:p w:rsidR="00F0308A" w:rsidRPr="006A3E90" w:rsidRDefault="00F0308A" w:rsidP="00F0308A">
            <w:pPr>
              <w:jc w:val="both"/>
            </w:pPr>
            <w:r w:rsidRPr="006A3E90">
              <w:lastRenderedPageBreak/>
              <w:t xml:space="preserve">ASHLEY, A. </w:t>
            </w:r>
            <w:r w:rsidRPr="006A3E90">
              <w:rPr>
                <w:i/>
              </w:rPr>
              <w:t>Oxford Handbook Of Commercial Correspondence</w:t>
            </w:r>
            <w:r w:rsidRPr="006A3E90">
              <w:t>. Oxford: Oxford University Press, 2003, 304 s. ISBN 0-19-427406-3.</w:t>
            </w:r>
          </w:p>
          <w:p w:rsidR="00F0308A" w:rsidRPr="006A3E90" w:rsidRDefault="00F0308A" w:rsidP="00F0308A">
            <w:pPr>
              <w:jc w:val="both"/>
              <w:rPr>
                <w:i/>
              </w:rPr>
            </w:pPr>
            <w:r w:rsidRPr="006A3E90">
              <w:t xml:space="preserve">BABÁKOVÁ, J. </w:t>
            </w:r>
            <w:r w:rsidRPr="006A3E90">
              <w:rPr>
                <w:i/>
              </w:rPr>
              <w:t xml:space="preserve">Anglická obchodní korespondence. </w:t>
            </w:r>
            <w:r w:rsidRPr="006A3E90">
              <w:t>1. vyd. Plzeň: Fraus, 1999, 128 s. ISBN 80-7238-051-6.</w:t>
            </w:r>
          </w:p>
          <w:p w:rsidR="00F0308A" w:rsidRPr="006A3E90" w:rsidRDefault="00F0308A" w:rsidP="00F0308A">
            <w:pPr>
              <w:jc w:val="both"/>
            </w:pPr>
            <w:r w:rsidRPr="006A3E90">
              <w:t xml:space="preserve">EMMERSON, P. </w:t>
            </w:r>
            <w:r w:rsidRPr="006A3E90">
              <w:rPr>
                <w:i/>
              </w:rPr>
              <w:t xml:space="preserve">Business Builder Intermediate. </w:t>
            </w:r>
            <w:r w:rsidRPr="006A3E90">
              <w:t>Oxford: Macmillan, 2006, 271 s. ISBN 978-0-3337-5492-4.</w:t>
            </w:r>
          </w:p>
          <w:p w:rsidR="00F0308A" w:rsidRPr="006A3E90" w:rsidRDefault="00F0308A" w:rsidP="00F0308A">
            <w:pPr>
              <w:jc w:val="both"/>
            </w:pPr>
            <w:r w:rsidRPr="006A3E90">
              <w:t xml:space="preserve">HUGHES, J. </w:t>
            </w:r>
            <w:r w:rsidRPr="006A3E90">
              <w:rPr>
                <w:i/>
              </w:rPr>
              <w:t xml:space="preserve">Telephone English. </w:t>
            </w:r>
            <w:r w:rsidRPr="006A3E90">
              <w:t xml:space="preserve">Oxford: Macmillan, 2006, 96 s. ISBN 978-1-4050-8219-8. </w:t>
            </w:r>
          </w:p>
          <w:p w:rsidR="00F0308A" w:rsidRPr="006A3E90" w:rsidRDefault="00F0308A" w:rsidP="00F0308A">
            <w:pPr>
              <w:jc w:val="both"/>
            </w:pPr>
            <w:r w:rsidRPr="006A3E90">
              <w:t xml:space="preserve">MASCULL, B. </w:t>
            </w:r>
            <w:r w:rsidRPr="006A3E90">
              <w:rPr>
                <w:i/>
              </w:rPr>
              <w:t xml:space="preserve">Business Vocabulary in Use. </w:t>
            </w:r>
            <w:r w:rsidRPr="006A3E90">
              <w:t>1st ed. Cambridge: Cambridge University Press, 2002, 172 s. ISBN 0-521-77529-9.</w:t>
            </w:r>
          </w:p>
        </w:tc>
      </w:tr>
      <w:tr w:rsidR="00F0308A" w:rsidRPr="006A3E90" w:rsidTr="00F030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0308A" w:rsidRPr="006A3E90" w:rsidRDefault="00F0308A" w:rsidP="00F0308A">
            <w:pPr>
              <w:jc w:val="center"/>
              <w:rPr>
                <w:b/>
              </w:rPr>
            </w:pPr>
            <w:r w:rsidRPr="006A3E90">
              <w:rPr>
                <w:b/>
              </w:rPr>
              <w:lastRenderedPageBreak/>
              <w:t>Informace ke kombinované nebo distanční formě</w:t>
            </w:r>
          </w:p>
        </w:tc>
      </w:tr>
      <w:tr w:rsidR="00F0308A" w:rsidRPr="006A3E90" w:rsidTr="00F0308A">
        <w:tc>
          <w:tcPr>
            <w:tcW w:w="4787" w:type="dxa"/>
            <w:gridSpan w:val="3"/>
            <w:tcBorders>
              <w:top w:val="single" w:sz="2" w:space="0" w:color="auto"/>
            </w:tcBorders>
            <w:shd w:val="clear" w:color="auto" w:fill="F7CAAC"/>
          </w:tcPr>
          <w:p w:rsidR="00F0308A" w:rsidRPr="006A3E90" w:rsidRDefault="00F0308A" w:rsidP="00F0308A">
            <w:pPr>
              <w:jc w:val="both"/>
            </w:pPr>
            <w:r w:rsidRPr="006A3E90">
              <w:rPr>
                <w:b/>
              </w:rPr>
              <w:t>Rozsah konzultací (soustředění)</w:t>
            </w:r>
          </w:p>
        </w:tc>
        <w:tc>
          <w:tcPr>
            <w:tcW w:w="889" w:type="dxa"/>
            <w:tcBorders>
              <w:top w:val="single" w:sz="2" w:space="0" w:color="auto"/>
            </w:tcBorders>
          </w:tcPr>
          <w:p w:rsidR="00F0308A" w:rsidRPr="006A3E90" w:rsidRDefault="00F0308A" w:rsidP="00F0308A">
            <w:pPr>
              <w:jc w:val="both"/>
            </w:pPr>
            <w:r w:rsidRPr="006A3E90">
              <w:t>10</w:t>
            </w:r>
          </w:p>
        </w:tc>
        <w:tc>
          <w:tcPr>
            <w:tcW w:w="4179" w:type="dxa"/>
            <w:gridSpan w:val="4"/>
            <w:tcBorders>
              <w:top w:val="single" w:sz="2" w:space="0" w:color="auto"/>
            </w:tcBorders>
            <w:shd w:val="clear" w:color="auto" w:fill="F7CAAC"/>
          </w:tcPr>
          <w:p w:rsidR="00F0308A" w:rsidRPr="006A3E90" w:rsidRDefault="00F0308A" w:rsidP="00F0308A">
            <w:pPr>
              <w:jc w:val="both"/>
              <w:rPr>
                <w:b/>
              </w:rPr>
            </w:pPr>
            <w:r w:rsidRPr="006A3E90">
              <w:rPr>
                <w:b/>
              </w:rPr>
              <w:t xml:space="preserve">hodin </w:t>
            </w:r>
          </w:p>
        </w:tc>
      </w:tr>
      <w:tr w:rsidR="00F0308A" w:rsidRPr="006A3E90" w:rsidTr="00F0308A">
        <w:tc>
          <w:tcPr>
            <w:tcW w:w="9855" w:type="dxa"/>
            <w:gridSpan w:val="8"/>
            <w:shd w:val="clear" w:color="auto" w:fill="F7CAAC"/>
          </w:tcPr>
          <w:p w:rsidR="00F0308A" w:rsidRPr="006A3E90" w:rsidRDefault="00F0308A" w:rsidP="00F0308A">
            <w:pPr>
              <w:jc w:val="both"/>
              <w:rPr>
                <w:b/>
              </w:rPr>
            </w:pPr>
            <w:r w:rsidRPr="006A3E90">
              <w:rPr>
                <w:b/>
              </w:rPr>
              <w:t>Informace o způsobu kontaktu s vyučujícím</w:t>
            </w:r>
          </w:p>
        </w:tc>
      </w:tr>
      <w:tr w:rsidR="00F0308A" w:rsidRPr="006A3E90" w:rsidTr="00F0308A">
        <w:trPr>
          <w:trHeight w:val="680"/>
        </w:trPr>
        <w:tc>
          <w:tcPr>
            <w:tcW w:w="9855" w:type="dxa"/>
            <w:gridSpan w:val="8"/>
          </w:tcPr>
          <w:p w:rsidR="00F0308A" w:rsidRPr="006A3E90" w:rsidRDefault="00F0308A" w:rsidP="00F0308A">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0308A" w:rsidRDefault="00F0308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2BBE" w:rsidRPr="00DA2BBE" w:rsidTr="006A3E90">
        <w:tc>
          <w:tcPr>
            <w:tcW w:w="9855" w:type="dxa"/>
            <w:gridSpan w:val="8"/>
            <w:tcBorders>
              <w:bottom w:val="double" w:sz="4" w:space="0" w:color="auto"/>
            </w:tcBorders>
            <w:shd w:val="clear" w:color="auto" w:fill="BDD6EE"/>
          </w:tcPr>
          <w:p w:rsidR="00DA2BBE" w:rsidRPr="00DA2BBE" w:rsidRDefault="00DA2BBE" w:rsidP="00DA2BBE">
            <w:pPr>
              <w:jc w:val="both"/>
              <w:rPr>
                <w:b/>
                <w:sz w:val="28"/>
              </w:rPr>
            </w:pPr>
            <w:r w:rsidRPr="00DA2BBE">
              <w:lastRenderedPageBreak/>
              <w:br w:type="page"/>
            </w:r>
            <w:r w:rsidRPr="00DA2BBE">
              <w:rPr>
                <w:b/>
                <w:sz w:val="28"/>
              </w:rPr>
              <w:t>B-III – Charakteristika studijního předmětu</w:t>
            </w:r>
          </w:p>
        </w:tc>
      </w:tr>
      <w:tr w:rsidR="00DA2BBE" w:rsidRPr="00DA2BBE" w:rsidTr="006A3E90">
        <w:tc>
          <w:tcPr>
            <w:tcW w:w="3086" w:type="dxa"/>
            <w:tcBorders>
              <w:top w:val="double" w:sz="4" w:space="0" w:color="auto"/>
            </w:tcBorders>
            <w:shd w:val="clear" w:color="auto" w:fill="F7CAAC"/>
          </w:tcPr>
          <w:p w:rsidR="00DA2BBE" w:rsidRPr="00DA2BBE" w:rsidRDefault="00DA2BBE" w:rsidP="00DA2BBE">
            <w:pPr>
              <w:jc w:val="both"/>
              <w:rPr>
                <w:b/>
              </w:rPr>
            </w:pPr>
            <w:r w:rsidRPr="00DA2BBE">
              <w:rPr>
                <w:b/>
              </w:rPr>
              <w:t>Název studijního předmětu</w:t>
            </w:r>
          </w:p>
        </w:tc>
        <w:tc>
          <w:tcPr>
            <w:tcW w:w="6769" w:type="dxa"/>
            <w:gridSpan w:val="7"/>
            <w:tcBorders>
              <w:top w:val="double" w:sz="4" w:space="0" w:color="auto"/>
            </w:tcBorders>
          </w:tcPr>
          <w:p w:rsidR="00DA2BBE" w:rsidRPr="00DA2BBE" w:rsidRDefault="00DA2BBE" w:rsidP="00DA2BBE">
            <w:pPr>
              <w:jc w:val="both"/>
            </w:pPr>
            <w:r w:rsidRPr="00DA2BBE">
              <w:t>Úvod do finančních technologií</w:t>
            </w:r>
          </w:p>
        </w:tc>
      </w:tr>
      <w:tr w:rsidR="00DA2BBE" w:rsidRPr="00DA2BBE" w:rsidTr="006A3E90">
        <w:trPr>
          <w:trHeight w:val="249"/>
        </w:trPr>
        <w:tc>
          <w:tcPr>
            <w:tcW w:w="3086" w:type="dxa"/>
            <w:shd w:val="clear" w:color="auto" w:fill="F7CAAC"/>
          </w:tcPr>
          <w:p w:rsidR="00DA2BBE" w:rsidRPr="00DA2BBE" w:rsidRDefault="00DA2BBE" w:rsidP="00DA2BBE">
            <w:pPr>
              <w:jc w:val="both"/>
              <w:rPr>
                <w:b/>
              </w:rPr>
            </w:pPr>
            <w:r w:rsidRPr="00DA2BBE">
              <w:rPr>
                <w:b/>
              </w:rPr>
              <w:t>Typ předmětu</w:t>
            </w:r>
          </w:p>
        </w:tc>
        <w:tc>
          <w:tcPr>
            <w:tcW w:w="3406" w:type="dxa"/>
            <w:gridSpan w:val="4"/>
          </w:tcPr>
          <w:p w:rsidR="00DA2BBE" w:rsidRPr="00DA2BBE" w:rsidRDefault="00DA2BBE" w:rsidP="00DA2BBE">
            <w:pPr>
              <w:jc w:val="both"/>
            </w:pPr>
            <w:r>
              <w:t>p</w:t>
            </w:r>
            <w:r w:rsidRPr="00DA2BBE">
              <w:t>ovinný „P</w:t>
            </w:r>
            <w:r w:rsidR="00BF3B54">
              <w:t>Z</w:t>
            </w:r>
            <w:r w:rsidRPr="00DA2BBE">
              <w:t>“</w:t>
            </w:r>
          </w:p>
        </w:tc>
        <w:tc>
          <w:tcPr>
            <w:tcW w:w="2695" w:type="dxa"/>
            <w:gridSpan w:val="2"/>
            <w:shd w:val="clear" w:color="auto" w:fill="F7CAAC"/>
          </w:tcPr>
          <w:p w:rsidR="00DA2BBE" w:rsidRPr="00DA2BBE" w:rsidRDefault="00DA2BBE" w:rsidP="00DA2BBE">
            <w:pPr>
              <w:jc w:val="both"/>
            </w:pPr>
            <w:r w:rsidRPr="00DA2BBE">
              <w:rPr>
                <w:b/>
              </w:rPr>
              <w:t>doporučený ročník / semestr</w:t>
            </w:r>
          </w:p>
        </w:tc>
        <w:tc>
          <w:tcPr>
            <w:tcW w:w="668" w:type="dxa"/>
          </w:tcPr>
          <w:p w:rsidR="00DA2BBE" w:rsidRPr="00DA2BBE" w:rsidRDefault="00DA2BBE" w:rsidP="00DA2BBE">
            <w:pPr>
              <w:jc w:val="both"/>
            </w:pPr>
            <w:r w:rsidRPr="00DA2BBE">
              <w:t>2/L</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Rozsah studijního předmětu</w:t>
            </w:r>
          </w:p>
        </w:tc>
        <w:tc>
          <w:tcPr>
            <w:tcW w:w="1701" w:type="dxa"/>
            <w:gridSpan w:val="2"/>
          </w:tcPr>
          <w:p w:rsidR="00DA2BBE" w:rsidRPr="00DA2BBE" w:rsidRDefault="00DA2BBE" w:rsidP="00DA2BBE">
            <w:pPr>
              <w:jc w:val="both"/>
            </w:pPr>
            <w:r w:rsidRPr="00DA2BBE">
              <w:t>26p + 13s</w:t>
            </w:r>
          </w:p>
        </w:tc>
        <w:tc>
          <w:tcPr>
            <w:tcW w:w="889" w:type="dxa"/>
            <w:shd w:val="clear" w:color="auto" w:fill="F7CAAC"/>
          </w:tcPr>
          <w:p w:rsidR="00DA2BBE" w:rsidRPr="00DA2BBE" w:rsidRDefault="00DA2BBE" w:rsidP="00DA2BBE">
            <w:pPr>
              <w:jc w:val="both"/>
              <w:rPr>
                <w:b/>
              </w:rPr>
            </w:pPr>
            <w:r w:rsidRPr="00DA2BBE">
              <w:rPr>
                <w:b/>
              </w:rPr>
              <w:t xml:space="preserve">hod. </w:t>
            </w:r>
          </w:p>
        </w:tc>
        <w:tc>
          <w:tcPr>
            <w:tcW w:w="816" w:type="dxa"/>
          </w:tcPr>
          <w:p w:rsidR="00DA2BBE" w:rsidRPr="00DA2BBE" w:rsidRDefault="00DA2BBE" w:rsidP="00DA2BBE">
            <w:pPr>
              <w:jc w:val="both"/>
            </w:pPr>
            <w:r w:rsidRPr="00DA2BBE">
              <w:t>39</w:t>
            </w:r>
          </w:p>
        </w:tc>
        <w:tc>
          <w:tcPr>
            <w:tcW w:w="2156" w:type="dxa"/>
            <w:shd w:val="clear" w:color="auto" w:fill="F7CAAC"/>
          </w:tcPr>
          <w:p w:rsidR="00DA2BBE" w:rsidRPr="00DA2BBE" w:rsidRDefault="00DA2BBE" w:rsidP="00DA2BBE">
            <w:pPr>
              <w:jc w:val="both"/>
              <w:rPr>
                <w:b/>
              </w:rPr>
            </w:pPr>
            <w:r w:rsidRPr="00DA2BBE">
              <w:rPr>
                <w:b/>
              </w:rPr>
              <w:t>kreditů</w:t>
            </w:r>
          </w:p>
        </w:tc>
        <w:tc>
          <w:tcPr>
            <w:tcW w:w="1207" w:type="dxa"/>
            <w:gridSpan w:val="2"/>
          </w:tcPr>
          <w:p w:rsidR="00DA2BBE" w:rsidRPr="00DA2BBE" w:rsidRDefault="00DA2BBE" w:rsidP="00DA2BBE">
            <w:pPr>
              <w:jc w:val="both"/>
            </w:pPr>
            <w:r w:rsidRPr="00DA2BBE">
              <w:t>5</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Prerekvizity, korekvizity, ekvivalence</w:t>
            </w:r>
          </w:p>
        </w:tc>
        <w:tc>
          <w:tcPr>
            <w:tcW w:w="6769" w:type="dxa"/>
            <w:gridSpan w:val="7"/>
          </w:tcPr>
          <w:p w:rsidR="00DA2BBE" w:rsidRPr="00DA2BBE" w:rsidRDefault="00DA2BBE" w:rsidP="00DA2BBE">
            <w:pPr>
              <w:jc w:val="both"/>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Způsob ověření studijních výsledků</w:t>
            </w:r>
          </w:p>
        </w:tc>
        <w:tc>
          <w:tcPr>
            <w:tcW w:w="3406" w:type="dxa"/>
            <w:gridSpan w:val="4"/>
          </w:tcPr>
          <w:p w:rsidR="00DA2BBE" w:rsidRPr="00DA2BBE" w:rsidRDefault="00DA2BBE" w:rsidP="00DA2BBE">
            <w:pPr>
              <w:jc w:val="both"/>
            </w:pPr>
            <w:r w:rsidRPr="00DA2BBE">
              <w:t>zápočet, zkouška</w:t>
            </w:r>
          </w:p>
        </w:tc>
        <w:tc>
          <w:tcPr>
            <w:tcW w:w="2156" w:type="dxa"/>
            <w:shd w:val="clear" w:color="auto" w:fill="F7CAAC"/>
          </w:tcPr>
          <w:p w:rsidR="00DA2BBE" w:rsidRPr="00DA2BBE" w:rsidRDefault="00DA2BBE" w:rsidP="00DA2BBE">
            <w:pPr>
              <w:jc w:val="both"/>
              <w:rPr>
                <w:b/>
              </w:rPr>
            </w:pPr>
            <w:r w:rsidRPr="00DA2BBE">
              <w:rPr>
                <w:b/>
              </w:rPr>
              <w:t>Forma výuky</w:t>
            </w:r>
          </w:p>
        </w:tc>
        <w:tc>
          <w:tcPr>
            <w:tcW w:w="1207" w:type="dxa"/>
            <w:gridSpan w:val="2"/>
          </w:tcPr>
          <w:p w:rsidR="00DA2BBE" w:rsidRPr="00DA2BBE" w:rsidRDefault="00BF3B54" w:rsidP="00DA2BBE">
            <w:pPr>
              <w:jc w:val="both"/>
            </w:pPr>
            <w:r>
              <w:t>p</w:t>
            </w:r>
            <w:r w:rsidR="00DA2BBE" w:rsidRPr="00DA2BBE">
              <w:t>řednáška, seminář</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Forma způsobu ověření studijních výsledků a další požadavky na studenta</w:t>
            </w:r>
          </w:p>
        </w:tc>
        <w:tc>
          <w:tcPr>
            <w:tcW w:w="6769" w:type="dxa"/>
            <w:gridSpan w:val="7"/>
            <w:tcBorders>
              <w:bottom w:val="nil"/>
            </w:tcBorders>
          </w:tcPr>
          <w:p w:rsidR="00BF3B54" w:rsidRDefault="00BF3B54" w:rsidP="00BF3B54">
            <w:r w:rsidRPr="00911525">
              <w:t xml:space="preserve">Způsob zakončení předmětu </w:t>
            </w:r>
            <w:r>
              <w:t>–</w:t>
            </w:r>
            <w:r w:rsidRPr="00911525">
              <w:t xml:space="preserve"> zápočet</w:t>
            </w:r>
            <w:r>
              <w:t>, zkouška</w:t>
            </w:r>
          </w:p>
          <w:p w:rsidR="00BF3B54" w:rsidRDefault="00BF3B54" w:rsidP="00BF3B54">
            <w:pPr>
              <w:jc w:val="both"/>
            </w:pPr>
            <w:r>
              <w:t>Požadavky k zápočtu: vypracování eseje</w:t>
            </w:r>
          </w:p>
          <w:p w:rsidR="00DA2BBE" w:rsidRPr="00DA2BBE" w:rsidRDefault="00BF3B54" w:rsidP="00BF3B54">
            <w:pPr>
              <w:jc w:val="both"/>
              <w:rPr>
                <w:highlight w:val="yellow"/>
              </w:rPr>
            </w:pPr>
            <w:r>
              <w:t>Požadavky ke zkoušce: úspěšné absolvování písemného testu (získání min. 60 % bodů)</w:t>
            </w:r>
          </w:p>
        </w:tc>
      </w:tr>
      <w:tr w:rsidR="00DA2BBE" w:rsidRPr="00DA2BBE" w:rsidTr="006A3E90">
        <w:trPr>
          <w:trHeight w:val="250"/>
        </w:trPr>
        <w:tc>
          <w:tcPr>
            <w:tcW w:w="9855" w:type="dxa"/>
            <w:gridSpan w:val="8"/>
            <w:tcBorders>
              <w:top w:val="nil"/>
            </w:tcBorders>
          </w:tcPr>
          <w:p w:rsidR="00DA2BBE" w:rsidRPr="00DA2BBE" w:rsidRDefault="00DA2BBE" w:rsidP="00DA2BBE">
            <w:pPr>
              <w:jc w:val="both"/>
            </w:pPr>
          </w:p>
        </w:tc>
      </w:tr>
      <w:tr w:rsidR="00DA2BBE" w:rsidRPr="00DA2BBE" w:rsidTr="006A3E90">
        <w:trPr>
          <w:trHeight w:val="197"/>
        </w:trPr>
        <w:tc>
          <w:tcPr>
            <w:tcW w:w="3086" w:type="dxa"/>
            <w:tcBorders>
              <w:top w:val="nil"/>
            </w:tcBorders>
            <w:shd w:val="clear" w:color="auto" w:fill="F7CAAC"/>
          </w:tcPr>
          <w:p w:rsidR="00DA2BBE" w:rsidRPr="00DA2BBE" w:rsidRDefault="00DA2BBE" w:rsidP="00DA2BBE">
            <w:pPr>
              <w:jc w:val="both"/>
              <w:rPr>
                <w:b/>
              </w:rPr>
            </w:pPr>
            <w:r w:rsidRPr="00DA2BBE">
              <w:rPr>
                <w:b/>
              </w:rPr>
              <w:t>Garant předmětu</w:t>
            </w:r>
          </w:p>
        </w:tc>
        <w:tc>
          <w:tcPr>
            <w:tcW w:w="6769" w:type="dxa"/>
            <w:gridSpan w:val="7"/>
            <w:tcBorders>
              <w:top w:val="nil"/>
            </w:tcBorders>
          </w:tcPr>
          <w:p w:rsidR="00DA2BBE" w:rsidRPr="00DA2BBE" w:rsidRDefault="00DA2BBE" w:rsidP="00DA2BBE">
            <w:pPr>
              <w:jc w:val="both"/>
            </w:pPr>
            <w:r w:rsidRPr="00DA2BBE">
              <w:t>Ing. Mojmír Hampl, MSc. Ph.D.</w:t>
            </w:r>
          </w:p>
        </w:tc>
      </w:tr>
      <w:tr w:rsidR="00DA2BBE" w:rsidRPr="00DA2BBE" w:rsidTr="006A3E90">
        <w:trPr>
          <w:trHeight w:val="243"/>
        </w:trPr>
        <w:tc>
          <w:tcPr>
            <w:tcW w:w="3086" w:type="dxa"/>
            <w:tcBorders>
              <w:top w:val="nil"/>
            </w:tcBorders>
            <w:shd w:val="clear" w:color="auto" w:fill="F7CAAC"/>
          </w:tcPr>
          <w:p w:rsidR="00DA2BBE" w:rsidRPr="00DA2BBE" w:rsidRDefault="00DA2BBE" w:rsidP="00DA2BBE">
            <w:pPr>
              <w:jc w:val="both"/>
              <w:rPr>
                <w:b/>
              </w:rPr>
            </w:pPr>
            <w:r w:rsidRPr="00DA2BBE">
              <w:rPr>
                <w:b/>
              </w:rPr>
              <w:t>Zapojení garanta do výuky předmětu</w:t>
            </w:r>
          </w:p>
        </w:tc>
        <w:tc>
          <w:tcPr>
            <w:tcW w:w="6769" w:type="dxa"/>
            <w:gridSpan w:val="7"/>
            <w:tcBorders>
              <w:top w:val="nil"/>
            </w:tcBorders>
          </w:tcPr>
          <w:p w:rsidR="00DA2BBE" w:rsidRPr="00DA2BBE" w:rsidRDefault="00DA2BBE" w:rsidP="00DA2BBE">
            <w:pPr>
              <w:jc w:val="both"/>
            </w:pPr>
            <w:r w:rsidRPr="00DA2BBE">
              <w:t>Garant se podílí v rozsahu 45%, stanovuje koncepci přednášek a seminářů a dohlíží na jejich jednotné vedení.</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Vyučující</w:t>
            </w:r>
          </w:p>
        </w:tc>
        <w:tc>
          <w:tcPr>
            <w:tcW w:w="6769" w:type="dxa"/>
            <w:gridSpan w:val="7"/>
            <w:tcBorders>
              <w:bottom w:val="nil"/>
            </w:tcBorders>
          </w:tcPr>
          <w:p w:rsidR="00DA2BBE" w:rsidRPr="00DA2BBE" w:rsidRDefault="00DA2BBE" w:rsidP="003217D2">
            <w:pPr>
              <w:jc w:val="both"/>
            </w:pPr>
            <w:r w:rsidRPr="00DA2BBE">
              <w:t>Ing. Mojmír Hampl, MSc. Ph.D. – přednášející (45%)</w:t>
            </w:r>
            <w:r w:rsidR="003217D2">
              <w:t>,</w:t>
            </w:r>
            <w:r w:rsidR="00BF3B54">
              <w:t xml:space="preserve"> </w:t>
            </w:r>
            <w:r w:rsidRPr="00DA2BBE">
              <w:t>Ing. Lubor Homolka, Ph.D. – přednášející (30%)</w:t>
            </w:r>
            <w:r w:rsidR="003217D2">
              <w:t>,</w:t>
            </w:r>
            <w:r w:rsidR="00BF3B54">
              <w:t xml:space="preserve"> Mgr. Maria Staszkiewicz, M.E.S. – přednášející (15%) </w:t>
            </w:r>
            <w:r w:rsidR="003217D2">
              <w:t>– ext.,</w:t>
            </w:r>
            <w:r w:rsidR="00BF3B54">
              <w:t xml:space="preserve"> Mgr. Ing. Dominik Stroukal, Ph.D. – přednášející (10%) </w:t>
            </w:r>
            <w:r w:rsidR="003217D2">
              <w:t>– ext.</w:t>
            </w:r>
          </w:p>
        </w:tc>
      </w:tr>
      <w:tr w:rsidR="00DA2BBE" w:rsidRPr="00DA2BBE" w:rsidTr="006A3E90">
        <w:trPr>
          <w:trHeight w:val="70"/>
        </w:trPr>
        <w:tc>
          <w:tcPr>
            <w:tcW w:w="9855" w:type="dxa"/>
            <w:gridSpan w:val="8"/>
            <w:tcBorders>
              <w:top w:val="nil"/>
            </w:tcBorders>
          </w:tcPr>
          <w:p w:rsidR="00DA2BBE" w:rsidRPr="00DA2BBE" w:rsidRDefault="00DA2BBE" w:rsidP="00DA2BBE">
            <w:pPr>
              <w:jc w:val="both"/>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Stručná anotace předmětu</w:t>
            </w:r>
          </w:p>
        </w:tc>
        <w:tc>
          <w:tcPr>
            <w:tcW w:w="6769" w:type="dxa"/>
            <w:gridSpan w:val="7"/>
            <w:tcBorders>
              <w:bottom w:val="nil"/>
            </w:tcBorders>
          </w:tcPr>
          <w:p w:rsidR="00DA2BBE" w:rsidRPr="00DA2BBE" w:rsidRDefault="00DA2BBE" w:rsidP="00DA2BBE">
            <w:pPr>
              <w:jc w:val="both"/>
            </w:pPr>
          </w:p>
        </w:tc>
      </w:tr>
      <w:tr w:rsidR="00DA2BBE" w:rsidRPr="00DA2BBE" w:rsidTr="00DA2BBE">
        <w:trPr>
          <w:trHeight w:val="3471"/>
        </w:trPr>
        <w:tc>
          <w:tcPr>
            <w:tcW w:w="9855" w:type="dxa"/>
            <w:gridSpan w:val="8"/>
            <w:tcBorders>
              <w:top w:val="nil"/>
              <w:bottom w:val="single" w:sz="12" w:space="0" w:color="auto"/>
            </w:tcBorders>
          </w:tcPr>
          <w:p w:rsidR="00BF3B54" w:rsidRPr="00E648D6" w:rsidRDefault="00BF3B54" w:rsidP="00BF3B54">
            <w:pPr>
              <w:jc w:val="both"/>
            </w:pPr>
            <w:r w:rsidRPr="00E648D6">
              <w:t>Smyslem kurzu bude seznámit jeho studenty s nejnovějšími trendy v oblasti finančních technologií a finančních inovací a s jejich očekávanými dopady na fungování bank, peněžního systému a celé oblasti finančního zprostředkování.</w:t>
            </w:r>
          </w:p>
          <w:p w:rsidR="00BF3B54" w:rsidRPr="00E648D6" w:rsidRDefault="00BF3B54" w:rsidP="00BF3B54">
            <w:pPr>
              <w:jc w:val="both"/>
            </w:pPr>
            <w:r w:rsidRPr="00E648D6">
              <w:t xml:space="preserve">Studentům bude v první řadě představena celá oblast inovací směřujících ke snaze vytvořit plnohodnotné </w:t>
            </w:r>
            <w:r w:rsidRPr="00E648D6">
              <w:rPr>
                <w:i/>
                <w:u w:val="single"/>
              </w:rPr>
              <w:t>alternativy</w:t>
            </w:r>
            <w:r w:rsidRPr="00E648D6">
              <w:t xml:space="preserve"> k existujícímu finančnímu systému, tedy svět kryptoměn, resp. kryptoaktiv a jejich technologického podhoubí (primárně blockchain, nebo obecněji distributed ledger technology). Budou vysvětleny koncepční a technické silné a slabé stránky těchto alternativ a traktovány odlišnosti v platebních, vypořádacích a zúčtovacích a obecně ekonomických parametrech těchto systémů oproti systémům tradičním. Vysvětleny budou klíčové pojmy jako DLT, ICO, fork apod. </w:t>
            </w:r>
          </w:p>
          <w:p w:rsidR="00BF3B54" w:rsidRPr="00E648D6" w:rsidRDefault="00BF3B54" w:rsidP="00BF3B54">
            <w:pPr>
              <w:jc w:val="both"/>
            </w:pPr>
            <w:r w:rsidRPr="00E648D6">
              <w:t xml:space="preserve">Dále bude komplementárně diskutována oblast inovací směřujících k evolučním či revolučním změnám </w:t>
            </w:r>
            <w:r w:rsidRPr="00E648D6">
              <w:rPr>
                <w:i/>
                <w:u w:val="single"/>
              </w:rPr>
              <w:t>v rámci</w:t>
            </w:r>
            <w:r w:rsidRPr="00E648D6">
              <w:t xml:space="preserve"> stávajícího finančního systému (zejména v oblasti platebního styku, kontroly nad účty, využívaní dat klientů, poskytování půjček či správy aktiv). Vysvětleny budou tedy klíčové pojmy API, screen scraping, P2P lending, crowdfunding apod.</w:t>
            </w:r>
          </w:p>
          <w:p w:rsidR="00BF3B54" w:rsidRPr="00D16D0D" w:rsidRDefault="00BF3B54" w:rsidP="00BF3B54">
            <w:pPr>
              <w:jc w:val="both"/>
            </w:pPr>
            <w:r w:rsidRPr="00E648D6">
              <w:t xml:space="preserve">Budou představeny koncepční rozdíly mezi pojmy </w:t>
            </w:r>
            <w:r w:rsidRPr="00E648D6">
              <w:rPr>
                <w:i/>
              </w:rPr>
              <w:t>elektronické peníze, kryptoměny/kryptoaktiva a digitální měny</w:t>
            </w:r>
            <w:r w:rsidRPr="00E648D6">
              <w:t xml:space="preserve"> (vydávané centrální bankou). Zároveň bude debatována celá oblast regulatoriky související s oblastí FinTech a to jak na úrovni EU, tak na úrovni FSB/G20, tedy na platformě celosvětové. V souvislosti s tím budou vysvětleny pojmy jako PSD2, </w:t>
            </w:r>
            <w:r w:rsidRPr="00D16D0D">
              <w:t xml:space="preserve">ECSP, interchange fee (pro transakce v oblasti platebních karet) a jejich regulatorní vazba na vývoj ve FinTech oblasti.  </w:t>
            </w:r>
          </w:p>
          <w:p w:rsidR="00BF3B54" w:rsidRPr="00D16D0D" w:rsidRDefault="00BF3B54" w:rsidP="00124FDB">
            <w:pPr>
              <w:pStyle w:val="Odstavecseseznamem"/>
              <w:numPr>
                <w:ilvl w:val="0"/>
                <w:numId w:val="75"/>
              </w:numPr>
              <w:spacing w:after="160" w:line="259" w:lineRule="auto"/>
              <w:ind w:left="245" w:hanging="245"/>
              <w:jc w:val="both"/>
            </w:pPr>
            <w:r w:rsidRPr="00D16D0D">
              <w:t>Vznik a rozvoj Bitcoinu a jeho klonů – blockchain jako technologický základ Bitcoinu a jeho unikátnost, resp. Replikovatelnost</w:t>
            </w:r>
          </w:p>
          <w:p w:rsidR="00BF3B54" w:rsidRPr="00D16D0D" w:rsidRDefault="00BF3B54" w:rsidP="00124FDB">
            <w:pPr>
              <w:pStyle w:val="Odstavecseseznamem"/>
              <w:numPr>
                <w:ilvl w:val="0"/>
                <w:numId w:val="75"/>
              </w:numPr>
              <w:spacing w:after="160" w:line="259" w:lineRule="auto"/>
              <w:ind w:left="245" w:hanging="245"/>
              <w:jc w:val="both"/>
            </w:pPr>
            <w:r w:rsidRPr="00D16D0D">
              <w:t xml:space="preserve">Aplikace konceptu DLT uvnitř i mimo oblast kryptoaktiv </w:t>
            </w:r>
          </w:p>
          <w:p w:rsidR="00BF3B54" w:rsidRPr="00D16D0D" w:rsidRDefault="00BF3B54" w:rsidP="00124FDB">
            <w:pPr>
              <w:pStyle w:val="Odstavecseseznamem"/>
              <w:numPr>
                <w:ilvl w:val="0"/>
                <w:numId w:val="75"/>
              </w:numPr>
              <w:spacing w:after="160" w:line="259" w:lineRule="auto"/>
              <w:ind w:left="245" w:hanging="245"/>
              <w:jc w:val="both"/>
            </w:pPr>
            <w:r w:rsidRPr="00D16D0D">
              <w:t xml:space="preserve">Vysvětlení konceptu </w:t>
            </w:r>
            <w:r w:rsidRPr="00D16D0D">
              <w:rPr>
                <w:i/>
              </w:rPr>
              <w:t>elektronických peněz</w:t>
            </w:r>
            <w:r w:rsidRPr="00D16D0D">
              <w:t xml:space="preserve"> v kontextu regulatoriky EU a v kontextu existujících platebních systémů – definice elektronických peněz jako digitálního ekvivalentu skutečných peněz, který je uložen buď na elektronickém zařízení (předplacená karta, mobilní telefon) nebo na serveru. Porovnání centralizovaných (PayPal, WebMoney) a decentralizovaných systémů. Regulace, povolování a registrace institucí elektronických peněz v ČR/EU.  </w:t>
            </w:r>
          </w:p>
          <w:p w:rsidR="00BF3B54" w:rsidRPr="00D16D0D" w:rsidRDefault="00BF3B54" w:rsidP="00124FDB">
            <w:pPr>
              <w:pStyle w:val="Odstavecseseznamem"/>
              <w:numPr>
                <w:ilvl w:val="0"/>
                <w:numId w:val="75"/>
              </w:numPr>
              <w:spacing w:line="259" w:lineRule="auto"/>
              <w:ind w:left="245" w:hanging="245"/>
              <w:jc w:val="both"/>
            </w:pPr>
            <w:r w:rsidRPr="00D16D0D">
              <w:t xml:space="preserve">CBDC: koncept Central Bank Digital Money, důvody vzniku a zásadní odlišnost od konceptů elektronických peněz a kryptoměn/kryptoaktiv. Objasnění, proč s výjimkou své digitální povahy nejsou tyto koncepty zaměnitelné. </w:t>
            </w:r>
          </w:p>
          <w:p w:rsidR="00DA2BBE" w:rsidRPr="00DA2BBE" w:rsidRDefault="00BF3B54" w:rsidP="00BF3B54">
            <w:pPr>
              <w:jc w:val="both"/>
            </w:pPr>
            <w:r w:rsidRPr="00D16D0D">
              <w:t>Finanční technologie v tradičních finančních službách – alternativní systémy pro obchodování měn, pro platební styk a  poskytování úvěrů (např. mikroplatby, instantní platby, P2P lending apod. včetně konkrétních příkladů existujících firem – Spendee, Revolut, Twisto, Zonky atd.)</w:t>
            </w:r>
          </w:p>
        </w:tc>
      </w:tr>
      <w:tr w:rsidR="00DA2BBE" w:rsidRPr="00DA2BBE" w:rsidTr="006A3E90">
        <w:trPr>
          <w:trHeight w:val="265"/>
        </w:trPr>
        <w:tc>
          <w:tcPr>
            <w:tcW w:w="3653" w:type="dxa"/>
            <w:gridSpan w:val="2"/>
            <w:tcBorders>
              <w:top w:val="nil"/>
            </w:tcBorders>
            <w:shd w:val="clear" w:color="auto" w:fill="F7CAAC"/>
          </w:tcPr>
          <w:p w:rsidR="00DA2BBE" w:rsidRPr="00DA2BBE" w:rsidRDefault="00DA2BBE" w:rsidP="00DA2BBE">
            <w:pPr>
              <w:jc w:val="both"/>
            </w:pPr>
            <w:r w:rsidRPr="00DA2BBE">
              <w:rPr>
                <w:b/>
              </w:rPr>
              <w:t>Studijní literatura a studijní pomůcky</w:t>
            </w:r>
          </w:p>
        </w:tc>
        <w:tc>
          <w:tcPr>
            <w:tcW w:w="6202" w:type="dxa"/>
            <w:gridSpan w:val="6"/>
            <w:tcBorders>
              <w:top w:val="nil"/>
              <w:bottom w:val="nil"/>
            </w:tcBorders>
          </w:tcPr>
          <w:p w:rsidR="00DA2BBE" w:rsidRPr="00DA2BBE" w:rsidRDefault="00DA2BBE" w:rsidP="00DA2BBE">
            <w:pPr>
              <w:jc w:val="both"/>
            </w:pPr>
          </w:p>
        </w:tc>
      </w:tr>
      <w:tr w:rsidR="00DA2BBE" w:rsidRPr="00DA2BBE" w:rsidTr="00BF3B54">
        <w:trPr>
          <w:trHeight w:val="694"/>
        </w:trPr>
        <w:tc>
          <w:tcPr>
            <w:tcW w:w="9855" w:type="dxa"/>
            <w:gridSpan w:val="8"/>
            <w:tcBorders>
              <w:top w:val="nil"/>
            </w:tcBorders>
          </w:tcPr>
          <w:p w:rsidR="00DA2BBE" w:rsidRPr="00DA2BBE" w:rsidRDefault="00DA2BBE" w:rsidP="00DA2BBE">
            <w:pPr>
              <w:ind w:left="360" w:hanging="360"/>
              <w:rPr>
                <w:b/>
              </w:rPr>
            </w:pPr>
            <w:r w:rsidRPr="00DA2BBE">
              <w:rPr>
                <w:b/>
              </w:rPr>
              <w:t>Povinná literatura</w:t>
            </w:r>
          </w:p>
          <w:p w:rsidR="00DA2BBE" w:rsidRPr="00DA2BBE" w:rsidRDefault="00DA2BBE" w:rsidP="00DA2BBE">
            <w:pPr>
              <w:jc w:val="both"/>
            </w:pPr>
            <w:r w:rsidRPr="00DA2BBE">
              <w:t xml:space="preserve">NAKAMOTO, S. </w:t>
            </w:r>
            <w:r w:rsidRPr="00DA2BBE">
              <w:rPr>
                <w:i/>
              </w:rPr>
              <w:t>Bitcoin:</w:t>
            </w:r>
            <w:r w:rsidRPr="00DA2BBE">
              <w:t xml:space="preserve"> </w:t>
            </w:r>
            <w:r w:rsidRPr="00DA2BBE">
              <w:rPr>
                <w:i/>
              </w:rPr>
              <w:t>A Peer-to-Peer Electronic Cash System</w:t>
            </w:r>
            <w:r w:rsidRPr="00DA2BBE">
              <w:t xml:space="preserve"> (</w:t>
            </w:r>
            <w:hyperlink r:id="rId36" w:history="1">
              <w:r w:rsidRPr="00DA2BBE">
                <w:rPr>
                  <w:color w:val="0000FF"/>
                  <w:u w:val="single"/>
                </w:rPr>
                <w:t>https://bitcoin.org/bitcoin.pdf</w:t>
              </w:r>
            </w:hyperlink>
            <w:r w:rsidRPr="00DA2BBE">
              <w:t>)</w:t>
            </w:r>
          </w:p>
          <w:p w:rsidR="00DA2BBE" w:rsidRPr="00DA2BBE" w:rsidRDefault="00DA2BBE" w:rsidP="00DA2BBE">
            <w:pPr>
              <w:jc w:val="both"/>
            </w:pPr>
            <w:r w:rsidRPr="00DA2BBE">
              <w:t xml:space="preserve">STROUKAL, D., SKALICKÝ, J. </w:t>
            </w:r>
            <w:r w:rsidRPr="00DA2BBE">
              <w:rPr>
                <w:i/>
              </w:rPr>
              <w:t>Bitcoin a jiné kryptopeníze budoucnosti</w:t>
            </w:r>
            <w:r w:rsidRPr="00DA2BBE">
              <w:t>, Grada, Praha, 2018, 200 s. ISBN 978-80-271-0742-1.</w:t>
            </w:r>
          </w:p>
          <w:p w:rsidR="00DA2BBE" w:rsidRPr="00DA2BBE" w:rsidRDefault="00DA2BBE" w:rsidP="00DA2BBE">
            <w:pPr>
              <w:jc w:val="both"/>
            </w:pPr>
            <w:r w:rsidRPr="00DA2BBE">
              <w:t xml:space="preserve">Evropská komise: </w:t>
            </w:r>
            <w:r w:rsidRPr="00DA2BBE">
              <w:rPr>
                <w:i/>
              </w:rPr>
              <w:t xml:space="preserve">Akční plán pro finanční technologie: Za konkurenceschopnější a inovativnější evropský finanční sektor COM/2018/0109, 2018 </w:t>
            </w:r>
            <w:r w:rsidRPr="00DA2BBE">
              <w:t>(</w:t>
            </w:r>
            <w:hyperlink r:id="rId37" w:history="1">
              <w:r w:rsidRPr="00DA2BBE">
                <w:rPr>
                  <w:color w:val="0000FF"/>
                  <w:u w:val="single"/>
                </w:rPr>
                <w:t>https://eur-lex.europa.eu/legal-content/EN/TXT/?uri=CELEX:52018DC0109</w:t>
              </w:r>
            </w:hyperlink>
            <w:r w:rsidRPr="00DA2BBE">
              <w:t>)</w:t>
            </w:r>
          </w:p>
          <w:p w:rsidR="00DA2BBE" w:rsidRPr="00BF3B54" w:rsidRDefault="00DA2BBE" w:rsidP="00DA2BBE">
            <w:pPr>
              <w:ind w:left="360" w:hanging="360"/>
              <w:rPr>
                <w:b/>
              </w:rPr>
            </w:pPr>
            <w:r w:rsidRPr="00BF3B54">
              <w:rPr>
                <w:b/>
              </w:rPr>
              <w:t>Doporučená literatura</w:t>
            </w:r>
          </w:p>
          <w:p w:rsidR="00DA2BBE" w:rsidRPr="00DA2BBE" w:rsidRDefault="00BF3B54" w:rsidP="00BF3B54">
            <w:pPr>
              <w:jc w:val="both"/>
            </w:pPr>
            <w:r w:rsidRPr="00DA2BBE">
              <w:t xml:space="preserve">Ministerstvo financí ČR: </w:t>
            </w:r>
            <w:r w:rsidRPr="00DA2BBE">
              <w:rPr>
                <w:i/>
              </w:rPr>
              <w:t>Sdělení MF a ČNB k přechodnému období podle zákona 370/2017 Sb., o platebním styku</w:t>
            </w:r>
            <w:r w:rsidRPr="00DA2BBE">
              <w:t>, 2017 (</w:t>
            </w:r>
            <w:hyperlink r:id="rId38" w:history="1">
              <w:r w:rsidRPr="00DA2BBE">
                <w:rPr>
                  <w:color w:val="0000FF"/>
                  <w:u w:val="single"/>
                </w:rPr>
                <w:t>https://www.mfcr.cz/cs/soukromy-sektor/bankovnictvi-a-platebni-sluzby/platebni-sluzby-a-vyporadani-obchodu/aktuality/2017/sdeleni-mf-a-cnb-k-prechodnemu-obdobi-30272</w:t>
              </w:r>
            </w:hyperlink>
            <w:r>
              <w:t>)</w:t>
            </w:r>
          </w:p>
        </w:tc>
      </w:tr>
      <w:tr w:rsidR="00DA2BBE" w:rsidRPr="00DA2BBE"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A2BBE" w:rsidRPr="00DA2BBE" w:rsidRDefault="00DA2BBE" w:rsidP="00DA2BBE">
            <w:pPr>
              <w:jc w:val="center"/>
              <w:rPr>
                <w:b/>
              </w:rPr>
            </w:pPr>
            <w:r w:rsidRPr="00DA2BBE">
              <w:rPr>
                <w:b/>
              </w:rPr>
              <w:lastRenderedPageBreak/>
              <w:t>Informace ke kombinované nebo distanční formě</w:t>
            </w:r>
          </w:p>
        </w:tc>
      </w:tr>
      <w:tr w:rsidR="00DA2BBE" w:rsidRPr="00DA2BBE" w:rsidTr="006A3E90">
        <w:tc>
          <w:tcPr>
            <w:tcW w:w="4787" w:type="dxa"/>
            <w:gridSpan w:val="3"/>
            <w:tcBorders>
              <w:top w:val="single" w:sz="2" w:space="0" w:color="auto"/>
            </w:tcBorders>
            <w:shd w:val="clear" w:color="auto" w:fill="F7CAAC"/>
          </w:tcPr>
          <w:p w:rsidR="00DA2BBE" w:rsidRPr="00DA2BBE" w:rsidRDefault="00DA2BBE" w:rsidP="00DA2BBE">
            <w:pPr>
              <w:jc w:val="both"/>
            </w:pPr>
            <w:r w:rsidRPr="00DA2BBE">
              <w:rPr>
                <w:b/>
              </w:rPr>
              <w:t>Rozsah konzultací (soustředění)</w:t>
            </w:r>
          </w:p>
        </w:tc>
        <w:tc>
          <w:tcPr>
            <w:tcW w:w="889" w:type="dxa"/>
            <w:tcBorders>
              <w:top w:val="single" w:sz="2" w:space="0" w:color="auto"/>
            </w:tcBorders>
          </w:tcPr>
          <w:p w:rsidR="00DA2BBE" w:rsidRPr="00DA2BBE" w:rsidRDefault="00DA2BBE" w:rsidP="00DA2BBE">
            <w:pPr>
              <w:jc w:val="both"/>
            </w:pPr>
            <w:r w:rsidRPr="00DA2BBE">
              <w:t>15</w:t>
            </w:r>
          </w:p>
        </w:tc>
        <w:tc>
          <w:tcPr>
            <w:tcW w:w="4179" w:type="dxa"/>
            <w:gridSpan w:val="4"/>
            <w:tcBorders>
              <w:top w:val="single" w:sz="2" w:space="0" w:color="auto"/>
            </w:tcBorders>
            <w:shd w:val="clear" w:color="auto" w:fill="F7CAAC"/>
          </w:tcPr>
          <w:p w:rsidR="00DA2BBE" w:rsidRPr="00DA2BBE" w:rsidRDefault="00DA2BBE" w:rsidP="00DA2BBE">
            <w:pPr>
              <w:jc w:val="both"/>
              <w:rPr>
                <w:b/>
              </w:rPr>
            </w:pPr>
            <w:r w:rsidRPr="00DA2BBE">
              <w:rPr>
                <w:b/>
              </w:rPr>
              <w:t xml:space="preserve">hodin </w:t>
            </w:r>
          </w:p>
        </w:tc>
      </w:tr>
      <w:tr w:rsidR="00DA2BBE" w:rsidRPr="00DA2BBE" w:rsidTr="006A3E90">
        <w:tc>
          <w:tcPr>
            <w:tcW w:w="9855" w:type="dxa"/>
            <w:gridSpan w:val="8"/>
            <w:shd w:val="clear" w:color="auto" w:fill="F7CAAC"/>
          </w:tcPr>
          <w:p w:rsidR="00DA2BBE" w:rsidRPr="00DA2BBE" w:rsidRDefault="00DA2BBE" w:rsidP="00DA2BBE">
            <w:pPr>
              <w:jc w:val="both"/>
              <w:rPr>
                <w:b/>
              </w:rPr>
            </w:pPr>
            <w:r w:rsidRPr="00DA2BBE">
              <w:rPr>
                <w:b/>
              </w:rPr>
              <w:t>Informace o způsobu kontaktu s vyučujícím</w:t>
            </w:r>
          </w:p>
        </w:tc>
      </w:tr>
      <w:tr w:rsidR="00DA2BBE" w:rsidRPr="00DA2BBE" w:rsidTr="006A3E90">
        <w:trPr>
          <w:trHeight w:val="723"/>
        </w:trPr>
        <w:tc>
          <w:tcPr>
            <w:tcW w:w="9855" w:type="dxa"/>
            <w:gridSpan w:val="8"/>
          </w:tcPr>
          <w:p w:rsidR="00DA2BBE" w:rsidRPr="00DA2BBE" w:rsidRDefault="00DA2BBE" w:rsidP="00DA2BBE">
            <w:pPr>
              <w:jc w:val="both"/>
            </w:pPr>
            <w:r w:rsidRPr="00DA2BB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2BBE" w:rsidRPr="00DA2BBE" w:rsidTr="006A3E90">
        <w:tc>
          <w:tcPr>
            <w:tcW w:w="9855" w:type="dxa"/>
            <w:gridSpan w:val="8"/>
            <w:tcBorders>
              <w:bottom w:val="double" w:sz="4" w:space="0" w:color="auto"/>
            </w:tcBorders>
            <w:shd w:val="clear" w:color="auto" w:fill="BDD6EE"/>
          </w:tcPr>
          <w:p w:rsidR="00DA2BBE" w:rsidRPr="00DA2BBE" w:rsidRDefault="00DA2BBE" w:rsidP="00DA2BBE">
            <w:pPr>
              <w:jc w:val="both"/>
              <w:rPr>
                <w:b/>
                <w:sz w:val="28"/>
              </w:rPr>
            </w:pPr>
            <w:r w:rsidRPr="00DA2BBE">
              <w:lastRenderedPageBreak/>
              <w:br w:type="page"/>
            </w:r>
            <w:r w:rsidRPr="00DA2BBE">
              <w:rPr>
                <w:b/>
                <w:sz w:val="28"/>
              </w:rPr>
              <w:t>B-III – Charakteristika studijního předmětu</w:t>
            </w:r>
          </w:p>
        </w:tc>
      </w:tr>
      <w:tr w:rsidR="00DA2BBE" w:rsidRPr="00DA2BBE" w:rsidTr="006A3E90">
        <w:tc>
          <w:tcPr>
            <w:tcW w:w="3086" w:type="dxa"/>
            <w:tcBorders>
              <w:top w:val="double" w:sz="4" w:space="0" w:color="auto"/>
            </w:tcBorders>
            <w:shd w:val="clear" w:color="auto" w:fill="F7CAAC"/>
          </w:tcPr>
          <w:p w:rsidR="00DA2BBE" w:rsidRPr="00DA2BBE" w:rsidRDefault="00DA2BBE" w:rsidP="00DA2BBE">
            <w:pPr>
              <w:jc w:val="both"/>
              <w:rPr>
                <w:b/>
              </w:rPr>
            </w:pPr>
            <w:r w:rsidRPr="00DA2BBE">
              <w:rPr>
                <w:b/>
              </w:rPr>
              <w:t>Název studijního předmětu</w:t>
            </w:r>
          </w:p>
        </w:tc>
        <w:tc>
          <w:tcPr>
            <w:tcW w:w="6769" w:type="dxa"/>
            <w:gridSpan w:val="7"/>
            <w:tcBorders>
              <w:top w:val="double" w:sz="4" w:space="0" w:color="auto"/>
            </w:tcBorders>
          </w:tcPr>
          <w:p w:rsidR="00DA2BBE" w:rsidRPr="00DA2BBE" w:rsidRDefault="00DA2BBE" w:rsidP="00DA2BBE">
            <w:pPr>
              <w:jc w:val="both"/>
            </w:pPr>
            <w:r w:rsidRPr="00DA2BBE">
              <w:t>Řízení lidských zdrojů I</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Typ předmětu</w:t>
            </w:r>
          </w:p>
        </w:tc>
        <w:tc>
          <w:tcPr>
            <w:tcW w:w="3406" w:type="dxa"/>
            <w:gridSpan w:val="4"/>
          </w:tcPr>
          <w:p w:rsidR="00DA2BBE" w:rsidRPr="00DA2BBE" w:rsidRDefault="00DA2BBE" w:rsidP="00DA2BBE">
            <w:pPr>
              <w:jc w:val="both"/>
            </w:pPr>
            <w:r w:rsidRPr="00DA2BBE">
              <w:t>povinný „ZT“</w:t>
            </w:r>
          </w:p>
        </w:tc>
        <w:tc>
          <w:tcPr>
            <w:tcW w:w="2695" w:type="dxa"/>
            <w:gridSpan w:val="2"/>
            <w:shd w:val="clear" w:color="auto" w:fill="F7CAAC"/>
          </w:tcPr>
          <w:p w:rsidR="00DA2BBE" w:rsidRPr="00DA2BBE" w:rsidRDefault="00DA2BBE" w:rsidP="00DA2BBE">
            <w:pPr>
              <w:jc w:val="both"/>
            </w:pPr>
            <w:r w:rsidRPr="00DA2BBE">
              <w:rPr>
                <w:b/>
              </w:rPr>
              <w:t>doporučený ročník / semestr</w:t>
            </w:r>
          </w:p>
        </w:tc>
        <w:tc>
          <w:tcPr>
            <w:tcW w:w="668" w:type="dxa"/>
          </w:tcPr>
          <w:p w:rsidR="00DA2BBE" w:rsidRPr="00DA2BBE" w:rsidRDefault="00E83974" w:rsidP="00DA2BBE">
            <w:pPr>
              <w:jc w:val="both"/>
            </w:pPr>
            <w:r>
              <w:t>2</w:t>
            </w:r>
            <w:r w:rsidR="00DA2BBE" w:rsidRPr="00DA2BBE">
              <w:t>/L</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Rozsah studijního předmětu</w:t>
            </w:r>
          </w:p>
        </w:tc>
        <w:tc>
          <w:tcPr>
            <w:tcW w:w="1701" w:type="dxa"/>
            <w:gridSpan w:val="2"/>
          </w:tcPr>
          <w:p w:rsidR="00DA2BBE" w:rsidRPr="00DA2BBE" w:rsidRDefault="00DA2BBE" w:rsidP="00E83974">
            <w:pPr>
              <w:jc w:val="both"/>
            </w:pPr>
            <w:r w:rsidRPr="00DA2BBE">
              <w:t>2</w:t>
            </w:r>
            <w:r w:rsidR="00E83974">
              <w:t>6</w:t>
            </w:r>
            <w:r w:rsidRPr="00DA2BBE">
              <w:t>p + 1</w:t>
            </w:r>
            <w:r w:rsidR="00E83974">
              <w:t>3</w:t>
            </w:r>
            <w:r w:rsidRPr="00DA2BBE">
              <w:t>s</w:t>
            </w:r>
          </w:p>
        </w:tc>
        <w:tc>
          <w:tcPr>
            <w:tcW w:w="889" w:type="dxa"/>
            <w:shd w:val="clear" w:color="auto" w:fill="F7CAAC"/>
          </w:tcPr>
          <w:p w:rsidR="00DA2BBE" w:rsidRPr="00DA2BBE" w:rsidRDefault="00DA2BBE" w:rsidP="00DA2BBE">
            <w:pPr>
              <w:jc w:val="both"/>
              <w:rPr>
                <w:b/>
              </w:rPr>
            </w:pPr>
            <w:r w:rsidRPr="00DA2BBE">
              <w:rPr>
                <w:b/>
              </w:rPr>
              <w:t xml:space="preserve">hod. </w:t>
            </w:r>
          </w:p>
        </w:tc>
        <w:tc>
          <w:tcPr>
            <w:tcW w:w="816" w:type="dxa"/>
          </w:tcPr>
          <w:p w:rsidR="00DA2BBE" w:rsidRPr="00DA2BBE" w:rsidRDefault="00DA2BBE" w:rsidP="00E83974">
            <w:pPr>
              <w:jc w:val="both"/>
            </w:pPr>
            <w:r w:rsidRPr="00DA2BBE">
              <w:t>3</w:t>
            </w:r>
            <w:r w:rsidR="00E83974">
              <w:t>9</w:t>
            </w:r>
          </w:p>
        </w:tc>
        <w:tc>
          <w:tcPr>
            <w:tcW w:w="2156" w:type="dxa"/>
            <w:shd w:val="clear" w:color="auto" w:fill="F7CAAC"/>
          </w:tcPr>
          <w:p w:rsidR="00DA2BBE" w:rsidRPr="00DA2BBE" w:rsidRDefault="00DA2BBE" w:rsidP="00DA2BBE">
            <w:pPr>
              <w:jc w:val="both"/>
              <w:rPr>
                <w:b/>
              </w:rPr>
            </w:pPr>
            <w:r w:rsidRPr="00DA2BBE">
              <w:rPr>
                <w:b/>
              </w:rPr>
              <w:t>kreditů</w:t>
            </w:r>
          </w:p>
        </w:tc>
        <w:tc>
          <w:tcPr>
            <w:tcW w:w="1207" w:type="dxa"/>
            <w:gridSpan w:val="2"/>
          </w:tcPr>
          <w:p w:rsidR="00DA2BBE" w:rsidRPr="00DA2BBE" w:rsidRDefault="00DA2BBE" w:rsidP="00DA2BBE">
            <w:pPr>
              <w:jc w:val="both"/>
            </w:pPr>
            <w:r w:rsidRPr="00DA2BBE">
              <w:t>4</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Prerekvizity, korekvizity, ekvivalence</w:t>
            </w:r>
          </w:p>
        </w:tc>
        <w:tc>
          <w:tcPr>
            <w:tcW w:w="6769" w:type="dxa"/>
            <w:gridSpan w:val="7"/>
          </w:tcPr>
          <w:p w:rsidR="00DA2BBE" w:rsidRPr="00DA2BBE" w:rsidRDefault="00DA2BBE" w:rsidP="00DA2BBE">
            <w:pPr>
              <w:jc w:val="both"/>
            </w:pPr>
            <w:r w:rsidRPr="00DA2BBE">
              <w:t>Ekvivalence (Human Resource Management I)</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Způsob ověření studijních výsledků</w:t>
            </w:r>
          </w:p>
        </w:tc>
        <w:tc>
          <w:tcPr>
            <w:tcW w:w="3406" w:type="dxa"/>
            <w:gridSpan w:val="4"/>
          </w:tcPr>
          <w:p w:rsidR="00DA2BBE" w:rsidRPr="00DA2BBE" w:rsidRDefault="00DA2BBE" w:rsidP="00DA2BBE">
            <w:pPr>
              <w:jc w:val="both"/>
            </w:pPr>
            <w:r w:rsidRPr="00DA2BBE">
              <w:t>zápočet, zkouška</w:t>
            </w:r>
          </w:p>
        </w:tc>
        <w:tc>
          <w:tcPr>
            <w:tcW w:w="2156" w:type="dxa"/>
            <w:shd w:val="clear" w:color="auto" w:fill="F7CAAC"/>
          </w:tcPr>
          <w:p w:rsidR="00DA2BBE" w:rsidRPr="00DA2BBE" w:rsidRDefault="00DA2BBE" w:rsidP="00DA2BBE">
            <w:pPr>
              <w:jc w:val="both"/>
              <w:rPr>
                <w:b/>
              </w:rPr>
            </w:pPr>
            <w:r w:rsidRPr="00DA2BBE">
              <w:rPr>
                <w:b/>
              </w:rPr>
              <w:t>Forma výuky</w:t>
            </w:r>
          </w:p>
        </w:tc>
        <w:tc>
          <w:tcPr>
            <w:tcW w:w="1207" w:type="dxa"/>
            <w:gridSpan w:val="2"/>
          </w:tcPr>
          <w:p w:rsidR="00DA2BBE" w:rsidRPr="00DA2BBE" w:rsidRDefault="00DA2BBE" w:rsidP="00DA2BBE">
            <w:pPr>
              <w:jc w:val="both"/>
            </w:pPr>
            <w:r w:rsidRPr="00DA2BBE">
              <w:t>přednáška, seminář</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Forma způsobu ověření studijních výsledků a další požadavky na studenta</w:t>
            </w:r>
          </w:p>
        </w:tc>
        <w:tc>
          <w:tcPr>
            <w:tcW w:w="6769" w:type="dxa"/>
            <w:gridSpan w:val="7"/>
            <w:tcBorders>
              <w:bottom w:val="nil"/>
            </w:tcBorders>
          </w:tcPr>
          <w:p w:rsidR="00DA2BBE" w:rsidRPr="00DA2BBE" w:rsidRDefault="00DA2BBE" w:rsidP="00DA2BBE">
            <w:pPr>
              <w:jc w:val="both"/>
            </w:pPr>
            <w:r w:rsidRPr="00DA2BBE">
              <w:t>Způsob zakončení předmětu – zápočet, zkouška</w:t>
            </w:r>
          </w:p>
          <w:p w:rsidR="00DA2BBE" w:rsidRPr="00DA2BBE" w:rsidRDefault="00DA2BBE" w:rsidP="00DA2BBE">
            <w:pPr>
              <w:jc w:val="both"/>
            </w:pPr>
            <w:r w:rsidRPr="00DA2BBE">
              <w:t>Požadavky na zápočet: získat hodnocení "splněno" či "splněno s pochvalou" za zadaný seminární úkol; docházka na min. 80 % realizovaných seminářů; aktivní zapojení na seminářích.</w:t>
            </w:r>
          </w:p>
          <w:p w:rsidR="00DA2BBE" w:rsidRPr="00DA2BBE" w:rsidRDefault="00DA2BBE" w:rsidP="00DA2BBE">
            <w:pPr>
              <w:jc w:val="both"/>
            </w:pPr>
            <w:r w:rsidRPr="00DA2BBE">
              <w:t>Požadavky na zkoušku: zvládnutí znalostí, které jsou vymezeny jednotlivými tematickými okruhy kursu. Zkouška má dvě části: písemnou a ústní. Písemný test musí být napsán alespoň na 60 %.</w:t>
            </w:r>
          </w:p>
        </w:tc>
      </w:tr>
      <w:tr w:rsidR="00DA2BBE" w:rsidRPr="00DA2BBE" w:rsidTr="006A3E90">
        <w:trPr>
          <w:trHeight w:val="132"/>
        </w:trPr>
        <w:tc>
          <w:tcPr>
            <w:tcW w:w="9855" w:type="dxa"/>
            <w:gridSpan w:val="8"/>
            <w:tcBorders>
              <w:top w:val="nil"/>
            </w:tcBorders>
          </w:tcPr>
          <w:p w:rsidR="00DA2BBE" w:rsidRPr="00DA2BBE" w:rsidRDefault="00DA2BBE" w:rsidP="00DA2BBE">
            <w:pPr>
              <w:jc w:val="both"/>
              <w:rPr>
                <w:sz w:val="16"/>
              </w:rPr>
            </w:pPr>
          </w:p>
        </w:tc>
      </w:tr>
      <w:tr w:rsidR="00DA2BBE" w:rsidRPr="00DA2BBE" w:rsidTr="006A3E90">
        <w:trPr>
          <w:trHeight w:val="197"/>
        </w:trPr>
        <w:tc>
          <w:tcPr>
            <w:tcW w:w="3086" w:type="dxa"/>
            <w:tcBorders>
              <w:top w:val="nil"/>
            </w:tcBorders>
            <w:shd w:val="clear" w:color="auto" w:fill="F7CAAC"/>
          </w:tcPr>
          <w:p w:rsidR="00DA2BBE" w:rsidRPr="00DA2BBE" w:rsidRDefault="00DA2BBE" w:rsidP="00DA2BBE">
            <w:pPr>
              <w:jc w:val="both"/>
              <w:rPr>
                <w:b/>
              </w:rPr>
            </w:pPr>
            <w:r w:rsidRPr="00DA2BBE">
              <w:rPr>
                <w:b/>
              </w:rPr>
              <w:t>Garant předmětu</w:t>
            </w:r>
          </w:p>
        </w:tc>
        <w:tc>
          <w:tcPr>
            <w:tcW w:w="6769" w:type="dxa"/>
            <w:gridSpan w:val="7"/>
            <w:tcBorders>
              <w:top w:val="nil"/>
            </w:tcBorders>
          </w:tcPr>
          <w:p w:rsidR="00DA2BBE" w:rsidRPr="00DA2BBE" w:rsidRDefault="00DA2BBE" w:rsidP="00DA2BBE">
            <w:pPr>
              <w:jc w:val="both"/>
            </w:pPr>
            <w:r w:rsidRPr="00DA2BBE">
              <w:t>Ing. Jana Matošková, Ph.D.</w:t>
            </w:r>
          </w:p>
        </w:tc>
      </w:tr>
      <w:tr w:rsidR="00DA2BBE" w:rsidRPr="00DA2BBE" w:rsidTr="006A3E90">
        <w:trPr>
          <w:trHeight w:val="243"/>
        </w:trPr>
        <w:tc>
          <w:tcPr>
            <w:tcW w:w="3086" w:type="dxa"/>
            <w:tcBorders>
              <w:top w:val="nil"/>
            </w:tcBorders>
            <w:shd w:val="clear" w:color="auto" w:fill="F7CAAC"/>
          </w:tcPr>
          <w:p w:rsidR="00DA2BBE" w:rsidRPr="00DA2BBE" w:rsidRDefault="00DA2BBE" w:rsidP="00DA2BBE">
            <w:pPr>
              <w:jc w:val="both"/>
              <w:rPr>
                <w:b/>
              </w:rPr>
            </w:pPr>
            <w:r w:rsidRPr="00DA2BBE">
              <w:rPr>
                <w:b/>
              </w:rPr>
              <w:t>Zapojení garanta do výuky předmětu</w:t>
            </w:r>
          </w:p>
        </w:tc>
        <w:tc>
          <w:tcPr>
            <w:tcW w:w="6769" w:type="dxa"/>
            <w:gridSpan w:val="7"/>
            <w:tcBorders>
              <w:top w:val="nil"/>
            </w:tcBorders>
          </w:tcPr>
          <w:p w:rsidR="00DA2BBE" w:rsidRPr="00DA2BBE" w:rsidRDefault="00DA2BBE" w:rsidP="00DA2BBE">
            <w:pPr>
              <w:jc w:val="both"/>
            </w:pPr>
            <w:r w:rsidRPr="00DA2BBE">
              <w:t xml:space="preserve">Garant se podílí na přednášení v rozsahu 100 %, dále stanovuje koncepci seminářů a dohlíží na jejich jednotné vedení. </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Vyučující</w:t>
            </w:r>
          </w:p>
        </w:tc>
        <w:tc>
          <w:tcPr>
            <w:tcW w:w="6769" w:type="dxa"/>
            <w:gridSpan w:val="7"/>
            <w:tcBorders>
              <w:bottom w:val="nil"/>
            </w:tcBorders>
          </w:tcPr>
          <w:p w:rsidR="00DA2BBE" w:rsidRPr="00DA2BBE" w:rsidRDefault="00DA2BBE" w:rsidP="00DA2BBE">
            <w:pPr>
              <w:jc w:val="both"/>
            </w:pPr>
            <w:r w:rsidRPr="00DA2BBE">
              <w:t>Ing. Jana Matošková, Ph.D. – přednášky (100%)</w:t>
            </w:r>
          </w:p>
        </w:tc>
      </w:tr>
      <w:tr w:rsidR="00DA2BBE" w:rsidRPr="00DA2BBE" w:rsidTr="006A3E90">
        <w:trPr>
          <w:trHeight w:val="78"/>
        </w:trPr>
        <w:tc>
          <w:tcPr>
            <w:tcW w:w="9855" w:type="dxa"/>
            <w:gridSpan w:val="8"/>
            <w:tcBorders>
              <w:top w:val="nil"/>
            </w:tcBorders>
          </w:tcPr>
          <w:p w:rsidR="00DA2BBE" w:rsidRPr="00DA2BBE" w:rsidRDefault="00DA2BBE" w:rsidP="00DA2BBE">
            <w:pPr>
              <w:jc w:val="both"/>
              <w:rPr>
                <w:sz w:val="16"/>
              </w:rPr>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Stručná anotace předmětu</w:t>
            </w:r>
          </w:p>
        </w:tc>
        <w:tc>
          <w:tcPr>
            <w:tcW w:w="6769" w:type="dxa"/>
            <w:gridSpan w:val="7"/>
            <w:tcBorders>
              <w:bottom w:val="nil"/>
            </w:tcBorders>
          </w:tcPr>
          <w:p w:rsidR="00DA2BBE" w:rsidRPr="00DA2BBE" w:rsidRDefault="00DA2BBE" w:rsidP="00DA2BBE">
            <w:pPr>
              <w:jc w:val="both"/>
            </w:pPr>
          </w:p>
        </w:tc>
      </w:tr>
      <w:tr w:rsidR="00DA2BBE" w:rsidRPr="00DA2BBE" w:rsidTr="006A3E90">
        <w:trPr>
          <w:trHeight w:val="3938"/>
        </w:trPr>
        <w:tc>
          <w:tcPr>
            <w:tcW w:w="9855" w:type="dxa"/>
            <w:gridSpan w:val="8"/>
            <w:tcBorders>
              <w:top w:val="nil"/>
              <w:bottom w:val="single" w:sz="12" w:space="0" w:color="auto"/>
            </w:tcBorders>
          </w:tcPr>
          <w:p w:rsidR="00DA2BBE" w:rsidRPr="00DA2BBE" w:rsidRDefault="00DA2BBE" w:rsidP="00DA2BBE">
            <w:pPr>
              <w:jc w:val="both"/>
            </w:pPr>
            <w:r w:rsidRPr="00DA2BBE">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Vývoj názorů na úlohu řízení lidských zdrojů v podniku. Moderní koncepce personálního řízení.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Analýza práce, vytváření pracovních úkolů a pracovních míst. Organizace pracovní doby.</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Pracovní motivace a odměňování pracovníků.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Vyhledávání, výběr, příjem a adaptace pracovníků.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Řízení pracovního výkonu a hodnocení pracovníků.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Odchody pracovníků z organizace.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Vzdělávání a rozvoj pracovníků.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Informační zabezpečení personálního řízení. Personální evidence.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Organizační kultura a její složky.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Péče o pracovníky.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Pracovní vztahy.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Odbory a kolektivní vyjednávání.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Tvorba pracovního prostředí a pracovních podmínek. Bezpečnost a ochrana zdraví při práci.</w:t>
            </w:r>
          </w:p>
        </w:tc>
      </w:tr>
      <w:tr w:rsidR="00DA2BBE" w:rsidRPr="00DA2BBE" w:rsidTr="006A3E90">
        <w:trPr>
          <w:trHeight w:val="265"/>
        </w:trPr>
        <w:tc>
          <w:tcPr>
            <w:tcW w:w="3653" w:type="dxa"/>
            <w:gridSpan w:val="2"/>
            <w:tcBorders>
              <w:top w:val="nil"/>
            </w:tcBorders>
            <w:shd w:val="clear" w:color="auto" w:fill="F7CAAC"/>
          </w:tcPr>
          <w:p w:rsidR="00DA2BBE" w:rsidRPr="00DA2BBE" w:rsidRDefault="00DA2BBE" w:rsidP="00DA2BBE">
            <w:pPr>
              <w:jc w:val="both"/>
            </w:pPr>
            <w:r w:rsidRPr="00DA2BBE">
              <w:rPr>
                <w:b/>
              </w:rPr>
              <w:t>Studijní literatura a studijní pomůcky</w:t>
            </w:r>
          </w:p>
        </w:tc>
        <w:tc>
          <w:tcPr>
            <w:tcW w:w="6202" w:type="dxa"/>
            <w:gridSpan w:val="6"/>
            <w:tcBorders>
              <w:top w:val="nil"/>
              <w:bottom w:val="nil"/>
            </w:tcBorders>
          </w:tcPr>
          <w:p w:rsidR="00DA2BBE" w:rsidRPr="00DA2BBE" w:rsidRDefault="00DA2BBE" w:rsidP="00DA2BBE">
            <w:pPr>
              <w:jc w:val="both"/>
            </w:pPr>
          </w:p>
        </w:tc>
      </w:tr>
      <w:tr w:rsidR="00DA2BBE" w:rsidRPr="00DA2BBE" w:rsidTr="006A3E90">
        <w:trPr>
          <w:trHeight w:val="283"/>
        </w:trPr>
        <w:tc>
          <w:tcPr>
            <w:tcW w:w="9855" w:type="dxa"/>
            <w:gridSpan w:val="8"/>
            <w:tcBorders>
              <w:top w:val="nil"/>
            </w:tcBorders>
          </w:tcPr>
          <w:p w:rsidR="00DA2BBE" w:rsidRPr="00DA2BBE" w:rsidRDefault="00DA2BBE" w:rsidP="00DA2BBE">
            <w:pPr>
              <w:jc w:val="both"/>
              <w:rPr>
                <w:b/>
              </w:rPr>
            </w:pPr>
            <w:r w:rsidRPr="00DA2BBE">
              <w:rPr>
                <w:b/>
              </w:rPr>
              <w:t>Povinná literatura</w:t>
            </w:r>
          </w:p>
          <w:p w:rsidR="00DA2BBE" w:rsidRPr="00DA2BBE" w:rsidRDefault="00DA2BBE" w:rsidP="00DA2BBE">
            <w:pPr>
              <w:jc w:val="both"/>
            </w:pPr>
            <w:r w:rsidRPr="00DA2BBE">
              <w:t xml:space="preserve">ARMSTRONG, M., TAYLOR, S. </w:t>
            </w:r>
            <w:r w:rsidRPr="00DA2BBE">
              <w:rPr>
                <w:i/>
                <w:iCs/>
              </w:rPr>
              <w:t>Řízení lidských zdrojů: moderní pojetí a postupy</w:t>
            </w:r>
            <w:r w:rsidRPr="00DA2BBE">
              <w:t>. 13. vyd. Praha: Grada, 2015, 920 s. ISBN 978-80-247-5258-7.</w:t>
            </w:r>
          </w:p>
          <w:p w:rsidR="00DA2BBE" w:rsidRPr="00DA2BBE" w:rsidRDefault="00DA2BBE" w:rsidP="00DA2BBE">
            <w:pPr>
              <w:jc w:val="both"/>
            </w:pPr>
            <w:r w:rsidRPr="00DA2BBE">
              <w:t xml:space="preserve">DVOŘÁKOVÁ, Z. </w:t>
            </w:r>
            <w:r w:rsidRPr="00DA2BBE">
              <w:rPr>
                <w:i/>
                <w:iCs/>
              </w:rPr>
              <w:t>Řízení lidských zdrojů</w:t>
            </w:r>
            <w:r w:rsidRPr="00DA2BBE">
              <w:t>. 1. vyd. Praha: C.H. Beck, 2012, 559 s. ISBN 978-80-7400-347-9.</w:t>
            </w:r>
          </w:p>
          <w:p w:rsidR="00DA2BBE" w:rsidRPr="00DA2BBE" w:rsidRDefault="00DA2BBE" w:rsidP="00DA2BBE">
            <w:pPr>
              <w:jc w:val="both"/>
            </w:pPr>
            <w:r w:rsidRPr="00DA2BBE">
              <w:t xml:space="preserve">GREGAR, A. </w:t>
            </w:r>
            <w:r w:rsidRPr="00DA2BBE">
              <w:rPr>
                <w:i/>
                <w:iCs/>
              </w:rPr>
              <w:t>Personální management: vybrané kapitoly</w:t>
            </w:r>
            <w:r w:rsidRPr="00DA2BBE">
              <w:t>. 1. vyd. Zlín: Univerzita Tomáše Bati ve Zlíně, 2010, 95 s. ISBN 978-80-7318-915-0.</w:t>
            </w:r>
          </w:p>
          <w:p w:rsidR="00DA2BBE" w:rsidRPr="00DA2BBE" w:rsidRDefault="00DA2BBE" w:rsidP="00DA2BBE">
            <w:pPr>
              <w:jc w:val="both"/>
            </w:pPr>
            <w:r w:rsidRPr="00DA2BBE">
              <w:t xml:space="preserve">KOUBEK, J. </w:t>
            </w:r>
            <w:r w:rsidRPr="00DA2BBE">
              <w:rPr>
                <w:i/>
                <w:iCs/>
              </w:rPr>
              <w:t>Řízení lidských zdrojů: základy moderní personalistiky</w:t>
            </w:r>
            <w:r w:rsidRPr="00DA2BBE">
              <w:t>. 5. vyd. Praha: Management Press, 2015, 399 s. ISBN 978-80-7261-288-8.</w:t>
            </w:r>
          </w:p>
          <w:p w:rsidR="00DA2BBE" w:rsidRPr="00DA2BBE" w:rsidRDefault="00DA2BBE" w:rsidP="00DA2BBE">
            <w:pPr>
              <w:jc w:val="both"/>
              <w:rPr>
                <w:b/>
              </w:rPr>
            </w:pPr>
            <w:r w:rsidRPr="00DA2BBE">
              <w:rPr>
                <w:b/>
              </w:rPr>
              <w:t>Doporučená literatura</w:t>
            </w:r>
          </w:p>
          <w:p w:rsidR="00DA2BBE" w:rsidRPr="00DA2BBE" w:rsidRDefault="00DA2BBE" w:rsidP="00DA2BBE">
            <w:pPr>
              <w:jc w:val="both"/>
            </w:pPr>
            <w:r w:rsidRPr="00DA2BBE">
              <w:t xml:space="preserve">FAERBER, Y., STÖWE, C. </w:t>
            </w:r>
            <w:r w:rsidRPr="00DA2BBE">
              <w:rPr>
                <w:i/>
                <w:iCs/>
              </w:rPr>
              <w:t>Vedení lidí v praxi: zlepšete své manažerské dovednosti</w:t>
            </w:r>
            <w:r w:rsidRPr="00DA2BBE">
              <w:t>. 1. vyd. Praha: Grada, 2007, 152 s. ISBN 978-80-247-2009-8.</w:t>
            </w:r>
          </w:p>
          <w:p w:rsidR="00DA2BBE" w:rsidRPr="00DA2BBE" w:rsidRDefault="00DA2BBE" w:rsidP="00DA2BBE">
            <w:pPr>
              <w:jc w:val="both"/>
            </w:pPr>
            <w:r w:rsidRPr="00DA2BBE">
              <w:t xml:space="preserve">KOCIANOVÁ, R. </w:t>
            </w:r>
            <w:r w:rsidRPr="00DA2BBE">
              <w:rPr>
                <w:i/>
                <w:iCs/>
              </w:rPr>
              <w:t>Personální řízení: východiska a vývoj</w:t>
            </w:r>
            <w:r w:rsidRPr="00DA2BBE">
              <w:t>. 2. vyd. Praha: Grada, 2012, 149 s. ISBN 978-80-247-3269-5.</w:t>
            </w:r>
          </w:p>
          <w:p w:rsidR="00DA2BBE" w:rsidRPr="00DA2BBE" w:rsidRDefault="00DA2BBE" w:rsidP="00DA2BBE">
            <w:pPr>
              <w:jc w:val="both"/>
            </w:pPr>
            <w:r w:rsidRPr="00DA2BBE">
              <w:t xml:space="preserve">MARCIANO, P. L. </w:t>
            </w:r>
            <w:r w:rsidRPr="00DA2BBE">
              <w:rPr>
                <w:i/>
                <w:iCs/>
              </w:rPr>
              <w:t>Cukr a bič nefungují: vybudujte si kulturu zapojení zaměstnanců na principech respektu</w:t>
            </w:r>
            <w:r w:rsidRPr="00DA2BBE">
              <w:t>. Brno: Motiv Press, 2013, 232 s. ISBN 978-80-904133-9-9.</w:t>
            </w:r>
          </w:p>
          <w:p w:rsidR="00DA2BBE" w:rsidRPr="00DA2BBE" w:rsidRDefault="00DA2BBE" w:rsidP="00DA2BBE">
            <w:pPr>
              <w:jc w:val="both"/>
            </w:pPr>
            <w:r w:rsidRPr="00DA2BBE">
              <w:t xml:space="preserve">URBAN, J. </w:t>
            </w:r>
            <w:r w:rsidRPr="00DA2BBE">
              <w:rPr>
                <w:i/>
                <w:iCs/>
              </w:rPr>
              <w:t>Řízení lidí v organizaci: personální rozměr managementu</w:t>
            </w:r>
            <w:r w:rsidRPr="00DA2BBE">
              <w:t>. 2. vyd. Praha: Wolters Kluwer ČR, 2013, 275 s. ISBN 978-80-7357-925-8.</w:t>
            </w:r>
          </w:p>
          <w:p w:rsidR="00DA2BBE" w:rsidRPr="00DA2BBE" w:rsidRDefault="00DA2BBE" w:rsidP="00DA2BBE">
            <w:pPr>
              <w:jc w:val="both"/>
            </w:pPr>
            <w:r w:rsidRPr="00DA2BBE">
              <w:lastRenderedPageBreak/>
              <w:t xml:space="preserve">URBAN, J. a kol. </w:t>
            </w:r>
            <w:r w:rsidRPr="00DA2BBE">
              <w:rPr>
                <w:i/>
                <w:iCs/>
              </w:rPr>
              <w:t>Personalistika</w:t>
            </w:r>
            <w:r w:rsidRPr="00DA2BBE">
              <w:t>. 4. vyd. Praha: Wolters Kluwer ČR, 2011, 984 s. ISBN 978-80-7357-627-1.</w:t>
            </w:r>
          </w:p>
        </w:tc>
      </w:tr>
      <w:tr w:rsidR="00DA2BBE" w:rsidRPr="00DA2BBE"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A2BBE" w:rsidRPr="00DA2BBE" w:rsidRDefault="00DA2BBE" w:rsidP="00DA2BBE">
            <w:pPr>
              <w:jc w:val="center"/>
              <w:rPr>
                <w:b/>
              </w:rPr>
            </w:pPr>
            <w:r w:rsidRPr="00DA2BBE">
              <w:rPr>
                <w:b/>
              </w:rPr>
              <w:lastRenderedPageBreak/>
              <w:t>Informace ke kombinované nebo distanční formě</w:t>
            </w:r>
          </w:p>
        </w:tc>
      </w:tr>
      <w:tr w:rsidR="00DA2BBE" w:rsidRPr="00DA2BBE" w:rsidTr="006A3E90">
        <w:tc>
          <w:tcPr>
            <w:tcW w:w="4787" w:type="dxa"/>
            <w:gridSpan w:val="3"/>
            <w:tcBorders>
              <w:top w:val="single" w:sz="2" w:space="0" w:color="auto"/>
            </w:tcBorders>
            <w:shd w:val="clear" w:color="auto" w:fill="F7CAAC"/>
          </w:tcPr>
          <w:p w:rsidR="00DA2BBE" w:rsidRPr="00DA2BBE" w:rsidRDefault="00DA2BBE" w:rsidP="00DA2BBE">
            <w:pPr>
              <w:jc w:val="both"/>
            </w:pPr>
            <w:r w:rsidRPr="00DA2BBE">
              <w:rPr>
                <w:b/>
              </w:rPr>
              <w:t>Rozsah konzultací (soustředění)</w:t>
            </w:r>
          </w:p>
        </w:tc>
        <w:tc>
          <w:tcPr>
            <w:tcW w:w="889" w:type="dxa"/>
            <w:tcBorders>
              <w:top w:val="single" w:sz="2" w:space="0" w:color="auto"/>
            </w:tcBorders>
          </w:tcPr>
          <w:p w:rsidR="00DA2BBE" w:rsidRPr="00DA2BBE" w:rsidRDefault="00DA2BBE" w:rsidP="00DA2BBE">
            <w:pPr>
              <w:jc w:val="both"/>
            </w:pPr>
            <w:r w:rsidRPr="00DA2BBE">
              <w:t>15</w:t>
            </w:r>
          </w:p>
        </w:tc>
        <w:tc>
          <w:tcPr>
            <w:tcW w:w="4179" w:type="dxa"/>
            <w:gridSpan w:val="4"/>
            <w:tcBorders>
              <w:top w:val="single" w:sz="2" w:space="0" w:color="auto"/>
            </w:tcBorders>
            <w:shd w:val="clear" w:color="auto" w:fill="F7CAAC"/>
          </w:tcPr>
          <w:p w:rsidR="00DA2BBE" w:rsidRPr="00DA2BBE" w:rsidRDefault="00DA2BBE" w:rsidP="00DA2BBE">
            <w:pPr>
              <w:jc w:val="both"/>
              <w:rPr>
                <w:b/>
              </w:rPr>
            </w:pPr>
            <w:r w:rsidRPr="00DA2BBE">
              <w:rPr>
                <w:b/>
              </w:rPr>
              <w:t xml:space="preserve">hodin </w:t>
            </w:r>
          </w:p>
        </w:tc>
      </w:tr>
      <w:tr w:rsidR="00DA2BBE" w:rsidRPr="00DA2BBE" w:rsidTr="006A3E90">
        <w:tc>
          <w:tcPr>
            <w:tcW w:w="9855" w:type="dxa"/>
            <w:gridSpan w:val="8"/>
            <w:shd w:val="clear" w:color="auto" w:fill="F7CAAC"/>
          </w:tcPr>
          <w:p w:rsidR="00DA2BBE" w:rsidRPr="00DA2BBE" w:rsidRDefault="00DA2BBE" w:rsidP="00DA2BBE">
            <w:pPr>
              <w:jc w:val="both"/>
              <w:rPr>
                <w:b/>
              </w:rPr>
            </w:pPr>
            <w:r w:rsidRPr="00DA2BBE">
              <w:rPr>
                <w:b/>
              </w:rPr>
              <w:t>Informace o způsobu kontaktu s vyučujícím</w:t>
            </w:r>
          </w:p>
        </w:tc>
      </w:tr>
      <w:tr w:rsidR="00DA2BBE" w:rsidRPr="00DA2BBE" w:rsidTr="006A3E90">
        <w:trPr>
          <w:trHeight w:val="818"/>
        </w:trPr>
        <w:tc>
          <w:tcPr>
            <w:tcW w:w="9855" w:type="dxa"/>
            <w:gridSpan w:val="8"/>
          </w:tcPr>
          <w:p w:rsidR="00DA2BBE" w:rsidRPr="00DA2BBE" w:rsidRDefault="00DA2BBE" w:rsidP="00DA2BBE">
            <w:pPr>
              <w:jc w:val="both"/>
            </w:pPr>
            <w:r w:rsidRPr="00DA2BB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521C2" w:rsidRDefault="007521C2"/>
    <w:p w:rsidR="007521C2" w:rsidRDefault="007521C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521C2" w:rsidTr="00660A04">
        <w:tc>
          <w:tcPr>
            <w:tcW w:w="9855" w:type="dxa"/>
            <w:gridSpan w:val="8"/>
            <w:tcBorders>
              <w:bottom w:val="double" w:sz="4" w:space="0" w:color="auto"/>
            </w:tcBorders>
            <w:shd w:val="clear" w:color="auto" w:fill="BDD6EE"/>
          </w:tcPr>
          <w:p w:rsidR="007521C2" w:rsidRDefault="007521C2" w:rsidP="00660A04">
            <w:pPr>
              <w:jc w:val="both"/>
              <w:rPr>
                <w:b/>
                <w:sz w:val="28"/>
              </w:rPr>
            </w:pPr>
            <w:r>
              <w:lastRenderedPageBreak/>
              <w:br w:type="page"/>
            </w:r>
            <w:r>
              <w:rPr>
                <w:b/>
                <w:sz w:val="28"/>
              </w:rPr>
              <w:t>B-III – Charakteristika studijního předmětu</w:t>
            </w:r>
          </w:p>
        </w:tc>
      </w:tr>
      <w:tr w:rsidR="007521C2" w:rsidTr="00660A04">
        <w:tc>
          <w:tcPr>
            <w:tcW w:w="3086" w:type="dxa"/>
            <w:tcBorders>
              <w:top w:val="double" w:sz="4" w:space="0" w:color="auto"/>
            </w:tcBorders>
            <w:shd w:val="clear" w:color="auto" w:fill="F7CAAC"/>
          </w:tcPr>
          <w:p w:rsidR="007521C2" w:rsidRPr="008271D7" w:rsidRDefault="007521C2" w:rsidP="00660A04">
            <w:pPr>
              <w:jc w:val="both"/>
              <w:rPr>
                <w:b/>
              </w:rPr>
            </w:pPr>
            <w:r w:rsidRPr="008271D7">
              <w:rPr>
                <w:b/>
              </w:rPr>
              <w:t>Název studijního předmětu</w:t>
            </w:r>
          </w:p>
        </w:tc>
        <w:tc>
          <w:tcPr>
            <w:tcW w:w="6769" w:type="dxa"/>
            <w:gridSpan w:val="7"/>
            <w:tcBorders>
              <w:top w:val="double" w:sz="4" w:space="0" w:color="auto"/>
            </w:tcBorders>
          </w:tcPr>
          <w:p w:rsidR="007521C2" w:rsidRPr="008271D7" w:rsidRDefault="007521C2" w:rsidP="00660A04">
            <w:pPr>
              <w:jc w:val="both"/>
            </w:pPr>
            <w:r w:rsidRPr="008271D7">
              <w:t>Human Resource Management I</w:t>
            </w:r>
          </w:p>
        </w:tc>
      </w:tr>
      <w:tr w:rsidR="007521C2" w:rsidTr="00660A04">
        <w:tc>
          <w:tcPr>
            <w:tcW w:w="3086" w:type="dxa"/>
            <w:shd w:val="clear" w:color="auto" w:fill="F7CAAC"/>
          </w:tcPr>
          <w:p w:rsidR="007521C2" w:rsidRPr="008271D7" w:rsidRDefault="007521C2" w:rsidP="00660A04">
            <w:pPr>
              <w:jc w:val="both"/>
              <w:rPr>
                <w:b/>
              </w:rPr>
            </w:pPr>
            <w:r w:rsidRPr="008271D7">
              <w:rPr>
                <w:b/>
              </w:rPr>
              <w:t>Typ předmětu</w:t>
            </w:r>
          </w:p>
        </w:tc>
        <w:tc>
          <w:tcPr>
            <w:tcW w:w="3406" w:type="dxa"/>
            <w:gridSpan w:val="4"/>
          </w:tcPr>
          <w:p w:rsidR="007521C2" w:rsidRPr="008271D7" w:rsidRDefault="007521C2" w:rsidP="007521C2">
            <w:pPr>
              <w:jc w:val="both"/>
            </w:pPr>
            <w:r>
              <w:t xml:space="preserve">povinný </w:t>
            </w:r>
            <w:r w:rsidR="006E6382">
              <w:t xml:space="preserve"> </w:t>
            </w:r>
          </w:p>
        </w:tc>
        <w:tc>
          <w:tcPr>
            <w:tcW w:w="2695" w:type="dxa"/>
            <w:gridSpan w:val="2"/>
            <w:shd w:val="clear" w:color="auto" w:fill="F7CAAC"/>
          </w:tcPr>
          <w:p w:rsidR="007521C2" w:rsidRPr="008271D7" w:rsidRDefault="007521C2" w:rsidP="00660A04">
            <w:pPr>
              <w:jc w:val="both"/>
            </w:pPr>
            <w:r w:rsidRPr="008271D7">
              <w:rPr>
                <w:b/>
              </w:rPr>
              <w:t>doporučený ročník / semestr</w:t>
            </w:r>
          </w:p>
        </w:tc>
        <w:tc>
          <w:tcPr>
            <w:tcW w:w="668" w:type="dxa"/>
          </w:tcPr>
          <w:p w:rsidR="007521C2" w:rsidRPr="008271D7" w:rsidRDefault="00E83974" w:rsidP="00660A04">
            <w:pPr>
              <w:jc w:val="both"/>
            </w:pPr>
            <w:r>
              <w:t>2</w:t>
            </w:r>
            <w:r w:rsidR="007521C2" w:rsidRPr="008271D7">
              <w:t>/L</w:t>
            </w:r>
          </w:p>
        </w:tc>
      </w:tr>
      <w:tr w:rsidR="007521C2" w:rsidTr="00660A04">
        <w:tc>
          <w:tcPr>
            <w:tcW w:w="3086" w:type="dxa"/>
            <w:shd w:val="clear" w:color="auto" w:fill="F7CAAC"/>
          </w:tcPr>
          <w:p w:rsidR="007521C2" w:rsidRPr="008271D7" w:rsidRDefault="007521C2" w:rsidP="00660A04">
            <w:pPr>
              <w:jc w:val="both"/>
              <w:rPr>
                <w:b/>
              </w:rPr>
            </w:pPr>
            <w:r w:rsidRPr="008271D7">
              <w:rPr>
                <w:b/>
              </w:rPr>
              <w:t>Rozsah studijního předmětu</w:t>
            </w:r>
          </w:p>
        </w:tc>
        <w:tc>
          <w:tcPr>
            <w:tcW w:w="1701" w:type="dxa"/>
            <w:gridSpan w:val="2"/>
          </w:tcPr>
          <w:p w:rsidR="007521C2" w:rsidRPr="008271D7" w:rsidRDefault="007521C2" w:rsidP="00E83974">
            <w:pPr>
              <w:jc w:val="both"/>
            </w:pPr>
            <w:r w:rsidRPr="008271D7">
              <w:t>2</w:t>
            </w:r>
            <w:r w:rsidR="00E83974">
              <w:t>6</w:t>
            </w:r>
            <w:r w:rsidRPr="008271D7">
              <w:t>p + 1</w:t>
            </w:r>
            <w:r w:rsidR="00E83974">
              <w:t>3</w:t>
            </w:r>
            <w:r w:rsidRPr="008271D7">
              <w:t>s</w:t>
            </w:r>
          </w:p>
        </w:tc>
        <w:tc>
          <w:tcPr>
            <w:tcW w:w="889" w:type="dxa"/>
            <w:shd w:val="clear" w:color="auto" w:fill="F7CAAC"/>
          </w:tcPr>
          <w:p w:rsidR="007521C2" w:rsidRPr="008271D7" w:rsidRDefault="007521C2" w:rsidP="00660A04">
            <w:pPr>
              <w:jc w:val="both"/>
              <w:rPr>
                <w:b/>
              </w:rPr>
            </w:pPr>
            <w:r w:rsidRPr="008271D7">
              <w:rPr>
                <w:b/>
              </w:rPr>
              <w:t xml:space="preserve">hod. </w:t>
            </w:r>
          </w:p>
        </w:tc>
        <w:tc>
          <w:tcPr>
            <w:tcW w:w="816" w:type="dxa"/>
          </w:tcPr>
          <w:p w:rsidR="007521C2" w:rsidRPr="008271D7" w:rsidRDefault="007521C2" w:rsidP="00E83974">
            <w:pPr>
              <w:jc w:val="both"/>
            </w:pPr>
            <w:r>
              <w:t>3</w:t>
            </w:r>
            <w:r w:rsidR="00E83974">
              <w:t>9</w:t>
            </w:r>
          </w:p>
        </w:tc>
        <w:tc>
          <w:tcPr>
            <w:tcW w:w="2156" w:type="dxa"/>
            <w:shd w:val="clear" w:color="auto" w:fill="F7CAAC"/>
          </w:tcPr>
          <w:p w:rsidR="007521C2" w:rsidRPr="008271D7" w:rsidRDefault="007521C2" w:rsidP="00660A04">
            <w:pPr>
              <w:jc w:val="both"/>
              <w:rPr>
                <w:b/>
              </w:rPr>
            </w:pPr>
            <w:r w:rsidRPr="008271D7">
              <w:rPr>
                <w:b/>
              </w:rPr>
              <w:t>kreditů</w:t>
            </w:r>
          </w:p>
        </w:tc>
        <w:tc>
          <w:tcPr>
            <w:tcW w:w="1207" w:type="dxa"/>
            <w:gridSpan w:val="2"/>
          </w:tcPr>
          <w:p w:rsidR="007521C2" w:rsidRPr="008271D7" w:rsidRDefault="007521C2" w:rsidP="00660A04">
            <w:pPr>
              <w:jc w:val="both"/>
            </w:pPr>
            <w:r w:rsidRPr="008271D7">
              <w:t>4</w:t>
            </w:r>
          </w:p>
        </w:tc>
      </w:tr>
      <w:tr w:rsidR="007521C2" w:rsidTr="00660A04">
        <w:tc>
          <w:tcPr>
            <w:tcW w:w="3086" w:type="dxa"/>
            <w:shd w:val="clear" w:color="auto" w:fill="F7CAAC"/>
          </w:tcPr>
          <w:p w:rsidR="007521C2" w:rsidRPr="008271D7" w:rsidRDefault="007521C2" w:rsidP="00660A04">
            <w:pPr>
              <w:jc w:val="both"/>
              <w:rPr>
                <w:b/>
              </w:rPr>
            </w:pPr>
            <w:r w:rsidRPr="008271D7">
              <w:rPr>
                <w:b/>
              </w:rPr>
              <w:t>Prerekvizity, korekvizity, ekvivalence</w:t>
            </w:r>
          </w:p>
        </w:tc>
        <w:tc>
          <w:tcPr>
            <w:tcW w:w="6769" w:type="dxa"/>
            <w:gridSpan w:val="7"/>
          </w:tcPr>
          <w:p w:rsidR="007521C2" w:rsidRPr="008271D7" w:rsidRDefault="007521C2" w:rsidP="00660A04">
            <w:pPr>
              <w:jc w:val="both"/>
            </w:pPr>
            <w:r w:rsidRPr="008271D7">
              <w:t>Ekvivalence (Řízení lidských zdrojů I)</w:t>
            </w:r>
          </w:p>
        </w:tc>
      </w:tr>
      <w:tr w:rsidR="007521C2" w:rsidTr="00660A04">
        <w:tc>
          <w:tcPr>
            <w:tcW w:w="3086" w:type="dxa"/>
            <w:shd w:val="clear" w:color="auto" w:fill="F7CAAC"/>
          </w:tcPr>
          <w:p w:rsidR="007521C2" w:rsidRPr="008271D7" w:rsidRDefault="007521C2" w:rsidP="00660A04">
            <w:pPr>
              <w:jc w:val="both"/>
              <w:rPr>
                <w:b/>
              </w:rPr>
            </w:pPr>
            <w:r w:rsidRPr="008271D7">
              <w:rPr>
                <w:b/>
              </w:rPr>
              <w:t>Způsob ověření studijních výsledků</w:t>
            </w:r>
          </w:p>
        </w:tc>
        <w:tc>
          <w:tcPr>
            <w:tcW w:w="3406" w:type="dxa"/>
            <w:gridSpan w:val="4"/>
          </w:tcPr>
          <w:p w:rsidR="007521C2" w:rsidRPr="008271D7" w:rsidRDefault="007521C2" w:rsidP="00660A04">
            <w:pPr>
              <w:jc w:val="both"/>
            </w:pPr>
            <w:r w:rsidRPr="008271D7">
              <w:t>zápočet, zkouška</w:t>
            </w:r>
          </w:p>
        </w:tc>
        <w:tc>
          <w:tcPr>
            <w:tcW w:w="2156" w:type="dxa"/>
            <w:shd w:val="clear" w:color="auto" w:fill="F7CAAC"/>
          </w:tcPr>
          <w:p w:rsidR="007521C2" w:rsidRPr="008271D7" w:rsidRDefault="007521C2" w:rsidP="00660A04">
            <w:pPr>
              <w:jc w:val="both"/>
              <w:rPr>
                <w:b/>
              </w:rPr>
            </w:pPr>
            <w:r w:rsidRPr="008271D7">
              <w:rPr>
                <w:b/>
              </w:rPr>
              <w:t>Forma výuky</w:t>
            </w:r>
          </w:p>
        </w:tc>
        <w:tc>
          <w:tcPr>
            <w:tcW w:w="1207" w:type="dxa"/>
            <w:gridSpan w:val="2"/>
          </w:tcPr>
          <w:p w:rsidR="007521C2" w:rsidRPr="008271D7" w:rsidRDefault="007521C2" w:rsidP="00660A04">
            <w:pPr>
              <w:jc w:val="both"/>
            </w:pPr>
            <w:r w:rsidRPr="008271D7">
              <w:t>přednáška, seminář</w:t>
            </w:r>
          </w:p>
        </w:tc>
      </w:tr>
      <w:tr w:rsidR="007521C2" w:rsidTr="00660A04">
        <w:tc>
          <w:tcPr>
            <w:tcW w:w="3086" w:type="dxa"/>
            <w:shd w:val="clear" w:color="auto" w:fill="F7CAAC"/>
          </w:tcPr>
          <w:p w:rsidR="007521C2" w:rsidRPr="008271D7" w:rsidRDefault="007521C2" w:rsidP="00660A04">
            <w:pPr>
              <w:jc w:val="both"/>
              <w:rPr>
                <w:b/>
              </w:rPr>
            </w:pPr>
            <w:r w:rsidRPr="008271D7">
              <w:rPr>
                <w:b/>
              </w:rPr>
              <w:t>Forma způsobu ověření studijních výsledků a další požadavky na studenta</w:t>
            </w:r>
          </w:p>
        </w:tc>
        <w:tc>
          <w:tcPr>
            <w:tcW w:w="6769" w:type="dxa"/>
            <w:gridSpan w:val="7"/>
            <w:tcBorders>
              <w:bottom w:val="nil"/>
            </w:tcBorders>
          </w:tcPr>
          <w:p w:rsidR="007521C2" w:rsidRPr="008271D7" w:rsidRDefault="007521C2" w:rsidP="00660A04">
            <w:pPr>
              <w:jc w:val="both"/>
            </w:pPr>
            <w:r w:rsidRPr="008271D7">
              <w:t>Způsob zakončení předmětu – zápočet, zkouška</w:t>
            </w:r>
          </w:p>
          <w:p w:rsidR="007521C2" w:rsidRPr="008271D7" w:rsidRDefault="007521C2" w:rsidP="00660A04">
            <w:pPr>
              <w:jc w:val="both"/>
            </w:pPr>
            <w:r w:rsidRPr="008271D7">
              <w:t>Požadavky na zápočet: získat hodnocení "splněno" či "splněno s poch</w:t>
            </w:r>
            <w:r>
              <w:t xml:space="preserve">valou" za zadaný seminární úkol; </w:t>
            </w:r>
            <w:r w:rsidRPr="008271D7">
              <w:t>docházka na mi</w:t>
            </w:r>
            <w:r>
              <w:t xml:space="preserve">n. 80 % realizovaných seminářů; </w:t>
            </w:r>
            <w:r w:rsidRPr="008271D7">
              <w:t>aktivní zapojení na seminářích.</w:t>
            </w:r>
          </w:p>
          <w:p w:rsidR="007521C2" w:rsidRPr="008271D7" w:rsidRDefault="007521C2" w:rsidP="00660A04">
            <w:pPr>
              <w:jc w:val="both"/>
            </w:pPr>
            <w:r w:rsidRPr="008271D7">
              <w:t>Požadavky na zkoušku: zvládnutí znalostí, které jsou vymezeny jednotlivými tematickými okruhy kursu. Zkouška má dvě části: písemnou a ústní. Písemný test musí být napsán alespoň na 60 %.</w:t>
            </w:r>
          </w:p>
        </w:tc>
      </w:tr>
      <w:tr w:rsidR="007521C2" w:rsidTr="00660A04">
        <w:trPr>
          <w:trHeight w:val="132"/>
        </w:trPr>
        <w:tc>
          <w:tcPr>
            <w:tcW w:w="9855" w:type="dxa"/>
            <w:gridSpan w:val="8"/>
            <w:tcBorders>
              <w:top w:val="nil"/>
            </w:tcBorders>
          </w:tcPr>
          <w:p w:rsidR="007521C2" w:rsidRPr="004A46D7" w:rsidRDefault="007521C2" w:rsidP="00660A04">
            <w:pPr>
              <w:jc w:val="both"/>
              <w:rPr>
                <w:sz w:val="16"/>
              </w:rPr>
            </w:pPr>
          </w:p>
        </w:tc>
      </w:tr>
      <w:tr w:rsidR="007521C2" w:rsidTr="00660A04">
        <w:trPr>
          <w:trHeight w:val="197"/>
        </w:trPr>
        <w:tc>
          <w:tcPr>
            <w:tcW w:w="3086" w:type="dxa"/>
            <w:tcBorders>
              <w:top w:val="nil"/>
            </w:tcBorders>
            <w:shd w:val="clear" w:color="auto" w:fill="F7CAAC"/>
          </w:tcPr>
          <w:p w:rsidR="007521C2" w:rsidRPr="008271D7" w:rsidRDefault="007521C2" w:rsidP="00660A04">
            <w:pPr>
              <w:jc w:val="both"/>
              <w:rPr>
                <w:b/>
              </w:rPr>
            </w:pPr>
            <w:r w:rsidRPr="008271D7">
              <w:rPr>
                <w:b/>
              </w:rPr>
              <w:t>Garant předmětu</w:t>
            </w:r>
          </w:p>
        </w:tc>
        <w:tc>
          <w:tcPr>
            <w:tcW w:w="6769" w:type="dxa"/>
            <w:gridSpan w:val="7"/>
            <w:tcBorders>
              <w:top w:val="nil"/>
            </w:tcBorders>
          </w:tcPr>
          <w:p w:rsidR="007521C2" w:rsidRPr="008271D7" w:rsidRDefault="007521C2" w:rsidP="00660A04">
            <w:pPr>
              <w:jc w:val="both"/>
            </w:pPr>
            <w:r w:rsidRPr="008271D7">
              <w:t>Ing. Jana Matošková, Ph.D.</w:t>
            </w:r>
          </w:p>
        </w:tc>
      </w:tr>
      <w:tr w:rsidR="007521C2" w:rsidTr="00660A04">
        <w:trPr>
          <w:trHeight w:val="243"/>
        </w:trPr>
        <w:tc>
          <w:tcPr>
            <w:tcW w:w="3086" w:type="dxa"/>
            <w:tcBorders>
              <w:top w:val="nil"/>
            </w:tcBorders>
            <w:shd w:val="clear" w:color="auto" w:fill="F7CAAC"/>
          </w:tcPr>
          <w:p w:rsidR="007521C2" w:rsidRPr="008271D7" w:rsidRDefault="007521C2" w:rsidP="00660A04">
            <w:pPr>
              <w:jc w:val="both"/>
              <w:rPr>
                <w:b/>
              </w:rPr>
            </w:pPr>
            <w:r w:rsidRPr="008271D7">
              <w:rPr>
                <w:b/>
              </w:rPr>
              <w:t>Zapojení garanta do výuky předmětu</w:t>
            </w:r>
          </w:p>
        </w:tc>
        <w:tc>
          <w:tcPr>
            <w:tcW w:w="6769" w:type="dxa"/>
            <w:gridSpan w:val="7"/>
            <w:tcBorders>
              <w:top w:val="nil"/>
            </w:tcBorders>
          </w:tcPr>
          <w:p w:rsidR="007521C2" w:rsidRPr="008271D7" w:rsidRDefault="007521C2" w:rsidP="00660A04">
            <w:pPr>
              <w:jc w:val="both"/>
            </w:pPr>
            <w:r w:rsidRPr="008271D7">
              <w:t xml:space="preserve">Garant se podílí na přednášení v rozsahu 100 %, dále stanovuje koncepci seminářů a dohlíží na jejich jednotné vedení. </w:t>
            </w:r>
          </w:p>
        </w:tc>
      </w:tr>
      <w:tr w:rsidR="007521C2" w:rsidTr="00660A04">
        <w:tc>
          <w:tcPr>
            <w:tcW w:w="3086" w:type="dxa"/>
            <w:shd w:val="clear" w:color="auto" w:fill="F7CAAC"/>
          </w:tcPr>
          <w:p w:rsidR="007521C2" w:rsidRPr="008271D7" w:rsidRDefault="007521C2" w:rsidP="00660A04">
            <w:pPr>
              <w:jc w:val="both"/>
              <w:rPr>
                <w:b/>
              </w:rPr>
            </w:pPr>
            <w:r w:rsidRPr="008271D7">
              <w:rPr>
                <w:b/>
              </w:rPr>
              <w:t>Vyučující</w:t>
            </w:r>
          </w:p>
        </w:tc>
        <w:tc>
          <w:tcPr>
            <w:tcW w:w="6769" w:type="dxa"/>
            <w:gridSpan w:val="7"/>
            <w:tcBorders>
              <w:bottom w:val="nil"/>
            </w:tcBorders>
          </w:tcPr>
          <w:p w:rsidR="007521C2" w:rsidRPr="008271D7" w:rsidRDefault="007521C2" w:rsidP="00660A04">
            <w:pPr>
              <w:jc w:val="both"/>
            </w:pPr>
            <w:r w:rsidRPr="008271D7">
              <w:t>Ing. Jana Matošková, Ph.D. – přednášky (100%)</w:t>
            </w:r>
          </w:p>
        </w:tc>
      </w:tr>
      <w:tr w:rsidR="007521C2" w:rsidTr="00660A04">
        <w:trPr>
          <w:trHeight w:val="70"/>
        </w:trPr>
        <w:tc>
          <w:tcPr>
            <w:tcW w:w="9855" w:type="dxa"/>
            <w:gridSpan w:val="8"/>
            <w:tcBorders>
              <w:top w:val="nil"/>
            </w:tcBorders>
          </w:tcPr>
          <w:p w:rsidR="007521C2" w:rsidRPr="004A46D7" w:rsidRDefault="007521C2" w:rsidP="00660A04">
            <w:pPr>
              <w:jc w:val="both"/>
              <w:rPr>
                <w:sz w:val="16"/>
              </w:rPr>
            </w:pPr>
          </w:p>
        </w:tc>
      </w:tr>
      <w:tr w:rsidR="007521C2" w:rsidTr="00660A04">
        <w:tc>
          <w:tcPr>
            <w:tcW w:w="3086" w:type="dxa"/>
            <w:shd w:val="clear" w:color="auto" w:fill="F7CAAC"/>
          </w:tcPr>
          <w:p w:rsidR="007521C2" w:rsidRPr="008271D7" w:rsidRDefault="007521C2" w:rsidP="00660A04">
            <w:pPr>
              <w:jc w:val="both"/>
              <w:rPr>
                <w:b/>
              </w:rPr>
            </w:pPr>
            <w:r w:rsidRPr="008271D7">
              <w:rPr>
                <w:b/>
              </w:rPr>
              <w:t>Stručná anotace předmětu</w:t>
            </w:r>
          </w:p>
        </w:tc>
        <w:tc>
          <w:tcPr>
            <w:tcW w:w="6769" w:type="dxa"/>
            <w:gridSpan w:val="7"/>
            <w:tcBorders>
              <w:bottom w:val="nil"/>
            </w:tcBorders>
          </w:tcPr>
          <w:p w:rsidR="007521C2" w:rsidRPr="008271D7" w:rsidRDefault="007521C2" w:rsidP="00660A04">
            <w:pPr>
              <w:jc w:val="both"/>
            </w:pPr>
          </w:p>
        </w:tc>
      </w:tr>
      <w:tr w:rsidR="007521C2" w:rsidTr="00660A04">
        <w:trPr>
          <w:trHeight w:val="3938"/>
        </w:trPr>
        <w:tc>
          <w:tcPr>
            <w:tcW w:w="9855" w:type="dxa"/>
            <w:gridSpan w:val="8"/>
            <w:tcBorders>
              <w:top w:val="nil"/>
              <w:bottom w:val="single" w:sz="12" w:space="0" w:color="auto"/>
            </w:tcBorders>
          </w:tcPr>
          <w:p w:rsidR="007521C2" w:rsidRDefault="007521C2" w:rsidP="00660A04">
            <w:pPr>
              <w:jc w:val="both"/>
            </w:pPr>
            <w:r w:rsidRPr="008271D7">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rsidR="007521C2" w:rsidRPr="008271D7" w:rsidRDefault="007521C2" w:rsidP="00124FDB">
            <w:pPr>
              <w:pStyle w:val="Odstavecseseznamem"/>
              <w:numPr>
                <w:ilvl w:val="0"/>
                <w:numId w:val="64"/>
              </w:numPr>
              <w:ind w:left="247" w:hanging="247"/>
            </w:pPr>
            <w:r w:rsidRPr="008271D7">
              <w:t xml:space="preserve">Vývoj názorů na úlohu řízení lidských zdrojů v podniku. Moderní koncepce personálního řízení. </w:t>
            </w:r>
          </w:p>
          <w:p w:rsidR="007521C2" w:rsidRPr="008271D7" w:rsidRDefault="007521C2" w:rsidP="00124FDB">
            <w:pPr>
              <w:pStyle w:val="Odstavecseseznamem"/>
              <w:numPr>
                <w:ilvl w:val="0"/>
                <w:numId w:val="64"/>
              </w:numPr>
              <w:ind w:left="247" w:hanging="247"/>
            </w:pPr>
            <w:r w:rsidRPr="008271D7">
              <w:t>Analýza práce, vytváření pracovních úkolů a pracovních míst. Organizace pracovní doby.</w:t>
            </w:r>
          </w:p>
          <w:p w:rsidR="007521C2" w:rsidRPr="008271D7" w:rsidRDefault="007521C2" w:rsidP="00124FDB">
            <w:pPr>
              <w:pStyle w:val="Odstavecseseznamem"/>
              <w:numPr>
                <w:ilvl w:val="0"/>
                <w:numId w:val="64"/>
              </w:numPr>
              <w:ind w:left="247" w:hanging="247"/>
            </w:pPr>
            <w:r w:rsidRPr="008271D7">
              <w:t xml:space="preserve">Pracovní motivace a odměňování pracovníků. </w:t>
            </w:r>
          </w:p>
          <w:p w:rsidR="007521C2" w:rsidRPr="008271D7" w:rsidRDefault="007521C2" w:rsidP="00124FDB">
            <w:pPr>
              <w:pStyle w:val="Odstavecseseznamem"/>
              <w:numPr>
                <w:ilvl w:val="0"/>
                <w:numId w:val="64"/>
              </w:numPr>
              <w:ind w:left="247" w:hanging="247"/>
            </w:pPr>
            <w:r w:rsidRPr="008271D7">
              <w:t xml:space="preserve">Vyhledávání, výběr, příjem a adaptace pracovníků. </w:t>
            </w:r>
          </w:p>
          <w:p w:rsidR="007521C2" w:rsidRPr="008271D7" w:rsidRDefault="007521C2" w:rsidP="00124FDB">
            <w:pPr>
              <w:pStyle w:val="Odstavecseseznamem"/>
              <w:numPr>
                <w:ilvl w:val="0"/>
                <w:numId w:val="64"/>
              </w:numPr>
              <w:ind w:left="247" w:hanging="247"/>
            </w:pPr>
            <w:r w:rsidRPr="008271D7">
              <w:t xml:space="preserve">Řízení pracovního výkonu a hodnocení pracovníků. </w:t>
            </w:r>
          </w:p>
          <w:p w:rsidR="007521C2" w:rsidRPr="008271D7" w:rsidRDefault="007521C2" w:rsidP="00124FDB">
            <w:pPr>
              <w:pStyle w:val="Odstavecseseznamem"/>
              <w:numPr>
                <w:ilvl w:val="0"/>
                <w:numId w:val="64"/>
              </w:numPr>
              <w:ind w:left="247" w:hanging="247"/>
            </w:pPr>
            <w:r w:rsidRPr="008271D7">
              <w:t xml:space="preserve">Odchody pracovníků z organizace. </w:t>
            </w:r>
          </w:p>
          <w:p w:rsidR="007521C2" w:rsidRPr="008271D7" w:rsidRDefault="007521C2" w:rsidP="00124FDB">
            <w:pPr>
              <w:pStyle w:val="Odstavecseseznamem"/>
              <w:numPr>
                <w:ilvl w:val="0"/>
                <w:numId w:val="64"/>
              </w:numPr>
              <w:ind w:left="247" w:hanging="247"/>
            </w:pPr>
            <w:r w:rsidRPr="008271D7">
              <w:t xml:space="preserve">Vzdělávání a rozvoj pracovníků. </w:t>
            </w:r>
          </w:p>
          <w:p w:rsidR="007521C2" w:rsidRPr="008271D7" w:rsidRDefault="007521C2" w:rsidP="00124FDB">
            <w:pPr>
              <w:pStyle w:val="Odstavecseseznamem"/>
              <w:numPr>
                <w:ilvl w:val="0"/>
                <w:numId w:val="64"/>
              </w:numPr>
              <w:ind w:left="247" w:hanging="247"/>
            </w:pPr>
            <w:r w:rsidRPr="008271D7">
              <w:t xml:space="preserve">Informační zabezpečení personálního řízení. Personální evidence. </w:t>
            </w:r>
          </w:p>
          <w:p w:rsidR="007521C2" w:rsidRPr="008271D7" w:rsidRDefault="007521C2" w:rsidP="00124FDB">
            <w:pPr>
              <w:pStyle w:val="Odstavecseseznamem"/>
              <w:numPr>
                <w:ilvl w:val="0"/>
                <w:numId w:val="64"/>
              </w:numPr>
              <w:ind w:left="247" w:hanging="247"/>
            </w:pPr>
            <w:r w:rsidRPr="008271D7">
              <w:t xml:space="preserve">Organizační kultura a její složky. </w:t>
            </w:r>
          </w:p>
          <w:p w:rsidR="007521C2" w:rsidRPr="008271D7" w:rsidRDefault="007521C2" w:rsidP="00124FDB">
            <w:pPr>
              <w:pStyle w:val="Odstavecseseznamem"/>
              <w:numPr>
                <w:ilvl w:val="0"/>
                <w:numId w:val="64"/>
              </w:numPr>
              <w:ind w:left="247" w:hanging="247"/>
            </w:pPr>
            <w:r w:rsidRPr="008271D7">
              <w:t xml:space="preserve">Péče o pracovníky. </w:t>
            </w:r>
          </w:p>
          <w:p w:rsidR="007521C2" w:rsidRPr="008271D7" w:rsidRDefault="007521C2" w:rsidP="00124FDB">
            <w:pPr>
              <w:pStyle w:val="Odstavecseseznamem"/>
              <w:numPr>
                <w:ilvl w:val="0"/>
                <w:numId w:val="64"/>
              </w:numPr>
              <w:ind w:left="247" w:hanging="247"/>
            </w:pPr>
            <w:r w:rsidRPr="008271D7">
              <w:t xml:space="preserve">Pracovní vztahy. </w:t>
            </w:r>
          </w:p>
          <w:p w:rsidR="007521C2" w:rsidRPr="008271D7" w:rsidRDefault="007521C2" w:rsidP="00124FDB">
            <w:pPr>
              <w:pStyle w:val="Odstavecseseznamem"/>
              <w:numPr>
                <w:ilvl w:val="0"/>
                <w:numId w:val="64"/>
              </w:numPr>
              <w:ind w:left="247" w:hanging="247"/>
            </w:pPr>
            <w:r w:rsidRPr="008271D7">
              <w:t xml:space="preserve">Odbory a kolektivní vyjednávání. </w:t>
            </w:r>
          </w:p>
          <w:p w:rsidR="007521C2" w:rsidRPr="008271D7" w:rsidRDefault="007521C2" w:rsidP="00124FDB">
            <w:pPr>
              <w:pStyle w:val="Odstavecseseznamem"/>
              <w:numPr>
                <w:ilvl w:val="0"/>
                <w:numId w:val="64"/>
              </w:numPr>
              <w:ind w:left="247" w:hanging="247"/>
            </w:pPr>
            <w:r w:rsidRPr="008271D7">
              <w:t>Tvorba pracovního prostředí a pracovních podmínek. Bezpečnost a ochrana zdraví při práci.</w:t>
            </w:r>
          </w:p>
        </w:tc>
      </w:tr>
      <w:tr w:rsidR="007521C2" w:rsidTr="00660A04">
        <w:trPr>
          <w:trHeight w:val="265"/>
        </w:trPr>
        <w:tc>
          <w:tcPr>
            <w:tcW w:w="3653" w:type="dxa"/>
            <w:gridSpan w:val="2"/>
            <w:tcBorders>
              <w:top w:val="nil"/>
            </w:tcBorders>
            <w:shd w:val="clear" w:color="auto" w:fill="F7CAAC"/>
          </w:tcPr>
          <w:p w:rsidR="007521C2" w:rsidRPr="008271D7" w:rsidRDefault="007521C2" w:rsidP="00660A04">
            <w:pPr>
              <w:jc w:val="both"/>
            </w:pPr>
            <w:r w:rsidRPr="008271D7">
              <w:rPr>
                <w:b/>
              </w:rPr>
              <w:t>Studijní literatura a studijní pomůcky</w:t>
            </w:r>
          </w:p>
        </w:tc>
        <w:tc>
          <w:tcPr>
            <w:tcW w:w="6202" w:type="dxa"/>
            <w:gridSpan w:val="6"/>
            <w:tcBorders>
              <w:top w:val="nil"/>
              <w:bottom w:val="nil"/>
            </w:tcBorders>
          </w:tcPr>
          <w:p w:rsidR="007521C2" w:rsidRPr="008271D7" w:rsidRDefault="007521C2" w:rsidP="00660A04">
            <w:pPr>
              <w:jc w:val="both"/>
            </w:pPr>
          </w:p>
        </w:tc>
      </w:tr>
      <w:tr w:rsidR="007521C2" w:rsidTr="00660A04">
        <w:trPr>
          <w:trHeight w:val="283"/>
        </w:trPr>
        <w:tc>
          <w:tcPr>
            <w:tcW w:w="9855" w:type="dxa"/>
            <w:gridSpan w:val="8"/>
            <w:tcBorders>
              <w:top w:val="nil"/>
            </w:tcBorders>
          </w:tcPr>
          <w:p w:rsidR="007521C2" w:rsidRPr="008271D7" w:rsidRDefault="007521C2" w:rsidP="00660A04">
            <w:pPr>
              <w:jc w:val="both"/>
              <w:rPr>
                <w:b/>
              </w:rPr>
            </w:pPr>
            <w:r w:rsidRPr="008271D7">
              <w:rPr>
                <w:b/>
              </w:rPr>
              <w:t>Povinná literatura</w:t>
            </w:r>
          </w:p>
          <w:p w:rsidR="007521C2" w:rsidRPr="008271D7" w:rsidRDefault="007521C2" w:rsidP="00660A04">
            <w:pPr>
              <w:jc w:val="both"/>
            </w:pPr>
            <w:r w:rsidRPr="008271D7">
              <w:t xml:space="preserve">ARMSTRONG, M. </w:t>
            </w:r>
            <w:r w:rsidRPr="008271D7">
              <w:rPr>
                <w:i/>
              </w:rPr>
              <w:t>Armstrong’s handbook of human resource management practice</w:t>
            </w:r>
            <w:r w:rsidRPr="008271D7">
              <w:t xml:space="preserve">. 14. vyd. New York: Kogan Page Limited, 2017, pp. 776. ISBN 978-0-7494-7411-9. </w:t>
            </w:r>
          </w:p>
          <w:p w:rsidR="007521C2" w:rsidRPr="008271D7" w:rsidRDefault="007521C2" w:rsidP="00660A04">
            <w:pPr>
              <w:jc w:val="both"/>
            </w:pPr>
            <w:r w:rsidRPr="008271D7">
              <w:t xml:space="preserve">BANFIELD, P. </w:t>
            </w:r>
            <w:r w:rsidRPr="008271D7">
              <w:rPr>
                <w:i/>
              </w:rPr>
              <w:t>Introduction to human resource management.</w:t>
            </w:r>
            <w:r w:rsidRPr="008271D7">
              <w:t xml:space="preserve"> 3. vyd. New York: Oxford University Press, 2018, pp 472. ISBN 978-0-19-870282-5. </w:t>
            </w:r>
          </w:p>
          <w:p w:rsidR="007521C2" w:rsidRPr="008271D7" w:rsidRDefault="007521C2" w:rsidP="00660A04">
            <w:pPr>
              <w:jc w:val="both"/>
            </w:pPr>
            <w:r w:rsidRPr="008271D7">
              <w:t xml:space="preserve">NOE, R. A., ed. </w:t>
            </w:r>
            <w:r w:rsidRPr="008271D7">
              <w:rPr>
                <w:i/>
              </w:rPr>
              <w:t xml:space="preserve">Fundamentals of human resource management. </w:t>
            </w:r>
            <w:r w:rsidRPr="008271D7">
              <w:t xml:space="preserve">5. vyd. New York: McGraw-Hill/Irwin, 2014, pp. 608. ISBN 978-0-07-811261-4. </w:t>
            </w:r>
          </w:p>
          <w:p w:rsidR="007521C2" w:rsidRPr="008271D7" w:rsidRDefault="007521C2" w:rsidP="00660A04">
            <w:pPr>
              <w:jc w:val="both"/>
            </w:pPr>
            <w:r w:rsidRPr="008271D7">
              <w:t xml:space="preserve">WILTON, N. </w:t>
            </w:r>
            <w:r w:rsidRPr="008271D7">
              <w:rPr>
                <w:i/>
              </w:rPr>
              <w:t>An introduction to human resource management</w:t>
            </w:r>
            <w:r w:rsidRPr="008271D7">
              <w:t xml:space="preserve">. 3. vyd. Los Angeles: SAGE, 2016, pp. 526. ISBN 978-1-4739-5419-9.  </w:t>
            </w:r>
          </w:p>
          <w:p w:rsidR="007521C2" w:rsidRPr="008271D7" w:rsidRDefault="007521C2" w:rsidP="00660A04">
            <w:pPr>
              <w:jc w:val="both"/>
              <w:rPr>
                <w:b/>
              </w:rPr>
            </w:pPr>
            <w:r w:rsidRPr="008271D7">
              <w:rPr>
                <w:b/>
              </w:rPr>
              <w:t>Doporučená literatura</w:t>
            </w:r>
          </w:p>
          <w:p w:rsidR="007521C2" w:rsidRPr="008271D7" w:rsidRDefault="007521C2" w:rsidP="00660A04">
            <w:pPr>
              <w:jc w:val="both"/>
            </w:pPr>
            <w:r w:rsidRPr="008271D7">
              <w:t xml:space="preserve">MATHIS, R. L., J. H. JACKSON a S. R. VALENTINE. </w:t>
            </w:r>
            <w:r w:rsidRPr="008271D7">
              <w:rPr>
                <w:i/>
                <w:iCs/>
              </w:rPr>
              <w:t>Human resource management: essential perspectives</w:t>
            </w:r>
            <w:r w:rsidRPr="008271D7">
              <w:t>. 7. vyd. Boston: Cengage Learning, 2016, pp. 288. ISBN 978-1-305-11524-8.</w:t>
            </w:r>
          </w:p>
          <w:p w:rsidR="007521C2" w:rsidRPr="008271D7" w:rsidRDefault="007521C2" w:rsidP="00660A04">
            <w:pPr>
              <w:jc w:val="both"/>
            </w:pPr>
            <w:r w:rsidRPr="008271D7">
              <w:t xml:space="preserve">REDMAN, T., A. WILKINSON a T. DUNDON, ed. </w:t>
            </w:r>
            <w:r w:rsidRPr="008271D7">
              <w:rPr>
                <w:i/>
                <w:iCs/>
              </w:rPr>
              <w:t>Contemporary human resource management: text and cases</w:t>
            </w:r>
            <w:r w:rsidRPr="008271D7">
              <w:t>. 5. vyd. Harlow: Pearson Education, 2017, pp. 632. ISBN 978-1-292-08824-2.</w:t>
            </w:r>
          </w:p>
          <w:p w:rsidR="007521C2" w:rsidRPr="008271D7" w:rsidRDefault="007521C2" w:rsidP="00660A04">
            <w:pPr>
              <w:jc w:val="both"/>
            </w:pPr>
            <w:r w:rsidRPr="008271D7">
              <w:t xml:space="preserve">STREDWICK, J. </w:t>
            </w:r>
            <w:r w:rsidRPr="008271D7">
              <w:rPr>
                <w:i/>
                <w:iCs/>
              </w:rPr>
              <w:t>An introduction to human resource management</w:t>
            </w:r>
            <w:r w:rsidRPr="008271D7">
              <w:t>. 3. vyd. New York: Routledge, 2014, pp. 528. ISBN 978-1-135-01789-7.</w:t>
            </w:r>
          </w:p>
        </w:tc>
      </w:tr>
      <w:tr w:rsidR="007521C2" w:rsidTr="00660A0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521C2" w:rsidRPr="008271D7" w:rsidRDefault="007521C2" w:rsidP="00660A04">
            <w:pPr>
              <w:jc w:val="center"/>
              <w:rPr>
                <w:b/>
              </w:rPr>
            </w:pPr>
            <w:r w:rsidRPr="008271D7">
              <w:rPr>
                <w:b/>
              </w:rPr>
              <w:lastRenderedPageBreak/>
              <w:t>Informace ke kombinované nebo distanční formě</w:t>
            </w:r>
          </w:p>
        </w:tc>
      </w:tr>
      <w:tr w:rsidR="007521C2" w:rsidTr="00660A04">
        <w:tc>
          <w:tcPr>
            <w:tcW w:w="4787" w:type="dxa"/>
            <w:gridSpan w:val="3"/>
            <w:tcBorders>
              <w:top w:val="single" w:sz="2" w:space="0" w:color="auto"/>
            </w:tcBorders>
            <w:shd w:val="clear" w:color="auto" w:fill="F7CAAC"/>
          </w:tcPr>
          <w:p w:rsidR="007521C2" w:rsidRPr="008271D7" w:rsidRDefault="007521C2" w:rsidP="00660A04">
            <w:pPr>
              <w:jc w:val="both"/>
            </w:pPr>
            <w:r w:rsidRPr="008271D7">
              <w:rPr>
                <w:b/>
              </w:rPr>
              <w:t>Rozsah konzultací (soustředění)</w:t>
            </w:r>
          </w:p>
        </w:tc>
        <w:tc>
          <w:tcPr>
            <w:tcW w:w="889" w:type="dxa"/>
            <w:tcBorders>
              <w:top w:val="single" w:sz="2" w:space="0" w:color="auto"/>
            </w:tcBorders>
          </w:tcPr>
          <w:p w:rsidR="007521C2" w:rsidRPr="008271D7" w:rsidRDefault="007521C2" w:rsidP="00660A04">
            <w:pPr>
              <w:jc w:val="both"/>
            </w:pPr>
            <w:r w:rsidRPr="008271D7">
              <w:t>15</w:t>
            </w:r>
          </w:p>
        </w:tc>
        <w:tc>
          <w:tcPr>
            <w:tcW w:w="4179" w:type="dxa"/>
            <w:gridSpan w:val="4"/>
            <w:tcBorders>
              <w:top w:val="single" w:sz="2" w:space="0" w:color="auto"/>
            </w:tcBorders>
            <w:shd w:val="clear" w:color="auto" w:fill="F7CAAC"/>
          </w:tcPr>
          <w:p w:rsidR="007521C2" w:rsidRPr="008271D7" w:rsidRDefault="007521C2" w:rsidP="00660A04">
            <w:pPr>
              <w:jc w:val="both"/>
              <w:rPr>
                <w:b/>
              </w:rPr>
            </w:pPr>
            <w:r w:rsidRPr="008271D7">
              <w:rPr>
                <w:b/>
              </w:rPr>
              <w:t xml:space="preserve">hodin </w:t>
            </w:r>
          </w:p>
        </w:tc>
      </w:tr>
      <w:tr w:rsidR="007521C2" w:rsidTr="00660A04">
        <w:tc>
          <w:tcPr>
            <w:tcW w:w="9855" w:type="dxa"/>
            <w:gridSpan w:val="8"/>
            <w:shd w:val="clear" w:color="auto" w:fill="F7CAAC"/>
          </w:tcPr>
          <w:p w:rsidR="007521C2" w:rsidRPr="008271D7" w:rsidRDefault="007521C2" w:rsidP="00660A04">
            <w:pPr>
              <w:jc w:val="both"/>
              <w:rPr>
                <w:b/>
              </w:rPr>
            </w:pPr>
            <w:r w:rsidRPr="008271D7">
              <w:rPr>
                <w:b/>
              </w:rPr>
              <w:t>Informace o způsobu kontaktu s vyučujícím</w:t>
            </w:r>
          </w:p>
        </w:tc>
      </w:tr>
      <w:tr w:rsidR="007521C2" w:rsidTr="00660A04">
        <w:trPr>
          <w:trHeight w:val="681"/>
        </w:trPr>
        <w:tc>
          <w:tcPr>
            <w:tcW w:w="9855" w:type="dxa"/>
            <w:gridSpan w:val="8"/>
          </w:tcPr>
          <w:p w:rsidR="007521C2" w:rsidRPr="008271D7" w:rsidRDefault="007521C2" w:rsidP="00660A04">
            <w:pPr>
              <w:jc w:val="both"/>
            </w:pPr>
            <w:r w:rsidRPr="008271D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2BBE" w:rsidRPr="00DA2BBE" w:rsidTr="006A3E90">
        <w:tc>
          <w:tcPr>
            <w:tcW w:w="9855" w:type="dxa"/>
            <w:gridSpan w:val="8"/>
            <w:tcBorders>
              <w:bottom w:val="double" w:sz="4" w:space="0" w:color="auto"/>
            </w:tcBorders>
            <w:shd w:val="clear" w:color="auto" w:fill="BDD6EE"/>
          </w:tcPr>
          <w:p w:rsidR="00DA2BBE" w:rsidRPr="00DA2BBE" w:rsidRDefault="00DA2BBE" w:rsidP="00DA2BBE">
            <w:pPr>
              <w:jc w:val="both"/>
              <w:rPr>
                <w:b/>
                <w:sz w:val="28"/>
              </w:rPr>
            </w:pPr>
            <w:r w:rsidRPr="00DA2BBE">
              <w:lastRenderedPageBreak/>
              <w:br w:type="page"/>
            </w:r>
            <w:r w:rsidRPr="00DA2BBE">
              <w:rPr>
                <w:b/>
                <w:sz w:val="28"/>
              </w:rPr>
              <w:t>B-III – Charakteristika studijního předmětu</w:t>
            </w:r>
          </w:p>
        </w:tc>
      </w:tr>
      <w:tr w:rsidR="00DA2BBE" w:rsidRPr="00DA2BBE" w:rsidTr="006A3E90">
        <w:tc>
          <w:tcPr>
            <w:tcW w:w="3086" w:type="dxa"/>
            <w:tcBorders>
              <w:top w:val="double" w:sz="4" w:space="0" w:color="auto"/>
            </w:tcBorders>
            <w:shd w:val="clear" w:color="auto" w:fill="F7CAAC"/>
          </w:tcPr>
          <w:p w:rsidR="00DA2BBE" w:rsidRPr="00DA2BBE" w:rsidRDefault="00DA2BBE" w:rsidP="00DA2BBE">
            <w:pPr>
              <w:jc w:val="both"/>
              <w:rPr>
                <w:b/>
              </w:rPr>
            </w:pPr>
            <w:r w:rsidRPr="00DA2BBE">
              <w:rPr>
                <w:b/>
              </w:rPr>
              <w:t>Název studijního předmětu</w:t>
            </w:r>
          </w:p>
        </w:tc>
        <w:tc>
          <w:tcPr>
            <w:tcW w:w="6769" w:type="dxa"/>
            <w:gridSpan w:val="7"/>
            <w:tcBorders>
              <w:top w:val="double" w:sz="4" w:space="0" w:color="auto"/>
            </w:tcBorders>
          </w:tcPr>
          <w:p w:rsidR="00DA2BBE" w:rsidRPr="00DA2BBE" w:rsidRDefault="00DA2BBE" w:rsidP="00DA2BBE">
            <w:pPr>
              <w:jc w:val="both"/>
            </w:pPr>
            <w:r w:rsidRPr="00DA2BBE">
              <w:t>Právo pro ekonomy</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Typ předmětu</w:t>
            </w:r>
          </w:p>
        </w:tc>
        <w:tc>
          <w:tcPr>
            <w:tcW w:w="3406" w:type="dxa"/>
            <w:gridSpan w:val="4"/>
          </w:tcPr>
          <w:p w:rsidR="00DA2BBE" w:rsidRPr="00DA2BBE" w:rsidRDefault="00DA2BBE" w:rsidP="00DA2BBE">
            <w:pPr>
              <w:jc w:val="both"/>
            </w:pPr>
            <w:r w:rsidRPr="00DA2BBE">
              <w:t xml:space="preserve">povinný </w:t>
            </w:r>
            <w:r w:rsidR="006E6382">
              <w:t xml:space="preserve"> </w:t>
            </w:r>
          </w:p>
        </w:tc>
        <w:tc>
          <w:tcPr>
            <w:tcW w:w="2695" w:type="dxa"/>
            <w:gridSpan w:val="2"/>
            <w:shd w:val="clear" w:color="auto" w:fill="F7CAAC"/>
          </w:tcPr>
          <w:p w:rsidR="00DA2BBE" w:rsidRPr="00DA2BBE" w:rsidRDefault="00DA2BBE" w:rsidP="00DA2BBE">
            <w:pPr>
              <w:jc w:val="both"/>
            </w:pPr>
            <w:r w:rsidRPr="00DA2BBE">
              <w:rPr>
                <w:b/>
              </w:rPr>
              <w:t>doporučený ročník / semestr</w:t>
            </w:r>
          </w:p>
        </w:tc>
        <w:tc>
          <w:tcPr>
            <w:tcW w:w="668" w:type="dxa"/>
          </w:tcPr>
          <w:p w:rsidR="00DA2BBE" w:rsidRPr="00DA2BBE" w:rsidRDefault="00E83974" w:rsidP="00DA2BBE">
            <w:pPr>
              <w:jc w:val="both"/>
            </w:pPr>
            <w:r>
              <w:t>2</w:t>
            </w:r>
            <w:r w:rsidR="00DA2BBE" w:rsidRPr="00DA2BBE">
              <w:t>/L</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Rozsah studijního předmětu</w:t>
            </w:r>
          </w:p>
        </w:tc>
        <w:tc>
          <w:tcPr>
            <w:tcW w:w="1701" w:type="dxa"/>
            <w:gridSpan w:val="2"/>
          </w:tcPr>
          <w:p w:rsidR="00DA2BBE" w:rsidRPr="00DA2BBE" w:rsidRDefault="00DA2BBE" w:rsidP="00E83974">
            <w:pPr>
              <w:jc w:val="both"/>
            </w:pPr>
            <w:r w:rsidRPr="00DA2BBE">
              <w:t>3</w:t>
            </w:r>
            <w:r w:rsidR="00E83974">
              <w:t>9</w:t>
            </w:r>
            <w:r w:rsidRPr="00DA2BBE">
              <w:t>p + 1</w:t>
            </w:r>
            <w:r w:rsidR="00E83974">
              <w:t>3</w:t>
            </w:r>
            <w:r w:rsidRPr="00DA2BBE">
              <w:t>s</w:t>
            </w:r>
          </w:p>
        </w:tc>
        <w:tc>
          <w:tcPr>
            <w:tcW w:w="889" w:type="dxa"/>
            <w:shd w:val="clear" w:color="auto" w:fill="F7CAAC"/>
          </w:tcPr>
          <w:p w:rsidR="00DA2BBE" w:rsidRPr="00DA2BBE" w:rsidRDefault="00DA2BBE" w:rsidP="00DA2BBE">
            <w:pPr>
              <w:jc w:val="both"/>
              <w:rPr>
                <w:b/>
              </w:rPr>
            </w:pPr>
            <w:r w:rsidRPr="00DA2BBE">
              <w:rPr>
                <w:b/>
              </w:rPr>
              <w:t xml:space="preserve">hod. </w:t>
            </w:r>
          </w:p>
        </w:tc>
        <w:tc>
          <w:tcPr>
            <w:tcW w:w="816" w:type="dxa"/>
          </w:tcPr>
          <w:p w:rsidR="00DA2BBE" w:rsidRPr="00DA2BBE" w:rsidRDefault="00E83974" w:rsidP="00E83974">
            <w:pPr>
              <w:jc w:val="both"/>
            </w:pPr>
            <w:r>
              <w:t>52</w:t>
            </w:r>
          </w:p>
        </w:tc>
        <w:tc>
          <w:tcPr>
            <w:tcW w:w="2156" w:type="dxa"/>
            <w:shd w:val="clear" w:color="auto" w:fill="F7CAAC"/>
          </w:tcPr>
          <w:p w:rsidR="00DA2BBE" w:rsidRPr="00DA2BBE" w:rsidRDefault="00DA2BBE" w:rsidP="00DA2BBE">
            <w:pPr>
              <w:jc w:val="both"/>
              <w:rPr>
                <w:b/>
              </w:rPr>
            </w:pPr>
            <w:r w:rsidRPr="00DA2BBE">
              <w:rPr>
                <w:b/>
              </w:rPr>
              <w:t>kreditů</w:t>
            </w:r>
          </w:p>
        </w:tc>
        <w:tc>
          <w:tcPr>
            <w:tcW w:w="1207" w:type="dxa"/>
            <w:gridSpan w:val="2"/>
          </w:tcPr>
          <w:p w:rsidR="00DA2BBE" w:rsidRPr="00DA2BBE" w:rsidRDefault="00DA2BBE" w:rsidP="00DA2BBE">
            <w:pPr>
              <w:jc w:val="both"/>
            </w:pPr>
            <w:r w:rsidRPr="00DA2BBE">
              <w:t>5</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Prerekvizity, korekvizity, ekvivalence</w:t>
            </w:r>
          </w:p>
        </w:tc>
        <w:tc>
          <w:tcPr>
            <w:tcW w:w="6769" w:type="dxa"/>
            <w:gridSpan w:val="7"/>
          </w:tcPr>
          <w:p w:rsidR="00DA2BBE" w:rsidRPr="00DA2BBE" w:rsidRDefault="00DA2BBE" w:rsidP="00DA2BBE">
            <w:pPr>
              <w:jc w:val="both"/>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Způsob ověření studijních výsledků</w:t>
            </w:r>
          </w:p>
        </w:tc>
        <w:tc>
          <w:tcPr>
            <w:tcW w:w="3406" w:type="dxa"/>
            <w:gridSpan w:val="4"/>
          </w:tcPr>
          <w:p w:rsidR="00DA2BBE" w:rsidRPr="00DA2BBE" w:rsidRDefault="00DA2BBE" w:rsidP="00DA2BBE">
            <w:pPr>
              <w:jc w:val="both"/>
            </w:pPr>
            <w:r w:rsidRPr="00DA2BBE">
              <w:t>zápočet, zkouška</w:t>
            </w:r>
          </w:p>
        </w:tc>
        <w:tc>
          <w:tcPr>
            <w:tcW w:w="2156" w:type="dxa"/>
            <w:shd w:val="clear" w:color="auto" w:fill="F7CAAC"/>
          </w:tcPr>
          <w:p w:rsidR="00DA2BBE" w:rsidRPr="00DA2BBE" w:rsidRDefault="00DA2BBE" w:rsidP="00DA2BBE">
            <w:pPr>
              <w:jc w:val="both"/>
              <w:rPr>
                <w:b/>
              </w:rPr>
            </w:pPr>
            <w:r w:rsidRPr="00DA2BBE">
              <w:rPr>
                <w:b/>
              </w:rPr>
              <w:t>Forma výuky</w:t>
            </w:r>
          </w:p>
        </w:tc>
        <w:tc>
          <w:tcPr>
            <w:tcW w:w="1207" w:type="dxa"/>
            <w:gridSpan w:val="2"/>
          </w:tcPr>
          <w:p w:rsidR="00DA2BBE" w:rsidRPr="00DA2BBE" w:rsidRDefault="00DA2BBE" w:rsidP="00DA2BBE">
            <w:pPr>
              <w:jc w:val="both"/>
            </w:pPr>
            <w:r w:rsidRPr="00DA2BBE">
              <w:t>přednáška, seminář</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Forma způsobu ověření studijních výsledků a další požadavky na studenta</w:t>
            </w:r>
          </w:p>
        </w:tc>
        <w:tc>
          <w:tcPr>
            <w:tcW w:w="6769" w:type="dxa"/>
            <w:gridSpan w:val="7"/>
            <w:tcBorders>
              <w:bottom w:val="nil"/>
            </w:tcBorders>
          </w:tcPr>
          <w:p w:rsidR="00DA2BBE" w:rsidRPr="00DA2BBE" w:rsidRDefault="00DA2BBE" w:rsidP="00DA2BBE">
            <w:r w:rsidRPr="00DA2BBE">
              <w:t>Způsob zakončení předmětu – zápočet, zkouška</w:t>
            </w:r>
          </w:p>
          <w:p w:rsidR="00DA2BBE" w:rsidRPr="00DA2BBE" w:rsidRDefault="00DA2BBE" w:rsidP="00DA2BBE">
            <w:pPr>
              <w:jc w:val="both"/>
              <w:rPr>
                <w:color w:val="000000"/>
              </w:rPr>
            </w:pPr>
            <w:r w:rsidRPr="00DA2BBE">
              <w:t>Požadavky na zápočet: účast na seminářích z 80 %; aktivní účast na seminářích, teoretické znalosti, připravenost k řešení praktických příkladů (lze ověřovat formou dílčích písemných testů)</w:t>
            </w:r>
            <w:r w:rsidRPr="00DA2BBE">
              <w:rPr>
                <w:color w:val="000000"/>
              </w:rPr>
              <w:t xml:space="preserve">. Písemný zápočtový test – nutno dosáhnout minimálně 60 % správných odpovědí. Získání zápočtu je podmínkou připuštění k písemné zkoušce. </w:t>
            </w:r>
          </w:p>
          <w:p w:rsidR="00DA2BBE" w:rsidRPr="00DA2BBE" w:rsidRDefault="00DA2BBE" w:rsidP="00DA2BBE">
            <w:pPr>
              <w:jc w:val="both"/>
            </w:pPr>
            <w:r w:rsidRPr="00DA2BBE">
              <w:rPr>
                <w:color w:val="000000"/>
              </w:rPr>
              <w:t>Požadavky ke zkoušce: písemný test s maximálním možným počtem dosažitelných 100 musí být napsán alespoň na 60 %; zvládnutí předepsané látky v návaznosti na přednášky, semináře a literaturu.</w:t>
            </w:r>
          </w:p>
        </w:tc>
      </w:tr>
      <w:tr w:rsidR="00DA2BBE" w:rsidRPr="00DA2BBE" w:rsidTr="006A3E90">
        <w:trPr>
          <w:trHeight w:val="70"/>
        </w:trPr>
        <w:tc>
          <w:tcPr>
            <w:tcW w:w="9855" w:type="dxa"/>
            <w:gridSpan w:val="8"/>
            <w:tcBorders>
              <w:top w:val="nil"/>
            </w:tcBorders>
          </w:tcPr>
          <w:p w:rsidR="00DA2BBE" w:rsidRPr="00DA2BBE" w:rsidRDefault="00DA2BBE" w:rsidP="00DA2BBE">
            <w:pPr>
              <w:jc w:val="both"/>
            </w:pPr>
          </w:p>
        </w:tc>
      </w:tr>
      <w:tr w:rsidR="00DA2BBE" w:rsidRPr="00DA2BBE" w:rsidTr="006A3E90">
        <w:trPr>
          <w:trHeight w:val="197"/>
        </w:trPr>
        <w:tc>
          <w:tcPr>
            <w:tcW w:w="3086" w:type="dxa"/>
            <w:tcBorders>
              <w:top w:val="nil"/>
            </w:tcBorders>
            <w:shd w:val="clear" w:color="auto" w:fill="F7CAAC"/>
          </w:tcPr>
          <w:p w:rsidR="00DA2BBE" w:rsidRPr="00DA2BBE" w:rsidRDefault="00DA2BBE" w:rsidP="00DA2BBE">
            <w:pPr>
              <w:jc w:val="both"/>
              <w:rPr>
                <w:b/>
              </w:rPr>
            </w:pPr>
            <w:r w:rsidRPr="00DA2BBE">
              <w:rPr>
                <w:b/>
              </w:rPr>
              <w:t>Garant předmětu</w:t>
            </w:r>
          </w:p>
        </w:tc>
        <w:tc>
          <w:tcPr>
            <w:tcW w:w="6769" w:type="dxa"/>
            <w:gridSpan w:val="7"/>
            <w:tcBorders>
              <w:top w:val="nil"/>
            </w:tcBorders>
          </w:tcPr>
          <w:p w:rsidR="00DA2BBE" w:rsidRPr="00DA2BBE" w:rsidRDefault="00DA2BBE" w:rsidP="00DA2BBE">
            <w:pPr>
              <w:jc w:val="both"/>
            </w:pPr>
            <w:r w:rsidRPr="00DA2BBE">
              <w:t>JUDr. Olga Kapplová, Ph.D.</w:t>
            </w:r>
          </w:p>
        </w:tc>
      </w:tr>
      <w:tr w:rsidR="00DA2BBE" w:rsidRPr="00DA2BBE" w:rsidTr="006A3E90">
        <w:trPr>
          <w:trHeight w:val="243"/>
        </w:trPr>
        <w:tc>
          <w:tcPr>
            <w:tcW w:w="3086" w:type="dxa"/>
            <w:tcBorders>
              <w:top w:val="nil"/>
            </w:tcBorders>
            <w:shd w:val="clear" w:color="auto" w:fill="F7CAAC"/>
          </w:tcPr>
          <w:p w:rsidR="00DA2BBE" w:rsidRPr="00DA2BBE" w:rsidRDefault="00DA2BBE" w:rsidP="00DA2BBE">
            <w:pPr>
              <w:jc w:val="both"/>
              <w:rPr>
                <w:b/>
              </w:rPr>
            </w:pPr>
            <w:r w:rsidRPr="00DA2BBE">
              <w:rPr>
                <w:b/>
              </w:rPr>
              <w:t>Zapojení garanta do výuky předmětu</w:t>
            </w:r>
          </w:p>
        </w:tc>
        <w:tc>
          <w:tcPr>
            <w:tcW w:w="6769" w:type="dxa"/>
            <w:gridSpan w:val="7"/>
            <w:tcBorders>
              <w:top w:val="nil"/>
            </w:tcBorders>
          </w:tcPr>
          <w:p w:rsidR="00DA2BBE" w:rsidRPr="00DA2BBE" w:rsidRDefault="00DA2BBE" w:rsidP="00DA2BBE">
            <w:pPr>
              <w:jc w:val="both"/>
            </w:pPr>
            <w:r w:rsidRPr="00DA2BBE">
              <w:t>Garant se podílí na přednášení v rozsahu 100 %, dále stanovuje koncepci seminářů a dohlíží na jejich jednotné vedení.</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Vyučující</w:t>
            </w:r>
          </w:p>
        </w:tc>
        <w:tc>
          <w:tcPr>
            <w:tcW w:w="6769" w:type="dxa"/>
            <w:gridSpan w:val="7"/>
            <w:tcBorders>
              <w:bottom w:val="nil"/>
            </w:tcBorders>
          </w:tcPr>
          <w:p w:rsidR="00DA2BBE" w:rsidRPr="00DA2BBE" w:rsidRDefault="00DA2BBE" w:rsidP="00DA2BBE">
            <w:pPr>
              <w:jc w:val="both"/>
            </w:pPr>
            <w:r w:rsidRPr="00DA2BBE">
              <w:t>JUDr. Olga Kapplová, Ph.D. – přednáška (100%)</w:t>
            </w:r>
          </w:p>
        </w:tc>
      </w:tr>
      <w:tr w:rsidR="00DA2BBE" w:rsidRPr="00DA2BBE" w:rsidTr="006A3E90">
        <w:trPr>
          <w:trHeight w:val="174"/>
        </w:trPr>
        <w:tc>
          <w:tcPr>
            <w:tcW w:w="9855" w:type="dxa"/>
            <w:gridSpan w:val="8"/>
            <w:tcBorders>
              <w:top w:val="nil"/>
            </w:tcBorders>
          </w:tcPr>
          <w:p w:rsidR="00DA2BBE" w:rsidRPr="00DA2BBE" w:rsidRDefault="00DA2BBE" w:rsidP="00DA2BBE">
            <w:pPr>
              <w:jc w:val="both"/>
              <w:rPr>
                <w:sz w:val="16"/>
              </w:rPr>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Stručná anotace předmětu</w:t>
            </w:r>
          </w:p>
        </w:tc>
        <w:tc>
          <w:tcPr>
            <w:tcW w:w="6769" w:type="dxa"/>
            <w:gridSpan w:val="7"/>
            <w:tcBorders>
              <w:bottom w:val="nil"/>
            </w:tcBorders>
          </w:tcPr>
          <w:p w:rsidR="00DA2BBE" w:rsidRPr="00DA2BBE" w:rsidRDefault="00DA2BBE" w:rsidP="00DA2BBE">
            <w:pPr>
              <w:jc w:val="both"/>
            </w:pPr>
          </w:p>
        </w:tc>
      </w:tr>
      <w:tr w:rsidR="00DA2BBE" w:rsidRPr="00DA2BBE" w:rsidTr="006A3E90">
        <w:trPr>
          <w:trHeight w:val="3938"/>
        </w:trPr>
        <w:tc>
          <w:tcPr>
            <w:tcW w:w="9855" w:type="dxa"/>
            <w:gridSpan w:val="8"/>
            <w:tcBorders>
              <w:top w:val="nil"/>
              <w:bottom w:val="single" w:sz="12" w:space="0" w:color="auto"/>
            </w:tcBorders>
          </w:tcPr>
          <w:p w:rsidR="00DA2BBE" w:rsidRPr="00DA2BBE" w:rsidRDefault="00C61C83" w:rsidP="00DA2BBE">
            <w:pPr>
              <w:jc w:val="both"/>
              <w:rPr>
                <w:color w:val="000000"/>
              </w:rPr>
            </w:pPr>
            <w:r>
              <w:rPr>
                <w:color w:val="000000"/>
              </w:rPr>
              <w:t xml:space="preserve">Předmět </w:t>
            </w:r>
            <w:r w:rsidRPr="00DA2BBE">
              <w:t>Právo pro ekonomy</w:t>
            </w:r>
            <w:r w:rsidR="00DA2BBE" w:rsidRPr="00DA2BBE">
              <w:rPr>
                <w:color w:val="000000"/>
              </w:rPr>
              <w:t xml:space="preserve"> se snaží formou přednášek seznámit studenty se základními poznatky z jednotlivých vybraných odvětví platného práva s akcentem na právo občanské, obchodních korporací, pracovní a trestní. Nosnými tématy z uvedených odvětví práva budou zejména otázky týkající se živnostenského práva, obchodních korporací, závazkového práva, obchodního rejstříku, vzniku a zániku pracovního poměru a základů trestního práva. Nedílnou součástí kurzu bude v rámci seminářů řešení příkladů z praxe.</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Úvod do problematiky</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Živnostenské podnikání</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Subjekt podnikání</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Druhy živnostenského oprávnění</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Předpoklady k provozování živností</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Překážka provozování živností</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Postup pro získání živnostenského oprávnění</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Živnostenské úřady, kompetence, kontrola</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Obchodní korporace</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Obecné základy založení, vzniku, zániku korporací</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Typy obchodních korporací (osobní, kapitálové korporace)</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Družstva, evropská družstva a společnosti</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Založení korporací dle občanského zákoníku (podnikatel, spolky, fundace)</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Typy zastupování podnikatele</w:t>
            </w:r>
            <w:r w:rsidRPr="00DA2BBE">
              <w:rPr>
                <w:rFonts w:eastAsia="Calibri"/>
                <w:u w:val="single"/>
                <w:lang w:eastAsia="en-US"/>
              </w:rPr>
              <w:t xml:space="preserve"> </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Závazkové vztahy (smlouvy, náležitosti, obsah smlouvy, zánik smluvního vztahu)</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Odpovědnost ve smluvním vztahu</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Pracovní právo (vznik pracovněprávního vztahu, typy smluv v pracovněprávním vztahu, dohody o pracích konaných mimo pracovní poměr, dohody o hmotné odpovědnosti, ukončení pracovního poměru</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Trestní odpovědnost podnikatele</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Druhy hospodářských trestných činů</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Druhy majetkových trestných činů</w:t>
            </w:r>
          </w:p>
        </w:tc>
      </w:tr>
      <w:tr w:rsidR="00DA2BBE" w:rsidRPr="00DA2BBE" w:rsidTr="006A3E90">
        <w:trPr>
          <w:trHeight w:val="265"/>
        </w:trPr>
        <w:tc>
          <w:tcPr>
            <w:tcW w:w="3653" w:type="dxa"/>
            <w:gridSpan w:val="2"/>
            <w:tcBorders>
              <w:top w:val="nil"/>
            </w:tcBorders>
            <w:shd w:val="clear" w:color="auto" w:fill="F7CAAC"/>
          </w:tcPr>
          <w:p w:rsidR="00DA2BBE" w:rsidRPr="00DA2BBE" w:rsidRDefault="00DA2BBE" w:rsidP="00DA2BBE">
            <w:pPr>
              <w:jc w:val="both"/>
            </w:pPr>
            <w:r w:rsidRPr="00DA2BBE">
              <w:rPr>
                <w:b/>
              </w:rPr>
              <w:t>Studijní literatura a studijní pomůcky</w:t>
            </w:r>
          </w:p>
        </w:tc>
        <w:tc>
          <w:tcPr>
            <w:tcW w:w="6202" w:type="dxa"/>
            <w:gridSpan w:val="6"/>
            <w:tcBorders>
              <w:top w:val="nil"/>
              <w:bottom w:val="nil"/>
            </w:tcBorders>
          </w:tcPr>
          <w:p w:rsidR="00DA2BBE" w:rsidRPr="00DA2BBE" w:rsidRDefault="00DA2BBE" w:rsidP="00DA2BBE">
            <w:pPr>
              <w:jc w:val="both"/>
            </w:pPr>
          </w:p>
        </w:tc>
      </w:tr>
      <w:tr w:rsidR="00DA2BBE" w:rsidRPr="00DA2BBE" w:rsidTr="006A3E90">
        <w:trPr>
          <w:trHeight w:val="1497"/>
        </w:trPr>
        <w:tc>
          <w:tcPr>
            <w:tcW w:w="9855" w:type="dxa"/>
            <w:gridSpan w:val="8"/>
            <w:tcBorders>
              <w:top w:val="nil"/>
            </w:tcBorders>
          </w:tcPr>
          <w:p w:rsidR="00DA2BBE" w:rsidRPr="00DA2BBE" w:rsidRDefault="00DA2BBE" w:rsidP="00DA2BBE">
            <w:pPr>
              <w:rPr>
                <w:rFonts w:eastAsia="Calibri"/>
                <w:b/>
                <w:lang w:eastAsia="en-US"/>
              </w:rPr>
            </w:pPr>
            <w:r w:rsidRPr="00DA2BBE">
              <w:rPr>
                <w:rFonts w:eastAsia="Calibri"/>
                <w:b/>
                <w:lang w:eastAsia="en-US"/>
              </w:rPr>
              <w:t>Povinná literatura</w:t>
            </w:r>
          </w:p>
          <w:p w:rsidR="00DA2BBE" w:rsidRPr="00DA2BBE" w:rsidRDefault="00DA2BBE" w:rsidP="00DA2BBE">
            <w:pPr>
              <w:rPr>
                <w:rFonts w:eastAsia="Calibri"/>
                <w:b/>
                <w:lang w:eastAsia="en-US"/>
              </w:rPr>
            </w:pPr>
            <w:r w:rsidRPr="00DA2BBE">
              <w:rPr>
                <w:rFonts w:eastAsia="Calibri"/>
                <w:bCs/>
                <w:lang w:eastAsia="en-US"/>
              </w:rPr>
              <w:t xml:space="preserve">DUDEK, M. et al. </w:t>
            </w:r>
            <w:r w:rsidRPr="00DA2BBE">
              <w:rPr>
                <w:rFonts w:eastAsia="Calibri"/>
                <w:bCs/>
                <w:i/>
                <w:lang w:eastAsia="en-US"/>
              </w:rPr>
              <w:t>Akciová společnost</w:t>
            </w:r>
            <w:r w:rsidRPr="00DA2BBE">
              <w:rPr>
                <w:rFonts w:eastAsia="Calibri"/>
                <w:bCs/>
                <w:lang w:eastAsia="en-US"/>
              </w:rPr>
              <w:t>. Olomouc: ANAG, 2014. ISBN 978-80-7263-891-8.</w:t>
            </w:r>
          </w:p>
          <w:p w:rsidR="00DA2BBE" w:rsidRPr="00DA2BBE" w:rsidRDefault="00DA2BBE" w:rsidP="00DA2BBE">
            <w:pPr>
              <w:jc w:val="both"/>
              <w:rPr>
                <w:lang w:eastAsia="en-US"/>
              </w:rPr>
            </w:pPr>
            <w:r w:rsidRPr="00DA2BBE">
              <w:rPr>
                <w:lang w:eastAsia="en-US"/>
              </w:rPr>
              <w:t xml:space="preserve">JANKŮ, M. et al. </w:t>
            </w:r>
            <w:r w:rsidRPr="00DA2BBE">
              <w:rPr>
                <w:i/>
                <w:lang w:eastAsia="en-US"/>
              </w:rPr>
              <w:t>Základy práva pro posluchače neprávnických fakult.</w:t>
            </w:r>
            <w:r w:rsidRPr="00DA2BBE">
              <w:rPr>
                <w:lang w:eastAsia="en-US"/>
              </w:rPr>
              <w:t xml:space="preserve"> 6. vyd. Praha: C. H. Beck, 2016. ISBN 978-80-7400-611-1.</w:t>
            </w:r>
          </w:p>
          <w:p w:rsidR="00DA2BBE" w:rsidRPr="00DA2BBE" w:rsidRDefault="00DA2BBE" w:rsidP="00DA2BBE">
            <w:pPr>
              <w:rPr>
                <w:rFonts w:eastAsia="Calibri"/>
                <w:lang w:eastAsia="en-US"/>
              </w:rPr>
            </w:pPr>
            <w:r w:rsidRPr="00DA2BBE">
              <w:rPr>
                <w:rFonts w:eastAsia="Calibri"/>
                <w:lang w:eastAsia="en-US"/>
              </w:rPr>
              <w:t>Z</w:t>
            </w:r>
            <w:r w:rsidRPr="00DA2BBE">
              <w:rPr>
                <w:rFonts w:eastAsia="Calibri"/>
                <w:bdr w:val="none" w:sz="0" w:space="0" w:color="auto" w:frame="1"/>
                <w:lang w:eastAsia="en-US"/>
              </w:rPr>
              <w:t>ákon č. 141/1961 Sb., o trestním řízení soudním (trestní řád),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iCs/>
                <w:bdr w:val="none" w:sz="0" w:space="0" w:color="auto" w:frame="1"/>
                <w:lang w:eastAsia="en-US"/>
              </w:rPr>
              <w:t>Zákon č. 218/2003 Sb., o odpovědnosti mládeže z protiprávní činy a o soudnictví ve věcech mládeže a o změně některých zákonů (zákon o soudnictví ve věcech mládeže),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iCs/>
                <w:bdr w:val="none" w:sz="0" w:space="0" w:color="auto" w:frame="1"/>
                <w:lang w:eastAsia="en-US"/>
              </w:rPr>
              <w:t>Zákon č. 262/2006 Sb., zákoník práce,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lang w:eastAsia="en-US"/>
              </w:rPr>
              <w:lastRenderedPageBreak/>
              <w:t>Z</w:t>
            </w:r>
            <w:r w:rsidRPr="00DA2BBE">
              <w:rPr>
                <w:rFonts w:eastAsia="Calibri"/>
                <w:iCs/>
                <w:bdr w:val="none" w:sz="0" w:space="0" w:color="auto" w:frame="1"/>
                <w:lang w:eastAsia="en-US"/>
              </w:rPr>
              <w:t>ákon č. 418/2011 Sb., o trestní odpovědnosti právnických osob a řízení proti nim,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lang w:eastAsia="en-US"/>
              </w:rPr>
              <w:t>Z</w:t>
            </w:r>
            <w:r w:rsidRPr="00DA2BBE">
              <w:rPr>
                <w:rFonts w:eastAsia="Calibri"/>
                <w:iCs/>
                <w:bdr w:val="none" w:sz="0" w:space="0" w:color="auto" w:frame="1"/>
                <w:lang w:eastAsia="en-US"/>
              </w:rPr>
              <w:t>ákon č. 455/1991 Sb., o živnostenském podnikání (živnostenský zákon),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lang w:eastAsia="en-US"/>
              </w:rPr>
              <w:t>Z</w:t>
            </w:r>
            <w:r w:rsidRPr="00DA2BBE">
              <w:rPr>
                <w:rFonts w:eastAsia="Calibri"/>
                <w:iCs/>
                <w:bdr w:val="none" w:sz="0" w:space="0" w:color="auto" w:frame="1"/>
                <w:lang w:eastAsia="en-US"/>
              </w:rPr>
              <w:t>ákon č. 89/2012 Sb., občanský zákoník</w:t>
            </w:r>
            <w:r w:rsidRPr="00DA2BBE">
              <w:rPr>
                <w:rFonts w:eastAsia="Calibri"/>
                <w:lang w:eastAsia="en-US"/>
              </w:rPr>
              <w:t xml:space="preserve">. </w:t>
            </w:r>
          </w:p>
          <w:p w:rsidR="00DA2BBE" w:rsidRPr="00DA2BBE" w:rsidRDefault="00DA2BBE" w:rsidP="00DA2BBE">
            <w:pPr>
              <w:rPr>
                <w:rFonts w:eastAsia="Calibri"/>
                <w:iCs/>
                <w:bdr w:val="none" w:sz="0" w:space="0" w:color="auto" w:frame="1"/>
                <w:lang w:eastAsia="en-US"/>
              </w:rPr>
            </w:pPr>
            <w:r w:rsidRPr="00DA2BBE">
              <w:rPr>
                <w:rFonts w:eastAsia="Calibri"/>
                <w:iCs/>
                <w:bdr w:val="none" w:sz="0" w:space="0" w:color="auto" w:frame="1"/>
                <w:lang w:eastAsia="en-US"/>
              </w:rPr>
              <w:t>Zákon č. 90/2012 Sb., o obchodních společnostech a družstvu.</w:t>
            </w:r>
          </w:p>
          <w:p w:rsidR="00DA2BBE" w:rsidRPr="00DA2BBE" w:rsidRDefault="00DA2BBE" w:rsidP="00DA2BBE">
            <w:pPr>
              <w:rPr>
                <w:rFonts w:eastAsia="Calibri"/>
                <w:b/>
                <w:iCs/>
                <w:bdr w:val="none" w:sz="0" w:space="0" w:color="auto" w:frame="1"/>
                <w:lang w:eastAsia="en-US"/>
              </w:rPr>
            </w:pPr>
            <w:r w:rsidRPr="00DA2BBE">
              <w:rPr>
                <w:rFonts w:eastAsia="Calibri"/>
                <w:b/>
                <w:iCs/>
                <w:bdr w:val="none" w:sz="0" w:space="0" w:color="auto" w:frame="1"/>
                <w:lang w:eastAsia="en-US"/>
              </w:rPr>
              <w:t>Doporučená literatura</w:t>
            </w:r>
          </w:p>
          <w:p w:rsidR="00DA2BBE" w:rsidRPr="00DA2BBE" w:rsidRDefault="00DA2BBE" w:rsidP="00DA2BBE">
            <w:pPr>
              <w:jc w:val="both"/>
              <w:rPr>
                <w:lang w:eastAsia="en-US"/>
              </w:rPr>
            </w:pPr>
            <w:r w:rsidRPr="00DA2BBE">
              <w:rPr>
                <w:lang w:eastAsia="en-US"/>
              </w:rPr>
              <w:t xml:space="preserve">HORZINKOVÁ, E., URBAN, V. </w:t>
            </w:r>
            <w:r w:rsidRPr="00DA2BBE">
              <w:rPr>
                <w:i/>
                <w:lang w:eastAsia="en-US"/>
              </w:rPr>
              <w:t>Živnostenský zákon s komentářem a příklady</w:t>
            </w:r>
            <w:r w:rsidRPr="00DA2BBE">
              <w:rPr>
                <w:lang w:eastAsia="en-US"/>
              </w:rPr>
              <w:t>. 12. aktualizované vydání. Praha: Linde, 2012. ISBN  978-80-86131-97-9.</w:t>
            </w:r>
          </w:p>
          <w:p w:rsidR="00DA2BBE" w:rsidRPr="00DA2BBE" w:rsidRDefault="00DA2BBE" w:rsidP="00DA2BBE">
            <w:pPr>
              <w:jc w:val="both"/>
              <w:rPr>
                <w:rFonts w:eastAsia="Calibri"/>
                <w:bCs/>
                <w:lang w:eastAsia="en-US"/>
              </w:rPr>
            </w:pPr>
            <w:r w:rsidRPr="00DA2BBE">
              <w:rPr>
                <w:rFonts w:eastAsia="Calibri"/>
                <w:bCs/>
                <w:lang w:eastAsia="en-US"/>
              </w:rPr>
              <w:t xml:space="preserve">HŮRKA, P., VRAJÍK, M., NOVÁK, O. </w:t>
            </w:r>
            <w:r w:rsidRPr="00DA2BBE">
              <w:rPr>
                <w:rFonts w:eastAsia="Calibri"/>
                <w:bCs/>
                <w:i/>
                <w:lang w:eastAsia="en-US"/>
              </w:rPr>
              <w:t>Aktuální pracovněprávní judikatura</w:t>
            </w:r>
            <w:r w:rsidRPr="00DA2BBE">
              <w:rPr>
                <w:rFonts w:eastAsia="Calibri"/>
                <w:bCs/>
                <w:lang w:eastAsia="en-US"/>
              </w:rPr>
              <w:t xml:space="preserve"> </w:t>
            </w:r>
            <w:r w:rsidRPr="00DA2BBE">
              <w:rPr>
                <w:rFonts w:eastAsia="Calibri"/>
                <w:bCs/>
                <w:i/>
                <w:lang w:eastAsia="en-US"/>
              </w:rPr>
              <w:t>s podrobným komentářem.</w:t>
            </w:r>
            <w:r w:rsidRPr="00DA2BBE">
              <w:rPr>
                <w:rFonts w:eastAsia="Calibri"/>
                <w:bCs/>
                <w:lang w:eastAsia="en-US"/>
              </w:rPr>
              <w:t xml:space="preserve"> Olomouc: ANAG, 2012. ISBN 978-80-7263-785-0.</w:t>
            </w:r>
          </w:p>
          <w:p w:rsidR="00DA2BBE" w:rsidRPr="00DA2BBE" w:rsidRDefault="00DA2BBE" w:rsidP="00DA2BBE">
            <w:pPr>
              <w:jc w:val="both"/>
              <w:rPr>
                <w:lang w:eastAsia="en-US"/>
              </w:rPr>
            </w:pPr>
            <w:r w:rsidRPr="00DA2BBE">
              <w:rPr>
                <w:lang w:eastAsia="en-US"/>
              </w:rPr>
              <w:t xml:space="preserve">JELÍNEK, J. </w:t>
            </w:r>
            <w:r w:rsidRPr="00DA2BBE">
              <w:rPr>
                <w:i/>
                <w:lang w:eastAsia="en-US"/>
              </w:rPr>
              <w:t>Praktikum z trestního práva</w:t>
            </w:r>
            <w:r w:rsidRPr="00DA2BBE">
              <w:rPr>
                <w:lang w:eastAsia="en-US"/>
              </w:rPr>
              <w:t>. Praha: LEGES, 2012. ISBN 978-80-7502-173-1.</w:t>
            </w:r>
          </w:p>
        </w:tc>
      </w:tr>
      <w:tr w:rsidR="00DA2BBE" w:rsidRPr="00DA2BBE"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A2BBE" w:rsidRPr="00DA2BBE" w:rsidRDefault="00DA2BBE" w:rsidP="00DA2BBE">
            <w:pPr>
              <w:jc w:val="center"/>
              <w:rPr>
                <w:b/>
              </w:rPr>
            </w:pPr>
            <w:r w:rsidRPr="00DA2BBE">
              <w:rPr>
                <w:b/>
              </w:rPr>
              <w:lastRenderedPageBreak/>
              <w:t>Informace ke kombinované nebo distanční formě</w:t>
            </w:r>
          </w:p>
        </w:tc>
      </w:tr>
      <w:tr w:rsidR="00DA2BBE" w:rsidRPr="00DA2BBE" w:rsidTr="006A3E90">
        <w:tc>
          <w:tcPr>
            <w:tcW w:w="4787" w:type="dxa"/>
            <w:gridSpan w:val="3"/>
            <w:tcBorders>
              <w:top w:val="single" w:sz="2" w:space="0" w:color="auto"/>
            </w:tcBorders>
            <w:shd w:val="clear" w:color="auto" w:fill="F7CAAC"/>
          </w:tcPr>
          <w:p w:rsidR="00DA2BBE" w:rsidRPr="00DA2BBE" w:rsidRDefault="00DA2BBE" w:rsidP="00DA2BBE">
            <w:pPr>
              <w:jc w:val="both"/>
            </w:pPr>
            <w:r w:rsidRPr="00DA2BBE">
              <w:rPr>
                <w:b/>
              </w:rPr>
              <w:t>Rozsah konzultací (soustředění)</w:t>
            </w:r>
          </w:p>
        </w:tc>
        <w:tc>
          <w:tcPr>
            <w:tcW w:w="889" w:type="dxa"/>
            <w:tcBorders>
              <w:top w:val="single" w:sz="2" w:space="0" w:color="auto"/>
            </w:tcBorders>
          </w:tcPr>
          <w:p w:rsidR="00DA2BBE" w:rsidRPr="00DA2BBE" w:rsidRDefault="00DA2BBE" w:rsidP="00DA2BBE">
            <w:pPr>
              <w:jc w:val="both"/>
            </w:pPr>
            <w:r w:rsidRPr="00DA2BBE">
              <w:t>20</w:t>
            </w:r>
          </w:p>
        </w:tc>
        <w:tc>
          <w:tcPr>
            <w:tcW w:w="4179" w:type="dxa"/>
            <w:gridSpan w:val="4"/>
            <w:tcBorders>
              <w:top w:val="single" w:sz="2" w:space="0" w:color="auto"/>
            </w:tcBorders>
            <w:shd w:val="clear" w:color="auto" w:fill="F7CAAC"/>
          </w:tcPr>
          <w:p w:rsidR="00DA2BBE" w:rsidRPr="00DA2BBE" w:rsidRDefault="00DA2BBE" w:rsidP="00DA2BBE">
            <w:pPr>
              <w:jc w:val="both"/>
              <w:rPr>
                <w:b/>
              </w:rPr>
            </w:pPr>
            <w:r w:rsidRPr="00DA2BBE">
              <w:rPr>
                <w:b/>
              </w:rPr>
              <w:t xml:space="preserve">hodin </w:t>
            </w:r>
          </w:p>
        </w:tc>
      </w:tr>
      <w:tr w:rsidR="00DA2BBE" w:rsidRPr="00DA2BBE" w:rsidTr="006A3E90">
        <w:tc>
          <w:tcPr>
            <w:tcW w:w="9855" w:type="dxa"/>
            <w:gridSpan w:val="8"/>
            <w:shd w:val="clear" w:color="auto" w:fill="F7CAAC"/>
          </w:tcPr>
          <w:p w:rsidR="00DA2BBE" w:rsidRPr="00DA2BBE" w:rsidRDefault="00DA2BBE" w:rsidP="00DA2BBE">
            <w:pPr>
              <w:jc w:val="both"/>
              <w:rPr>
                <w:b/>
              </w:rPr>
            </w:pPr>
            <w:r w:rsidRPr="00DA2BBE">
              <w:rPr>
                <w:b/>
              </w:rPr>
              <w:t>Informace o způsobu kontaktu s vyučujícím</w:t>
            </w:r>
          </w:p>
        </w:tc>
      </w:tr>
      <w:tr w:rsidR="00DA2BBE" w:rsidRPr="00DA2BBE" w:rsidTr="006A3E90">
        <w:trPr>
          <w:trHeight w:val="733"/>
        </w:trPr>
        <w:tc>
          <w:tcPr>
            <w:tcW w:w="9855" w:type="dxa"/>
            <w:gridSpan w:val="8"/>
          </w:tcPr>
          <w:p w:rsidR="00DA2BBE" w:rsidRPr="00DA2BBE" w:rsidRDefault="00DA2BBE" w:rsidP="00DA2BBE">
            <w:pPr>
              <w:jc w:val="both"/>
            </w:pPr>
            <w:r w:rsidRPr="00DA2BBE">
              <w:t xml:space="preserve">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 </w:t>
            </w:r>
          </w:p>
        </w:tc>
      </w:tr>
    </w:tbl>
    <w:p w:rsidR="00DA2BBE" w:rsidRDefault="00DA2BBE"/>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2BBE" w:rsidRPr="00DA2BBE" w:rsidTr="006A3E90">
        <w:tc>
          <w:tcPr>
            <w:tcW w:w="9855" w:type="dxa"/>
            <w:gridSpan w:val="8"/>
            <w:tcBorders>
              <w:bottom w:val="double" w:sz="4" w:space="0" w:color="auto"/>
            </w:tcBorders>
            <w:shd w:val="clear" w:color="auto" w:fill="BDD6EE"/>
          </w:tcPr>
          <w:p w:rsidR="00DA2BBE" w:rsidRPr="00DA2BBE" w:rsidRDefault="00DA2BBE" w:rsidP="00DA2BBE">
            <w:pPr>
              <w:jc w:val="both"/>
              <w:rPr>
                <w:b/>
                <w:sz w:val="28"/>
              </w:rPr>
            </w:pPr>
            <w:r w:rsidRPr="00DA2BBE">
              <w:lastRenderedPageBreak/>
              <w:br w:type="page"/>
            </w:r>
            <w:r w:rsidRPr="00DA2BBE">
              <w:rPr>
                <w:b/>
                <w:sz w:val="28"/>
              </w:rPr>
              <w:t>B-III – Charakteristika studijního předmětu</w:t>
            </w:r>
          </w:p>
        </w:tc>
      </w:tr>
      <w:tr w:rsidR="00DA2BBE" w:rsidRPr="00DA2BBE" w:rsidTr="006A3E90">
        <w:tc>
          <w:tcPr>
            <w:tcW w:w="3086" w:type="dxa"/>
            <w:tcBorders>
              <w:top w:val="double" w:sz="4" w:space="0" w:color="auto"/>
            </w:tcBorders>
            <w:shd w:val="clear" w:color="auto" w:fill="F7CAAC"/>
          </w:tcPr>
          <w:p w:rsidR="00DA2BBE" w:rsidRPr="00DA2BBE" w:rsidRDefault="00DA2BBE" w:rsidP="00DA2BBE">
            <w:pPr>
              <w:jc w:val="both"/>
              <w:rPr>
                <w:b/>
              </w:rPr>
            </w:pPr>
            <w:r w:rsidRPr="00DA2BBE">
              <w:rPr>
                <w:b/>
              </w:rPr>
              <w:t>Název studijního předmětu</w:t>
            </w:r>
          </w:p>
        </w:tc>
        <w:tc>
          <w:tcPr>
            <w:tcW w:w="6769" w:type="dxa"/>
            <w:gridSpan w:val="7"/>
            <w:tcBorders>
              <w:top w:val="double" w:sz="4" w:space="0" w:color="auto"/>
            </w:tcBorders>
          </w:tcPr>
          <w:p w:rsidR="00DA2BBE" w:rsidRPr="00DA2BBE" w:rsidRDefault="00DA2BBE" w:rsidP="00DA2BBE">
            <w:pPr>
              <w:jc w:val="both"/>
            </w:pPr>
            <w:r w:rsidRPr="00DA2BBE">
              <w:t xml:space="preserve">Daně </w:t>
            </w:r>
          </w:p>
        </w:tc>
      </w:tr>
      <w:tr w:rsidR="00DA2BBE" w:rsidRPr="00DA2BBE" w:rsidTr="006A3E90">
        <w:trPr>
          <w:trHeight w:val="249"/>
        </w:trPr>
        <w:tc>
          <w:tcPr>
            <w:tcW w:w="3086" w:type="dxa"/>
            <w:shd w:val="clear" w:color="auto" w:fill="F7CAAC"/>
          </w:tcPr>
          <w:p w:rsidR="00DA2BBE" w:rsidRPr="00DA2BBE" w:rsidRDefault="00DA2BBE" w:rsidP="00DA2BBE">
            <w:pPr>
              <w:jc w:val="both"/>
              <w:rPr>
                <w:b/>
              </w:rPr>
            </w:pPr>
            <w:r w:rsidRPr="00DA2BBE">
              <w:rPr>
                <w:b/>
              </w:rPr>
              <w:t>Typ předmětu</w:t>
            </w:r>
          </w:p>
        </w:tc>
        <w:tc>
          <w:tcPr>
            <w:tcW w:w="3406" w:type="dxa"/>
            <w:gridSpan w:val="4"/>
          </w:tcPr>
          <w:p w:rsidR="00DA2BBE" w:rsidRPr="00DA2BBE" w:rsidRDefault="00DA2BBE" w:rsidP="00DA2BBE">
            <w:pPr>
              <w:jc w:val="both"/>
            </w:pPr>
            <w:r w:rsidRPr="00DA2BBE">
              <w:t>povinný „PZ“</w:t>
            </w:r>
          </w:p>
        </w:tc>
        <w:tc>
          <w:tcPr>
            <w:tcW w:w="2695" w:type="dxa"/>
            <w:gridSpan w:val="2"/>
            <w:shd w:val="clear" w:color="auto" w:fill="F7CAAC"/>
          </w:tcPr>
          <w:p w:rsidR="00DA2BBE" w:rsidRPr="00DA2BBE" w:rsidRDefault="00DA2BBE" w:rsidP="00DA2BBE">
            <w:pPr>
              <w:jc w:val="both"/>
            </w:pPr>
            <w:r w:rsidRPr="00DA2BBE">
              <w:rPr>
                <w:b/>
              </w:rPr>
              <w:t>doporučený ročník / semestr</w:t>
            </w:r>
          </w:p>
        </w:tc>
        <w:tc>
          <w:tcPr>
            <w:tcW w:w="668" w:type="dxa"/>
          </w:tcPr>
          <w:p w:rsidR="00DA2BBE" w:rsidRPr="00DA2BBE" w:rsidRDefault="00DA2BBE" w:rsidP="00DA2BBE">
            <w:pPr>
              <w:jc w:val="both"/>
            </w:pPr>
            <w:r w:rsidRPr="00DA2BBE">
              <w:t>2/L</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Rozsah studijního předmětu</w:t>
            </w:r>
          </w:p>
        </w:tc>
        <w:tc>
          <w:tcPr>
            <w:tcW w:w="1701" w:type="dxa"/>
            <w:gridSpan w:val="2"/>
          </w:tcPr>
          <w:p w:rsidR="00DA2BBE" w:rsidRPr="00DA2BBE" w:rsidRDefault="00DA2BBE" w:rsidP="00DA2BBE">
            <w:pPr>
              <w:jc w:val="both"/>
            </w:pPr>
            <w:r w:rsidRPr="00DA2BBE">
              <w:t>26p + 26s</w:t>
            </w:r>
          </w:p>
        </w:tc>
        <w:tc>
          <w:tcPr>
            <w:tcW w:w="889" w:type="dxa"/>
            <w:shd w:val="clear" w:color="auto" w:fill="F7CAAC"/>
          </w:tcPr>
          <w:p w:rsidR="00DA2BBE" w:rsidRPr="00DA2BBE" w:rsidRDefault="00DA2BBE" w:rsidP="00DA2BBE">
            <w:pPr>
              <w:jc w:val="both"/>
              <w:rPr>
                <w:b/>
              </w:rPr>
            </w:pPr>
            <w:r w:rsidRPr="00DA2BBE">
              <w:rPr>
                <w:b/>
              </w:rPr>
              <w:t xml:space="preserve">hod. </w:t>
            </w:r>
          </w:p>
        </w:tc>
        <w:tc>
          <w:tcPr>
            <w:tcW w:w="816" w:type="dxa"/>
          </w:tcPr>
          <w:p w:rsidR="00DA2BBE" w:rsidRPr="00DA2BBE" w:rsidRDefault="00DA2BBE" w:rsidP="00DA2BBE">
            <w:pPr>
              <w:jc w:val="both"/>
            </w:pPr>
            <w:r w:rsidRPr="00DA2BBE">
              <w:t>52</w:t>
            </w:r>
          </w:p>
        </w:tc>
        <w:tc>
          <w:tcPr>
            <w:tcW w:w="2156" w:type="dxa"/>
            <w:shd w:val="clear" w:color="auto" w:fill="F7CAAC"/>
          </w:tcPr>
          <w:p w:rsidR="00DA2BBE" w:rsidRPr="00DA2BBE" w:rsidRDefault="00DA2BBE" w:rsidP="00DA2BBE">
            <w:pPr>
              <w:jc w:val="both"/>
              <w:rPr>
                <w:b/>
              </w:rPr>
            </w:pPr>
            <w:r w:rsidRPr="00DA2BBE">
              <w:rPr>
                <w:b/>
              </w:rPr>
              <w:t>kreditů</w:t>
            </w:r>
          </w:p>
        </w:tc>
        <w:tc>
          <w:tcPr>
            <w:tcW w:w="1207" w:type="dxa"/>
            <w:gridSpan w:val="2"/>
          </w:tcPr>
          <w:p w:rsidR="00DA2BBE" w:rsidRPr="00DA2BBE" w:rsidRDefault="00DA2BBE" w:rsidP="00DA2BBE">
            <w:pPr>
              <w:jc w:val="both"/>
            </w:pPr>
            <w:r w:rsidRPr="00DA2BBE">
              <w:t>5</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Prerekvizity, korekvizity, ekvivalence</w:t>
            </w:r>
          </w:p>
        </w:tc>
        <w:tc>
          <w:tcPr>
            <w:tcW w:w="6769" w:type="dxa"/>
            <w:gridSpan w:val="7"/>
          </w:tcPr>
          <w:p w:rsidR="00DA2BBE" w:rsidRPr="00DA2BBE" w:rsidRDefault="00DA2BBE" w:rsidP="00DA2BBE">
            <w:pPr>
              <w:jc w:val="both"/>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Způsob ověření studijních výsledků</w:t>
            </w:r>
          </w:p>
        </w:tc>
        <w:tc>
          <w:tcPr>
            <w:tcW w:w="3406" w:type="dxa"/>
            <w:gridSpan w:val="4"/>
          </w:tcPr>
          <w:p w:rsidR="00DA2BBE" w:rsidRPr="00DA2BBE" w:rsidRDefault="00DA2BBE" w:rsidP="00DA2BBE">
            <w:pPr>
              <w:jc w:val="both"/>
            </w:pPr>
            <w:r w:rsidRPr="00DA2BBE">
              <w:t>zápočet, zkouška</w:t>
            </w:r>
          </w:p>
        </w:tc>
        <w:tc>
          <w:tcPr>
            <w:tcW w:w="2156" w:type="dxa"/>
            <w:shd w:val="clear" w:color="auto" w:fill="F7CAAC"/>
          </w:tcPr>
          <w:p w:rsidR="00DA2BBE" w:rsidRPr="00DA2BBE" w:rsidRDefault="00DA2BBE" w:rsidP="00DA2BBE">
            <w:pPr>
              <w:jc w:val="both"/>
              <w:rPr>
                <w:b/>
              </w:rPr>
            </w:pPr>
            <w:r w:rsidRPr="00DA2BBE">
              <w:rPr>
                <w:b/>
              </w:rPr>
              <w:t>Forma výuky</w:t>
            </w:r>
          </w:p>
        </w:tc>
        <w:tc>
          <w:tcPr>
            <w:tcW w:w="1207" w:type="dxa"/>
            <w:gridSpan w:val="2"/>
          </w:tcPr>
          <w:p w:rsidR="00DA2BBE" w:rsidRPr="00DA2BBE" w:rsidRDefault="00DA2BBE" w:rsidP="00DA2BBE">
            <w:pPr>
              <w:jc w:val="both"/>
            </w:pPr>
            <w:r w:rsidRPr="00DA2BBE">
              <w:t>přednáška, seminář</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Forma způsobu ověření studijních výsledků a další požadavky na studenta</w:t>
            </w:r>
          </w:p>
        </w:tc>
        <w:tc>
          <w:tcPr>
            <w:tcW w:w="6769" w:type="dxa"/>
            <w:gridSpan w:val="7"/>
            <w:tcBorders>
              <w:bottom w:val="nil"/>
            </w:tcBorders>
          </w:tcPr>
          <w:p w:rsidR="00DA2BBE" w:rsidRPr="00DA2BBE" w:rsidRDefault="00DA2BBE" w:rsidP="00DA2BBE">
            <w:pPr>
              <w:jc w:val="both"/>
            </w:pPr>
            <w:r w:rsidRPr="00DA2BBE">
              <w:t>Způsob zakončení předmětu – zápočet, zkouška</w:t>
            </w:r>
          </w:p>
          <w:p w:rsidR="00DA2BBE" w:rsidRPr="00DA2BBE" w:rsidRDefault="00DA2BBE" w:rsidP="00DA2BBE">
            <w:pPr>
              <w:jc w:val="both"/>
            </w:pPr>
            <w:r w:rsidRPr="00DA2BBE">
              <w:t xml:space="preserve">Požadavky na zápočet: </w:t>
            </w:r>
            <w:r w:rsidRPr="00DA2BBE">
              <w:rPr>
                <w:color w:val="000000"/>
                <w:shd w:val="clear" w:color="auto" w:fill="FFFFFF"/>
              </w:rPr>
              <w:t xml:space="preserve">úspěšné absolvování písemného testu </w:t>
            </w:r>
            <w:r w:rsidRPr="00DA2BBE">
              <w:t>(získání min. 60% bodů; 80% aktivní účast na seminářích.</w:t>
            </w:r>
          </w:p>
          <w:p w:rsidR="00DA2BBE" w:rsidRPr="00DA2BBE" w:rsidRDefault="00DA2BBE" w:rsidP="00DA2BBE">
            <w:pPr>
              <w:jc w:val="both"/>
            </w:pPr>
            <w:r w:rsidRPr="00DA2BBE">
              <w:t>Požadavky na zkoušku: ústní zkouška v rozsahu znalostí přednášek a seminářů.</w:t>
            </w:r>
          </w:p>
        </w:tc>
      </w:tr>
      <w:tr w:rsidR="00DA2BBE" w:rsidRPr="00DA2BBE" w:rsidTr="006A3E90">
        <w:trPr>
          <w:trHeight w:val="70"/>
        </w:trPr>
        <w:tc>
          <w:tcPr>
            <w:tcW w:w="9855" w:type="dxa"/>
            <w:gridSpan w:val="8"/>
            <w:tcBorders>
              <w:top w:val="nil"/>
            </w:tcBorders>
          </w:tcPr>
          <w:p w:rsidR="00DA2BBE" w:rsidRPr="00DA2BBE" w:rsidRDefault="00DA2BBE" w:rsidP="00DA2BBE">
            <w:pPr>
              <w:jc w:val="both"/>
            </w:pPr>
          </w:p>
        </w:tc>
      </w:tr>
      <w:tr w:rsidR="00DA2BBE" w:rsidRPr="00DA2BBE" w:rsidTr="006A3E90">
        <w:trPr>
          <w:trHeight w:val="197"/>
        </w:trPr>
        <w:tc>
          <w:tcPr>
            <w:tcW w:w="3086" w:type="dxa"/>
            <w:tcBorders>
              <w:top w:val="nil"/>
            </w:tcBorders>
            <w:shd w:val="clear" w:color="auto" w:fill="F7CAAC"/>
          </w:tcPr>
          <w:p w:rsidR="00DA2BBE" w:rsidRPr="00DA2BBE" w:rsidRDefault="00DA2BBE" w:rsidP="00DA2BBE">
            <w:pPr>
              <w:jc w:val="both"/>
              <w:rPr>
                <w:b/>
              </w:rPr>
            </w:pPr>
            <w:r w:rsidRPr="00DA2BBE">
              <w:rPr>
                <w:b/>
              </w:rPr>
              <w:t>Garant předmětu</w:t>
            </w:r>
          </w:p>
        </w:tc>
        <w:tc>
          <w:tcPr>
            <w:tcW w:w="6769" w:type="dxa"/>
            <w:gridSpan w:val="7"/>
            <w:tcBorders>
              <w:top w:val="nil"/>
            </w:tcBorders>
          </w:tcPr>
          <w:p w:rsidR="00DA2BBE" w:rsidRPr="00DA2BBE" w:rsidRDefault="00DA2BBE" w:rsidP="00DA2BBE">
            <w:pPr>
              <w:jc w:val="both"/>
            </w:pPr>
            <w:r w:rsidRPr="00DA2BBE">
              <w:rPr>
                <w:color w:val="000000"/>
              </w:rPr>
              <w:t>Ing. Pavlína Kirschnerová, Ph.D.</w:t>
            </w:r>
          </w:p>
        </w:tc>
      </w:tr>
      <w:tr w:rsidR="00DA2BBE" w:rsidRPr="00DA2BBE" w:rsidTr="006A3E90">
        <w:trPr>
          <w:trHeight w:val="243"/>
        </w:trPr>
        <w:tc>
          <w:tcPr>
            <w:tcW w:w="3086" w:type="dxa"/>
            <w:tcBorders>
              <w:top w:val="nil"/>
            </w:tcBorders>
            <w:shd w:val="clear" w:color="auto" w:fill="F7CAAC"/>
          </w:tcPr>
          <w:p w:rsidR="00DA2BBE" w:rsidRPr="00DA2BBE" w:rsidRDefault="00DA2BBE" w:rsidP="00DA2BBE">
            <w:pPr>
              <w:jc w:val="both"/>
              <w:rPr>
                <w:b/>
              </w:rPr>
            </w:pPr>
            <w:r w:rsidRPr="00DA2BBE">
              <w:rPr>
                <w:b/>
              </w:rPr>
              <w:t>Zapojení garanta do výuky předmětu</w:t>
            </w:r>
          </w:p>
        </w:tc>
        <w:tc>
          <w:tcPr>
            <w:tcW w:w="6769" w:type="dxa"/>
            <w:gridSpan w:val="7"/>
            <w:tcBorders>
              <w:top w:val="nil"/>
            </w:tcBorders>
          </w:tcPr>
          <w:p w:rsidR="00DA2BBE" w:rsidRPr="00DA2BBE" w:rsidRDefault="00DA2BBE" w:rsidP="00DA2BBE">
            <w:pPr>
              <w:jc w:val="both"/>
            </w:pPr>
            <w:r w:rsidRPr="00DA2BBE">
              <w:t>Garant se podílí na přednášení v rozsahu 100 %, dále stanovuje koncepci seminářů a dohlíží na jejich jednotné vedení.</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Vyučující</w:t>
            </w:r>
          </w:p>
        </w:tc>
        <w:tc>
          <w:tcPr>
            <w:tcW w:w="6769" w:type="dxa"/>
            <w:gridSpan w:val="7"/>
            <w:tcBorders>
              <w:bottom w:val="nil"/>
            </w:tcBorders>
          </w:tcPr>
          <w:p w:rsidR="00DA2BBE" w:rsidRPr="00DA2BBE" w:rsidRDefault="00DA2BBE" w:rsidP="00DA2BBE">
            <w:pPr>
              <w:jc w:val="both"/>
            </w:pPr>
            <w:r w:rsidRPr="00DA2BBE">
              <w:rPr>
                <w:color w:val="000000"/>
              </w:rPr>
              <w:t>Ing. Pavlína Kirschnerová, Ph.D. – přednášky (100%)</w:t>
            </w:r>
          </w:p>
        </w:tc>
      </w:tr>
      <w:tr w:rsidR="00DA2BBE" w:rsidRPr="00DA2BBE" w:rsidTr="006A3E90">
        <w:trPr>
          <w:trHeight w:val="70"/>
        </w:trPr>
        <w:tc>
          <w:tcPr>
            <w:tcW w:w="9855" w:type="dxa"/>
            <w:gridSpan w:val="8"/>
            <w:tcBorders>
              <w:top w:val="nil"/>
            </w:tcBorders>
          </w:tcPr>
          <w:p w:rsidR="00DA2BBE" w:rsidRPr="00DA2BBE" w:rsidRDefault="00DA2BBE" w:rsidP="00DA2BBE">
            <w:pPr>
              <w:jc w:val="both"/>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Stručná anotace předmětu</w:t>
            </w:r>
          </w:p>
        </w:tc>
        <w:tc>
          <w:tcPr>
            <w:tcW w:w="6769" w:type="dxa"/>
            <w:gridSpan w:val="7"/>
            <w:tcBorders>
              <w:bottom w:val="nil"/>
            </w:tcBorders>
          </w:tcPr>
          <w:p w:rsidR="00DA2BBE" w:rsidRPr="00DA2BBE" w:rsidRDefault="00DA2BBE" w:rsidP="00DA2BBE">
            <w:pPr>
              <w:jc w:val="both"/>
            </w:pPr>
          </w:p>
        </w:tc>
      </w:tr>
      <w:tr w:rsidR="00DA2BBE" w:rsidRPr="00DA2BBE" w:rsidTr="006A3E90">
        <w:trPr>
          <w:trHeight w:val="3938"/>
        </w:trPr>
        <w:tc>
          <w:tcPr>
            <w:tcW w:w="9855" w:type="dxa"/>
            <w:gridSpan w:val="8"/>
            <w:tcBorders>
              <w:top w:val="nil"/>
              <w:bottom w:val="single" w:sz="12" w:space="0" w:color="auto"/>
            </w:tcBorders>
          </w:tcPr>
          <w:p w:rsidR="00DA2BBE" w:rsidRPr="00DA2BBE" w:rsidRDefault="00DA2BBE" w:rsidP="00DA2BBE">
            <w:pPr>
              <w:jc w:val="both"/>
            </w:pPr>
            <w:r w:rsidRPr="00DA2BBE">
              <w:t>Předmět studentům poskytne klíčové informace z oblasti daňové politiky a koncepce příjmů veřejných financí ČR, s cílem dosažení samostatné orientace studentů v daňové legislativě jednotlivých daní v rámci daňové soustavy ČR, a to včetně jejich praktické aplikace.</w:t>
            </w:r>
          </w:p>
          <w:p w:rsidR="00DA2BBE" w:rsidRPr="00DA2BBE" w:rsidRDefault="00DA2BBE" w:rsidP="00DA2BBE">
            <w:pPr>
              <w:jc w:val="both"/>
            </w:pPr>
            <w:r w:rsidRPr="00DA2BBE">
              <w:t xml:space="preserve">Po teoretickém vstupu a analýze daňového systému ČR se studenti seznámí s principy a mechanismy fungování jednotlivých daní. Podstatná část je vyhrazena přímým daním a vybraným problémům daňové optimalizace fyzických a právnických osob včetně fungování pojistných režimů. </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Úv</w:t>
            </w:r>
            <w:r w:rsidR="00F0308A">
              <w:rPr>
                <w:rFonts w:eastAsia="Calibri"/>
                <w:lang w:eastAsia="en-US"/>
              </w:rPr>
              <w:t>od do problematiky teorie daní</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 xml:space="preserve">Soustava veřejných příjmů a úloha daní </w:t>
            </w:r>
            <w:r w:rsidR="00F0308A">
              <w:rPr>
                <w:rFonts w:eastAsia="Calibri"/>
                <w:lang w:eastAsia="en-US"/>
              </w:rPr>
              <w:t>v rámci fiskální politiky státu</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 xml:space="preserve">Problematika sociálního a zdravotního pojištění </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Teorie přímých daní a osobní důchodová daň a její optimalizace</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 xml:space="preserve">Zdanění příjmů fyzických osob ze závislé činnosti </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 xml:space="preserve">Zdanění příjmů ze samostatné činnosti fyzických osob </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Příjmy z kapitálového majetku, p</w:t>
            </w:r>
            <w:r w:rsidR="00F0308A">
              <w:rPr>
                <w:rFonts w:eastAsia="Calibri"/>
                <w:lang w:eastAsia="en-US"/>
              </w:rPr>
              <w:t>říjmy z nájmu a ostatní příjmy</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Zdanění příjmů právnických osob, úprava základu daně a stanovení daně</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Specifika daňových a nedaňových nákladových položek</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Teorie zdaňování nemovitých věcí</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Daň z přidané hodnoty a její aplikace</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Teorie spotřební a ekologické daně</w:t>
            </w:r>
          </w:p>
        </w:tc>
      </w:tr>
      <w:tr w:rsidR="00DA2BBE" w:rsidRPr="00DA2BBE" w:rsidTr="006A3E90">
        <w:trPr>
          <w:trHeight w:val="265"/>
        </w:trPr>
        <w:tc>
          <w:tcPr>
            <w:tcW w:w="3653" w:type="dxa"/>
            <w:gridSpan w:val="2"/>
            <w:tcBorders>
              <w:top w:val="nil"/>
            </w:tcBorders>
            <w:shd w:val="clear" w:color="auto" w:fill="F7CAAC"/>
          </w:tcPr>
          <w:p w:rsidR="00DA2BBE" w:rsidRPr="00DA2BBE" w:rsidRDefault="00DA2BBE" w:rsidP="00DA2BBE">
            <w:pPr>
              <w:jc w:val="both"/>
            </w:pPr>
            <w:r w:rsidRPr="00DA2BBE">
              <w:rPr>
                <w:b/>
              </w:rPr>
              <w:t>Studijní literatura a studijní pomůcky</w:t>
            </w:r>
          </w:p>
        </w:tc>
        <w:tc>
          <w:tcPr>
            <w:tcW w:w="6202" w:type="dxa"/>
            <w:gridSpan w:val="6"/>
            <w:tcBorders>
              <w:top w:val="nil"/>
              <w:bottom w:val="nil"/>
            </w:tcBorders>
          </w:tcPr>
          <w:p w:rsidR="00DA2BBE" w:rsidRPr="00DA2BBE" w:rsidRDefault="00DA2BBE" w:rsidP="00DA2BBE">
            <w:pPr>
              <w:jc w:val="both"/>
            </w:pPr>
          </w:p>
        </w:tc>
      </w:tr>
      <w:tr w:rsidR="00DA2BBE" w:rsidRPr="00DA2BBE" w:rsidTr="006A3E90">
        <w:trPr>
          <w:trHeight w:val="1497"/>
        </w:trPr>
        <w:tc>
          <w:tcPr>
            <w:tcW w:w="9855" w:type="dxa"/>
            <w:gridSpan w:val="8"/>
            <w:tcBorders>
              <w:top w:val="nil"/>
            </w:tcBorders>
          </w:tcPr>
          <w:p w:rsidR="00DA2BBE" w:rsidRPr="00DA2BBE" w:rsidRDefault="00DA2BBE" w:rsidP="00DA2BBE">
            <w:pPr>
              <w:jc w:val="both"/>
              <w:rPr>
                <w:b/>
              </w:rPr>
            </w:pPr>
            <w:r w:rsidRPr="00DA2BBE">
              <w:rPr>
                <w:b/>
              </w:rPr>
              <w:t>Povinná literatura</w:t>
            </w:r>
          </w:p>
          <w:p w:rsidR="00DA2BBE" w:rsidRPr="00DA2BBE" w:rsidRDefault="00DA2BBE" w:rsidP="00DA2BBE">
            <w:pPr>
              <w:jc w:val="both"/>
            </w:pPr>
            <w:r w:rsidRPr="00DA2BBE">
              <w:t>Daňové zákony a související předpisy v aktuálním znění.</w:t>
            </w:r>
          </w:p>
          <w:p w:rsidR="00DA2BBE" w:rsidRPr="00DA2BBE" w:rsidRDefault="00DA2BBE" w:rsidP="00DA2BBE">
            <w:pPr>
              <w:jc w:val="both"/>
            </w:pPr>
            <w:r w:rsidRPr="00DA2BBE">
              <w:t xml:space="preserve">KUBÁTOVÁ, K. </w:t>
            </w:r>
            <w:r w:rsidRPr="00F0308A">
              <w:rPr>
                <w:i/>
              </w:rPr>
              <w:t>Daňová teorie a politika</w:t>
            </w:r>
            <w:r w:rsidRPr="00DA2BBE">
              <w:t xml:space="preserve">. 7. aktual. vyd. Praha: Wolters Kluwer, 2018, 272 s. ISBN </w:t>
            </w:r>
            <w:r w:rsidRPr="00DA2BBE">
              <w:rPr>
                <w:shd w:val="clear" w:color="auto" w:fill="FFFFFF"/>
              </w:rPr>
              <w:t>978-80-7598-165-3</w:t>
            </w:r>
            <w:r w:rsidRPr="00DA2BBE">
              <w:t>.</w:t>
            </w:r>
          </w:p>
          <w:p w:rsidR="00DA2BBE" w:rsidRPr="00DA2BBE" w:rsidRDefault="00DA2BBE" w:rsidP="00DA2BBE">
            <w:pPr>
              <w:jc w:val="both"/>
            </w:pPr>
            <w:r w:rsidRPr="00DA2BBE">
              <w:t xml:space="preserve">VANČUROVÁ, A., LÁCHOVÁ, L. </w:t>
            </w:r>
            <w:r w:rsidRPr="00F0308A">
              <w:rPr>
                <w:i/>
              </w:rPr>
              <w:t>Daňový systém ČR</w:t>
            </w:r>
            <w:r w:rsidRPr="00DA2BBE">
              <w:t xml:space="preserve"> </w:t>
            </w:r>
            <w:r w:rsidRPr="00F0308A">
              <w:rPr>
                <w:i/>
              </w:rPr>
              <w:t>2018</w:t>
            </w:r>
            <w:r w:rsidRPr="00DA2BBE">
              <w:t>. Praha: VOX, 2018, 404 s. ISBN 978-80-87480-63-2.</w:t>
            </w:r>
          </w:p>
          <w:p w:rsidR="00DA2BBE" w:rsidRPr="00DA2BBE" w:rsidRDefault="00DA2BBE" w:rsidP="00DA2BBE">
            <w:pPr>
              <w:jc w:val="both"/>
            </w:pPr>
            <w:r w:rsidRPr="00DA2BBE">
              <w:t xml:space="preserve">VANČUROVÁ, A. </w:t>
            </w:r>
            <w:r w:rsidRPr="00F0308A">
              <w:rPr>
                <w:i/>
              </w:rPr>
              <w:t>Zdanění osobních příjmů</w:t>
            </w:r>
            <w:r w:rsidRPr="00DA2BBE">
              <w:t xml:space="preserve">. Praha: Wolters Kluwer, 2018, 452 s. ISBN </w:t>
            </w:r>
            <w:r w:rsidRPr="00DA2BBE">
              <w:rPr>
                <w:shd w:val="clear" w:color="auto" w:fill="FFFFFF"/>
              </w:rPr>
              <w:t>978-80-7552-926-8</w:t>
            </w:r>
            <w:r w:rsidRPr="00DA2BBE">
              <w:t>.</w:t>
            </w:r>
          </w:p>
          <w:p w:rsidR="00DA2BBE" w:rsidRPr="00DA2BBE" w:rsidRDefault="00DA2BBE" w:rsidP="00DA2BBE">
            <w:pPr>
              <w:shd w:val="clear" w:color="auto" w:fill="FFFFFF"/>
            </w:pPr>
            <w:r w:rsidRPr="00DA2BBE">
              <w:t xml:space="preserve">Studijní opory e-learningového kurzu na LMS Moodle dostupné na </w:t>
            </w:r>
            <w:hyperlink r:id="rId39" w:history="1">
              <w:r w:rsidRPr="00DA2BBE">
                <w:rPr>
                  <w:color w:val="0000FF"/>
                  <w:u w:val="single"/>
                </w:rPr>
                <w:t>http://vyuka.fame.utb.cz</w:t>
              </w:r>
            </w:hyperlink>
          </w:p>
          <w:p w:rsidR="00DA2BBE" w:rsidRPr="00DA2BBE" w:rsidRDefault="00DA2BBE" w:rsidP="00DA2BBE">
            <w:pPr>
              <w:jc w:val="both"/>
              <w:rPr>
                <w:b/>
              </w:rPr>
            </w:pPr>
            <w:r w:rsidRPr="00DA2BBE">
              <w:rPr>
                <w:b/>
              </w:rPr>
              <w:t>Doporučená literatura</w:t>
            </w:r>
          </w:p>
          <w:p w:rsidR="00DA2BBE" w:rsidRPr="00DA2BBE" w:rsidRDefault="00DA2BBE" w:rsidP="00DA2BBE">
            <w:pPr>
              <w:jc w:val="both"/>
            </w:pPr>
            <w:r w:rsidRPr="00DA2BBE">
              <w:t xml:space="preserve">NERUDOVÁ, D. </w:t>
            </w:r>
            <w:r w:rsidRPr="00F0308A">
              <w:rPr>
                <w:i/>
              </w:rPr>
              <w:t>Daňová politika v Evropské unii</w:t>
            </w:r>
            <w:r w:rsidRPr="00DA2BBE">
              <w:t>. Praha: Wolters Kluwer, 2017, 228 s. ISBN 978-80-7552-682-3.</w:t>
            </w:r>
          </w:p>
          <w:p w:rsidR="00DA2BBE" w:rsidRPr="00DA2BBE" w:rsidRDefault="00DA2BBE" w:rsidP="00DA2BBE">
            <w:pPr>
              <w:jc w:val="both"/>
            </w:pPr>
            <w:r w:rsidRPr="00DA2BBE">
              <w:t xml:space="preserve">SKÁLOVÁ, J. </w:t>
            </w:r>
            <w:r w:rsidRPr="00F0308A">
              <w:rPr>
                <w:i/>
              </w:rPr>
              <w:t>Daně v účetnictví</w:t>
            </w:r>
            <w:r w:rsidRPr="00DA2BBE">
              <w:t>. Praha: Wolters Kluwer, 2017, 180 s. ISBN 978-80-7552-832-2.</w:t>
            </w:r>
          </w:p>
          <w:p w:rsidR="00DA2BBE" w:rsidRPr="00DA2BBE" w:rsidRDefault="00DA2BBE" w:rsidP="00DA2BBE">
            <w:pPr>
              <w:jc w:val="both"/>
            </w:pPr>
            <w:r w:rsidRPr="00DA2BBE">
              <w:t xml:space="preserve">ŠIROKÝ, J. </w:t>
            </w:r>
            <w:r w:rsidRPr="00F0308A">
              <w:rPr>
                <w:i/>
              </w:rPr>
              <w:t>Základy daňové teorie s praktickými příklady</w:t>
            </w:r>
            <w:r w:rsidRPr="00DA2BBE">
              <w:t>. 2. aktual. vyd. Praha: Wolters Kluwer, 2016, 128 s. ISBN 978-80-7552-315-0.</w:t>
            </w:r>
          </w:p>
        </w:tc>
      </w:tr>
      <w:tr w:rsidR="00DA2BBE" w:rsidRPr="00DA2BBE"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A2BBE" w:rsidRPr="00DA2BBE" w:rsidRDefault="00DA2BBE" w:rsidP="00DA2BBE">
            <w:pPr>
              <w:jc w:val="center"/>
              <w:rPr>
                <w:b/>
              </w:rPr>
            </w:pPr>
            <w:r w:rsidRPr="00DA2BBE">
              <w:rPr>
                <w:b/>
              </w:rPr>
              <w:t>Informace ke kombinované nebo distanční formě</w:t>
            </w:r>
          </w:p>
        </w:tc>
      </w:tr>
      <w:tr w:rsidR="00DA2BBE" w:rsidRPr="00DA2BBE" w:rsidTr="006A3E90">
        <w:tc>
          <w:tcPr>
            <w:tcW w:w="4787" w:type="dxa"/>
            <w:gridSpan w:val="3"/>
            <w:tcBorders>
              <w:top w:val="single" w:sz="2" w:space="0" w:color="auto"/>
            </w:tcBorders>
            <w:shd w:val="clear" w:color="auto" w:fill="F7CAAC"/>
          </w:tcPr>
          <w:p w:rsidR="00DA2BBE" w:rsidRPr="00DA2BBE" w:rsidRDefault="00DA2BBE" w:rsidP="00DA2BBE">
            <w:pPr>
              <w:jc w:val="both"/>
            </w:pPr>
            <w:r w:rsidRPr="00DA2BBE">
              <w:rPr>
                <w:b/>
              </w:rPr>
              <w:t>Rozsah konzultací (soustředění)</w:t>
            </w:r>
          </w:p>
        </w:tc>
        <w:tc>
          <w:tcPr>
            <w:tcW w:w="889" w:type="dxa"/>
            <w:tcBorders>
              <w:top w:val="single" w:sz="2" w:space="0" w:color="auto"/>
            </w:tcBorders>
          </w:tcPr>
          <w:p w:rsidR="00DA2BBE" w:rsidRPr="00DA2BBE" w:rsidRDefault="00DA2BBE" w:rsidP="00DA2BBE">
            <w:pPr>
              <w:jc w:val="both"/>
            </w:pPr>
            <w:r w:rsidRPr="00DA2BBE">
              <w:t>20</w:t>
            </w:r>
          </w:p>
        </w:tc>
        <w:tc>
          <w:tcPr>
            <w:tcW w:w="4179" w:type="dxa"/>
            <w:gridSpan w:val="4"/>
            <w:tcBorders>
              <w:top w:val="single" w:sz="2" w:space="0" w:color="auto"/>
            </w:tcBorders>
            <w:shd w:val="clear" w:color="auto" w:fill="F7CAAC"/>
          </w:tcPr>
          <w:p w:rsidR="00DA2BBE" w:rsidRPr="00DA2BBE" w:rsidRDefault="00DA2BBE" w:rsidP="00DA2BBE">
            <w:pPr>
              <w:jc w:val="both"/>
              <w:rPr>
                <w:b/>
              </w:rPr>
            </w:pPr>
            <w:r w:rsidRPr="00DA2BBE">
              <w:rPr>
                <w:b/>
              </w:rPr>
              <w:t xml:space="preserve">hodin </w:t>
            </w:r>
          </w:p>
        </w:tc>
      </w:tr>
      <w:tr w:rsidR="00DA2BBE" w:rsidRPr="00DA2BBE" w:rsidTr="006A3E90">
        <w:tc>
          <w:tcPr>
            <w:tcW w:w="9855" w:type="dxa"/>
            <w:gridSpan w:val="8"/>
            <w:shd w:val="clear" w:color="auto" w:fill="F7CAAC"/>
          </w:tcPr>
          <w:p w:rsidR="00DA2BBE" w:rsidRPr="00DA2BBE" w:rsidRDefault="00DA2BBE" w:rsidP="00DA2BBE">
            <w:pPr>
              <w:jc w:val="both"/>
              <w:rPr>
                <w:b/>
              </w:rPr>
            </w:pPr>
            <w:r w:rsidRPr="00DA2BBE">
              <w:rPr>
                <w:b/>
              </w:rPr>
              <w:t>Informace o způsobu kontaktu s vyučujícím</w:t>
            </w:r>
          </w:p>
        </w:tc>
      </w:tr>
      <w:tr w:rsidR="00DA2BBE" w:rsidRPr="00DA2BBE" w:rsidTr="006A3E90">
        <w:trPr>
          <w:trHeight w:val="721"/>
        </w:trPr>
        <w:tc>
          <w:tcPr>
            <w:tcW w:w="9855" w:type="dxa"/>
            <w:gridSpan w:val="8"/>
          </w:tcPr>
          <w:p w:rsidR="00DA2BBE" w:rsidRPr="00DA2BBE" w:rsidRDefault="00DA2BBE" w:rsidP="00DA2BBE">
            <w:pPr>
              <w:jc w:val="both"/>
            </w:pPr>
            <w:r w:rsidRPr="00DA2BB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E90" w:rsidRPr="006A3E90" w:rsidTr="006A3E90">
        <w:tc>
          <w:tcPr>
            <w:tcW w:w="9855" w:type="dxa"/>
            <w:gridSpan w:val="8"/>
            <w:tcBorders>
              <w:bottom w:val="double" w:sz="4" w:space="0" w:color="auto"/>
            </w:tcBorders>
            <w:shd w:val="clear" w:color="auto" w:fill="BDD6EE"/>
          </w:tcPr>
          <w:p w:rsidR="006A3E90" w:rsidRPr="006A3E90" w:rsidRDefault="006A3E90" w:rsidP="006A3E90">
            <w:pPr>
              <w:jc w:val="both"/>
              <w:rPr>
                <w:b/>
                <w:sz w:val="28"/>
              </w:rPr>
            </w:pPr>
            <w:r w:rsidRPr="006A3E90">
              <w:lastRenderedPageBreak/>
              <w:br w:type="page"/>
            </w:r>
            <w:r w:rsidRPr="006A3E90">
              <w:rPr>
                <w:b/>
                <w:sz w:val="28"/>
              </w:rPr>
              <w:t>B-III – Charakteristika studijního předmětu</w:t>
            </w:r>
          </w:p>
        </w:tc>
      </w:tr>
      <w:tr w:rsidR="006A3E90" w:rsidRPr="006A3E90" w:rsidTr="006A3E90">
        <w:tc>
          <w:tcPr>
            <w:tcW w:w="3086" w:type="dxa"/>
            <w:tcBorders>
              <w:top w:val="double" w:sz="4" w:space="0" w:color="auto"/>
            </w:tcBorders>
            <w:shd w:val="clear" w:color="auto" w:fill="F7CAAC"/>
          </w:tcPr>
          <w:p w:rsidR="006A3E90" w:rsidRPr="006A3E90" w:rsidRDefault="006A3E90" w:rsidP="006A3E90">
            <w:pPr>
              <w:jc w:val="both"/>
              <w:rPr>
                <w:b/>
              </w:rPr>
            </w:pPr>
            <w:r w:rsidRPr="006A3E90">
              <w:rPr>
                <w:b/>
              </w:rPr>
              <w:t>Název studijního předmětu</w:t>
            </w:r>
          </w:p>
        </w:tc>
        <w:tc>
          <w:tcPr>
            <w:tcW w:w="6769" w:type="dxa"/>
            <w:gridSpan w:val="7"/>
            <w:tcBorders>
              <w:top w:val="double" w:sz="4" w:space="0" w:color="auto"/>
            </w:tcBorders>
          </w:tcPr>
          <w:p w:rsidR="006A3E90" w:rsidRPr="006A3E90" w:rsidRDefault="006A3E90" w:rsidP="006A3E90">
            <w:pPr>
              <w:jc w:val="both"/>
            </w:pPr>
            <w:r w:rsidRPr="006A3E90">
              <w:t>Manažerské účetnictví</w:t>
            </w:r>
          </w:p>
        </w:tc>
      </w:tr>
      <w:tr w:rsidR="006A3E90" w:rsidRPr="006A3E90" w:rsidTr="006A3E90">
        <w:trPr>
          <w:trHeight w:val="249"/>
        </w:trPr>
        <w:tc>
          <w:tcPr>
            <w:tcW w:w="3086" w:type="dxa"/>
            <w:shd w:val="clear" w:color="auto" w:fill="F7CAAC"/>
          </w:tcPr>
          <w:p w:rsidR="006A3E90" w:rsidRPr="006A3E90" w:rsidRDefault="006A3E90" w:rsidP="006A3E90">
            <w:pPr>
              <w:jc w:val="both"/>
              <w:rPr>
                <w:b/>
              </w:rPr>
            </w:pPr>
            <w:r w:rsidRPr="006A3E90">
              <w:rPr>
                <w:b/>
              </w:rPr>
              <w:t>Typ předmětu</w:t>
            </w:r>
          </w:p>
        </w:tc>
        <w:tc>
          <w:tcPr>
            <w:tcW w:w="3406" w:type="dxa"/>
            <w:gridSpan w:val="4"/>
          </w:tcPr>
          <w:p w:rsidR="006A3E90" w:rsidRPr="006A3E90" w:rsidRDefault="006A3E90" w:rsidP="006A3E90">
            <w:pPr>
              <w:jc w:val="both"/>
            </w:pPr>
            <w:r w:rsidRPr="006A3E90">
              <w:t>povinný „ZT“</w:t>
            </w:r>
          </w:p>
        </w:tc>
        <w:tc>
          <w:tcPr>
            <w:tcW w:w="2695" w:type="dxa"/>
            <w:gridSpan w:val="2"/>
            <w:shd w:val="clear" w:color="auto" w:fill="F7CAAC"/>
          </w:tcPr>
          <w:p w:rsidR="006A3E90" w:rsidRPr="006A3E90" w:rsidRDefault="006A3E90" w:rsidP="006A3E90">
            <w:pPr>
              <w:jc w:val="both"/>
            </w:pPr>
            <w:r w:rsidRPr="006A3E90">
              <w:rPr>
                <w:b/>
              </w:rPr>
              <w:t>doporučený ročník / semestr</w:t>
            </w:r>
          </w:p>
        </w:tc>
        <w:tc>
          <w:tcPr>
            <w:tcW w:w="668" w:type="dxa"/>
          </w:tcPr>
          <w:p w:rsidR="006A3E90" w:rsidRPr="006A3E90" w:rsidRDefault="006A3E90" w:rsidP="006A3E90">
            <w:pPr>
              <w:jc w:val="both"/>
            </w:pPr>
            <w:r w:rsidRPr="006A3E90">
              <w:t>2/L</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Rozsah studijního předmětu</w:t>
            </w:r>
          </w:p>
        </w:tc>
        <w:tc>
          <w:tcPr>
            <w:tcW w:w="1701" w:type="dxa"/>
            <w:gridSpan w:val="2"/>
          </w:tcPr>
          <w:p w:rsidR="006A3E90" w:rsidRPr="006A3E90" w:rsidRDefault="006A3E90" w:rsidP="006A3E90">
            <w:pPr>
              <w:jc w:val="both"/>
            </w:pPr>
            <w:r w:rsidRPr="006A3E90">
              <w:t>26p + 26c</w:t>
            </w:r>
          </w:p>
        </w:tc>
        <w:tc>
          <w:tcPr>
            <w:tcW w:w="889" w:type="dxa"/>
            <w:shd w:val="clear" w:color="auto" w:fill="F7CAAC"/>
          </w:tcPr>
          <w:p w:rsidR="006A3E90" w:rsidRPr="006A3E90" w:rsidRDefault="006A3E90" w:rsidP="006A3E90">
            <w:pPr>
              <w:jc w:val="both"/>
              <w:rPr>
                <w:b/>
              </w:rPr>
            </w:pPr>
            <w:r w:rsidRPr="006A3E90">
              <w:rPr>
                <w:b/>
              </w:rPr>
              <w:t xml:space="preserve">hod. </w:t>
            </w:r>
          </w:p>
        </w:tc>
        <w:tc>
          <w:tcPr>
            <w:tcW w:w="816" w:type="dxa"/>
          </w:tcPr>
          <w:p w:rsidR="006A3E90" w:rsidRPr="006A3E90" w:rsidRDefault="006A3E90" w:rsidP="006A3E90">
            <w:pPr>
              <w:jc w:val="both"/>
            </w:pPr>
            <w:r w:rsidRPr="006A3E90">
              <w:t>52</w:t>
            </w:r>
          </w:p>
        </w:tc>
        <w:tc>
          <w:tcPr>
            <w:tcW w:w="2156" w:type="dxa"/>
            <w:shd w:val="clear" w:color="auto" w:fill="F7CAAC"/>
          </w:tcPr>
          <w:p w:rsidR="006A3E90" w:rsidRPr="006A3E90" w:rsidRDefault="006A3E90" w:rsidP="006A3E90">
            <w:pPr>
              <w:jc w:val="both"/>
              <w:rPr>
                <w:b/>
              </w:rPr>
            </w:pPr>
            <w:r w:rsidRPr="006A3E90">
              <w:rPr>
                <w:b/>
              </w:rPr>
              <w:t>kreditů</w:t>
            </w:r>
          </w:p>
        </w:tc>
        <w:tc>
          <w:tcPr>
            <w:tcW w:w="1207" w:type="dxa"/>
            <w:gridSpan w:val="2"/>
          </w:tcPr>
          <w:p w:rsidR="006A3E90" w:rsidRPr="006A3E90" w:rsidRDefault="006A3E90" w:rsidP="006A3E90">
            <w:pPr>
              <w:jc w:val="both"/>
            </w:pPr>
            <w:r w:rsidRPr="006A3E90">
              <w:t>6</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Prerekvizity, korekvizity, ekvivalence</w:t>
            </w:r>
          </w:p>
        </w:tc>
        <w:tc>
          <w:tcPr>
            <w:tcW w:w="6769" w:type="dxa"/>
            <w:gridSpan w:val="7"/>
          </w:tcPr>
          <w:p w:rsidR="006A3E90" w:rsidRPr="006A3E90" w:rsidRDefault="006A3E90" w:rsidP="006A3E90">
            <w:pPr>
              <w:jc w:val="both"/>
            </w:pP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Způsob ověření studijních výsledků</w:t>
            </w:r>
          </w:p>
        </w:tc>
        <w:tc>
          <w:tcPr>
            <w:tcW w:w="3406" w:type="dxa"/>
            <w:gridSpan w:val="4"/>
          </w:tcPr>
          <w:p w:rsidR="006A3E90" w:rsidRPr="006A3E90" w:rsidRDefault="006A3E90" w:rsidP="006A3E90">
            <w:pPr>
              <w:jc w:val="both"/>
            </w:pPr>
            <w:r w:rsidRPr="006A3E90">
              <w:t>zápočet, zkouška</w:t>
            </w:r>
          </w:p>
        </w:tc>
        <w:tc>
          <w:tcPr>
            <w:tcW w:w="2156" w:type="dxa"/>
            <w:shd w:val="clear" w:color="auto" w:fill="F7CAAC"/>
          </w:tcPr>
          <w:p w:rsidR="006A3E90" w:rsidRPr="006A3E90" w:rsidRDefault="006A3E90" w:rsidP="006A3E90">
            <w:pPr>
              <w:jc w:val="both"/>
              <w:rPr>
                <w:b/>
              </w:rPr>
            </w:pPr>
            <w:r w:rsidRPr="006A3E90">
              <w:rPr>
                <w:b/>
              </w:rPr>
              <w:t>Forma výuky</w:t>
            </w:r>
          </w:p>
        </w:tc>
        <w:tc>
          <w:tcPr>
            <w:tcW w:w="1207" w:type="dxa"/>
            <w:gridSpan w:val="2"/>
          </w:tcPr>
          <w:p w:rsidR="006A3E90" w:rsidRPr="006A3E90" w:rsidRDefault="006A3E90" w:rsidP="006A3E90">
            <w:pPr>
              <w:jc w:val="both"/>
            </w:pPr>
            <w:r w:rsidRPr="006A3E90">
              <w:t>přednáška, cvičení</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Forma způsobu ověření studijních výsledků a další požadavky na studenta</w:t>
            </w:r>
          </w:p>
        </w:tc>
        <w:tc>
          <w:tcPr>
            <w:tcW w:w="6769" w:type="dxa"/>
            <w:gridSpan w:val="7"/>
            <w:tcBorders>
              <w:bottom w:val="nil"/>
            </w:tcBorders>
          </w:tcPr>
          <w:p w:rsidR="006A3E90" w:rsidRPr="006A3E90" w:rsidRDefault="006A3E90" w:rsidP="006A3E90">
            <w:pPr>
              <w:jc w:val="both"/>
            </w:pPr>
            <w:r w:rsidRPr="006A3E90">
              <w:t>Způsob zakončení předmětu – zápočet, zkouška</w:t>
            </w:r>
          </w:p>
          <w:p w:rsidR="006A3E90" w:rsidRPr="006A3E90" w:rsidRDefault="006A3E90" w:rsidP="006A3E90">
            <w:pPr>
              <w:jc w:val="both"/>
            </w:pPr>
            <w:r w:rsidRPr="006A3E90">
              <w:t>Požadavky na zápočet: vypracování seminární práce a její obhajoba dle požadavků vyučujícího, 80% aktivní účast na cvičeních.</w:t>
            </w:r>
          </w:p>
          <w:p w:rsidR="006A3E90" w:rsidRPr="006A3E90" w:rsidRDefault="006A3E90" w:rsidP="006A3E90">
            <w:pPr>
              <w:ind w:left="-4"/>
              <w:jc w:val="both"/>
            </w:pPr>
            <w:r w:rsidRPr="006A3E90">
              <w:t>Požadavky na zkoušku: písemný test s maximálním možným počtem dosažitelných bodů 50 musí být napsán alespoň na 60 %, následuje ústní zkouška v rozsahu znalostí přednášek a cvičení.</w:t>
            </w:r>
          </w:p>
        </w:tc>
      </w:tr>
      <w:tr w:rsidR="006A3E90" w:rsidRPr="006A3E90" w:rsidTr="006A3E90">
        <w:trPr>
          <w:trHeight w:val="60"/>
        </w:trPr>
        <w:tc>
          <w:tcPr>
            <w:tcW w:w="9855" w:type="dxa"/>
            <w:gridSpan w:val="8"/>
            <w:tcBorders>
              <w:top w:val="nil"/>
            </w:tcBorders>
          </w:tcPr>
          <w:p w:rsidR="006A3E90" w:rsidRPr="006A3E90" w:rsidRDefault="006A3E90" w:rsidP="006A3E90">
            <w:pPr>
              <w:jc w:val="both"/>
              <w:rPr>
                <w:sz w:val="16"/>
              </w:rPr>
            </w:pPr>
          </w:p>
        </w:tc>
      </w:tr>
      <w:tr w:rsidR="006A3E90" w:rsidRPr="006A3E90" w:rsidTr="006A3E90">
        <w:trPr>
          <w:trHeight w:val="197"/>
        </w:trPr>
        <w:tc>
          <w:tcPr>
            <w:tcW w:w="3086" w:type="dxa"/>
            <w:tcBorders>
              <w:top w:val="nil"/>
            </w:tcBorders>
            <w:shd w:val="clear" w:color="auto" w:fill="F7CAAC"/>
          </w:tcPr>
          <w:p w:rsidR="006A3E90" w:rsidRPr="006A3E90" w:rsidRDefault="006A3E90" w:rsidP="006A3E90">
            <w:pPr>
              <w:jc w:val="both"/>
              <w:rPr>
                <w:b/>
              </w:rPr>
            </w:pPr>
            <w:r w:rsidRPr="006A3E90">
              <w:rPr>
                <w:b/>
              </w:rPr>
              <w:t>Garant předmětu</w:t>
            </w:r>
          </w:p>
        </w:tc>
        <w:tc>
          <w:tcPr>
            <w:tcW w:w="6769" w:type="dxa"/>
            <w:gridSpan w:val="7"/>
            <w:tcBorders>
              <w:top w:val="nil"/>
            </w:tcBorders>
          </w:tcPr>
          <w:p w:rsidR="006A3E90" w:rsidRPr="006A3E90" w:rsidRDefault="006A3E90" w:rsidP="006A3E90">
            <w:del w:id="1926" w:author="Pavla Trefilová" w:date="2019-09-11T15:30:00Z">
              <w:r w:rsidRPr="006A3E90" w:rsidDel="00A13DC4">
                <w:delText>doc</w:delText>
              </w:r>
            </w:del>
            <w:ins w:id="1927" w:author="Pavla Trefilová" w:date="2019-09-11T15:30:00Z">
              <w:r w:rsidR="00A13DC4">
                <w:t>prof</w:t>
              </w:r>
            </w:ins>
            <w:r w:rsidRPr="006A3E90">
              <w:t>. Ing. Boris Popesko, Ph.D.</w:t>
            </w:r>
          </w:p>
        </w:tc>
      </w:tr>
      <w:tr w:rsidR="006A3E90" w:rsidRPr="006A3E90" w:rsidTr="006A3E90">
        <w:trPr>
          <w:trHeight w:val="243"/>
        </w:trPr>
        <w:tc>
          <w:tcPr>
            <w:tcW w:w="3086" w:type="dxa"/>
            <w:tcBorders>
              <w:top w:val="nil"/>
            </w:tcBorders>
            <w:shd w:val="clear" w:color="auto" w:fill="F7CAAC"/>
          </w:tcPr>
          <w:p w:rsidR="006A3E90" w:rsidRPr="006A3E90" w:rsidRDefault="006A3E90" w:rsidP="006A3E90">
            <w:pPr>
              <w:jc w:val="both"/>
              <w:rPr>
                <w:b/>
              </w:rPr>
            </w:pPr>
            <w:r w:rsidRPr="006A3E90">
              <w:rPr>
                <w:b/>
              </w:rPr>
              <w:t>Zapojení garanta do výuky předmětu</w:t>
            </w:r>
          </w:p>
        </w:tc>
        <w:tc>
          <w:tcPr>
            <w:tcW w:w="6769" w:type="dxa"/>
            <w:gridSpan w:val="7"/>
            <w:tcBorders>
              <w:top w:val="nil"/>
            </w:tcBorders>
          </w:tcPr>
          <w:p w:rsidR="006A3E90" w:rsidRPr="006A3E90" w:rsidRDefault="006A3E90" w:rsidP="006A3E90">
            <w:pPr>
              <w:jc w:val="both"/>
            </w:pPr>
            <w:r w:rsidRPr="006A3E90">
              <w:t xml:space="preserve">Garant se podílí na přednášení v rozsahu 60 %, dále stanovuje koncepci cvičení a dohlíží na jejich jednotné vedení. </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Vyučující</w:t>
            </w:r>
          </w:p>
        </w:tc>
        <w:tc>
          <w:tcPr>
            <w:tcW w:w="6769" w:type="dxa"/>
            <w:gridSpan w:val="7"/>
            <w:tcBorders>
              <w:bottom w:val="nil"/>
            </w:tcBorders>
          </w:tcPr>
          <w:p w:rsidR="006A3E90" w:rsidRPr="006A3E90" w:rsidRDefault="006A3E90">
            <w:del w:id="1928" w:author="Pavla Trefilová" w:date="2019-09-11T15:31:00Z">
              <w:r w:rsidRPr="006A3E90" w:rsidDel="00A13DC4">
                <w:delText>doc</w:delText>
              </w:r>
            </w:del>
            <w:ins w:id="1929" w:author="Pavla Trefilová" w:date="2019-09-11T15:31:00Z">
              <w:r w:rsidR="00A13DC4">
                <w:t>prof</w:t>
              </w:r>
            </w:ins>
            <w:r w:rsidRPr="006A3E90">
              <w:t>. Ing. Boris Popesko, Ph.D. – přednášky (60%), Ing. Šárka Papadaki, Ph.D. – přednášky (40%)</w:t>
            </w:r>
          </w:p>
        </w:tc>
      </w:tr>
      <w:tr w:rsidR="006A3E90" w:rsidRPr="006A3E90" w:rsidTr="006A3E90">
        <w:trPr>
          <w:trHeight w:val="60"/>
        </w:trPr>
        <w:tc>
          <w:tcPr>
            <w:tcW w:w="9855" w:type="dxa"/>
            <w:gridSpan w:val="8"/>
            <w:tcBorders>
              <w:top w:val="nil"/>
            </w:tcBorders>
          </w:tcPr>
          <w:p w:rsidR="006A3E90" w:rsidRPr="006A3E90" w:rsidRDefault="006A3E90" w:rsidP="006A3E90">
            <w:pPr>
              <w:jc w:val="both"/>
              <w:rPr>
                <w:sz w:val="16"/>
              </w:rPr>
            </w:pP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Stručná anotace předmětu</w:t>
            </w:r>
          </w:p>
        </w:tc>
        <w:tc>
          <w:tcPr>
            <w:tcW w:w="6769" w:type="dxa"/>
            <w:gridSpan w:val="7"/>
            <w:tcBorders>
              <w:bottom w:val="nil"/>
            </w:tcBorders>
          </w:tcPr>
          <w:p w:rsidR="006A3E90" w:rsidRPr="006A3E90" w:rsidRDefault="006A3E90" w:rsidP="006A3E90">
            <w:pPr>
              <w:jc w:val="both"/>
            </w:pPr>
          </w:p>
        </w:tc>
      </w:tr>
      <w:tr w:rsidR="006A3E90" w:rsidRPr="006A3E90" w:rsidTr="006A3E90">
        <w:trPr>
          <w:trHeight w:val="3938"/>
        </w:trPr>
        <w:tc>
          <w:tcPr>
            <w:tcW w:w="9855" w:type="dxa"/>
            <w:gridSpan w:val="8"/>
            <w:tcBorders>
              <w:top w:val="nil"/>
              <w:bottom w:val="single" w:sz="12" w:space="0" w:color="auto"/>
            </w:tcBorders>
          </w:tcPr>
          <w:p w:rsidR="006A3E90" w:rsidRPr="006A3E90" w:rsidRDefault="006A3E90" w:rsidP="006A3E90">
            <w:pPr>
              <w:jc w:val="both"/>
            </w:pPr>
            <w:r w:rsidRPr="006A3E90">
              <w:t>Manažerské účetnictví je jednou z nejdůležitějších manažersko-ekonomických disciplín, jejíž úkolem je poskytování informací pro rozhodování řídících pracovníků. V rámci předmětu bude představena základní filosofie této disciplíny</w:t>
            </w:r>
            <w:r w:rsidR="00C61C83">
              <w:t>,</w:t>
            </w:r>
            <w:r w:rsidRPr="006A3E90">
              <w:t xml:space="preserve"> její jednotlivé nástroje a metody, jejichž obecným cílem je poskytování finančních a nefinančních informací pro manažerské rozhodování. Manažerské účetnictví navazuje na teorii účetnictví, finanční účetnictví a </w:t>
            </w:r>
            <w:ins w:id="1930" w:author="Drahomíra Pavelková" w:date="2019-09-05T14:34:00Z">
              <w:r w:rsidR="00376B82">
                <w:t>zákla</w:t>
              </w:r>
            </w:ins>
            <w:ins w:id="1931" w:author="Drahomíra Pavelková" w:date="2019-09-05T14:35:00Z">
              <w:r w:rsidR="00376B82">
                <w:t xml:space="preserve">dy </w:t>
              </w:r>
            </w:ins>
            <w:r w:rsidRPr="006A3E90">
              <w:t>podnikov</w:t>
            </w:r>
            <w:ins w:id="1932" w:author="Drahomíra Pavelková" w:date="2019-09-05T14:36:00Z">
              <w:r w:rsidR="00376B82">
                <w:t>é</w:t>
              </w:r>
            </w:ins>
            <w:del w:id="1933" w:author="Drahomíra Pavelková" w:date="2019-09-05T14:36:00Z">
              <w:r w:rsidRPr="006A3E90" w:rsidDel="00376B82">
                <w:delText>ou</w:delText>
              </w:r>
            </w:del>
            <w:r w:rsidRPr="006A3E90">
              <w:t xml:space="preserve"> ekonomik</w:t>
            </w:r>
            <w:ins w:id="1934" w:author="Drahomíra Pavelková" w:date="2019-09-05T14:36:00Z">
              <w:r w:rsidR="00376B82">
                <w:t>y</w:t>
              </w:r>
            </w:ins>
            <w:del w:id="1935" w:author="Drahomíra Pavelková" w:date="2019-09-05T14:36:00Z">
              <w:r w:rsidRPr="006A3E90" w:rsidDel="00376B82">
                <w:delText>u I a II</w:delText>
              </w:r>
            </w:del>
            <w:r w:rsidRPr="006A3E90">
              <w:t>,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w:t>
            </w:r>
          </w:p>
          <w:p w:rsidR="006A3E90" w:rsidRPr="006A3E90" w:rsidRDefault="006A3E90" w:rsidP="006A3E90">
            <w:pPr>
              <w:jc w:val="both"/>
            </w:pPr>
            <w:r w:rsidRPr="006A3E90">
              <w:t>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w:t>
            </w:r>
          </w:p>
          <w:p w:rsidR="006A3E90" w:rsidRPr="006A3E90" w:rsidRDefault="006A3E90" w:rsidP="006A3E90">
            <w:pPr>
              <w:jc w:val="both"/>
            </w:pPr>
            <w:r w:rsidRPr="006A3E90">
              <w:t>Cílem kurzu je připravit posluchače na tvůrčí uplatnění teoretických poznatků v konkrétních podmínkách jednotlivých firem.</w:t>
            </w:r>
          </w:p>
          <w:p w:rsidR="006A3E90" w:rsidRPr="006A3E90" w:rsidRDefault="00F0308A" w:rsidP="00124FDB">
            <w:pPr>
              <w:numPr>
                <w:ilvl w:val="0"/>
                <w:numId w:val="53"/>
              </w:numPr>
              <w:ind w:left="247" w:hanging="247"/>
              <w:contextualSpacing/>
              <w:jc w:val="both"/>
              <w:rPr>
                <w:rFonts w:eastAsia="Calibri"/>
                <w:lang w:eastAsia="en-US"/>
              </w:rPr>
            </w:pPr>
            <w:r>
              <w:rPr>
                <w:rFonts w:eastAsia="Calibri"/>
                <w:lang w:eastAsia="en-US"/>
              </w:rPr>
              <w:t>Úvod do manažerského účetnictví</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Členění nákladů v manažerském účetnictví</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Nástroje nákladového účetnictví</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Náklady a výnosy z hlediska rozhodování</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Kalkulační účetnictví</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Metody absorpční kalkulace</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 xml:space="preserve">Kalkulace variabilních nákladů – řízení nákladů pro potřeby rozhodování </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 xml:space="preserve">Metoda standardních nákladů – řízení odchylek </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 xml:space="preserve">Odpovědnostní účetnictví </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Rozpočetnictví</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 xml:space="preserve">Manažerské rozhodovací úlohy </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Informace MÚ pro cenová rozhodování</w:t>
            </w:r>
          </w:p>
        </w:tc>
      </w:tr>
      <w:tr w:rsidR="006A3E90" w:rsidRPr="006A3E90" w:rsidTr="006A3E90">
        <w:trPr>
          <w:trHeight w:val="265"/>
        </w:trPr>
        <w:tc>
          <w:tcPr>
            <w:tcW w:w="3653" w:type="dxa"/>
            <w:gridSpan w:val="2"/>
            <w:tcBorders>
              <w:top w:val="nil"/>
            </w:tcBorders>
            <w:shd w:val="clear" w:color="auto" w:fill="F7CAAC"/>
          </w:tcPr>
          <w:p w:rsidR="006A3E90" w:rsidRPr="006A3E90" w:rsidRDefault="006A3E90" w:rsidP="006A3E90">
            <w:pPr>
              <w:jc w:val="both"/>
            </w:pPr>
            <w:r w:rsidRPr="006A3E90">
              <w:rPr>
                <w:b/>
              </w:rPr>
              <w:t>Studijní literatura a studijní pomůcky</w:t>
            </w:r>
          </w:p>
        </w:tc>
        <w:tc>
          <w:tcPr>
            <w:tcW w:w="6202" w:type="dxa"/>
            <w:gridSpan w:val="6"/>
            <w:tcBorders>
              <w:top w:val="nil"/>
              <w:bottom w:val="nil"/>
            </w:tcBorders>
          </w:tcPr>
          <w:p w:rsidR="006A3E90" w:rsidRPr="006A3E90" w:rsidRDefault="006A3E90" w:rsidP="006A3E90">
            <w:pPr>
              <w:jc w:val="both"/>
            </w:pPr>
          </w:p>
        </w:tc>
      </w:tr>
      <w:tr w:rsidR="006A3E90" w:rsidRPr="006A3E90" w:rsidTr="006A3E90">
        <w:trPr>
          <w:trHeight w:val="283"/>
        </w:trPr>
        <w:tc>
          <w:tcPr>
            <w:tcW w:w="9855" w:type="dxa"/>
            <w:gridSpan w:val="8"/>
            <w:tcBorders>
              <w:top w:val="nil"/>
            </w:tcBorders>
          </w:tcPr>
          <w:p w:rsidR="006A3E90" w:rsidRPr="006A3E90" w:rsidRDefault="006A3E90" w:rsidP="006A3E90">
            <w:pPr>
              <w:jc w:val="both"/>
              <w:rPr>
                <w:b/>
              </w:rPr>
            </w:pPr>
            <w:r w:rsidRPr="006A3E90">
              <w:rPr>
                <w:b/>
              </w:rPr>
              <w:t>Povinná literatura</w:t>
            </w:r>
          </w:p>
          <w:p w:rsidR="006A3E90" w:rsidRPr="006A3E90" w:rsidRDefault="006A3E90" w:rsidP="006A3E90">
            <w:pPr>
              <w:jc w:val="both"/>
            </w:pPr>
            <w:r w:rsidRPr="006A3E90">
              <w:t xml:space="preserve">DRURY, C. </w:t>
            </w:r>
            <w:r w:rsidRPr="006A3E90">
              <w:rPr>
                <w:i/>
                <w:iCs/>
              </w:rPr>
              <w:t>Management and Cost Accounting</w:t>
            </w:r>
            <w:r w:rsidRPr="006A3E90">
              <w:t>. 8th Edition. Cengage Learning, 2012, 816 p. ISBN 978-1408064313.</w:t>
            </w:r>
          </w:p>
          <w:p w:rsidR="006A3E90" w:rsidRPr="006A3E90" w:rsidRDefault="006A3E90" w:rsidP="006A3E90">
            <w:pPr>
              <w:jc w:val="both"/>
            </w:pPr>
            <w:r w:rsidRPr="006A3E90">
              <w:t xml:space="preserve">KRÁL, B. a kol. </w:t>
            </w:r>
            <w:r w:rsidRPr="006A3E90">
              <w:rPr>
                <w:i/>
                <w:iCs/>
              </w:rPr>
              <w:t xml:space="preserve">Manažerské účetnictví. </w:t>
            </w:r>
            <w:r w:rsidRPr="006A3E90">
              <w:t xml:space="preserve">3., dopl. a aktualiz. vyd. Praha: Management Press, 2015, 664 s. ISBN 978-80-7261-217-8. </w:t>
            </w:r>
          </w:p>
          <w:p w:rsidR="006A3E90" w:rsidRPr="006A3E90" w:rsidRDefault="006A3E90" w:rsidP="006A3E90">
            <w:pPr>
              <w:jc w:val="both"/>
            </w:pPr>
            <w:r w:rsidRPr="006A3E90">
              <w:t xml:space="preserve">POPESKO, B., VEJMĚLKOVÁ, E., ŠKODÁKOVÁ, P. </w:t>
            </w:r>
            <w:r w:rsidRPr="006A3E90">
              <w:rPr>
                <w:i/>
              </w:rPr>
              <w:t>Manažerské účetnictví</w:t>
            </w:r>
            <w:r w:rsidRPr="006A3E90">
              <w:t>. Zlín: Univerzita Tomáše Bati, 2008, 161 s. ISBN 978-80-7318-702-6.</w:t>
            </w:r>
          </w:p>
          <w:p w:rsidR="006A3E90" w:rsidRPr="006A3E90" w:rsidRDefault="006A3E90" w:rsidP="006A3E90">
            <w:pPr>
              <w:jc w:val="both"/>
            </w:pPr>
            <w:r w:rsidRPr="006A3E90">
              <w:t xml:space="preserve">VEJMĚLKOVÁ, E., POPESKO, B., ŠKODÁKOVÁ, P. </w:t>
            </w:r>
            <w:r w:rsidRPr="006A3E90">
              <w:rPr>
                <w:i/>
              </w:rPr>
              <w:t>Manažerské účetnictví: sbírka příkladů</w:t>
            </w:r>
            <w:r w:rsidRPr="006A3E90">
              <w:t>. Vyd. 3., upr. Zlín: Univerzita Tomáše Bati ve Zlíně, 2008, 112 s. ISBN 978-80-7318-682-1.</w:t>
            </w:r>
          </w:p>
          <w:p w:rsidR="006A3E90" w:rsidRPr="006A3E90" w:rsidRDefault="006A3E90" w:rsidP="006A3E90">
            <w:pPr>
              <w:jc w:val="both"/>
              <w:rPr>
                <w:b/>
              </w:rPr>
            </w:pPr>
            <w:r w:rsidRPr="006A3E90">
              <w:rPr>
                <w:b/>
              </w:rPr>
              <w:t>Doporučená literatura</w:t>
            </w:r>
          </w:p>
          <w:p w:rsidR="006A3E90" w:rsidRPr="006A3E90" w:rsidRDefault="006A3E90" w:rsidP="006A3E90">
            <w:pPr>
              <w:jc w:val="both"/>
            </w:pPr>
            <w:r w:rsidRPr="006A3E90">
              <w:t xml:space="preserve">FIÍROVÁ, J., ŠOLJAKOVÁ, L., WAGNER, J., PETERA, P. </w:t>
            </w:r>
            <w:r w:rsidRPr="00F0308A">
              <w:rPr>
                <w:i/>
              </w:rPr>
              <w:t>Manažerské účetnictví – Nástroje a metody</w:t>
            </w:r>
            <w:r w:rsidRPr="006A3E90">
              <w:t>. 2., aktualiz. a přeprac. vyd. Praha: Wolters Kluwer ČR, 2015, 402 s. ISBN 978-80-7478-743-0.</w:t>
            </w:r>
          </w:p>
          <w:p w:rsidR="006A3E90" w:rsidRPr="006A3E90" w:rsidRDefault="006A3E90" w:rsidP="006A3E90">
            <w:pPr>
              <w:jc w:val="both"/>
            </w:pPr>
            <w:r w:rsidRPr="006A3E90">
              <w:lastRenderedPageBreak/>
              <w:t xml:space="preserve">POPESKO, B., PAPADAKI, Š. </w:t>
            </w:r>
            <w:r w:rsidRPr="006A3E90">
              <w:rPr>
                <w:i/>
              </w:rPr>
              <w:t>Moderní metody řízení nákladů: jak dosáhnout efektivního vynakládání nákladů a jejich snížení.</w:t>
            </w:r>
            <w:r w:rsidRPr="006A3E90">
              <w:t xml:space="preserve"> 2., aktualizované a rozšířené vydání. Praha: Grada, 2016, 263 s. ISBN 978-80-247-5773-5.</w:t>
            </w:r>
          </w:p>
        </w:tc>
      </w:tr>
      <w:tr w:rsidR="006A3E90" w:rsidRPr="006A3E90"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A3E90" w:rsidRPr="006A3E90" w:rsidRDefault="006A3E90" w:rsidP="006A3E90">
            <w:pPr>
              <w:jc w:val="center"/>
              <w:rPr>
                <w:b/>
              </w:rPr>
            </w:pPr>
            <w:r w:rsidRPr="006A3E90">
              <w:rPr>
                <w:b/>
              </w:rPr>
              <w:lastRenderedPageBreak/>
              <w:t>Informace ke kombinované nebo distanční formě</w:t>
            </w:r>
          </w:p>
        </w:tc>
      </w:tr>
      <w:tr w:rsidR="006A3E90" w:rsidRPr="006A3E90" w:rsidTr="006A3E90">
        <w:tc>
          <w:tcPr>
            <w:tcW w:w="4787" w:type="dxa"/>
            <w:gridSpan w:val="3"/>
            <w:tcBorders>
              <w:top w:val="single" w:sz="2" w:space="0" w:color="auto"/>
            </w:tcBorders>
            <w:shd w:val="clear" w:color="auto" w:fill="F7CAAC"/>
          </w:tcPr>
          <w:p w:rsidR="006A3E90" w:rsidRPr="006A3E90" w:rsidRDefault="006A3E90" w:rsidP="006A3E90">
            <w:pPr>
              <w:jc w:val="both"/>
            </w:pPr>
            <w:r w:rsidRPr="006A3E90">
              <w:rPr>
                <w:b/>
              </w:rPr>
              <w:t>Rozsah konzultací (soustředění)</w:t>
            </w:r>
          </w:p>
        </w:tc>
        <w:tc>
          <w:tcPr>
            <w:tcW w:w="889" w:type="dxa"/>
            <w:tcBorders>
              <w:top w:val="single" w:sz="2" w:space="0" w:color="auto"/>
            </w:tcBorders>
          </w:tcPr>
          <w:p w:rsidR="006A3E90" w:rsidRPr="006A3E90" w:rsidRDefault="006A3E90" w:rsidP="006A3E90">
            <w:pPr>
              <w:jc w:val="both"/>
            </w:pPr>
            <w:r w:rsidRPr="006A3E90">
              <w:t>20</w:t>
            </w:r>
          </w:p>
        </w:tc>
        <w:tc>
          <w:tcPr>
            <w:tcW w:w="4179" w:type="dxa"/>
            <w:gridSpan w:val="4"/>
            <w:tcBorders>
              <w:top w:val="single" w:sz="2" w:space="0" w:color="auto"/>
            </w:tcBorders>
            <w:shd w:val="clear" w:color="auto" w:fill="F7CAAC"/>
          </w:tcPr>
          <w:p w:rsidR="006A3E90" w:rsidRPr="006A3E90" w:rsidRDefault="006A3E90" w:rsidP="006A3E90">
            <w:pPr>
              <w:jc w:val="both"/>
              <w:rPr>
                <w:b/>
              </w:rPr>
            </w:pPr>
            <w:r w:rsidRPr="006A3E90">
              <w:rPr>
                <w:b/>
              </w:rPr>
              <w:t xml:space="preserve">hodin </w:t>
            </w:r>
          </w:p>
        </w:tc>
      </w:tr>
      <w:tr w:rsidR="006A3E90" w:rsidRPr="006A3E90" w:rsidTr="006A3E90">
        <w:tc>
          <w:tcPr>
            <w:tcW w:w="9855" w:type="dxa"/>
            <w:gridSpan w:val="8"/>
            <w:shd w:val="clear" w:color="auto" w:fill="F7CAAC"/>
          </w:tcPr>
          <w:p w:rsidR="006A3E90" w:rsidRPr="006A3E90" w:rsidRDefault="006A3E90" w:rsidP="006A3E90">
            <w:pPr>
              <w:jc w:val="both"/>
              <w:rPr>
                <w:b/>
              </w:rPr>
            </w:pPr>
            <w:r w:rsidRPr="006A3E90">
              <w:rPr>
                <w:b/>
              </w:rPr>
              <w:t>Informace o způsobu kontaktu s vyučujícím</w:t>
            </w:r>
          </w:p>
        </w:tc>
      </w:tr>
      <w:tr w:rsidR="006A3E90" w:rsidRPr="006A3E90" w:rsidTr="006A3E90">
        <w:trPr>
          <w:trHeight w:val="681"/>
        </w:trPr>
        <w:tc>
          <w:tcPr>
            <w:tcW w:w="9855" w:type="dxa"/>
            <w:gridSpan w:val="8"/>
          </w:tcPr>
          <w:p w:rsidR="006A3E90" w:rsidRPr="006A3E90" w:rsidRDefault="006A3E90" w:rsidP="006A3E90">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E90" w:rsidRPr="006A3E90" w:rsidTr="006A3E90">
        <w:tc>
          <w:tcPr>
            <w:tcW w:w="9855" w:type="dxa"/>
            <w:gridSpan w:val="8"/>
            <w:tcBorders>
              <w:bottom w:val="double" w:sz="4" w:space="0" w:color="auto"/>
            </w:tcBorders>
            <w:shd w:val="clear" w:color="auto" w:fill="BDD6EE"/>
          </w:tcPr>
          <w:p w:rsidR="006A3E90" w:rsidRPr="006A3E90" w:rsidRDefault="006A3E90" w:rsidP="006A3E90">
            <w:pPr>
              <w:jc w:val="both"/>
              <w:rPr>
                <w:b/>
                <w:sz w:val="28"/>
              </w:rPr>
            </w:pPr>
            <w:r w:rsidRPr="006A3E90">
              <w:lastRenderedPageBreak/>
              <w:br w:type="page"/>
            </w:r>
            <w:r w:rsidRPr="006A3E90">
              <w:rPr>
                <w:b/>
                <w:sz w:val="28"/>
              </w:rPr>
              <w:t>B-III – Charakteristika studijního předmětu</w:t>
            </w:r>
          </w:p>
        </w:tc>
      </w:tr>
      <w:tr w:rsidR="006A3E90" w:rsidRPr="006A3E90" w:rsidTr="006A3E90">
        <w:tc>
          <w:tcPr>
            <w:tcW w:w="3086" w:type="dxa"/>
            <w:tcBorders>
              <w:top w:val="double" w:sz="4" w:space="0" w:color="auto"/>
            </w:tcBorders>
            <w:shd w:val="clear" w:color="auto" w:fill="F7CAAC"/>
          </w:tcPr>
          <w:p w:rsidR="006A3E90" w:rsidRPr="006A3E90" w:rsidRDefault="006A3E90" w:rsidP="006A3E90">
            <w:pPr>
              <w:jc w:val="both"/>
              <w:rPr>
                <w:b/>
              </w:rPr>
            </w:pPr>
            <w:r w:rsidRPr="006A3E90">
              <w:rPr>
                <w:b/>
              </w:rPr>
              <w:t>Název studijního předmětu</w:t>
            </w:r>
          </w:p>
        </w:tc>
        <w:tc>
          <w:tcPr>
            <w:tcW w:w="6769" w:type="dxa"/>
            <w:gridSpan w:val="7"/>
            <w:tcBorders>
              <w:top w:val="double" w:sz="4" w:space="0" w:color="auto"/>
            </w:tcBorders>
          </w:tcPr>
          <w:p w:rsidR="006A3E90" w:rsidRPr="006A3E90" w:rsidRDefault="009D4878" w:rsidP="006A3E90">
            <w:pPr>
              <w:jc w:val="both"/>
            </w:pPr>
            <w:r>
              <w:t>Němčina – CJ4 (Cizí jazyk 4)</w:t>
            </w:r>
          </w:p>
        </w:tc>
      </w:tr>
      <w:tr w:rsidR="006A3E90" w:rsidRPr="006A3E90" w:rsidTr="006A3E90">
        <w:trPr>
          <w:trHeight w:val="249"/>
        </w:trPr>
        <w:tc>
          <w:tcPr>
            <w:tcW w:w="3086" w:type="dxa"/>
            <w:shd w:val="clear" w:color="auto" w:fill="F7CAAC"/>
          </w:tcPr>
          <w:p w:rsidR="006A3E90" w:rsidRPr="006A3E90" w:rsidRDefault="006A3E90" w:rsidP="006A3E90">
            <w:pPr>
              <w:jc w:val="both"/>
              <w:rPr>
                <w:b/>
              </w:rPr>
            </w:pPr>
            <w:r w:rsidRPr="006A3E90">
              <w:rPr>
                <w:b/>
              </w:rPr>
              <w:t>Typ předmětu</w:t>
            </w:r>
          </w:p>
        </w:tc>
        <w:tc>
          <w:tcPr>
            <w:tcW w:w="3406" w:type="dxa"/>
            <w:gridSpan w:val="4"/>
          </w:tcPr>
          <w:p w:rsidR="006A3E90" w:rsidRPr="006A3E90" w:rsidRDefault="006A3E90" w:rsidP="006A3E90">
            <w:pPr>
              <w:jc w:val="both"/>
            </w:pPr>
            <w:r w:rsidRPr="006A3E90">
              <w:t xml:space="preserve">povinný </w:t>
            </w:r>
            <w:r w:rsidR="006E6382">
              <w:t xml:space="preserve"> </w:t>
            </w:r>
          </w:p>
        </w:tc>
        <w:tc>
          <w:tcPr>
            <w:tcW w:w="2695" w:type="dxa"/>
            <w:gridSpan w:val="2"/>
            <w:shd w:val="clear" w:color="auto" w:fill="F7CAAC"/>
          </w:tcPr>
          <w:p w:rsidR="006A3E90" w:rsidRPr="006A3E90" w:rsidRDefault="006A3E90" w:rsidP="006A3E90">
            <w:pPr>
              <w:jc w:val="both"/>
            </w:pPr>
            <w:r w:rsidRPr="006A3E90">
              <w:rPr>
                <w:b/>
              </w:rPr>
              <w:t>doporučený ročník / semestr</w:t>
            </w:r>
          </w:p>
        </w:tc>
        <w:tc>
          <w:tcPr>
            <w:tcW w:w="668" w:type="dxa"/>
          </w:tcPr>
          <w:p w:rsidR="006A3E90" w:rsidRPr="006A3E90" w:rsidRDefault="006A3E90" w:rsidP="006A3E90">
            <w:pPr>
              <w:jc w:val="both"/>
            </w:pPr>
            <w:r w:rsidRPr="006A3E90">
              <w:t>2/L</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Rozsah studijního předmětu</w:t>
            </w:r>
          </w:p>
        </w:tc>
        <w:tc>
          <w:tcPr>
            <w:tcW w:w="1701" w:type="dxa"/>
            <w:gridSpan w:val="2"/>
          </w:tcPr>
          <w:p w:rsidR="006A3E90" w:rsidRPr="006A3E90" w:rsidRDefault="006A3E90" w:rsidP="006A3E90">
            <w:pPr>
              <w:jc w:val="both"/>
            </w:pPr>
            <w:r w:rsidRPr="006A3E90">
              <w:t>39c</w:t>
            </w:r>
          </w:p>
        </w:tc>
        <w:tc>
          <w:tcPr>
            <w:tcW w:w="889" w:type="dxa"/>
            <w:shd w:val="clear" w:color="auto" w:fill="F7CAAC"/>
          </w:tcPr>
          <w:p w:rsidR="006A3E90" w:rsidRPr="006A3E90" w:rsidRDefault="006A3E90" w:rsidP="006A3E90">
            <w:pPr>
              <w:jc w:val="both"/>
              <w:rPr>
                <w:b/>
              </w:rPr>
            </w:pPr>
            <w:r w:rsidRPr="006A3E90">
              <w:rPr>
                <w:b/>
              </w:rPr>
              <w:t xml:space="preserve">hod. </w:t>
            </w:r>
          </w:p>
        </w:tc>
        <w:tc>
          <w:tcPr>
            <w:tcW w:w="816" w:type="dxa"/>
          </w:tcPr>
          <w:p w:rsidR="006A3E90" w:rsidRPr="006A3E90" w:rsidRDefault="006A3E90" w:rsidP="006A3E90">
            <w:pPr>
              <w:jc w:val="both"/>
            </w:pPr>
            <w:r w:rsidRPr="006A3E90">
              <w:t>39</w:t>
            </w:r>
          </w:p>
        </w:tc>
        <w:tc>
          <w:tcPr>
            <w:tcW w:w="2156" w:type="dxa"/>
            <w:shd w:val="clear" w:color="auto" w:fill="F7CAAC"/>
          </w:tcPr>
          <w:p w:rsidR="006A3E90" w:rsidRPr="006A3E90" w:rsidRDefault="006A3E90" w:rsidP="006A3E90">
            <w:pPr>
              <w:jc w:val="both"/>
              <w:rPr>
                <w:b/>
              </w:rPr>
            </w:pPr>
            <w:r w:rsidRPr="006A3E90">
              <w:rPr>
                <w:b/>
              </w:rPr>
              <w:t>kreditů</w:t>
            </w:r>
          </w:p>
        </w:tc>
        <w:tc>
          <w:tcPr>
            <w:tcW w:w="1207" w:type="dxa"/>
            <w:gridSpan w:val="2"/>
          </w:tcPr>
          <w:p w:rsidR="006A3E90" w:rsidRPr="006A3E90" w:rsidRDefault="006A3E90" w:rsidP="006A3E90">
            <w:pPr>
              <w:jc w:val="both"/>
            </w:pPr>
            <w:r w:rsidRPr="006A3E90">
              <w:t>4</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Prerekvizity, korekvizity, ekvivalence</w:t>
            </w:r>
          </w:p>
        </w:tc>
        <w:tc>
          <w:tcPr>
            <w:tcW w:w="6769" w:type="dxa"/>
            <w:gridSpan w:val="7"/>
          </w:tcPr>
          <w:p w:rsidR="006A3E90" w:rsidRPr="006A3E90" w:rsidRDefault="006A3E90" w:rsidP="006A3E90">
            <w:pPr>
              <w:jc w:val="both"/>
            </w:pP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Způsob ověření studijních výsledků</w:t>
            </w:r>
          </w:p>
        </w:tc>
        <w:tc>
          <w:tcPr>
            <w:tcW w:w="3406" w:type="dxa"/>
            <w:gridSpan w:val="4"/>
          </w:tcPr>
          <w:p w:rsidR="006A3E90" w:rsidRPr="006A3E90" w:rsidRDefault="006A3E90" w:rsidP="006A3E90">
            <w:pPr>
              <w:jc w:val="both"/>
            </w:pPr>
            <w:r w:rsidRPr="006A3E90">
              <w:t>zápočet, zkouška</w:t>
            </w:r>
          </w:p>
        </w:tc>
        <w:tc>
          <w:tcPr>
            <w:tcW w:w="2156" w:type="dxa"/>
            <w:shd w:val="clear" w:color="auto" w:fill="F7CAAC"/>
          </w:tcPr>
          <w:p w:rsidR="006A3E90" w:rsidRPr="006A3E90" w:rsidRDefault="006A3E90" w:rsidP="006A3E90">
            <w:pPr>
              <w:jc w:val="both"/>
              <w:rPr>
                <w:b/>
              </w:rPr>
            </w:pPr>
            <w:r w:rsidRPr="006A3E90">
              <w:rPr>
                <w:b/>
              </w:rPr>
              <w:t>Forma výuky</w:t>
            </w:r>
          </w:p>
        </w:tc>
        <w:tc>
          <w:tcPr>
            <w:tcW w:w="1207" w:type="dxa"/>
            <w:gridSpan w:val="2"/>
          </w:tcPr>
          <w:p w:rsidR="006A3E90" w:rsidRPr="006A3E90" w:rsidRDefault="006A3E90" w:rsidP="006A3E90">
            <w:pPr>
              <w:jc w:val="both"/>
            </w:pPr>
            <w:r w:rsidRPr="006A3E90">
              <w:t>cvičení</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Forma způsobu ověření studijních výsledků a další požadavky na studenta</w:t>
            </w:r>
          </w:p>
        </w:tc>
        <w:tc>
          <w:tcPr>
            <w:tcW w:w="6769" w:type="dxa"/>
            <w:gridSpan w:val="7"/>
            <w:tcBorders>
              <w:bottom w:val="nil"/>
            </w:tcBorders>
          </w:tcPr>
          <w:p w:rsidR="006A3E90" w:rsidRPr="006A3E90" w:rsidRDefault="006A3E90" w:rsidP="006A3E90">
            <w:pPr>
              <w:jc w:val="both"/>
            </w:pPr>
            <w:r w:rsidRPr="006A3E90">
              <w:t>Způsob zakončení předmětu – zápočet, zkouška</w:t>
            </w:r>
          </w:p>
          <w:p w:rsidR="006A3E90" w:rsidRPr="006A3E90" w:rsidRDefault="006A3E90" w:rsidP="006A3E90">
            <w:pPr>
              <w:jc w:val="both"/>
            </w:pPr>
            <w:r w:rsidRPr="006A3E90">
              <w:t xml:space="preserve">Požadavky na zápočet: 80% účast na cvičeních, práce studentů je sledována komunikačními aktivitami v hodinách; studenti absolvují průběžné testy a jeden test závěrečný, který musí splnit na 60%. </w:t>
            </w:r>
          </w:p>
          <w:p w:rsidR="006A3E90" w:rsidRPr="006A3E90" w:rsidRDefault="006A3E90" w:rsidP="006A3E90">
            <w:pPr>
              <w:jc w:val="both"/>
            </w:pPr>
            <w:r w:rsidRPr="006A3E90">
              <w:t>Požadavky na zkoušku: studenti přednesou prezentaci v německém jazyce k problematice studovaného oboru. Vstupní znalost se předpokládá na úrovni B1+ Společného evropského referenčního rámce pro jazyk (SERR).</w:t>
            </w:r>
          </w:p>
        </w:tc>
      </w:tr>
      <w:tr w:rsidR="006A3E90" w:rsidRPr="006A3E90" w:rsidTr="006A3E90">
        <w:trPr>
          <w:trHeight w:val="70"/>
        </w:trPr>
        <w:tc>
          <w:tcPr>
            <w:tcW w:w="9855" w:type="dxa"/>
            <w:gridSpan w:val="8"/>
            <w:tcBorders>
              <w:top w:val="nil"/>
            </w:tcBorders>
          </w:tcPr>
          <w:p w:rsidR="006A3E90" w:rsidRPr="006A3E90" w:rsidRDefault="006A3E90" w:rsidP="006A3E90">
            <w:pPr>
              <w:jc w:val="both"/>
              <w:rPr>
                <w:sz w:val="16"/>
              </w:rPr>
            </w:pPr>
          </w:p>
        </w:tc>
      </w:tr>
      <w:tr w:rsidR="006A3E90" w:rsidRPr="006A3E90" w:rsidTr="006A3E90">
        <w:trPr>
          <w:trHeight w:val="197"/>
        </w:trPr>
        <w:tc>
          <w:tcPr>
            <w:tcW w:w="3086" w:type="dxa"/>
            <w:tcBorders>
              <w:top w:val="nil"/>
            </w:tcBorders>
            <w:shd w:val="clear" w:color="auto" w:fill="F7CAAC"/>
          </w:tcPr>
          <w:p w:rsidR="006A3E90" w:rsidRPr="006A3E90" w:rsidRDefault="006A3E90" w:rsidP="006A3E90">
            <w:pPr>
              <w:jc w:val="both"/>
              <w:rPr>
                <w:b/>
              </w:rPr>
            </w:pPr>
            <w:r w:rsidRPr="006A3E90">
              <w:rPr>
                <w:b/>
              </w:rPr>
              <w:t>Garant předmětu</w:t>
            </w:r>
          </w:p>
        </w:tc>
        <w:tc>
          <w:tcPr>
            <w:tcW w:w="6769" w:type="dxa"/>
            <w:gridSpan w:val="7"/>
            <w:tcBorders>
              <w:top w:val="nil"/>
            </w:tcBorders>
          </w:tcPr>
          <w:p w:rsidR="006A3E90" w:rsidRPr="006A3E90" w:rsidRDefault="006A3E90" w:rsidP="006A3E90">
            <w:pPr>
              <w:jc w:val="both"/>
            </w:pPr>
            <w:r w:rsidRPr="006A3E90">
              <w:t>Mgr. Věra Kozáková, Ph.D.</w:t>
            </w:r>
          </w:p>
        </w:tc>
      </w:tr>
      <w:tr w:rsidR="006A3E90" w:rsidRPr="006A3E90" w:rsidTr="006A3E90">
        <w:trPr>
          <w:trHeight w:val="243"/>
        </w:trPr>
        <w:tc>
          <w:tcPr>
            <w:tcW w:w="3086" w:type="dxa"/>
            <w:tcBorders>
              <w:top w:val="nil"/>
            </w:tcBorders>
            <w:shd w:val="clear" w:color="auto" w:fill="F7CAAC"/>
          </w:tcPr>
          <w:p w:rsidR="006A3E90" w:rsidRPr="006A3E90" w:rsidRDefault="006A3E90" w:rsidP="006A3E90">
            <w:pPr>
              <w:jc w:val="both"/>
              <w:rPr>
                <w:b/>
              </w:rPr>
            </w:pPr>
            <w:r w:rsidRPr="006A3E90">
              <w:rPr>
                <w:b/>
              </w:rPr>
              <w:t>Zapojení garanta do výuky předmětu</w:t>
            </w:r>
          </w:p>
        </w:tc>
        <w:tc>
          <w:tcPr>
            <w:tcW w:w="6769" w:type="dxa"/>
            <w:gridSpan w:val="7"/>
            <w:tcBorders>
              <w:top w:val="nil"/>
            </w:tcBorders>
          </w:tcPr>
          <w:p w:rsidR="006A3E90" w:rsidRPr="006A3E90" w:rsidRDefault="006A3E90" w:rsidP="006A3E90">
            <w:pPr>
              <w:jc w:val="both"/>
            </w:pPr>
            <w:r w:rsidRPr="006A3E90">
              <w:t>Garant se podílí v rozsahu 100 %, stanovuje koncepci cvičení a dohlíží na jejich jednotné vedení.</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Vyučující</w:t>
            </w:r>
          </w:p>
        </w:tc>
        <w:tc>
          <w:tcPr>
            <w:tcW w:w="6769" w:type="dxa"/>
            <w:gridSpan w:val="7"/>
            <w:tcBorders>
              <w:bottom w:val="nil"/>
            </w:tcBorders>
          </w:tcPr>
          <w:p w:rsidR="006A3E90" w:rsidRPr="006A3E90" w:rsidRDefault="006A3E90" w:rsidP="006A3E90">
            <w:pPr>
              <w:jc w:val="both"/>
            </w:pPr>
            <w:r w:rsidRPr="006A3E90">
              <w:t>Mgr. Věra Kozáková, Ph.D. – cvičení (100%)</w:t>
            </w:r>
          </w:p>
        </w:tc>
      </w:tr>
      <w:tr w:rsidR="006A3E90" w:rsidRPr="006A3E90" w:rsidTr="006A3E90">
        <w:trPr>
          <w:trHeight w:val="70"/>
        </w:trPr>
        <w:tc>
          <w:tcPr>
            <w:tcW w:w="9855" w:type="dxa"/>
            <w:gridSpan w:val="8"/>
            <w:tcBorders>
              <w:top w:val="nil"/>
            </w:tcBorders>
          </w:tcPr>
          <w:p w:rsidR="006A3E90" w:rsidRPr="006A3E90" w:rsidRDefault="006A3E90" w:rsidP="006A3E90">
            <w:pPr>
              <w:jc w:val="both"/>
              <w:rPr>
                <w:sz w:val="16"/>
              </w:rPr>
            </w:pP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Stručná anotace předmětu</w:t>
            </w:r>
          </w:p>
        </w:tc>
        <w:tc>
          <w:tcPr>
            <w:tcW w:w="6769" w:type="dxa"/>
            <w:gridSpan w:val="7"/>
            <w:tcBorders>
              <w:bottom w:val="nil"/>
            </w:tcBorders>
          </w:tcPr>
          <w:p w:rsidR="006A3E90" w:rsidRPr="006A3E90" w:rsidRDefault="006A3E90" w:rsidP="006A3E90">
            <w:pPr>
              <w:jc w:val="both"/>
            </w:pPr>
          </w:p>
        </w:tc>
      </w:tr>
      <w:tr w:rsidR="006A3E90" w:rsidRPr="006A3E90" w:rsidTr="006A3E90">
        <w:trPr>
          <w:trHeight w:val="3938"/>
        </w:trPr>
        <w:tc>
          <w:tcPr>
            <w:tcW w:w="9855" w:type="dxa"/>
            <w:gridSpan w:val="8"/>
            <w:tcBorders>
              <w:top w:val="nil"/>
              <w:bottom w:val="single" w:sz="12" w:space="0" w:color="auto"/>
            </w:tcBorders>
          </w:tcPr>
          <w:p w:rsidR="006A3E90" w:rsidRPr="006A3E90" w:rsidRDefault="006A3E90" w:rsidP="006A3E90">
            <w:pPr>
              <w:jc w:val="both"/>
            </w:pPr>
            <w:r w:rsidRPr="006A3E90">
              <w:t xml:space="preserve">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w:t>
            </w:r>
            <w:r w:rsidR="00C61C83">
              <w:t xml:space="preserve">výstupní </w:t>
            </w:r>
            <w:r w:rsidRPr="006A3E90">
              <w:t>jazyková úroveň dle SERR B2.</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Kupní smlouva, odborná slovní zásoba</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Předminulý čas, užití ve větách</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Rozkazovací způsob, opakování</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 xml:space="preserve">Porovnání množství a kvality, dodací podmínky </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Rezervace a ubytování v hotelu</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 xml:space="preserve">Systém vedlejších vět </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 xml:space="preserve">Procvičení vybraných vedlejších vět </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 xml:space="preserve">Neurčité tvary slovesné </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Dopravní prostředky</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Odborné texty a slovní zásoba ve vztahu k přepravě zboží</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Graf a popis grafu</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Prezentace ekonomických ukazatelů</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Testování</w:t>
            </w:r>
          </w:p>
        </w:tc>
      </w:tr>
      <w:tr w:rsidR="006A3E90" w:rsidRPr="006A3E90" w:rsidTr="006A3E90">
        <w:trPr>
          <w:trHeight w:val="265"/>
        </w:trPr>
        <w:tc>
          <w:tcPr>
            <w:tcW w:w="3653" w:type="dxa"/>
            <w:gridSpan w:val="2"/>
            <w:tcBorders>
              <w:top w:val="nil"/>
            </w:tcBorders>
            <w:shd w:val="clear" w:color="auto" w:fill="F7CAAC"/>
          </w:tcPr>
          <w:p w:rsidR="006A3E90" w:rsidRPr="006A3E90" w:rsidRDefault="006A3E90" w:rsidP="006A3E90">
            <w:pPr>
              <w:jc w:val="both"/>
            </w:pPr>
            <w:r w:rsidRPr="006A3E90">
              <w:rPr>
                <w:b/>
              </w:rPr>
              <w:t>Studijní literatura a studijní pomůcky</w:t>
            </w:r>
          </w:p>
        </w:tc>
        <w:tc>
          <w:tcPr>
            <w:tcW w:w="6202" w:type="dxa"/>
            <w:gridSpan w:val="6"/>
            <w:tcBorders>
              <w:top w:val="nil"/>
              <w:bottom w:val="nil"/>
            </w:tcBorders>
          </w:tcPr>
          <w:p w:rsidR="006A3E90" w:rsidRPr="006A3E90" w:rsidRDefault="006A3E90" w:rsidP="006A3E90">
            <w:pPr>
              <w:jc w:val="both"/>
            </w:pPr>
          </w:p>
        </w:tc>
      </w:tr>
      <w:tr w:rsidR="006A3E90" w:rsidRPr="006A3E90" w:rsidTr="006A3E90">
        <w:trPr>
          <w:trHeight w:val="425"/>
        </w:trPr>
        <w:tc>
          <w:tcPr>
            <w:tcW w:w="9855" w:type="dxa"/>
            <w:gridSpan w:val="8"/>
            <w:tcBorders>
              <w:top w:val="nil"/>
            </w:tcBorders>
          </w:tcPr>
          <w:p w:rsidR="006A3E90" w:rsidRPr="006A3E90" w:rsidRDefault="006A3E90" w:rsidP="006A3E90">
            <w:pPr>
              <w:jc w:val="both"/>
              <w:rPr>
                <w:b/>
              </w:rPr>
            </w:pPr>
            <w:r w:rsidRPr="006A3E90">
              <w:rPr>
                <w:b/>
              </w:rPr>
              <w:t>Povinná literatura</w:t>
            </w:r>
          </w:p>
          <w:p w:rsidR="006A3E90" w:rsidRPr="006A3E90" w:rsidRDefault="006A3E90" w:rsidP="006A3E90">
            <w:pPr>
              <w:jc w:val="both"/>
            </w:pPr>
            <w:r w:rsidRPr="006A3E90">
              <w:t xml:space="preserve">HÖPPNEROVÁ, V. </w:t>
            </w:r>
            <w:r w:rsidRPr="006A3E90">
              <w:rPr>
                <w:i/>
              </w:rPr>
              <w:t xml:space="preserve">Němčina pro jazykové školy nově 1. </w:t>
            </w:r>
            <w:r w:rsidRPr="006A3E90">
              <w:t>1. vyd. Plzeň: Fraus, 2010, 232 s. ISBN 978-80-7238-912-4.</w:t>
            </w:r>
          </w:p>
          <w:p w:rsidR="006A3E90" w:rsidRPr="006A3E90" w:rsidRDefault="006A3E90" w:rsidP="006A3E90">
            <w:pPr>
              <w:jc w:val="both"/>
              <w:rPr>
                <w:i/>
              </w:rPr>
            </w:pPr>
            <w:r w:rsidRPr="006A3E90">
              <w:t xml:space="preserve">HÖPPNEROVÁ, V. </w:t>
            </w:r>
            <w:r w:rsidRPr="006A3E90">
              <w:rPr>
                <w:i/>
              </w:rPr>
              <w:t xml:space="preserve">Němčina pro jazykové školy nově 2. </w:t>
            </w:r>
            <w:r w:rsidRPr="006A3E90">
              <w:t>1. vyd. Plzeň: Fraus, 2010, 232 s. ISBN 978-80-7238-958-2.</w:t>
            </w:r>
          </w:p>
          <w:p w:rsidR="006A3E90" w:rsidRPr="006A3E90" w:rsidRDefault="006A3E90" w:rsidP="006A3E90">
            <w:pPr>
              <w:jc w:val="both"/>
            </w:pPr>
            <w:r w:rsidRPr="006A3E90">
              <w:t xml:space="preserve">KOZÁKOVÁ, V. </w:t>
            </w:r>
            <w:r w:rsidRPr="006A3E90">
              <w:rPr>
                <w:i/>
              </w:rPr>
              <w:t xml:space="preserve">Obchodní němčina. Wirtschaftsdeutsch. </w:t>
            </w:r>
            <w:r w:rsidRPr="006A3E90">
              <w:t>Brno: Albatros Media, a.s., 2012, 280 s. ISBN 978-80-266-0039-8.</w:t>
            </w:r>
          </w:p>
          <w:p w:rsidR="006A3E90" w:rsidRPr="006A3E90" w:rsidRDefault="006A3E90" w:rsidP="006A3E90">
            <w:pPr>
              <w:jc w:val="both"/>
            </w:pPr>
            <w:r w:rsidRPr="006A3E90">
              <w:t xml:space="preserve">MÜLLER, A., SCHLÜTER, S. </w:t>
            </w:r>
            <w:r w:rsidRPr="006A3E90">
              <w:rPr>
                <w:i/>
              </w:rPr>
              <w:t xml:space="preserve">Im Beruf. </w:t>
            </w:r>
            <w:r w:rsidRPr="006A3E90">
              <w:t>Ismaning: Hueber Verlag, 2013. ISBN 978-3-19-101190-1.</w:t>
            </w:r>
          </w:p>
          <w:p w:rsidR="006A3E90" w:rsidRPr="006A3E90" w:rsidRDefault="006A3E90" w:rsidP="006A3E90">
            <w:pPr>
              <w:jc w:val="both"/>
              <w:rPr>
                <w:b/>
              </w:rPr>
            </w:pPr>
            <w:r w:rsidRPr="006A3E90">
              <w:t xml:space="preserve">BETZ, J., BILLINA, A. </w:t>
            </w:r>
            <w:r w:rsidRPr="006A3E90">
              <w:rPr>
                <w:i/>
              </w:rPr>
              <w:t xml:space="preserve">Deutsch  fur Besserwisser Bl. </w:t>
            </w:r>
            <w:r w:rsidRPr="006A3E90">
              <w:t>Hueber Verlag. 2016, 184 s. ISBN 978-3-19-027499-4.</w:t>
            </w:r>
          </w:p>
          <w:p w:rsidR="006A3E90" w:rsidRPr="006A3E90" w:rsidRDefault="006A3E90" w:rsidP="006A3E90">
            <w:pPr>
              <w:jc w:val="both"/>
              <w:rPr>
                <w:b/>
              </w:rPr>
            </w:pPr>
            <w:r w:rsidRPr="006A3E90">
              <w:rPr>
                <w:b/>
              </w:rPr>
              <w:t>Doporučená literatura</w:t>
            </w:r>
          </w:p>
          <w:p w:rsidR="006A3E90" w:rsidRPr="006A3E90" w:rsidRDefault="006A3E90" w:rsidP="006A3E90">
            <w:pPr>
              <w:jc w:val="both"/>
            </w:pPr>
            <w:r w:rsidRPr="006A3E90">
              <w:t xml:space="preserve">GOTTSTEIN-SCHRAMM, B. </w:t>
            </w:r>
            <w:r w:rsidRPr="006A3E90">
              <w:rPr>
                <w:i/>
              </w:rPr>
              <w:t xml:space="preserve">Grammatik – ganz klar! </w:t>
            </w:r>
            <w:r w:rsidRPr="006A3E90">
              <w:t>Ismaning: Hueber Verlag, 2011, 224 s. ISBN 978-3-19-051555-4.</w:t>
            </w:r>
          </w:p>
          <w:p w:rsidR="006A3E90" w:rsidRPr="006A3E90" w:rsidRDefault="006A3E90" w:rsidP="006A3E90">
            <w:pPr>
              <w:jc w:val="both"/>
            </w:pPr>
            <w:r w:rsidRPr="006A3E90">
              <w:t xml:space="preserve">KRENN, W., PUCHTA, H. </w:t>
            </w:r>
            <w:r w:rsidRPr="006A3E90">
              <w:rPr>
                <w:i/>
              </w:rPr>
              <w:t>Motive</w:t>
            </w:r>
            <w:r w:rsidRPr="006A3E90">
              <w:t>. München: Hueber Verlag, 2016, 260 s. ISBN 978-3-19-001878-9.</w:t>
            </w:r>
          </w:p>
          <w:p w:rsidR="006A3E90" w:rsidRPr="006A3E90" w:rsidRDefault="006A3E90" w:rsidP="006A3E90">
            <w:pPr>
              <w:jc w:val="both"/>
            </w:pPr>
            <w:r w:rsidRPr="006A3E90">
              <w:t xml:space="preserve">LISSOK, CH. </w:t>
            </w:r>
            <w:r w:rsidRPr="006A3E90">
              <w:rPr>
                <w:i/>
              </w:rPr>
              <w:t xml:space="preserve">Teste Dein Wirtschaftsdeutsch. </w:t>
            </w:r>
            <w:r w:rsidRPr="006A3E90">
              <w:t>Berlin</w:t>
            </w:r>
            <w:r w:rsidRPr="006A3E90">
              <w:rPr>
                <w:i/>
              </w:rPr>
              <w:t xml:space="preserve">: </w:t>
            </w:r>
            <w:r w:rsidRPr="006A3E90">
              <w:t>Langenscheidt, 1997. ISBN 3-468-38527-7.</w:t>
            </w:r>
          </w:p>
          <w:p w:rsidR="006A3E90" w:rsidRPr="006A3E90" w:rsidRDefault="006A3E90" w:rsidP="006A3E90">
            <w:pPr>
              <w:jc w:val="both"/>
            </w:pPr>
            <w:r w:rsidRPr="006A3E90">
              <w:t>Doplňující materiály:</w:t>
            </w:r>
          </w:p>
          <w:p w:rsidR="006A3E90" w:rsidRPr="006A3E90" w:rsidRDefault="00984BE6" w:rsidP="006A3E90">
            <w:pPr>
              <w:jc w:val="both"/>
              <w:rPr>
                <w:color w:val="0000FF"/>
                <w:u w:val="single"/>
              </w:rPr>
            </w:pPr>
            <w:hyperlink r:id="rId40" w:history="1">
              <w:r w:rsidR="006A3E90" w:rsidRPr="006A3E90">
                <w:rPr>
                  <w:color w:val="0000FF"/>
                  <w:u w:val="single"/>
                </w:rPr>
                <w:t>https://www.deutsch-perfekt.com/</w:t>
              </w:r>
            </w:hyperlink>
            <w:r w:rsidR="006A3E90" w:rsidRPr="006A3E90">
              <w:rPr>
                <w:color w:val="0000FF"/>
                <w:u w:val="single"/>
              </w:rPr>
              <w:t xml:space="preserve">; </w:t>
            </w:r>
          </w:p>
          <w:p w:rsidR="006A3E90" w:rsidRPr="006A3E90" w:rsidRDefault="00984BE6" w:rsidP="006A3E90">
            <w:pPr>
              <w:jc w:val="both"/>
              <w:rPr>
                <w:color w:val="0000FF"/>
                <w:u w:val="single"/>
              </w:rPr>
            </w:pPr>
            <w:hyperlink r:id="rId41" w:history="1">
              <w:r w:rsidR="006A3E90" w:rsidRPr="006A3E90">
                <w:rPr>
                  <w:color w:val="0000FF"/>
                  <w:u w:val="single"/>
                </w:rPr>
                <w:t>http://www.wirtschaftsdeutsch.de/lehrmaterialien/index.php</w:t>
              </w:r>
            </w:hyperlink>
            <w:r w:rsidR="006A3E90" w:rsidRPr="006A3E90">
              <w:rPr>
                <w:color w:val="0000FF"/>
                <w:u w:val="single"/>
              </w:rPr>
              <w:t xml:space="preserve">; </w:t>
            </w:r>
            <w:hyperlink r:id="rId42" w:history="1">
              <w:r w:rsidR="006A3E90" w:rsidRPr="006A3E90">
                <w:rPr>
                  <w:color w:val="0000FF"/>
                  <w:u w:val="single"/>
                </w:rPr>
                <w:t>https://www.hueber.de/seite/pg_lehren_unterrichtsplan_mot</w:t>
              </w:r>
            </w:hyperlink>
          </w:p>
          <w:p w:rsidR="006A3E90" w:rsidRPr="006A3E90" w:rsidRDefault="00984BE6" w:rsidP="006A3E90">
            <w:pPr>
              <w:jc w:val="both"/>
              <w:rPr>
                <w:color w:val="0000FF"/>
                <w:u w:val="single"/>
              </w:rPr>
            </w:pPr>
            <w:hyperlink r:id="rId43" w:history="1">
              <w:r w:rsidR="006A3E90" w:rsidRPr="006A3E90">
                <w:rPr>
                  <w:color w:val="0000FF"/>
                  <w:u w:val="single"/>
                </w:rPr>
                <w:t>https://www.schubert-verlag.de/aufgaben/arbeitsblaetter_a1_z/a1_arbeitsblaetter_index_z.htm</w:t>
              </w:r>
            </w:hyperlink>
          </w:p>
          <w:p w:rsidR="006A3E90" w:rsidRPr="006A3E90" w:rsidRDefault="006A3E90" w:rsidP="006A3E90">
            <w:pPr>
              <w:jc w:val="both"/>
              <w:rPr>
                <w:color w:val="0000FF"/>
                <w:u w:val="single"/>
              </w:rPr>
            </w:pPr>
            <w:r w:rsidRPr="006A3E90">
              <w:rPr>
                <w:color w:val="0000FF"/>
                <w:u w:val="single"/>
              </w:rPr>
              <w:t>https://www.dw.com/de/deutsch-lernen/deutsch-unterrichten/s-2233</w:t>
            </w:r>
          </w:p>
          <w:p w:rsidR="006A3E90" w:rsidRPr="006A3E90" w:rsidRDefault="00984BE6" w:rsidP="006A3E90">
            <w:pPr>
              <w:jc w:val="both"/>
            </w:pPr>
            <w:hyperlink r:id="rId44" w:history="1">
              <w:r w:rsidR="006A3E90" w:rsidRPr="006A3E90">
                <w:rPr>
                  <w:color w:val="0000FF"/>
                  <w:u w:val="single"/>
                </w:rPr>
                <w:t>https://portal.mpsv.cz/eures/podminky/dokumenty/slovnik/slovnik_0.pdf</w:t>
              </w:r>
            </w:hyperlink>
          </w:p>
        </w:tc>
      </w:tr>
      <w:tr w:rsidR="006A3E90" w:rsidRPr="006A3E90"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A3E90" w:rsidRPr="006A3E90" w:rsidRDefault="006A3E90" w:rsidP="006A3E90">
            <w:pPr>
              <w:jc w:val="center"/>
              <w:rPr>
                <w:b/>
              </w:rPr>
            </w:pPr>
            <w:r w:rsidRPr="006A3E90">
              <w:rPr>
                <w:b/>
              </w:rPr>
              <w:t>Informace ke kombinované nebo distanční formě</w:t>
            </w:r>
          </w:p>
        </w:tc>
      </w:tr>
      <w:tr w:rsidR="006A3E90" w:rsidRPr="006A3E90" w:rsidTr="006A3E90">
        <w:tc>
          <w:tcPr>
            <w:tcW w:w="4787" w:type="dxa"/>
            <w:gridSpan w:val="3"/>
            <w:tcBorders>
              <w:top w:val="single" w:sz="2" w:space="0" w:color="auto"/>
            </w:tcBorders>
            <w:shd w:val="clear" w:color="auto" w:fill="F7CAAC"/>
          </w:tcPr>
          <w:p w:rsidR="006A3E90" w:rsidRPr="006A3E90" w:rsidRDefault="006A3E90" w:rsidP="006A3E90">
            <w:pPr>
              <w:jc w:val="both"/>
            </w:pPr>
            <w:r w:rsidRPr="006A3E90">
              <w:rPr>
                <w:b/>
              </w:rPr>
              <w:lastRenderedPageBreak/>
              <w:t>Rozsah konzultací (soustředění)</w:t>
            </w:r>
          </w:p>
        </w:tc>
        <w:tc>
          <w:tcPr>
            <w:tcW w:w="889" w:type="dxa"/>
            <w:tcBorders>
              <w:top w:val="single" w:sz="2" w:space="0" w:color="auto"/>
            </w:tcBorders>
          </w:tcPr>
          <w:p w:rsidR="006A3E90" w:rsidRPr="006A3E90" w:rsidRDefault="006A3E90" w:rsidP="006A3E90">
            <w:pPr>
              <w:jc w:val="both"/>
            </w:pPr>
            <w:r w:rsidRPr="006A3E90">
              <w:t>10</w:t>
            </w:r>
          </w:p>
        </w:tc>
        <w:tc>
          <w:tcPr>
            <w:tcW w:w="4179" w:type="dxa"/>
            <w:gridSpan w:val="4"/>
            <w:tcBorders>
              <w:top w:val="single" w:sz="2" w:space="0" w:color="auto"/>
            </w:tcBorders>
            <w:shd w:val="clear" w:color="auto" w:fill="F7CAAC"/>
          </w:tcPr>
          <w:p w:rsidR="006A3E90" w:rsidRPr="006A3E90" w:rsidRDefault="006A3E90" w:rsidP="006A3E90">
            <w:pPr>
              <w:jc w:val="both"/>
              <w:rPr>
                <w:b/>
              </w:rPr>
            </w:pPr>
            <w:r w:rsidRPr="006A3E90">
              <w:rPr>
                <w:b/>
              </w:rPr>
              <w:t xml:space="preserve">hodin </w:t>
            </w:r>
          </w:p>
        </w:tc>
      </w:tr>
      <w:tr w:rsidR="006A3E90" w:rsidRPr="006A3E90" w:rsidTr="006A3E90">
        <w:tc>
          <w:tcPr>
            <w:tcW w:w="9855" w:type="dxa"/>
            <w:gridSpan w:val="8"/>
            <w:shd w:val="clear" w:color="auto" w:fill="F7CAAC"/>
          </w:tcPr>
          <w:p w:rsidR="006A3E90" w:rsidRPr="006A3E90" w:rsidRDefault="006A3E90" w:rsidP="006A3E90">
            <w:pPr>
              <w:jc w:val="both"/>
              <w:rPr>
                <w:b/>
              </w:rPr>
            </w:pPr>
            <w:r w:rsidRPr="006A3E90">
              <w:rPr>
                <w:b/>
              </w:rPr>
              <w:t>Informace o způsobu kontaktu s vyučujícím</w:t>
            </w:r>
          </w:p>
        </w:tc>
      </w:tr>
      <w:tr w:rsidR="006A3E90" w:rsidRPr="006A3E90" w:rsidTr="006A3E90">
        <w:trPr>
          <w:trHeight w:val="594"/>
        </w:trPr>
        <w:tc>
          <w:tcPr>
            <w:tcW w:w="9855" w:type="dxa"/>
            <w:gridSpan w:val="8"/>
          </w:tcPr>
          <w:p w:rsidR="006A3E90" w:rsidRPr="006A3E90" w:rsidRDefault="006A3E90" w:rsidP="006A3E90">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E90" w:rsidTr="006A3E90">
        <w:tc>
          <w:tcPr>
            <w:tcW w:w="9855" w:type="dxa"/>
            <w:gridSpan w:val="8"/>
            <w:tcBorders>
              <w:bottom w:val="double" w:sz="4" w:space="0" w:color="auto"/>
            </w:tcBorders>
            <w:shd w:val="clear" w:color="auto" w:fill="BDD6EE"/>
          </w:tcPr>
          <w:p w:rsidR="006A3E90" w:rsidRDefault="006A3E90" w:rsidP="006A3E90">
            <w:pPr>
              <w:jc w:val="both"/>
              <w:rPr>
                <w:b/>
                <w:sz w:val="28"/>
              </w:rPr>
            </w:pPr>
            <w:r>
              <w:lastRenderedPageBreak/>
              <w:br w:type="page"/>
            </w:r>
            <w:r>
              <w:rPr>
                <w:b/>
                <w:sz w:val="28"/>
              </w:rPr>
              <w:t>B-III – Charakteristika studijního předmětu</w:t>
            </w:r>
          </w:p>
        </w:tc>
      </w:tr>
      <w:tr w:rsidR="006A3E90" w:rsidTr="006A3E90">
        <w:tc>
          <w:tcPr>
            <w:tcW w:w="3086" w:type="dxa"/>
            <w:tcBorders>
              <w:top w:val="double" w:sz="4" w:space="0" w:color="auto"/>
            </w:tcBorders>
            <w:shd w:val="clear" w:color="auto" w:fill="F7CAAC"/>
          </w:tcPr>
          <w:p w:rsidR="006A3E90" w:rsidRPr="00465E29" w:rsidRDefault="006A3E90" w:rsidP="006A3E90">
            <w:pPr>
              <w:jc w:val="both"/>
              <w:rPr>
                <w:b/>
              </w:rPr>
            </w:pPr>
            <w:r w:rsidRPr="00465E29">
              <w:rPr>
                <w:b/>
              </w:rPr>
              <w:t>Název studijního předmětu</w:t>
            </w:r>
          </w:p>
        </w:tc>
        <w:tc>
          <w:tcPr>
            <w:tcW w:w="6769" w:type="dxa"/>
            <w:gridSpan w:val="7"/>
            <w:tcBorders>
              <w:top w:val="double" w:sz="4" w:space="0" w:color="auto"/>
            </w:tcBorders>
          </w:tcPr>
          <w:p w:rsidR="006A3E90" w:rsidRPr="00465E29" w:rsidRDefault="009D4878" w:rsidP="006A3E90">
            <w:pPr>
              <w:jc w:val="both"/>
            </w:pPr>
            <w:r>
              <w:t>Angličtina – CJ4 (Cizí jazyk 4)</w:t>
            </w:r>
          </w:p>
        </w:tc>
      </w:tr>
      <w:tr w:rsidR="006A3E90" w:rsidTr="006A3E90">
        <w:trPr>
          <w:trHeight w:val="249"/>
        </w:trPr>
        <w:tc>
          <w:tcPr>
            <w:tcW w:w="3086" w:type="dxa"/>
            <w:shd w:val="clear" w:color="auto" w:fill="F7CAAC"/>
          </w:tcPr>
          <w:p w:rsidR="006A3E90" w:rsidRPr="00465E29" w:rsidRDefault="006A3E90" w:rsidP="006A3E90">
            <w:pPr>
              <w:jc w:val="both"/>
              <w:rPr>
                <w:b/>
              </w:rPr>
            </w:pPr>
            <w:r w:rsidRPr="00465E29">
              <w:rPr>
                <w:b/>
              </w:rPr>
              <w:t>Typ předmětu</w:t>
            </w:r>
          </w:p>
        </w:tc>
        <w:tc>
          <w:tcPr>
            <w:tcW w:w="3406" w:type="dxa"/>
            <w:gridSpan w:val="4"/>
          </w:tcPr>
          <w:p w:rsidR="006A3E90" w:rsidRPr="00465E29" w:rsidRDefault="006A3E90" w:rsidP="006A3E90">
            <w:pPr>
              <w:jc w:val="both"/>
            </w:pPr>
            <w:r w:rsidRPr="00465E29">
              <w:t xml:space="preserve">povinný </w:t>
            </w:r>
            <w:r w:rsidR="006E6382">
              <w:t xml:space="preserve"> </w:t>
            </w:r>
          </w:p>
        </w:tc>
        <w:tc>
          <w:tcPr>
            <w:tcW w:w="2695" w:type="dxa"/>
            <w:gridSpan w:val="2"/>
            <w:shd w:val="clear" w:color="auto" w:fill="F7CAAC"/>
          </w:tcPr>
          <w:p w:rsidR="006A3E90" w:rsidRPr="00465E29" w:rsidRDefault="006A3E90" w:rsidP="006A3E90">
            <w:pPr>
              <w:jc w:val="both"/>
            </w:pPr>
            <w:r w:rsidRPr="00465E29">
              <w:rPr>
                <w:b/>
              </w:rPr>
              <w:t>doporučený ročník / semestr</w:t>
            </w:r>
          </w:p>
        </w:tc>
        <w:tc>
          <w:tcPr>
            <w:tcW w:w="668" w:type="dxa"/>
          </w:tcPr>
          <w:p w:rsidR="006A3E90" w:rsidRPr="00465E29" w:rsidRDefault="006A3E90" w:rsidP="006A3E90">
            <w:pPr>
              <w:jc w:val="both"/>
            </w:pPr>
            <w:r w:rsidRPr="00465E29">
              <w:t>2/L</w:t>
            </w:r>
          </w:p>
        </w:tc>
      </w:tr>
      <w:tr w:rsidR="006A3E90" w:rsidTr="006A3E90">
        <w:tc>
          <w:tcPr>
            <w:tcW w:w="3086" w:type="dxa"/>
            <w:shd w:val="clear" w:color="auto" w:fill="F7CAAC"/>
          </w:tcPr>
          <w:p w:rsidR="006A3E90" w:rsidRPr="00465E29" w:rsidRDefault="006A3E90" w:rsidP="006A3E90">
            <w:pPr>
              <w:jc w:val="both"/>
              <w:rPr>
                <w:b/>
              </w:rPr>
            </w:pPr>
            <w:r w:rsidRPr="00465E29">
              <w:rPr>
                <w:b/>
              </w:rPr>
              <w:t>Rozsah studijního předmětu</w:t>
            </w:r>
          </w:p>
        </w:tc>
        <w:tc>
          <w:tcPr>
            <w:tcW w:w="1701" w:type="dxa"/>
            <w:gridSpan w:val="2"/>
          </w:tcPr>
          <w:p w:rsidR="006A3E90" w:rsidRPr="00465E29" w:rsidRDefault="006A3E90" w:rsidP="006A3E90">
            <w:pPr>
              <w:jc w:val="both"/>
            </w:pPr>
            <w:r w:rsidRPr="00465E29">
              <w:t>39c</w:t>
            </w:r>
          </w:p>
        </w:tc>
        <w:tc>
          <w:tcPr>
            <w:tcW w:w="889" w:type="dxa"/>
            <w:shd w:val="clear" w:color="auto" w:fill="F7CAAC"/>
          </w:tcPr>
          <w:p w:rsidR="006A3E90" w:rsidRPr="00465E29" w:rsidRDefault="006A3E90" w:rsidP="006A3E90">
            <w:pPr>
              <w:jc w:val="both"/>
              <w:rPr>
                <w:b/>
              </w:rPr>
            </w:pPr>
            <w:r w:rsidRPr="00465E29">
              <w:rPr>
                <w:b/>
              </w:rPr>
              <w:t xml:space="preserve">hod. </w:t>
            </w:r>
          </w:p>
        </w:tc>
        <w:tc>
          <w:tcPr>
            <w:tcW w:w="816" w:type="dxa"/>
          </w:tcPr>
          <w:p w:rsidR="006A3E90" w:rsidRPr="00465E29" w:rsidRDefault="006A3E90" w:rsidP="006A3E90">
            <w:pPr>
              <w:jc w:val="both"/>
            </w:pPr>
            <w:r w:rsidRPr="00465E29">
              <w:t>39</w:t>
            </w:r>
          </w:p>
        </w:tc>
        <w:tc>
          <w:tcPr>
            <w:tcW w:w="2156" w:type="dxa"/>
            <w:shd w:val="clear" w:color="auto" w:fill="F7CAAC"/>
          </w:tcPr>
          <w:p w:rsidR="006A3E90" w:rsidRPr="00465E29" w:rsidRDefault="006A3E90" w:rsidP="006A3E90">
            <w:pPr>
              <w:jc w:val="both"/>
              <w:rPr>
                <w:b/>
              </w:rPr>
            </w:pPr>
            <w:r w:rsidRPr="00465E29">
              <w:rPr>
                <w:b/>
              </w:rPr>
              <w:t>kreditů</w:t>
            </w:r>
          </w:p>
        </w:tc>
        <w:tc>
          <w:tcPr>
            <w:tcW w:w="1207" w:type="dxa"/>
            <w:gridSpan w:val="2"/>
          </w:tcPr>
          <w:p w:rsidR="006A3E90" w:rsidRPr="00465E29" w:rsidRDefault="006A3E90" w:rsidP="006A3E90">
            <w:pPr>
              <w:jc w:val="both"/>
            </w:pPr>
            <w:r w:rsidRPr="00465E29">
              <w:t>4</w:t>
            </w:r>
          </w:p>
        </w:tc>
      </w:tr>
      <w:tr w:rsidR="006A3E90" w:rsidTr="006A3E90">
        <w:tc>
          <w:tcPr>
            <w:tcW w:w="3086" w:type="dxa"/>
            <w:shd w:val="clear" w:color="auto" w:fill="F7CAAC"/>
          </w:tcPr>
          <w:p w:rsidR="006A3E90" w:rsidRPr="00465E29" w:rsidRDefault="006A3E90" w:rsidP="006A3E90">
            <w:pPr>
              <w:jc w:val="both"/>
              <w:rPr>
                <w:b/>
              </w:rPr>
            </w:pPr>
            <w:r w:rsidRPr="00465E29">
              <w:rPr>
                <w:b/>
              </w:rPr>
              <w:t>Prerekvizity, korekvizity, ekvivalence</w:t>
            </w:r>
          </w:p>
        </w:tc>
        <w:tc>
          <w:tcPr>
            <w:tcW w:w="6769" w:type="dxa"/>
            <w:gridSpan w:val="7"/>
          </w:tcPr>
          <w:p w:rsidR="006A3E90" w:rsidRPr="00465E29" w:rsidRDefault="006A3E90" w:rsidP="006A3E90">
            <w:pPr>
              <w:jc w:val="both"/>
            </w:pPr>
          </w:p>
        </w:tc>
      </w:tr>
      <w:tr w:rsidR="006A3E90" w:rsidTr="006A3E90">
        <w:tc>
          <w:tcPr>
            <w:tcW w:w="3086" w:type="dxa"/>
            <w:shd w:val="clear" w:color="auto" w:fill="F7CAAC"/>
          </w:tcPr>
          <w:p w:rsidR="006A3E90" w:rsidRPr="00465E29" w:rsidRDefault="006A3E90" w:rsidP="006A3E90">
            <w:pPr>
              <w:jc w:val="both"/>
              <w:rPr>
                <w:b/>
              </w:rPr>
            </w:pPr>
            <w:r w:rsidRPr="00465E29">
              <w:rPr>
                <w:b/>
              </w:rPr>
              <w:t>Způsob ověření studijních výsledků</w:t>
            </w:r>
          </w:p>
        </w:tc>
        <w:tc>
          <w:tcPr>
            <w:tcW w:w="3406" w:type="dxa"/>
            <w:gridSpan w:val="4"/>
          </w:tcPr>
          <w:p w:rsidR="006A3E90" w:rsidRPr="00465E29" w:rsidRDefault="006A3E90" w:rsidP="006A3E90">
            <w:pPr>
              <w:jc w:val="both"/>
            </w:pPr>
            <w:r w:rsidRPr="00465E29">
              <w:t>zápočet, zkouška</w:t>
            </w:r>
          </w:p>
        </w:tc>
        <w:tc>
          <w:tcPr>
            <w:tcW w:w="2156" w:type="dxa"/>
            <w:shd w:val="clear" w:color="auto" w:fill="F7CAAC"/>
          </w:tcPr>
          <w:p w:rsidR="006A3E90" w:rsidRPr="00465E29" w:rsidRDefault="006A3E90" w:rsidP="006A3E90">
            <w:pPr>
              <w:jc w:val="both"/>
              <w:rPr>
                <w:b/>
              </w:rPr>
            </w:pPr>
            <w:r w:rsidRPr="00465E29">
              <w:rPr>
                <w:b/>
              </w:rPr>
              <w:t>Forma výuky</w:t>
            </w:r>
          </w:p>
        </w:tc>
        <w:tc>
          <w:tcPr>
            <w:tcW w:w="1207" w:type="dxa"/>
            <w:gridSpan w:val="2"/>
          </w:tcPr>
          <w:p w:rsidR="006A3E90" w:rsidRPr="00465E29" w:rsidRDefault="006A3E90" w:rsidP="006A3E90">
            <w:pPr>
              <w:jc w:val="both"/>
            </w:pPr>
            <w:r w:rsidRPr="00465E29">
              <w:t>cvičení</w:t>
            </w:r>
          </w:p>
        </w:tc>
      </w:tr>
      <w:tr w:rsidR="006A3E90" w:rsidTr="006A3E90">
        <w:tc>
          <w:tcPr>
            <w:tcW w:w="3086" w:type="dxa"/>
            <w:shd w:val="clear" w:color="auto" w:fill="F7CAAC"/>
          </w:tcPr>
          <w:p w:rsidR="006A3E90" w:rsidRPr="00465E29" w:rsidRDefault="006A3E90" w:rsidP="006A3E90">
            <w:pPr>
              <w:jc w:val="both"/>
              <w:rPr>
                <w:b/>
              </w:rPr>
            </w:pPr>
            <w:r w:rsidRPr="00465E29">
              <w:rPr>
                <w:b/>
              </w:rPr>
              <w:t>Forma způsobu ověření studijních výsledků a další požadavky na studenta</w:t>
            </w:r>
          </w:p>
        </w:tc>
        <w:tc>
          <w:tcPr>
            <w:tcW w:w="6769" w:type="dxa"/>
            <w:gridSpan w:val="7"/>
            <w:tcBorders>
              <w:bottom w:val="nil"/>
            </w:tcBorders>
          </w:tcPr>
          <w:p w:rsidR="006A3E90" w:rsidRPr="00465E29" w:rsidRDefault="006A3E90" w:rsidP="006A3E90">
            <w:pPr>
              <w:jc w:val="both"/>
            </w:pPr>
            <w:r w:rsidRPr="00465E29">
              <w:t>Způsob zakončení předmětu – zápočet, zkouška</w:t>
            </w:r>
          </w:p>
          <w:p w:rsidR="006A3E90" w:rsidRDefault="006A3E90" w:rsidP="006A3E90">
            <w:pPr>
              <w:jc w:val="both"/>
            </w:pPr>
            <w:r>
              <w:t>Požadavky k</w:t>
            </w:r>
            <w:r w:rsidRPr="00465E29">
              <w:t xml:space="preserve"> </w:t>
            </w:r>
            <w:r>
              <w:t xml:space="preserve">zápočtu: </w:t>
            </w:r>
            <w:r w:rsidRPr="00465E29">
              <w:t>Aktivní účast na cvičeních.</w:t>
            </w:r>
            <w:r>
              <w:t xml:space="preserve"> </w:t>
            </w:r>
            <w:r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vypracování životopisu a motivačního dopisu na základě zvolené pracovní nabídky ze zahraničí. Každý student vystoupí jednou před</w:t>
            </w:r>
            <w:r w:rsidR="00C61C83">
              <w:t xml:space="preserve"> studijní skupinou s krátkou 10-</w:t>
            </w:r>
            <w:r w:rsidRPr="00465E29">
              <w:t>ti minutovou prezentací.</w:t>
            </w:r>
            <w:r>
              <w:t xml:space="preserve"> </w:t>
            </w:r>
            <w:r w:rsidRPr="00465E29">
              <w:t>Úspěšné absolvování průběžných testů a závěrečného testu (1 opravný termín)</w:t>
            </w:r>
            <w:r w:rsidR="00C61C83">
              <w:t xml:space="preserve"> </w:t>
            </w:r>
            <w:r w:rsidRPr="00465E29">
              <w:t>s minimální úspěšností 60%.</w:t>
            </w:r>
            <w:r>
              <w:t xml:space="preserve"> </w:t>
            </w:r>
          </w:p>
          <w:p w:rsidR="006A3E90" w:rsidRPr="00465E29" w:rsidRDefault="006A3E90" w:rsidP="006A3E90">
            <w:pPr>
              <w:jc w:val="both"/>
            </w:pPr>
            <w:r>
              <w:t xml:space="preserve">Požadavky ke zkoušce: získání </w:t>
            </w:r>
            <w:r w:rsidRPr="00465E29">
              <w:t>zápočtu. Ústní zkouška se skládá ze dvou částí: konverzace ve dvojici ze znalostí všech 4 semestrů a prezentace odborného textu (3-5 stran). Prezentace odborného textu musí být doplněna stručnou anotací v českém a anglickém jazyce a pěti klíčovými slovy v angličtině. Student vypracuje pět otázek, které budou sledovat obsah textu.</w:t>
            </w:r>
            <w:r>
              <w:t xml:space="preserve"> </w:t>
            </w:r>
            <w:r w:rsidRPr="00465E29">
              <w:t>Licencované databáze univerzitní knihovny UTB jsou k dispozici k vyhledávání odborné literatury a časopisů, které lze využít k přípravě na bakalářskou práci. Anglické zdroje v podobě odborných časopisů jsou pro studenty FAME materiálem, který by měli umět zpracovat</w:t>
            </w:r>
            <w:r>
              <w:t>.</w:t>
            </w:r>
          </w:p>
        </w:tc>
      </w:tr>
      <w:tr w:rsidR="006A3E90" w:rsidTr="006A3E90">
        <w:trPr>
          <w:trHeight w:val="70"/>
        </w:trPr>
        <w:tc>
          <w:tcPr>
            <w:tcW w:w="9855" w:type="dxa"/>
            <w:gridSpan w:val="8"/>
            <w:tcBorders>
              <w:top w:val="nil"/>
            </w:tcBorders>
          </w:tcPr>
          <w:p w:rsidR="006A3E90" w:rsidRPr="00465E29" w:rsidRDefault="006A3E90" w:rsidP="006A3E90">
            <w:pPr>
              <w:jc w:val="both"/>
            </w:pPr>
          </w:p>
        </w:tc>
      </w:tr>
      <w:tr w:rsidR="006A3E90" w:rsidTr="006A3E90">
        <w:trPr>
          <w:trHeight w:val="197"/>
        </w:trPr>
        <w:tc>
          <w:tcPr>
            <w:tcW w:w="3086" w:type="dxa"/>
            <w:tcBorders>
              <w:top w:val="nil"/>
            </w:tcBorders>
            <w:shd w:val="clear" w:color="auto" w:fill="F7CAAC"/>
          </w:tcPr>
          <w:p w:rsidR="006A3E90" w:rsidRPr="00465E29" w:rsidRDefault="006A3E90" w:rsidP="006A3E90">
            <w:pPr>
              <w:jc w:val="both"/>
              <w:rPr>
                <w:b/>
              </w:rPr>
            </w:pPr>
            <w:r w:rsidRPr="00465E29">
              <w:rPr>
                <w:b/>
              </w:rPr>
              <w:t>Garant předmětu</w:t>
            </w:r>
          </w:p>
        </w:tc>
        <w:tc>
          <w:tcPr>
            <w:tcW w:w="6769" w:type="dxa"/>
            <w:gridSpan w:val="7"/>
            <w:tcBorders>
              <w:top w:val="nil"/>
            </w:tcBorders>
          </w:tcPr>
          <w:p w:rsidR="006A3E90" w:rsidRPr="00465E29" w:rsidRDefault="006A3E90" w:rsidP="006A3E90">
            <w:pPr>
              <w:shd w:val="clear" w:color="auto" w:fill="FFFFFF"/>
              <w:spacing w:after="100" w:afterAutospacing="1"/>
              <w:outlineLvl w:val="3"/>
              <w:rPr>
                <w:bCs/>
                <w:color w:val="222222"/>
              </w:rPr>
            </w:pPr>
            <w:r w:rsidRPr="00465E29">
              <w:rPr>
                <w:bCs/>
              </w:rPr>
              <w:t>PhDr. Jana Semotamová</w:t>
            </w:r>
          </w:p>
        </w:tc>
      </w:tr>
      <w:tr w:rsidR="006A3E90" w:rsidTr="006A3E90">
        <w:trPr>
          <w:trHeight w:val="243"/>
        </w:trPr>
        <w:tc>
          <w:tcPr>
            <w:tcW w:w="3086" w:type="dxa"/>
            <w:tcBorders>
              <w:top w:val="nil"/>
            </w:tcBorders>
            <w:shd w:val="clear" w:color="auto" w:fill="F7CAAC"/>
          </w:tcPr>
          <w:p w:rsidR="006A3E90" w:rsidRPr="00465E29" w:rsidRDefault="006A3E90" w:rsidP="006A3E90">
            <w:pPr>
              <w:jc w:val="both"/>
              <w:rPr>
                <w:b/>
              </w:rPr>
            </w:pPr>
            <w:r w:rsidRPr="00465E29">
              <w:rPr>
                <w:b/>
              </w:rPr>
              <w:t>Zapojení garanta do výuky předmětu</w:t>
            </w:r>
          </w:p>
        </w:tc>
        <w:tc>
          <w:tcPr>
            <w:tcW w:w="6769" w:type="dxa"/>
            <w:gridSpan w:val="7"/>
            <w:tcBorders>
              <w:top w:val="nil"/>
            </w:tcBorders>
          </w:tcPr>
          <w:p w:rsidR="006A3E90" w:rsidRPr="001E3906" w:rsidRDefault="006A3E90" w:rsidP="006A3E90">
            <w:pPr>
              <w:jc w:val="both"/>
              <w:rPr>
                <w:b/>
              </w:rPr>
            </w:pPr>
            <w:r>
              <w:t>Garant se podílí</w:t>
            </w:r>
            <w:r w:rsidRPr="008433D4">
              <w:t xml:space="preserve"> v rozsahu</w:t>
            </w:r>
            <w:r>
              <w:t xml:space="preserve"> 100 %, stanovuje koncepci cvičení</w:t>
            </w:r>
            <w:r w:rsidRPr="008433D4">
              <w:t xml:space="preserve"> a dohlíží na jejich jednotné vedení.</w:t>
            </w:r>
          </w:p>
        </w:tc>
      </w:tr>
      <w:tr w:rsidR="006A3E90" w:rsidTr="006A3E90">
        <w:tc>
          <w:tcPr>
            <w:tcW w:w="3086" w:type="dxa"/>
            <w:shd w:val="clear" w:color="auto" w:fill="F7CAAC"/>
          </w:tcPr>
          <w:p w:rsidR="006A3E90" w:rsidRPr="00465E29" w:rsidRDefault="006A3E90" w:rsidP="006A3E90">
            <w:pPr>
              <w:jc w:val="both"/>
              <w:rPr>
                <w:b/>
              </w:rPr>
            </w:pPr>
            <w:r w:rsidRPr="00465E29">
              <w:rPr>
                <w:b/>
              </w:rPr>
              <w:t>Vyučující</w:t>
            </w:r>
          </w:p>
        </w:tc>
        <w:tc>
          <w:tcPr>
            <w:tcW w:w="6769" w:type="dxa"/>
            <w:gridSpan w:val="7"/>
            <w:tcBorders>
              <w:bottom w:val="nil"/>
            </w:tcBorders>
          </w:tcPr>
          <w:p w:rsidR="006A3E90" w:rsidRPr="00465E29" w:rsidRDefault="006A3E90" w:rsidP="006A3E90">
            <w:pPr>
              <w:jc w:val="both"/>
            </w:pPr>
            <w:r w:rsidRPr="00465E29">
              <w:rPr>
                <w:bCs/>
              </w:rPr>
              <w:t>PhDr. Jana Semotamová</w:t>
            </w:r>
            <w:r>
              <w:rPr>
                <w:bCs/>
              </w:rPr>
              <w:t xml:space="preserve"> </w:t>
            </w:r>
            <w:r>
              <w:t>– cvičení (100%)</w:t>
            </w:r>
          </w:p>
        </w:tc>
      </w:tr>
      <w:tr w:rsidR="006A3E90" w:rsidTr="006A3E90">
        <w:trPr>
          <w:trHeight w:val="162"/>
        </w:trPr>
        <w:tc>
          <w:tcPr>
            <w:tcW w:w="9855" w:type="dxa"/>
            <w:gridSpan w:val="8"/>
            <w:tcBorders>
              <w:top w:val="nil"/>
            </w:tcBorders>
          </w:tcPr>
          <w:p w:rsidR="006A3E90" w:rsidRPr="00DA4CEE" w:rsidRDefault="006A3E90" w:rsidP="006A3E90">
            <w:pPr>
              <w:jc w:val="both"/>
              <w:rPr>
                <w:sz w:val="16"/>
              </w:rPr>
            </w:pPr>
          </w:p>
        </w:tc>
      </w:tr>
      <w:tr w:rsidR="006A3E90" w:rsidTr="006A3E90">
        <w:tc>
          <w:tcPr>
            <w:tcW w:w="3086" w:type="dxa"/>
            <w:shd w:val="clear" w:color="auto" w:fill="F7CAAC"/>
          </w:tcPr>
          <w:p w:rsidR="006A3E90" w:rsidRPr="00465E29" w:rsidRDefault="006A3E90" w:rsidP="006A3E90">
            <w:pPr>
              <w:jc w:val="both"/>
              <w:rPr>
                <w:b/>
              </w:rPr>
            </w:pPr>
            <w:r w:rsidRPr="00465E29">
              <w:rPr>
                <w:b/>
              </w:rPr>
              <w:t>Stručná anotace předmětu</w:t>
            </w:r>
          </w:p>
        </w:tc>
        <w:tc>
          <w:tcPr>
            <w:tcW w:w="6769" w:type="dxa"/>
            <w:gridSpan w:val="7"/>
            <w:tcBorders>
              <w:bottom w:val="nil"/>
            </w:tcBorders>
          </w:tcPr>
          <w:p w:rsidR="006A3E90" w:rsidRPr="00465E29" w:rsidRDefault="006A3E90" w:rsidP="006A3E90">
            <w:pPr>
              <w:jc w:val="both"/>
            </w:pPr>
          </w:p>
        </w:tc>
      </w:tr>
      <w:tr w:rsidR="006A3E90" w:rsidTr="006A3E90">
        <w:trPr>
          <w:trHeight w:val="2510"/>
        </w:trPr>
        <w:tc>
          <w:tcPr>
            <w:tcW w:w="9855" w:type="dxa"/>
            <w:gridSpan w:val="8"/>
            <w:tcBorders>
              <w:top w:val="nil"/>
              <w:bottom w:val="single" w:sz="12" w:space="0" w:color="auto"/>
            </w:tcBorders>
          </w:tcPr>
          <w:p w:rsidR="006A3E90" w:rsidRDefault="006A3E90" w:rsidP="006A3E90">
            <w:pPr>
              <w:jc w:val="both"/>
              <w:rPr>
                <w:ins w:id="1936" w:author="Neubauerová Bronislava" w:date="2019-08-29T14:42:00Z"/>
              </w:rPr>
            </w:pPr>
            <w:r w:rsidRPr="00465E29">
              <w:t>Cílem předmětu je rozvíjet všechny jazykové dovednosti, které jsou nezbytné při podnikatelské a obchodní činnosti se zahraničním partnerem. Součástí odborného studia je studium zahraničních publikací a materiálů.</w:t>
            </w:r>
            <w:r>
              <w:t xml:space="preserve"> </w:t>
            </w:r>
            <w:r w:rsidRPr="00465E29">
              <w:t>Součástí předmětu je výuka týkající se vyjednávání v obchodních situacích, používání správné frazeologie v diskuzích na odborné téma. Mezi praktická témata kurzu patří žádost o zaměstnání. Probírají se dovednosti a znalosti spojené se žádostí o zaměstnání. Správné formulace a formátování životopisu a průvodního či motivačního dopisu. Výuka se dále soustředí na jazyk společenského styku, který lze použít na služební cestě, v restauraci atd.</w:t>
            </w:r>
            <w:r>
              <w:t xml:space="preserve"> </w:t>
            </w:r>
            <w:r w:rsidRPr="00465E29">
              <w:t>V tomto předmětu se předpokládá znalost angličtiny na úrovni B2 dle Společného evropského referenčního rámce pro jazyky.</w:t>
            </w:r>
            <w:r>
              <w:t xml:space="preserve"> </w:t>
            </w:r>
            <w:r w:rsidRPr="00465E29">
              <w:t>Student je schopný orientace ve společenské konverzaci při příležitosti pracovního oběda, je schopný využívat vhodné konverzační fráze pro obchodní vyjednávání. Pracuje se širokou slovní zásobou, která zahrnuje odborné termíny jeho specializace. Přečetl a zpracoval odborný text z oblasti jeho studia a dokáže jej volně interpretovat před spolužáky.</w:t>
            </w:r>
            <w:r>
              <w:t xml:space="preserve"> </w:t>
            </w:r>
            <w:r w:rsidRPr="00465E29">
              <w:t>Student dokáže zpracovat svůj životopis a motivační dopis, který může použít při žádosti o zaměstnání v zahraničí.</w:t>
            </w:r>
          </w:p>
          <w:p w:rsidR="00AC5235" w:rsidRDefault="00AC5235" w:rsidP="00AC5235">
            <w:pPr>
              <w:jc w:val="both"/>
              <w:rPr>
                <w:ins w:id="1937" w:author="Neubauerová Bronislava" w:date="2019-08-29T14:42:00Z"/>
              </w:rPr>
            </w:pPr>
            <w:ins w:id="1938" w:author="Neubauerová Bronislava" w:date="2019-08-29T14:42:00Z">
              <w:r>
                <w:t></w:t>
              </w:r>
              <w:r>
                <w:tab/>
                <w:t xml:space="preserve">Práce v týmu </w:t>
              </w:r>
            </w:ins>
          </w:p>
          <w:p w:rsidR="00AC5235" w:rsidRDefault="00AC5235" w:rsidP="00AC5235">
            <w:pPr>
              <w:jc w:val="both"/>
              <w:rPr>
                <w:ins w:id="1939" w:author="Neubauerová Bronislava" w:date="2019-08-29T14:42:00Z"/>
              </w:rPr>
            </w:pPr>
            <w:ins w:id="1940" w:author="Neubauerová Bronislava" w:date="2019-08-29T14:42:00Z">
              <w:r>
                <w:t></w:t>
              </w:r>
              <w:r>
                <w:tab/>
                <w:t xml:space="preserve">Brainstorming </w:t>
              </w:r>
            </w:ins>
          </w:p>
          <w:p w:rsidR="00AC5235" w:rsidRDefault="00AC5235" w:rsidP="00AC5235">
            <w:pPr>
              <w:jc w:val="both"/>
              <w:rPr>
                <w:ins w:id="1941" w:author="Neubauerová Bronislava" w:date="2019-08-29T14:42:00Z"/>
              </w:rPr>
            </w:pPr>
            <w:ins w:id="1942" w:author="Neubauerová Bronislava" w:date="2019-08-29T14:42:00Z">
              <w:r>
                <w:t></w:t>
              </w:r>
              <w:r>
                <w:tab/>
                <w:t xml:space="preserve">Stravování v restauraci </w:t>
              </w:r>
            </w:ins>
          </w:p>
          <w:p w:rsidR="00AC5235" w:rsidRDefault="00AC5235" w:rsidP="00AC5235">
            <w:pPr>
              <w:jc w:val="both"/>
              <w:rPr>
                <w:ins w:id="1943" w:author="Neubauerová Bronislava" w:date="2019-08-29T14:42:00Z"/>
              </w:rPr>
            </w:pPr>
            <w:ins w:id="1944" w:author="Neubauerová Bronislava" w:date="2019-08-29T14:42:00Z">
              <w:r>
                <w:t></w:t>
              </w:r>
              <w:r>
                <w:tab/>
                <w:t>Stravování ve světě</w:t>
              </w:r>
            </w:ins>
          </w:p>
          <w:p w:rsidR="00AC5235" w:rsidRDefault="00AC5235" w:rsidP="00AC5235">
            <w:pPr>
              <w:jc w:val="both"/>
              <w:rPr>
                <w:ins w:id="1945" w:author="Neubauerová Bronislava" w:date="2019-08-29T14:42:00Z"/>
              </w:rPr>
            </w:pPr>
            <w:ins w:id="1946" w:author="Neubauerová Bronislava" w:date="2019-08-29T14:42:00Z">
              <w:r>
                <w:t></w:t>
              </w:r>
              <w:r>
                <w:tab/>
                <w:t xml:space="preserve">Trpný rod </w:t>
              </w:r>
            </w:ins>
          </w:p>
          <w:p w:rsidR="00AC5235" w:rsidRDefault="00AC5235" w:rsidP="00AC5235">
            <w:pPr>
              <w:jc w:val="both"/>
              <w:rPr>
                <w:ins w:id="1947" w:author="Neubauerová Bronislava" w:date="2019-08-29T14:42:00Z"/>
              </w:rPr>
            </w:pPr>
            <w:ins w:id="1948" w:author="Neubauerová Bronislava" w:date="2019-08-29T14:42:00Z">
              <w:r>
                <w:t></w:t>
              </w:r>
              <w:r>
                <w:tab/>
                <w:t xml:space="preserve">Telekomunikace </w:t>
              </w:r>
            </w:ins>
          </w:p>
          <w:p w:rsidR="00AC5235" w:rsidRDefault="00AC5235" w:rsidP="00AC5235">
            <w:pPr>
              <w:jc w:val="both"/>
              <w:rPr>
                <w:ins w:id="1949" w:author="Neubauerová Bronislava" w:date="2019-08-29T14:42:00Z"/>
              </w:rPr>
            </w:pPr>
            <w:ins w:id="1950" w:author="Neubauerová Bronislava" w:date="2019-08-29T14:42:00Z">
              <w:r>
                <w:t></w:t>
              </w:r>
              <w:r>
                <w:tab/>
                <w:t xml:space="preserve">Telekonference </w:t>
              </w:r>
            </w:ins>
          </w:p>
          <w:p w:rsidR="00AC5235" w:rsidRDefault="00AC5235" w:rsidP="00AC5235">
            <w:pPr>
              <w:jc w:val="both"/>
              <w:rPr>
                <w:ins w:id="1951" w:author="Neubauerová Bronislava" w:date="2019-08-29T14:42:00Z"/>
              </w:rPr>
            </w:pPr>
            <w:ins w:id="1952" w:author="Neubauerová Bronislava" w:date="2019-08-29T14:42:00Z">
              <w:r>
                <w:t></w:t>
              </w:r>
              <w:r>
                <w:tab/>
                <w:t xml:space="preserve">Nepřímá řeč </w:t>
              </w:r>
            </w:ins>
          </w:p>
          <w:p w:rsidR="00AC5235" w:rsidRDefault="00AC5235" w:rsidP="00AC5235">
            <w:pPr>
              <w:jc w:val="both"/>
              <w:rPr>
                <w:ins w:id="1953" w:author="Neubauerová Bronislava" w:date="2019-08-29T14:42:00Z"/>
              </w:rPr>
            </w:pPr>
            <w:ins w:id="1954" w:author="Neubauerová Bronislava" w:date="2019-08-29T14:42:00Z">
              <w:r>
                <w:t></w:t>
              </w:r>
              <w:r>
                <w:tab/>
                <w:t xml:space="preserve">Vyjednávání </w:t>
              </w:r>
            </w:ins>
          </w:p>
          <w:p w:rsidR="00AC5235" w:rsidRDefault="00AC5235" w:rsidP="00AC5235">
            <w:pPr>
              <w:jc w:val="both"/>
              <w:rPr>
                <w:ins w:id="1955" w:author="Neubauerová Bronislava" w:date="2019-08-29T14:42:00Z"/>
              </w:rPr>
            </w:pPr>
            <w:ins w:id="1956" w:author="Neubauerová Bronislava" w:date="2019-08-29T14:42:00Z">
              <w:r>
                <w:t></w:t>
              </w:r>
              <w:r>
                <w:tab/>
                <w:t xml:space="preserve">Diplomatický jazyk </w:t>
              </w:r>
            </w:ins>
          </w:p>
          <w:p w:rsidR="00AC5235" w:rsidRPr="00465E29" w:rsidRDefault="00AC5235" w:rsidP="00AC5235">
            <w:pPr>
              <w:jc w:val="both"/>
            </w:pPr>
            <w:ins w:id="1957" w:author="Neubauerová Bronislava" w:date="2019-08-29T14:42:00Z">
              <w:r>
                <w:t></w:t>
              </w:r>
              <w:r>
                <w:tab/>
                <w:t>Asertivita</w:t>
              </w:r>
            </w:ins>
          </w:p>
        </w:tc>
      </w:tr>
      <w:tr w:rsidR="006A3E90" w:rsidTr="006A3E90">
        <w:trPr>
          <w:trHeight w:val="265"/>
        </w:trPr>
        <w:tc>
          <w:tcPr>
            <w:tcW w:w="3653" w:type="dxa"/>
            <w:gridSpan w:val="2"/>
            <w:tcBorders>
              <w:top w:val="nil"/>
            </w:tcBorders>
            <w:shd w:val="clear" w:color="auto" w:fill="F7CAAC"/>
          </w:tcPr>
          <w:p w:rsidR="006A3E90" w:rsidRPr="00465E29" w:rsidRDefault="006A3E90" w:rsidP="006A3E90">
            <w:pPr>
              <w:jc w:val="both"/>
            </w:pPr>
            <w:r w:rsidRPr="00465E29">
              <w:rPr>
                <w:b/>
              </w:rPr>
              <w:t>Studijní literatura a studijní pomůcky</w:t>
            </w:r>
          </w:p>
        </w:tc>
        <w:tc>
          <w:tcPr>
            <w:tcW w:w="6202" w:type="dxa"/>
            <w:gridSpan w:val="6"/>
            <w:tcBorders>
              <w:top w:val="nil"/>
              <w:bottom w:val="nil"/>
            </w:tcBorders>
          </w:tcPr>
          <w:p w:rsidR="006A3E90" w:rsidRPr="00465E29" w:rsidRDefault="006A3E90" w:rsidP="006A3E90">
            <w:pPr>
              <w:jc w:val="both"/>
            </w:pPr>
          </w:p>
        </w:tc>
      </w:tr>
      <w:tr w:rsidR="006A3E90" w:rsidTr="006A3E90">
        <w:trPr>
          <w:trHeight w:val="269"/>
        </w:trPr>
        <w:tc>
          <w:tcPr>
            <w:tcW w:w="9855" w:type="dxa"/>
            <w:gridSpan w:val="8"/>
            <w:tcBorders>
              <w:top w:val="nil"/>
            </w:tcBorders>
          </w:tcPr>
          <w:p w:rsidR="006A3E90" w:rsidRPr="00465E29" w:rsidRDefault="006A3E90" w:rsidP="006A3E90">
            <w:pPr>
              <w:jc w:val="both"/>
              <w:rPr>
                <w:b/>
              </w:rPr>
            </w:pPr>
            <w:r w:rsidRPr="00465E29">
              <w:rPr>
                <w:b/>
              </w:rPr>
              <w:t>Povinná literatura</w:t>
            </w:r>
          </w:p>
          <w:p w:rsidR="006A3E90" w:rsidRPr="00465E29" w:rsidRDefault="006A3E90" w:rsidP="006A3E90">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rsidR="006A3E90" w:rsidRPr="00465E29" w:rsidRDefault="006A3E90" w:rsidP="006A3E90">
            <w:pPr>
              <w:jc w:val="both"/>
            </w:pPr>
            <w:r w:rsidRPr="00465E29">
              <w:t xml:space="preserve">POWELL, M. </w:t>
            </w:r>
            <w:r w:rsidRPr="00465E29">
              <w:rPr>
                <w:i/>
              </w:rPr>
              <w:t xml:space="preserve">In Company Intermediate 3.0. </w:t>
            </w:r>
            <w:r w:rsidRPr="00465E29">
              <w:t>Oxford: Macmillan, 2014, 159 s. ISBN 978-0-230-45520-7.</w:t>
            </w:r>
          </w:p>
          <w:p w:rsidR="006A3E90" w:rsidRPr="00465E29" w:rsidRDefault="006A3E90" w:rsidP="006A3E90">
            <w:pPr>
              <w:jc w:val="both"/>
              <w:rPr>
                <w:b/>
              </w:rPr>
            </w:pPr>
            <w:r w:rsidRPr="00465E29">
              <w:rPr>
                <w:b/>
              </w:rPr>
              <w:lastRenderedPageBreak/>
              <w:t>Doporučená literatura</w:t>
            </w:r>
          </w:p>
          <w:p w:rsidR="006A3E90" w:rsidRPr="00465E29" w:rsidRDefault="006A3E90" w:rsidP="006A3E90">
            <w:pPr>
              <w:jc w:val="both"/>
            </w:pPr>
            <w:r w:rsidRPr="00465E29">
              <w:t xml:space="preserve">ASHLEY, A. </w:t>
            </w:r>
            <w:r w:rsidRPr="00465E29">
              <w:rPr>
                <w:i/>
              </w:rPr>
              <w:t>Oxford Handbook Of Commercial Correspondence</w:t>
            </w:r>
            <w:r w:rsidRPr="00465E29">
              <w:t>. Oxford: Oxford University Press, 2003, 304 s. ISBN 0-19-427406-3.</w:t>
            </w:r>
          </w:p>
          <w:p w:rsidR="006A3E90" w:rsidRPr="00465E29" w:rsidRDefault="006A3E90" w:rsidP="006A3E90">
            <w:pPr>
              <w:jc w:val="both"/>
              <w:rPr>
                <w:i/>
              </w:rPr>
            </w:pPr>
            <w:r w:rsidRPr="00465E29">
              <w:t xml:space="preserve">BABÁKOVÁ, J. </w:t>
            </w:r>
            <w:r w:rsidRPr="00465E29">
              <w:rPr>
                <w:i/>
              </w:rPr>
              <w:t xml:space="preserve">Anglická obchodní korespondence. </w:t>
            </w:r>
            <w:r w:rsidRPr="00465E29">
              <w:t>1. vyd. Plzeň: Fraus, 1999, 128 s. ISBN 80-7238-051-6.</w:t>
            </w:r>
          </w:p>
          <w:p w:rsidR="006A3E90" w:rsidRPr="00465E29" w:rsidRDefault="006A3E90" w:rsidP="006A3E90">
            <w:pPr>
              <w:jc w:val="both"/>
            </w:pPr>
            <w:r w:rsidRPr="00465E29">
              <w:t xml:space="preserve">EMMERSON, P. </w:t>
            </w:r>
            <w:r w:rsidRPr="00465E29">
              <w:rPr>
                <w:i/>
              </w:rPr>
              <w:t xml:space="preserve">Business Builder Intermediate. </w:t>
            </w:r>
            <w:r w:rsidRPr="00465E29">
              <w:t>Oxford: Macmillan, 2006, 271 s. ISBN 978-0-3337-5492-4.</w:t>
            </w:r>
          </w:p>
          <w:p w:rsidR="006A3E90" w:rsidRDefault="006A3E90" w:rsidP="006A3E90">
            <w:pPr>
              <w:jc w:val="both"/>
            </w:pPr>
            <w:r w:rsidRPr="00465E29">
              <w:t xml:space="preserve">HUGHES, J. </w:t>
            </w:r>
            <w:r w:rsidRPr="00465E29">
              <w:rPr>
                <w:i/>
              </w:rPr>
              <w:t>Telephone English.</w:t>
            </w:r>
            <w:r w:rsidRPr="00465E29">
              <w:t xml:space="preserve"> Oxford:</w:t>
            </w:r>
            <w:r w:rsidRPr="00465E29">
              <w:rPr>
                <w:i/>
              </w:rPr>
              <w:t xml:space="preserve"> </w:t>
            </w:r>
            <w:r w:rsidRPr="00465E29">
              <w:t xml:space="preserve">Macmillan, 2006, 96 s. ISBN 978-1-4050-8219-8. </w:t>
            </w:r>
          </w:p>
          <w:p w:rsidR="006A3E90" w:rsidRPr="00465E29" w:rsidRDefault="006A3E90" w:rsidP="006A3E90">
            <w:pPr>
              <w:jc w:val="both"/>
            </w:pPr>
            <w:r w:rsidRPr="00465E29">
              <w:t xml:space="preserve">MASCULL, B. </w:t>
            </w:r>
            <w:r w:rsidRPr="00465E29">
              <w:rPr>
                <w:i/>
              </w:rPr>
              <w:t xml:space="preserve">Business Vocabulary in Use. </w:t>
            </w:r>
            <w:r w:rsidRPr="00465E29">
              <w:t>1st ed. Cambridge: Cambridge University Press, 2002, 172 s. ISBN 0-521-7752</w:t>
            </w:r>
            <w:r>
              <w:t>9-9.</w:t>
            </w:r>
          </w:p>
        </w:tc>
      </w:tr>
      <w:tr w:rsidR="006A3E90"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A3E90" w:rsidRPr="00465E29" w:rsidRDefault="006A3E90" w:rsidP="006A3E90">
            <w:pPr>
              <w:jc w:val="center"/>
              <w:rPr>
                <w:b/>
              </w:rPr>
            </w:pPr>
            <w:r w:rsidRPr="00465E29">
              <w:rPr>
                <w:b/>
              </w:rPr>
              <w:lastRenderedPageBreak/>
              <w:t>Informace ke kombinované nebo distanční formě</w:t>
            </w:r>
          </w:p>
        </w:tc>
      </w:tr>
      <w:tr w:rsidR="006A3E90" w:rsidTr="006A3E90">
        <w:tc>
          <w:tcPr>
            <w:tcW w:w="4787" w:type="dxa"/>
            <w:gridSpan w:val="3"/>
            <w:tcBorders>
              <w:top w:val="single" w:sz="2" w:space="0" w:color="auto"/>
            </w:tcBorders>
            <w:shd w:val="clear" w:color="auto" w:fill="F7CAAC"/>
          </w:tcPr>
          <w:p w:rsidR="006A3E90" w:rsidRPr="00465E29" w:rsidRDefault="006A3E90" w:rsidP="006A3E90">
            <w:pPr>
              <w:jc w:val="both"/>
            </w:pPr>
            <w:r w:rsidRPr="00465E29">
              <w:rPr>
                <w:b/>
              </w:rPr>
              <w:t>Rozsah konzultací (soustředění)</w:t>
            </w:r>
          </w:p>
        </w:tc>
        <w:tc>
          <w:tcPr>
            <w:tcW w:w="889" w:type="dxa"/>
            <w:tcBorders>
              <w:top w:val="single" w:sz="2" w:space="0" w:color="auto"/>
            </w:tcBorders>
          </w:tcPr>
          <w:p w:rsidR="006A3E90" w:rsidRPr="00465E29" w:rsidRDefault="006A3E90" w:rsidP="006A3E90">
            <w:pPr>
              <w:jc w:val="both"/>
            </w:pPr>
            <w:r w:rsidRPr="00465E29">
              <w:t>10</w:t>
            </w:r>
          </w:p>
        </w:tc>
        <w:tc>
          <w:tcPr>
            <w:tcW w:w="4179" w:type="dxa"/>
            <w:gridSpan w:val="4"/>
            <w:tcBorders>
              <w:top w:val="single" w:sz="2" w:space="0" w:color="auto"/>
            </w:tcBorders>
            <w:shd w:val="clear" w:color="auto" w:fill="F7CAAC"/>
          </w:tcPr>
          <w:p w:rsidR="006A3E90" w:rsidRPr="00465E29" w:rsidRDefault="006A3E90" w:rsidP="006A3E90">
            <w:pPr>
              <w:jc w:val="both"/>
              <w:rPr>
                <w:b/>
              </w:rPr>
            </w:pPr>
            <w:r w:rsidRPr="00465E29">
              <w:rPr>
                <w:b/>
              </w:rPr>
              <w:t xml:space="preserve">hodin </w:t>
            </w:r>
          </w:p>
        </w:tc>
      </w:tr>
      <w:tr w:rsidR="006A3E90" w:rsidTr="006A3E90">
        <w:tc>
          <w:tcPr>
            <w:tcW w:w="9855" w:type="dxa"/>
            <w:gridSpan w:val="8"/>
            <w:shd w:val="clear" w:color="auto" w:fill="F7CAAC"/>
          </w:tcPr>
          <w:p w:rsidR="006A3E90" w:rsidRPr="00465E29" w:rsidRDefault="006A3E90" w:rsidP="006A3E90">
            <w:pPr>
              <w:jc w:val="both"/>
              <w:rPr>
                <w:b/>
              </w:rPr>
            </w:pPr>
            <w:r w:rsidRPr="00465E29">
              <w:rPr>
                <w:b/>
              </w:rPr>
              <w:t>Informace o způsobu kontaktu s vyučujícím</w:t>
            </w:r>
          </w:p>
        </w:tc>
      </w:tr>
      <w:tr w:rsidR="006A3E90" w:rsidTr="006A3E90">
        <w:trPr>
          <w:trHeight w:val="694"/>
        </w:trPr>
        <w:tc>
          <w:tcPr>
            <w:tcW w:w="9855" w:type="dxa"/>
            <w:gridSpan w:val="8"/>
          </w:tcPr>
          <w:p w:rsidR="006A3E90" w:rsidRPr="00465E29" w:rsidRDefault="006A3E90" w:rsidP="006A3E90">
            <w:pPr>
              <w:jc w:val="both"/>
            </w:pPr>
            <w:r w:rsidRPr="00465E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6BEC" w:rsidRPr="00BD6BEC" w:rsidTr="00BA48F0">
        <w:tc>
          <w:tcPr>
            <w:tcW w:w="9855" w:type="dxa"/>
            <w:gridSpan w:val="8"/>
            <w:tcBorders>
              <w:bottom w:val="double" w:sz="4" w:space="0" w:color="auto"/>
            </w:tcBorders>
            <w:shd w:val="clear" w:color="auto" w:fill="BDD6EE"/>
          </w:tcPr>
          <w:p w:rsidR="00BD6BEC" w:rsidRPr="00BD6BEC" w:rsidRDefault="00BD6BEC" w:rsidP="00BD6BEC">
            <w:pPr>
              <w:jc w:val="both"/>
              <w:rPr>
                <w:b/>
                <w:sz w:val="28"/>
              </w:rPr>
            </w:pPr>
            <w:r w:rsidRPr="00BD6BEC">
              <w:lastRenderedPageBreak/>
              <w:br w:type="page"/>
            </w:r>
            <w:r w:rsidRPr="00BD6BEC">
              <w:rPr>
                <w:b/>
                <w:sz w:val="28"/>
              </w:rPr>
              <w:t>B-III – Charakteristika studijního předmětu</w:t>
            </w:r>
          </w:p>
        </w:tc>
      </w:tr>
      <w:tr w:rsidR="00BD6BEC" w:rsidRPr="00BD6BEC" w:rsidTr="00BA48F0">
        <w:tc>
          <w:tcPr>
            <w:tcW w:w="3086" w:type="dxa"/>
            <w:tcBorders>
              <w:top w:val="double" w:sz="4" w:space="0" w:color="auto"/>
            </w:tcBorders>
            <w:shd w:val="clear" w:color="auto" w:fill="F7CAAC"/>
          </w:tcPr>
          <w:p w:rsidR="00BD6BEC" w:rsidRPr="00BD6BEC" w:rsidRDefault="00BD6BEC" w:rsidP="00BD6BEC">
            <w:pPr>
              <w:jc w:val="both"/>
              <w:rPr>
                <w:b/>
              </w:rPr>
            </w:pPr>
            <w:r w:rsidRPr="00BD6BEC">
              <w:rPr>
                <w:b/>
              </w:rPr>
              <w:t>Název studijního předmětu</w:t>
            </w:r>
          </w:p>
        </w:tc>
        <w:tc>
          <w:tcPr>
            <w:tcW w:w="6769" w:type="dxa"/>
            <w:gridSpan w:val="7"/>
            <w:tcBorders>
              <w:top w:val="double" w:sz="4" w:space="0" w:color="auto"/>
            </w:tcBorders>
          </w:tcPr>
          <w:p w:rsidR="00BD6BEC" w:rsidRPr="00BD6BEC" w:rsidRDefault="00BD6BEC" w:rsidP="00BD6BEC">
            <w:pPr>
              <w:jc w:val="both"/>
            </w:pPr>
            <w:r w:rsidRPr="00BD6BEC">
              <w:t>Seminář k bakalářské práci</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Typ předmětu</w:t>
            </w:r>
          </w:p>
        </w:tc>
        <w:tc>
          <w:tcPr>
            <w:tcW w:w="3406" w:type="dxa"/>
            <w:gridSpan w:val="4"/>
          </w:tcPr>
          <w:p w:rsidR="00BD6BEC" w:rsidRPr="00BD6BEC" w:rsidRDefault="00BD6BEC" w:rsidP="00BD6BEC">
            <w:pPr>
              <w:jc w:val="both"/>
            </w:pPr>
            <w:r w:rsidRPr="00BD6BEC">
              <w:t xml:space="preserve">povinný </w:t>
            </w:r>
            <w:r w:rsidR="006E6382">
              <w:t xml:space="preserve"> </w:t>
            </w:r>
          </w:p>
        </w:tc>
        <w:tc>
          <w:tcPr>
            <w:tcW w:w="2695" w:type="dxa"/>
            <w:gridSpan w:val="2"/>
            <w:shd w:val="clear" w:color="auto" w:fill="F7CAAC"/>
          </w:tcPr>
          <w:p w:rsidR="00BD6BEC" w:rsidRPr="00BD6BEC" w:rsidRDefault="00BD6BEC" w:rsidP="00BD6BEC">
            <w:pPr>
              <w:jc w:val="both"/>
            </w:pPr>
            <w:r w:rsidRPr="00BD6BEC">
              <w:rPr>
                <w:b/>
              </w:rPr>
              <w:t>doporučený ročník / semestr</w:t>
            </w:r>
          </w:p>
        </w:tc>
        <w:tc>
          <w:tcPr>
            <w:tcW w:w="668" w:type="dxa"/>
          </w:tcPr>
          <w:p w:rsidR="00BD6BEC" w:rsidRPr="00BD6BEC" w:rsidRDefault="00BD6BEC" w:rsidP="00BD6BEC">
            <w:pPr>
              <w:jc w:val="both"/>
            </w:pPr>
            <w:r w:rsidRPr="00BD6BEC">
              <w:t>3/Z</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Rozsah studijního předmětu</w:t>
            </w:r>
          </w:p>
        </w:tc>
        <w:tc>
          <w:tcPr>
            <w:tcW w:w="1701" w:type="dxa"/>
            <w:gridSpan w:val="2"/>
          </w:tcPr>
          <w:p w:rsidR="00BD6BEC" w:rsidRPr="00BD6BEC" w:rsidRDefault="00BD6BEC" w:rsidP="00BD6BEC">
            <w:pPr>
              <w:jc w:val="both"/>
            </w:pPr>
            <w:r w:rsidRPr="00BD6BEC">
              <w:t>13s</w:t>
            </w:r>
          </w:p>
        </w:tc>
        <w:tc>
          <w:tcPr>
            <w:tcW w:w="889" w:type="dxa"/>
            <w:shd w:val="clear" w:color="auto" w:fill="F7CAAC"/>
          </w:tcPr>
          <w:p w:rsidR="00BD6BEC" w:rsidRPr="00BD6BEC" w:rsidRDefault="00BD6BEC" w:rsidP="00BD6BEC">
            <w:pPr>
              <w:jc w:val="both"/>
              <w:rPr>
                <w:b/>
              </w:rPr>
            </w:pPr>
            <w:r w:rsidRPr="00BD6BEC">
              <w:rPr>
                <w:b/>
              </w:rPr>
              <w:t xml:space="preserve">hod. </w:t>
            </w:r>
          </w:p>
        </w:tc>
        <w:tc>
          <w:tcPr>
            <w:tcW w:w="816" w:type="dxa"/>
          </w:tcPr>
          <w:p w:rsidR="00BD6BEC" w:rsidRPr="00BD6BEC" w:rsidRDefault="00BD6BEC" w:rsidP="00BD6BEC">
            <w:pPr>
              <w:jc w:val="both"/>
            </w:pPr>
            <w:r w:rsidRPr="00BD6BEC">
              <w:t>13</w:t>
            </w:r>
          </w:p>
        </w:tc>
        <w:tc>
          <w:tcPr>
            <w:tcW w:w="2156" w:type="dxa"/>
            <w:shd w:val="clear" w:color="auto" w:fill="F7CAAC"/>
          </w:tcPr>
          <w:p w:rsidR="00BD6BEC" w:rsidRPr="00BD6BEC" w:rsidRDefault="00BD6BEC" w:rsidP="00BD6BEC">
            <w:pPr>
              <w:jc w:val="both"/>
              <w:rPr>
                <w:b/>
              </w:rPr>
            </w:pPr>
            <w:r w:rsidRPr="00BD6BEC">
              <w:rPr>
                <w:b/>
              </w:rPr>
              <w:t>kreditů</w:t>
            </w:r>
          </w:p>
        </w:tc>
        <w:tc>
          <w:tcPr>
            <w:tcW w:w="1207" w:type="dxa"/>
            <w:gridSpan w:val="2"/>
          </w:tcPr>
          <w:p w:rsidR="00BD6BEC" w:rsidRPr="00BD6BEC" w:rsidRDefault="00BD6BEC" w:rsidP="00BD6BEC">
            <w:pPr>
              <w:jc w:val="both"/>
            </w:pPr>
            <w:r w:rsidRPr="00BD6BEC">
              <w:t>2</w:t>
            </w:r>
          </w:p>
        </w:tc>
      </w:tr>
      <w:tr w:rsidR="00BD6BEC" w:rsidRPr="00BD6BEC" w:rsidTr="00BA48F0">
        <w:tc>
          <w:tcPr>
            <w:tcW w:w="3086" w:type="dxa"/>
            <w:shd w:val="clear" w:color="auto" w:fill="F7CAAC"/>
          </w:tcPr>
          <w:p w:rsidR="00BD6BEC" w:rsidRPr="00BD6BEC" w:rsidRDefault="00BD6BEC" w:rsidP="00BD6BEC">
            <w:pPr>
              <w:rPr>
                <w:b/>
              </w:rPr>
            </w:pPr>
            <w:r w:rsidRPr="00BD6BEC">
              <w:rPr>
                <w:b/>
              </w:rPr>
              <w:t>Prerekvizity, korekvizity, ekvivalence</w:t>
            </w:r>
          </w:p>
        </w:tc>
        <w:tc>
          <w:tcPr>
            <w:tcW w:w="6769" w:type="dxa"/>
            <w:gridSpan w:val="7"/>
          </w:tcPr>
          <w:p w:rsidR="00BD6BEC" w:rsidRPr="00BD6BEC" w:rsidRDefault="00BD6BEC" w:rsidP="00BD6BEC">
            <w:pPr>
              <w:jc w:val="both"/>
            </w:pP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Způsob ověření studijních výsledků</w:t>
            </w:r>
          </w:p>
        </w:tc>
        <w:tc>
          <w:tcPr>
            <w:tcW w:w="3406" w:type="dxa"/>
            <w:gridSpan w:val="4"/>
          </w:tcPr>
          <w:p w:rsidR="00BD6BEC" w:rsidRPr="00BD6BEC" w:rsidRDefault="00BD6BEC" w:rsidP="00BD6BEC">
            <w:pPr>
              <w:jc w:val="both"/>
            </w:pPr>
            <w:r w:rsidRPr="00BD6BEC">
              <w:t>zápočet</w:t>
            </w:r>
          </w:p>
        </w:tc>
        <w:tc>
          <w:tcPr>
            <w:tcW w:w="2156" w:type="dxa"/>
            <w:shd w:val="clear" w:color="auto" w:fill="F7CAAC"/>
          </w:tcPr>
          <w:p w:rsidR="00BD6BEC" w:rsidRPr="00BD6BEC" w:rsidRDefault="00BD6BEC" w:rsidP="00BD6BEC">
            <w:pPr>
              <w:jc w:val="both"/>
              <w:rPr>
                <w:b/>
              </w:rPr>
            </w:pPr>
            <w:r w:rsidRPr="00BD6BEC">
              <w:rPr>
                <w:b/>
              </w:rPr>
              <w:t>Forma výuky</w:t>
            </w:r>
          </w:p>
        </w:tc>
        <w:tc>
          <w:tcPr>
            <w:tcW w:w="1207" w:type="dxa"/>
            <w:gridSpan w:val="2"/>
          </w:tcPr>
          <w:p w:rsidR="00BD6BEC" w:rsidRPr="00BD6BEC" w:rsidRDefault="00BD6BEC" w:rsidP="00BD6BEC">
            <w:pPr>
              <w:jc w:val="both"/>
            </w:pPr>
            <w:r w:rsidRPr="00BD6BEC">
              <w:t>seminář</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Forma způsobu ověření studijních výsledků a další požadavky na studenta</w:t>
            </w:r>
          </w:p>
        </w:tc>
        <w:tc>
          <w:tcPr>
            <w:tcW w:w="6769" w:type="dxa"/>
            <w:gridSpan w:val="7"/>
            <w:tcBorders>
              <w:bottom w:val="nil"/>
            </w:tcBorders>
          </w:tcPr>
          <w:p w:rsidR="00BD6BEC" w:rsidRPr="00BD6BEC" w:rsidRDefault="00BD6BEC" w:rsidP="00BD6BEC">
            <w:pPr>
              <w:jc w:val="both"/>
            </w:pPr>
            <w:r w:rsidRPr="00BD6BEC">
              <w:t>Způsob zakončení předmětu – zápočet</w:t>
            </w:r>
          </w:p>
          <w:p w:rsidR="00BD6BEC" w:rsidRPr="00BD6BEC" w:rsidRDefault="00BD6BEC" w:rsidP="00BD6BEC">
            <w:pPr>
              <w:jc w:val="both"/>
            </w:pPr>
            <w:r w:rsidRPr="00BD6BEC">
              <w:t>Požadavky na zápočet: vypracování podkladu pro zadání bakalářské práce dle požadavků vyučujícího, 80% aktivní účast na seminářích</w:t>
            </w:r>
          </w:p>
        </w:tc>
      </w:tr>
      <w:tr w:rsidR="00BD6BEC" w:rsidRPr="00BD6BEC" w:rsidTr="00BA48F0">
        <w:trPr>
          <w:trHeight w:val="108"/>
        </w:trPr>
        <w:tc>
          <w:tcPr>
            <w:tcW w:w="9855" w:type="dxa"/>
            <w:gridSpan w:val="8"/>
            <w:tcBorders>
              <w:top w:val="nil"/>
            </w:tcBorders>
          </w:tcPr>
          <w:p w:rsidR="00BD6BEC" w:rsidRPr="00BD6BEC" w:rsidRDefault="00BD6BEC" w:rsidP="00BD6BEC">
            <w:pPr>
              <w:jc w:val="both"/>
            </w:pPr>
          </w:p>
        </w:tc>
      </w:tr>
      <w:tr w:rsidR="00BD6BEC" w:rsidRPr="00BD6BEC" w:rsidTr="00BA48F0">
        <w:trPr>
          <w:trHeight w:val="197"/>
        </w:trPr>
        <w:tc>
          <w:tcPr>
            <w:tcW w:w="3086" w:type="dxa"/>
            <w:tcBorders>
              <w:top w:val="nil"/>
            </w:tcBorders>
            <w:shd w:val="clear" w:color="auto" w:fill="F7CAAC"/>
          </w:tcPr>
          <w:p w:rsidR="00BD6BEC" w:rsidRPr="00BD6BEC" w:rsidRDefault="00BD6BEC" w:rsidP="00BD6BEC">
            <w:pPr>
              <w:jc w:val="both"/>
              <w:rPr>
                <w:b/>
              </w:rPr>
            </w:pPr>
            <w:r w:rsidRPr="00BD6BEC">
              <w:rPr>
                <w:b/>
              </w:rPr>
              <w:t>Garant předmětu</w:t>
            </w:r>
          </w:p>
        </w:tc>
        <w:tc>
          <w:tcPr>
            <w:tcW w:w="6769" w:type="dxa"/>
            <w:gridSpan w:val="7"/>
            <w:tcBorders>
              <w:top w:val="nil"/>
            </w:tcBorders>
          </w:tcPr>
          <w:p w:rsidR="00BD6BEC" w:rsidRPr="00BD6BEC" w:rsidRDefault="00BD6BEC" w:rsidP="00BD6BEC">
            <w:pPr>
              <w:jc w:val="both"/>
            </w:pPr>
            <w:r w:rsidRPr="00BD6BEC">
              <w:t>doc. Ing. Michal Pilík, Ph.D.</w:t>
            </w:r>
          </w:p>
        </w:tc>
      </w:tr>
      <w:tr w:rsidR="00BD6BEC" w:rsidRPr="00BD6BEC" w:rsidTr="00BA48F0">
        <w:trPr>
          <w:trHeight w:val="243"/>
        </w:trPr>
        <w:tc>
          <w:tcPr>
            <w:tcW w:w="3086" w:type="dxa"/>
            <w:tcBorders>
              <w:top w:val="nil"/>
            </w:tcBorders>
            <w:shd w:val="clear" w:color="auto" w:fill="F7CAAC"/>
          </w:tcPr>
          <w:p w:rsidR="00BD6BEC" w:rsidRPr="00BD6BEC" w:rsidRDefault="00BD6BEC" w:rsidP="00BD6BEC">
            <w:pPr>
              <w:jc w:val="both"/>
              <w:rPr>
                <w:b/>
              </w:rPr>
            </w:pPr>
            <w:r w:rsidRPr="00BD6BEC">
              <w:rPr>
                <w:b/>
              </w:rPr>
              <w:t>Zapojení garanta do výuky předmětu</w:t>
            </w:r>
          </w:p>
        </w:tc>
        <w:tc>
          <w:tcPr>
            <w:tcW w:w="6769" w:type="dxa"/>
            <w:gridSpan w:val="7"/>
            <w:tcBorders>
              <w:top w:val="nil"/>
            </w:tcBorders>
          </w:tcPr>
          <w:p w:rsidR="00BD6BEC" w:rsidRPr="00BD6BEC" w:rsidRDefault="00BD6BEC" w:rsidP="00BD6BEC">
            <w:pPr>
              <w:jc w:val="both"/>
            </w:pPr>
            <w:r w:rsidRPr="00BD6BEC">
              <w:t>Garant se podílí na seminářích v rozsahu 80 % a stanovuje koncepci semináře.</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Vyučující</w:t>
            </w:r>
          </w:p>
        </w:tc>
        <w:tc>
          <w:tcPr>
            <w:tcW w:w="6769" w:type="dxa"/>
            <w:gridSpan w:val="7"/>
            <w:tcBorders>
              <w:bottom w:val="nil"/>
            </w:tcBorders>
          </w:tcPr>
          <w:p w:rsidR="00BD6BEC" w:rsidRPr="00BD6BEC" w:rsidRDefault="00BD6BEC" w:rsidP="00BD6BEC">
            <w:pPr>
              <w:jc w:val="both"/>
            </w:pPr>
            <w:r w:rsidRPr="00BD6BEC">
              <w:t>doc. Ing. Michal Pilík, Ph.D. - semináře (80%); doc. Ing. Pavla Staňková, Ph.D. - semináře (20%)</w:t>
            </w:r>
          </w:p>
        </w:tc>
      </w:tr>
      <w:tr w:rsidR="00BD6BEC" w:rsidRPr="00BD6BEC" w:rsidTr="00BA48F0">
        <w:trPr>
          <w:trHeight w:val="196"/>
        </w:trPr>
        <w:tc>
          <w:tcPr>
            <w:tcW w:w="9855" w:type="dxa"/>
            <w:gridSpan w:val="8"/>
            <w:tcBorders>
              <w:top w:val="nil"/>
            </w:tcBorders>
          </w:tcPr>
          <w:p w:rsidR="00BD6BEC" w:rsidRPr="00BD6BEC" w:rsidRDefault="00BD6BEC" w:rsidP="00BD6BEC">
            <w:pPr>
              <w:jc w:val="both"/>
            </w:pP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Stručná anotace předmětu</w:t>
            </w:r>
          </w:p>
        </w:tc>
        <w:tc>
          <w:tcPr>
            <w:tcW w:w="6769" w:type="dxa"/>
            <w:gridSpan w:val="7"/>
            <w:tcBorders>
              <w:bottom w:val="nil"/>
            </w:tcBorders>
          </w:tcPr>
          <w:p w:rsidR="00BD6BEC" w:rsidRPr="00BD6BEC" w:rsidRDefault="00BD6BEC" w:rsidP="00BD6BEC">
            <w:pPr>
              <w:jc w:val="both"/>
            </w:pPr>
          </w:p>
        </w:tc>
      </w:tr>
      <w:tr w:rsidR="00BD6BEC" w:rsidRPr="00BD6BEC" w:rsidTr="00BA48F0">
        <w:trPr>
          <w:trHeight w:val="3549"/>
        </w:trPr>
        <w:tc>
          <w:tcPr>
            <w:tcW w:w="9855" w:type="dxa"/>
            <w:gridSpan w:val="8"/>
            <w:tcBorders>
              <w:top w:val="nil"/>
              <w:bottom w:val="single" w:sz="12" w:space="0" w:color="auto"/>
            </w:tcBorders>
          </w:tcPr>
          <w:p w:rsidR="00BD6BEC" w:rsidRPr="00BD6BEC" w:rsidRDefault="00BD6BEC" w:rsidP="00BD6BEC">
            <w:pPr>
              <w:jc w:val="both"/>
            </w:pPr>
            <w:r w:rsidRPr="00BD6BEC">
              <w:t>Předmět Seminář k bakalářské práci je určen pro studenty, které čeká zpracování bakalářské práce. Seminář k bakalářské práci si klade za cíl pomoci studentům s výběrem tématu bakalářské práce, orientací v informačních zdrojích, které dnešní doba nabízí, prací s literaturou a její správnou citací, metodologií a jejím využitím v bakalářské práci, formulací doporučení a návrhů řešení jako cíle bakalářské práce, v neposlední řadě formální úpravou bakalářské práce a zásadami tvorby prezentace pro její úspěšnou obhajobu.</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Výběr tématu bakalářské práce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Osobní plán práce studenta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Práce s informacemi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Metodologie a její využití v bakalářské práci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Doporučení a návrhy řešení jako cíl bakalářské práce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Práce s literaturou (citace, parafráze, citační etika)</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Formální úprava bakalářské práce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Zásady tvorby prezentace a její příprava na obhajobu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Jak úspěšně obhájit bakalářskou práci?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Individuální konzultace k tématům bakalářských prací</w:t>
            </w:r>
          </w:p>
        </w:tc>
      </w:tr>
      <w:tr w:rsidR="00BD6BEC" w:rsidRPr="00BD6BEC" w:rsidTr="00BA48F0">
        <w:trPr>
          <w:trHeight w:val="265"/>
        </w:trPr>
        <w:tc>
          <w:tcPr>
            <w:tcW w:w="3653" w:type="dxa"/>
            <w:gridSpan w:val="2"/>
            <w:tcBorders>
              <w:top w:val="nil"/>
            </w:tcBorders>
            <w:shd w:val="clear" w:color="auto" w:fill="F7CAAC"/>
          </w:tcPr>
          <w:p w:rsidR="00BD6BEC" w:rsidRPr="00BD6BEC" w:rsidRDefault="00BD6BEC" w:rsidP="00BD6BEC">
            <w:pPr>
              <w:jc w:val="both"/>
            </w:pPr>
            <w:r w:rsidRPr="00BD6BEC">
              <w:rPr>
                <w:b/>
              </w:rPr>
              <w:t>Studijní literatura a studijní pomůcky</w:t>
            </w:r>
          </w:p>
        </w:tc>
        <w:tc>
          <w:tcPr>
            <w:tcW w:w="6202" w:type="dxa"/>
            <w:gridSpan w:val="6"/>
            <w:tcBorders>
              <w:top w:val="nil"/>
              <w:bottom w:val="nil"/>
            </w:tcBorders>
          </w:tcPr>
          <w:p w:rsidR="00BD6BEC" w:rsidRPr="00BD6BEC" w:rsidRDefault="00BD6BEC" w:rsidP="00BD6BEC">
            <w:pPr>
              <w:jc w:val="both"/>
            </w:pPr>
          </w:p>
        </w:tc>
      </w:tr>
      <w:tr w:rsidR="00BD6BEC" w:rsidRPr="00BD6BEC" w:rsidTr="00BA48F0">
        <w:trPr>
          <w:trHeight w:val="1497"/>
        </w:trPr>
        <w:tc>
          <w:tcPr>
            <w:tcW w:w="9855" w:type="dxa"/>
            <w:gridSpan w:val="8"/>
            <w:tcBorders>
              <w:top w:val="nil"/>
            </w:tcBorders>
          </w:tcPr>
          <w:p w:rsidR="00BD6BEC" w:rsidRPr="00BD6BEC" w:rsidRDefault="00BD6BEC" w:rsidP="00BD6BEC">
            <w:pPr>
              <w:jc w:val="both"/>
              <w:rPr>
                <w:b/>
              </w:rPr>
            </w:pPr>
            <w:r w:rsidRPr="00BD6BEC">
              <w:rPr>
                <w:b/>
              </w:rPr>
              <w:t>Povinná literatura</w:t>
            </w:r>
          </w:p>
          <w:p w:rsidR="00BD6BEC" w:rsidRPr="00BD6BEC" w:rsidRDefault="00BD6BEC" w:rsidP="00BD6BEC">
            <w:pPr>
              <w:jc w:val="both"/>
            </w:pPr>
            <w:r w:rsidRPr="00BD6BEC">
              <w:t xml:space="preserve">KAPOUNOVÁ, J., KAPOUN, P. </w:t>
            </w:r>
            <w:r w:rsidRPr="00BD6BEC">
              <w:rPr>
                <w:i/>
              </w:rPr>
              <w:t>Bakalářská a diplomová práce: od zadání po obhajobu.</w:t>
            </w:r>
            <w:r w:rsidRPr="00BD6BEC">
              <w:t xml:space="preserve"> Praha: Grada, 2017, 134 s. ISBN 978-80-271-0079-8.</w:t>
            </w:r>
          </w:p>
          <w:p w:rsidR="00BD6BEC" w:rsidRPr="00BD6BEC" w:rsidRDefault="00BD6BEC" w:rsidP="00BD6BEC">
            <w:pPr>
              <w:jc w:val="both"/>
            </w:pPr>
            <w:r w:rsidRPr="00BD6BEC">
              <w:t xml:space="preserve">STAŇKOVÁ, P., PILÍK, M. </w:t>
            </w:r>
            <w:r w:rsidRPr="00BD6BEC">
              <w:rPr>
                <w:i/>
              </w:rPr>
              <w:t>Metodická doporučení pro psaní bakalářských a diplomových prací: texty pro distanční a prezenční studium.</w:t>
            </w:r>
            <w:r w:rsidRPr="00BD6BEC">
              <w:t xml:space="preserve"> Zlín: Univerzita Tomáše Bati ve Zlíně, 2009, 42 s. ISBN 978-80-7318-896-2.</w:t>
            </w:r>
          </w:p>
          <w:p w:rsidR="00BD6BEC" w:rsidRPr="00BD6BEC" w:rsidRDefault="00BD6BEC" w:rsidP="00BD6BEC">
            <w:pPr>
              <w:jc w:val="both"/>
            </w:pPr>
            <w:r w:rsidRPr="00BD6BEC">
              <w:t xml:space="preserve">SYNEK, M., SEDLÁČKOVÁ, H., VÁVROVÁ, H. </w:t>
            </w:r>
            <w:r w:rsidRPr="00BD6BEC">
              <w:rPr>
                <w:i/>
              </w:rPr>
              <w:t>Jak psát bakalářské, diplomové, doktorské a jiné písemné práce.</w:t>
            </w:r>
            <w:r w:rsidRPr="00BD6BEC">
              <w:t xml:space="preserve"> 2., přeprac. vyd. Praha: Oeconomica, 2007, 57 s. ISBN 978-80-245-1212-9.</w:t>
            </w:r>
          </w:p>
          <w:p w:rsidR="00BD6BEC" w:rsidRPr="00BD6BEC" w:rsidRDefault="00BD6BEC" w:rsidP="00BD6BEC">
            <w:pPr>
              <w:jc w:val="both"/>
            </w:pPr>
            <w:r w:rsidRPr="00BD6BEC">
              <w:t>Vnitřní předpisy a normy Univerzity Tomáše Bati ve Zlíně a Fakulty managementu a ekonomiky</w:t>
            </w:r>
          </w:p>
          <w:p w:rsidR="00BD6BEC" w:rsidRPr="00BD6BEC" w:rsidRDefault="00BD6BEC" w:rsidP="00BD6BEC">
            <w:pPr>
              <w:jc w:val="both"/>
              <w:rPr>
                <w:b/>
              </w:rPr>
            </w:pPr>
            <w:r w:rsidRPr="00BD6BEC">
              <w:rPr>
                <w:b/>
              </w:rPr>
              <w:t>Doporučená literatura</w:t>
            </w:r>
          </w:p>
          <w:p w:rsidR="00BD6BEC" w:rsidRPr="00BD6BEC" w:rsidRDefault="00BD6BEC" w:rsidP="00BD6BEC">
            <w:pPr>
              <w:jc w:val="both"/>
            </w:pPr>
            <w:r w:rsidRPr="00BD6BEC">
              <w:t xml:space="preserve">FRANCÍREK, F. </w:t>
            </w:r>
            <w:r w:rsidRPr="00BD6BEC">
              <w:rPr>
                <w:i/>
              </w:rPr>
              <w:t>Bakalářská práce: co, jak a proč připravit, zpracovat, napsat a zhodnotit (obhájit).</w:t>
            </w:r>
            <w:r w:rsidRPr="00BD6BEC">
              <w:t xml:space="preserve"> Praha: Ingenio et Arti, 2012, 51 s. ISBN 978-80-905287-1-0.</w:t>
            </w:r>
          </w:p>
          <w:p w:rsidR="00BD6BEC" w:rsidRPr="00BD6BEC" w:rsidRDefault="00BD6BEC" w:rsidP="00BD6BEC">
            <w:pPr>
              <w:jc w:val="both"/>
            </w:pPr>
            <w:r w:rsidRPr="00BD6BEC">
              <w:t xml:space="preserve">HENDL, J., REMR, J. </w:t>
            </w:r>
            <w:r w:rsidRPr="00BD6BEC">
              <w:rPr>
                <w:i/>
              </w:rPr>
              <w:t>Metody výzkumu a evaluace.</w:t>
            </w:r>
            <w:r w:rsidRPr="00BD6BEC">
              <w:t xml:space="preserve"> Praha: Portál, 2017, 372 s. ISBN 978-80-262-1192-1.</w:t>
            </w:r>
          </w:p>
          <w:p w:rsidR="00BD6BEC" w:rsidRPr="00BD6BEC" w:rsidRDefault="00BD6BEC" w:rsidP="00BD6BEC">
            <w:pPr>
              <w:jc w:val="both"/>
            </w:pPr>
            <w:r w:rsidRPr="00BD6BEC">
              <w:t xml:space="preserve">SAUNDERS, M., LEWIS, P., THORNHILL, A. </w:t>
            </w:r>
            <w:r w:rsidRPr="00BD6BEC">
              <w:rPr>
                <w:i/>
              </w:rPr>
              <w:t>Research methods for business students.</w:t>
            </w:r>
            <w:r w:rsidRPr="00BD6BEC">
              <w:t xml:space="preserve"> Seventh edition. Harlow: Pearson, 2016, 741 s. ISBN 978-1-292-01662-7.</w:t>
            </w:r>
          </w:p>
          <w:p w:rsidR="00BD6BEC" w:rsidRPr="00BD6BEC" w:rsidRDefault="00BD6BEC" w:rsidP="00BD6BEC">
            <w:pPr>
              <w:jc w:val="both"/>
            </w:pPr>
            <w:r w:rsidRPr="00BD6BEC">
              <w:rPr>
                <w:i/>
              </w:rPr>
              <w:t>Jak vypracovat bakalářskou a diplomovou práci.</w:t>
            </w:r>
            <w:r w:rsidRPr="00BD6BEC">
              <w:t xml:space="preserve"> 5., přeprac. a rozš. vyd. Praha: Univerzita Jana Amose Komenského, 2013, 69 s. ISBN 978-80-7452-037-2.</w:t>
            </w:r>
          </w:p>
        </w:tc>
      </w:tr>
      <w:tr w:rsidR="00BD6BEC" w:rsidRPr="00BD6BEC"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6BEC" w:rsidRPr="00BD6BEC" w:rsidRDefault="00BD6BEC" w:rsidP="00BD6BEC">
            <w:pPr>
              <w:jc w:val="center"/>
              <w:rPr>
                <w:b/>
              </w:rPr>
            </w:pPr>
            <w:r w:rsidRPr="00BD6BEC">
              <w:rPr>
                <w:b/>
              </w:rPr>
              <w:t>Informace ke kombinované nebo distanční formě</w:t>
            </w:r>
          </w:p>
        </w:tc>
      </w:tr>
      <w:tr w:rsidR="00BD6BEC" w:rsidRPr="00BD6BEC" w:rsidTr="00BA48F0">
        <w:tc>
          <w:tcPr>
            <w:tcW w:w="4787" w:type="dxa"/>
            <w:gridSpan w:val="3"/>
            <w:tcBorders>
              <w:top w:val="single" w:sz="2" w:space="0" w:color="auto"/>
            </w:tcBorders>
            <w:shd w:val="clear" w:color="auto" w:fill="F7CAAC"/>
          </w:tcPr>
          <w:p w:rsidR="00BD6BEC" w:rsidRPr="00BD6BEC" w:rsidRDefault="00BD6BEC" w:rsidP="00BD6BEC">
            <w:pPr>
              <w:jc w:val="both"/>
            </w:pPr>
            <w:r w:rsidRPr="00BD6BEC">
              <w:rPr>
                <w:b/>
              </w:rPr>
              <w:t>Rozsah konzultací (soustředění)</w:t>
            </w:r>
          </w:p>
        </w:tc>
        <w:tc>
          <w:tcPr>
            <w:tcW w:w="889" w:type="dxa"/>
            <w:tcBorders>
              <w:top w:val="single" w:sz="2" w:space="0" w:color="auto"/>
            </w:tcBorders>
          </w:tcPr>
          <w:p w:rsidR="00BD6BEC" w:rsidRPr="00BD6BEC" w:rsidRDefault="00BD6BEC" w:rsidP="00BD6BEC">
            <w:pPr>
              <w:jc w:val="both"/>
            </w:pPr>
            <w:r w:rsidRPr="00BD6BEC">
              <w:t>10</w:t>
            </w:r>
          </w:p>
        </w:tc>
        <w:tc>
          <w:tcPr>
            <w:tcW w:w="4179" w:type="dxa"/>
            <w:gridSpan w:val="4"/>
            <w:tcBorders>
              <w:top w:val="single" w:sz="2" w:space="0" w:color="auto"/>
            </w:tcBorders>
            <w:shd w:val="clear" w:color="auto" w:fill="F7CAAC"/>
          </w:tcPr>
          <w:p w:rsidR="00BD6BEC" w:rsidRPr="00BD6BEC" w:rsidRDefault="00BD6BEC" w:rsidP="00BD6BEC">
            <w:pPr>
              <w:jc w:val="both"/>
              <w:rPr>
                <w:b/>
              </w:rPr>
            </w:pPr>
            <w:r w:rsidRPr="00BD6BEC">
              <w:rPr>
                <w:b/>
              </w:rPr>
              <w:t xml:space="preserve">hodin </w:t>
            </w:r>
          </w:p>
        </w:tc>
      </w:tr>
      <w:tr w:rsidR="00BD6BEC" w:rsidRPr="00BD6BEC" w:rsidTr="00BA48F0">
        <w:tc>
          <w:tcPr>
            <w:tcW w:w="9855" w:type="dxa"/>
            <w:gridSpan w:val="8"/>
            <w:shd w:val="clear" w:color="auto" w:fill="F7CAAC"/>
          </w:tcPr>
          <w:p w:rsidR="00BD6BEC" w:rsidRPr="00BD6BEC" w:rsidRDefault="00BD6BEC" w:rsidP="00BD6BEC">
            <w:pPr>
              <w:jc w:val="both"/>
              <w:rPr>
                <w:b/>
              </w:rPr>
            </w:pPr>
            <w:r w:rsidRPr="00BD6BEC">
              <w:rPr>
                <w:b/>
              </w:rPr>
              <w:t>Informace o způsobu kontaktu s vyučujícím</w:t>
            </w:r>
          </w:p>
        </w:tc>
      </w:tr>
      <w:tr w:rsidR="00BD6BEC" w:rsidRPr="00BD6BEC" w:rsidTr="00BA48F0">
        <w:trPr>
          <w:trHeight w:val="60"/>
        </w:trPr>
        <w:tc>
          <w:tcPr>
            <w:tcW w:w="9855" w:type="dxa"/>
            <w:gridSpan w:val="8"/>
          </w:tcPr>
          <w:p w:rsidR="00BD6BEC" w:rsidRPr="00BD6BEC" w:rsidRDefault="00BD6BEC" w:rsidP="00BD6BEC">
            <w:pPr>
              <w:jc w:val="both"/>
            </w:pPr>
            <w:r w:rsidRPr="00BD6BE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D6BEC" w:rsidRDefault="00BD6BE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6BEC" w:rsidRPr="00BD6BEC" w:rsidTr="00BA48F0">
        <w:tc>
          <w:tcPr>
            <w:tcW w:w="9855" w:type="dxa"/>
            <w:gridSpan w:val="8"/>
            <w:tcBorders>
              <w:bottom w:val="double" w:sz="4" w:space="0" w:color="auto"/>
            </w:tcBorders>
            <w:shd w:val="clear" w:color="auto" w:fill="BDD6EE"/>
          </w:tcPr>
          <w:p w:rsidR="00BD6BEC" w:rsidRPr="00BD6BEC" w:rsidRDefault="00BD6BEC" w:rsidP="00BD6BEC">
            <w:pPr>
              <w:jc w:val="both"/>
              <w:rPr>
                <w:b/>
                <w:sz w:val="28"/>
              </w:rPr>
            </w:pPr>
            <w:r w:rsidRPr="00BD6BEC">
              <w:lastRenderedPageBreak/>
              <w:br w:type="page"/>
            </w:r>
            <w:r w:rsidRPr="00BD6BEC">
              <w:rPr>
                <w:b/>
                <w:sz w:val="28"/>
              </w:rPr>
              <w:t>B-III – Charakteristika studijního předmětu</w:t>
            </w:r>
          </w:p>
        </w:tc>
      </w:tr>
      <w:tr w:rsidR="00BD6BEC" w:rsidRPr="00BD6BEC" w:rsidTr="00BA48F0">
        <w:tc>
          <w:tcPr>
            <w:tcW w:w="3086" w:type="dxa"/>
            <w:tcBorders>
              <w:top w:val="double" w:sz="4" w:space="0" w:color="auto"/>
            </w:tcBorders>
            <w:shd w:val="clear" w:color="auto" w:fill="F7CAAC"/>
          </w:tcPr>
          <w:p w:rsidR="00BD6BEC" w:rsidRPr="00BD6BEC" w:rsidRDefault="00BD6BEC" w:rsidP="00BD6BEC">
            <w:pPr>
              <w:jc w:val="both"/>
              <w:rPr>
                <w:b/>
              </w:rPr>
            </w:pPr>
            <w:r w:rsidRPr="00BD6BEC">
              <w:rPr>
                <w:b/>
              </w:rPr>
              <w:t>Název studijního předmětu</w:t>
            </w:r>
          </w:p>
        </w:tc>
        <w:tc>
          <w:tcPr>
            <w:tcW w:w="6769" w:type="dxa"/>
            <w:gridSpan w:val="7"/>
            <w:tcBorders>
              <w:top w:val="double" w:sz="4" w:space="0" w:color="auto"/>
            </w:tcBorders>
          </w:tcPr>
          <w:p w:rsidR="00BD6BEC" w:rsidRPr="00BD6BEC" w:rsidRDefault="00BD6BEC" w:rsidP="00BD6BEC">
            <w:pPr>
              <w:jc w:val="both"/>
            </w:pPr>
            <w:r w:rsidRPr="00BD6BEC">
              <w:t>Bankovnictví a pojišťovnictví I</w:t>
            </w:r>
          </w:p>
        </w:tc>
      </w:tr>
      <w:tr w:rsidR="00BD6BEC" w:rsidRPr="00BD6BEC" w:rsidTr="00BA48F0">
        <w:trPr>
          <w:trHeight w:val="249"/>
        </w:trPr>
        <w:tc>
          <w:tcPr>
            <w:tcW w:w="3086" w:type="dxa"/>
            <w:shd w:val="clear" w:color="auto" w:fill="F7CAAC"/>
          </w:tcPr>
          <w:p w:rsidR="00BD6BEC" w:rsidRPr="00BD6BEC" w:rsidRDefault="00BD6BEC" w:rsidP="00BD6BEC">
            <w:pPr>
              <w:jc w:val="both"/>
              <w:rPr>
                <w:b/>
              </w:rPr>
            </w:pPr>
            <w:r w:rsidRPr="00BD6BEC">
              <w:rPr>
                <w:b/>
              </w:rPr>
              <w:t>Typ předmětu</w:t>
            </w:r>
          </w:p>
        </w:tc>
        <w:tc>
          <w:tcPr>
            <w:tcW w:w="3406" w:type="dxa"/>
            <w:gridSpan w:val="4"/>
          </w:tcPr>
          <w:p w:rsidR="00BD6BEC" w:rsidRPr="00BD6BEC" w:rsidRDefault="00BD6BEC" w:rsidP="00BD6BEC">
            <w:pPr>
              <w:jc w:val="both"/>
            </w:pPr>
            <w:r w:rsidRPr="00BD6BEC">
              <w:t>povinný „PZ“</w:t>
            </w:r>
          </w:p>
        </w:tc>
        <w:tc>
          <w:tcPr>
            <w:tcW w:w="2695" w:type="dxa"/>
            <w:gridSpan w:val="2"/>
            <w:shd w:val="clear" w:color="auto" w:fill="F7CAAC"/>
          </w:tcPr>
          <w:p w:rsidR="00BD6BEC" w:rsidRPr="00BD6BEC" w:rsidRDefault="00BD6BEC" w:rsidP="00BD6BEC">
            <w:pPr>
              <w:jc w:val="both"/>
            </w:pPr>
            <w:r w:rsidRPr="00BD6BEC">
              <w:rPr>
                <w:b/>
              </w:rPr>
              <w:t>doporučený ročník / semestr</w:t>
            </w:r>
          </w:p>
        </w:tc>
        <w:tc>
          <w:tcPr>
            <w:tcW w:w="668" w:type="dxa"/>
          </w:tcPr>
          <w:p w:rsidR="00BD6BEC" w:rsidRPr="00BD6BEC" w:rsidRDefault="00BD6BEC" w:rsidP="00BD6BEC">
            <w:pPr>
              <w:jc w:val="both"/>
            </w:pPr>
            <w:r w:rsidRPr="00BD6BEC">
              <w:t>3/Z</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Rozsah studijního předmětu</w:t>
            </w:r>
          </w:p>
        </w:tc>
        <w:tc>
          <w:tcPr>
            <w:tcW w:w="1701" w:type="dxa"/>
            <w:gridSpan w:val="2"/>
          </w:tcPr>
          <w:p w:rsidR="00BD6BEC" w:rsidRPr="00BD6BEC" w:rsidRDefault="00BD6BEC" w:rsidP="00BD6BEC">
            <w:pPr>
              <w:jc w:val="both"/>
            </w:pPr>
            <w:r w:rsidRPr="00BD6BEC">
              <w:t>26p + 26s</w:t>
            </w:r>
          </w:p>
        </w:tc>
        <w:tc>
          <w:tcPr>
            <w:tcW w:w="889" w:type="dxa"/>
            <w:shd w:val="clear" w:color="auto" w:fill="F7CAAC"/>
          </w:tcPr>
          <w:p w:rsidR="00BD6BEC" w:rsidRPr="00BD6BEC" w:rsidRDefault="00BD6BEC" w:rsidP="00BD6BEC">
            <w:pPr>
              <w:jc w:val="both"/>
              <w:rPr>
                <w:b/>
              </w:rPr>
            </w:pPr>
            <w:r w:rsidRPr="00BD6BEC">
              <w:rPr>
                <w:b/>
              </w:rPr>
              <w:t xml:space="preserve">hod. </w:t>
            </w:r>
          </w:p>
        </w:tc>
        <w:tc>
          <w:tcPr>
            <w:tcW w:w="816" w:type="dxa"/>
          </w:tcPr>
          <w:p w:rsidR="00BD6BEC" w:rsidRPr="00BD6BEC" w:rsidRDefault="00BD6BEC" w:rsidP="00BD6BEC">
            <w:pPr>
              <w:jc w:val="both"/>
            </w:pPr>
            <w:r w:rsidRPr="00BD6BEC">
              <w:t>52</w:t>
            </w:r>
          </w:p>
        </w:tc>
        <w:tc>
          <w:tcPr>
            <w:tcW w:w="2156" w:type="dxa"/>
            <w:shd w:val="clear" w:color="auto" w:fill="F7CAAC"/>
          </w:tcPr>
          <w:p w:rsidR="00BD6BEC" w:rsidRPr="00BD6BEC" w:rsidRDefault="00BD6BEC" w:rsidP="00BD6BEC">
            <w:pPr>
              <w:jc w:val="both"/>
              <w:rPr>
                <w:b/>
              </w:rPr>
            </w:pPr>
            <w:r w:rsidRPr="00BD6BEC">
              <w:rPr>
                <w:b/>
              </w:rPr>
              <w:t>kreditů</w:t>
            </w:r>
          </w:p>
        </w:tc>
        <w:tc>
          <w:tcPr>
            <w:tcW w:w="1207" w:type="dxa"/>
            <w:gridSpan w:val="2"/>
          </w:tcPr>
          <w:p w:rsidR="00BD6BEC" w:rsidRPr="00BD6BEC" w:rsidRDefault="00BD6BEC" w:rsidP="00BD6BEC">
            <w:pPr>
              <w:jc w:val="both"/>
            </w:pPr>
            <w:r w:rsidRPr="00BD6BEC">
              <w:t>5</w:t>
            </w:r>
          </w:p>
        </w:tc>
      </w:tr>
      <w:tr w:rsidR="00BD6BEC" w:rsidRPr="00BD6BEC" w:rsidTr="00BA48F0">
        <w:tc>
          <w:tcPr>
            <w:tcW w:w="3086" w:type="dxa"/>
            <w:shd w:val="clear" w:color="auto" w:fill="F7CAAC"/>
          </w:tcPr>
          <w:p w:rsidR="00BD6BEC" w:rsidRPr="00BD6BEC" w:rsidRDefault="00BD6BEC" w:rsidP="00BD6BEC">
            <w:pPr>
              <w:jc w:val="both"/>
              <w:rPr>
                <w:b/>
                <w:sz w:val="22"/>
              </w:rPr>
            </w:pPr>
            <w:r w:rsidRPr="00BD6BEC">
              <w:rPr>
                <w:b/>
              </w:rPr>
              <w:t>Prerekvizity, korekvizity, ekvivalence</w:t>
            </w:r>
          </w:p>
        </w:tc>
        <w:tc>
          <w:tcPr>
            <w:tcW w:w="6769" w:type="dxa"/>
            <w:gridSpan w:val="7"/>
          </w:tcPr>
          <w:p w:rsidR="00BD6BEC" w:rsidRPr="00BD6BEC" w:rsidRDefault="00BD6BEC" w:rsidP="00BD6BEC">
            <w:pPr>
              <w:jc w:val="both"/>
            </w:pP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Způsob ověření studijních výsledků</w:t>
            </w:r>
          </w:p>
        </w:tc>
        <w:tc>
          <w:tcPr>
            <w:tcW w:w="3406" w:type="dxa"/>
            <w:gridSpan w:val="4"/>
          </w:tcPr>
          <w:p w:rsidR="00BD6BEC" w:rsidRPr="00BD6BEC" w:rsidRDefault="00BD6BEC" w:rsidP="00BD6BEC">
            <w:pPr>
              <w:jc w:val="both"/>
            </w:pPr>
            <w:r w:rsidRPr="00BD6BEC">
              <w:t>zápočet, zkouška</w:t>
            </w:r>
          </w:p>
        </w:tc>
        <w:tc>
          <w:tcPr>
            <w:tcW w:w="2156" w:type="dxa"/>
            <w:shd w:val="clear" w:color="auto" w:fill="F7CAAC"/>
          </w:tcPr>
          <w:p w:rsidR="00BD6BEC" w:rsidRPr="00BD6BEC" w:rsidRDefault="00BD6BEC" w:rsidP="00BD6BEC">
            <w:pPr>
              <w:jc w:val="both"/>
              <w:rPr>
                <w:b/>
              </w:rPr>
            </w:pPr>
            <w:r w:rsidRPr="00BD6BEC">
              <w:rPr>
                <w:b/>
              </w:rPr>
              <w:t>Forma výuky</w:t>
            </w:r>
          </w:p>
        </w:tc>
        <w:tc>
          <w:tcPr>
            <w:tcW w:w="1207" w:type="dxa"/>
            <w:gridSpan w:val="2"/>
          </w:tcPr>
          <w:p w:rsidR="00BD6BEC" w:rsidRPr="00BD6BEC" w:rsidRDefault="00BD6BEC" w:rsidP="00BD6BEC">
            <w:pPr>
              <w:jc w:val="both"/>
            </w:pPr>
            <w:r w:rsidRPr="00BD6BEC">
              <w:t>přednáška, seminář</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Forma způsobu ověření studijních výsledků a další požadavky na studenta</w:t>
            </w:r>
          </w:p>
        </w:tc>
        <w:tc>
          <w:tcPr>
            <w:tcW w:w="6769" w:type="dxa"/>
            <w:gridSpan w:val="7"/>
            <w:tcBorders>
              <w:bottom w:val="nil"/>
            </w:tcBorders>
          </w:tcPr>
          <w:p w:rsidR="00BD6BEC" w:rsidRPr="00BD6BEC" w:rsidRDefault="00BD6BEC" w:rsidP="00BD6BEC">
            <w:pPr>
              <w:rPr>
                <w:color w:val="000000"/>
                <w:shd w:val="clear" w:color="auto" w:fill="FFFFFF"/>
              </w:rPr>
            </w:pPr>
            <w:r w:rsidRPr="00BD6BEC">
              <w:rPr>
                <w:color w:val="000000"/>
                <w:shd w:val="clear" w:color="auto" w:fill="FFFFFF"/>
              </w:rPr>
              <w:t>Způsob zakončení předmětu – zápočet, zkouška </w:t>
            </w:r>
          </w:p>
          <w:p w:rsidR="00BD6BEC" w:rsidRPr="00BD6BEC" w:rsidRDefault="00BD6BEC" w:rsidP="00BD6BEC">
            <w:pPr>
              <w:jc w:val="both"/>
              <w:rPr>
                <w:color w:val="000000"/>
                <w:shd w:val="clear" w:color="auto" w:fill="FFFFFF"/>
              </w:rPr>
            </w:pPr>
            <w:r w:rsidRPr="00BD6BEC">
              <w:rPr>
                <w:color w:val="000000"/>
                <w:shd w:val="clear" w:color="auto" w:fill="FFFFFF"/>
              </w:rPr>
              <w:t>Požadavky k zápočtu:</w:t>
            </w:r>
            <w:r>
              <w:rPr>
                <w:color w:val="000000"/>
                <w:shd w:val="clear" w:color="auto" w:fill="FFFFFF"/>
              </w:rPr>
              <w:t xml:space="preserve"> </w:t>
            </w:r>
            <w:r w:rsidRPr="00BD6BEC">
              <w:rPr>
                <w:color w:val="000000"/>
                <w:shd w:val="clear" w:color="auto" w:fill="FFFFFF"/>
              </w:rPr>
              <w:t>Vypracování seminární práce (Analýza vybraných retailových produktů komerčních bank na českém finančním trhu) a prezentace její dílčí části na semináři.</w:t>
            </w:r>
          </w:p>
          <w:p w:rsidR="00BD6BEC" w:rsidRPr="00BD6BEC" w:rsidRDefault="00BD6BEC" w:rsidP="00BD6BEC">
            <w:pPr>
              <w:jc w:val="both"/>
            </w:pPr>
            <w:r w:rsidRPr="00BD6BEC">
              <w:rPr>
                <w:color w:val="000000"/>
                <w:shd w:val="clear" w:color="auto" w:fill="FFFFFF"/>
              </w:rPr>
              <w:t>Požadavky ke zkoušce:</w:t>
            </w:r>
            <w:r>
              <w:rPr>
                <w:color w:val="000000"/>
                <w:shd w:val="clear" w:color="auto" w:fill="FFFFFF"/>
              </w:rPr>
              <w:t xml:space="preserve"> </w:t>
            </w:r>
            <w:r w:rsidRPr="00BD6BEC">
              <w:rPr>
                <w:color w:val="000000"/>
                <w:shd w:val="clear" w:color="auto" w:fill="FFFFFF"/>
              </w:rPr>
              <w:t xml:space="preserve">Úspěšné absolvování písemného testu </w:t>
            </w:r>
            <w:r w:rsidRPr="00BD6BEC">
              <w:t>(získání min. 60% bodů).</w:t>
            </w:r>
            <w:r w:rsidRPr="00BD6BEC">
              <w:rPr>
                <w:color w:val="000000"/>
                <w:shd w:val="clear" w:color="auto" w:fill="FFFFFF"/>
              </w:rPr>
              <w:t xml:space="preserve"> Otázky písemného testu jsou z celého rozsahu předmětu podle základní studijní literatury. Jednotlivé otázky písemného testu jsou z celého rozsahu předmětu podle základní studijní literatury. </w:t>
            </w:r>
          </w:p>
        </w:tc>
      </w:tr>
      <w:tr w:rsidR="00BD6BEC" w:rsidRPr="00BD6BEC" w:rsidTr="00BD6BEC">
        <w:trPr>
          <w:trHeight w:val="50"/>
        </w:trPr>
        <w:tc>
          <w:tcPr>
            <w:tcW w:w="9855" w:type="dxa"/>
            <w:gridSpan w:val="8"/>
            <w:tcBorders>
              <w:top w:val="nil"/>
            </w:tcBorders>
          </w:tcPr>
          <w:p w:rsidR="00BD6BEC" w:rsidRPr="00BD6BEC" w:rsidRDefault="00BD6BEC" w:rsidP="00BD6BEC">
            <w:pPr>
              <w:jc w:val="both"/>
            </w:pPr>
          </w:p>
        </w:tc>
      </w:tr>
      <w:tr w:rsidR="00BD6BEC" w:rsidRPr="00BD6BEC" w:rsidTr="00BA48F0">
        <w:trPr>
          <w:trHeight w:val="197"/>
        </w:trPr>
        <w:tc>
          <w:tcPr>
            <w:tcW w:w="3086" w:type="dxa"/>
            <w:tcBorders>
              <w:top w:val="nil"/>
            </w:tcBorders>
            <w:shd w:val="clear" w:color="auto" w:fill="F7CAAC"/>
          </w:tcPr>
          <w:p w:rsidR="00BD6BEC" w:rsidRPr="00BD6BEC" w:rsidRDefault="00BD6BEC" w:rsidP="00BD6BEC">
            <w:pPr>
              <w:jc w:val="both"/>
              <w:rPr>
                <w:b/>
              </w:rPr>
            </w:pPr>
            <w:r w:rsidRPr="00BD6BEC">
              <w:rPr>
                <w:b/>
              </w:rPr>
              <w:t>Garant předmětu</w:t>
            </w:r>
          </w:p>
        </w:tc>
        <w:tc>
          <w:tcPr>
            <w:tcW w:w="6769" w:type="dxa"/>
            <w:gridSpan w:val="7"/>
            <w:tcBorders>
              <w:top w:val="nil"/>
            </w:tcBorders>
          </w:tcPr>
          <w:p w:rsidR="00BD6BEC" w:rsidRPr="00BD6BEC" w:rsidRDefault="00BD6BEC" w:rsidP="00BD6BEC">
            <w:r w:rsidRPr="00BD6BEC">
              <w:t>Ing. Blanka Kameníková, Ph.D.</w:t>
            </w:r>
          </w:p>
        </w:tc>
      </w:tr>
      <w:tr w:rsidR="00BD6BEC" w:rsidRPr="00BD6BEC" w:rsidTr="00BA48F0">
        <w:trPr>
          <w:trHeight w:val="243"/>
        </w:trPr>
        <w:tc>
          <w:tcPr>
            <w:tcW w:w="3086" w:type="dxa"/>
            <w:tcBorders>
              <w:top w:val="nil"/>
            </w:tcBorders>
            <w:shd w:val="clear" w:color="auto" w:fill="F7CAAC"/>
          </w:tcPr>
          <w:p w:rsidR="00BD6BEC" w:rsidRPr="00BD6BEC" w:rsidRDefault="00BD6BEC" w:rsidP="00BD6BEC">
            <w:pPr>
              <w:jc w:val="both"/>
              <w:rPr>
                <w:b/>
              </w:rPr>
            </w:pPr>
            <w:r w:rsidRPr="00BD6BEC">
              <w:rPr>
                <w:b/>
              </w:rPr>
              <w:t>Zapojení garanta do výuky předmětu</w:t>
            </w:r>
          </w:p>
        </w:tc>
        <w:tc>
          <w:tcPr>
            <w:tcW w:w="6769" w:type="dxa"/>
            <w:gridSpan w:val="7"/>
            <w:tcBorders>
              <w:top w:val="nil"/>
            </w:tcBorders>
          </w:tcPr>
          <w:p w:rsidR="00BD6BEC" w:rsidRPr="00BD6BEC" w:rsidRDefault="00BD6BEC" w:rsidP="00BD6BEC">
            <w:pPr>
              <w:jc w:val="both"/>
            </w:pPr>
            <w:r w:rsidRPr="00BD6BEC">
              <w:t xml:space="preserve">Garant stanovuje koncepci všech přednášek a seminářů. Na výuce se podílí v rozsahu 70%. Dohlíží na jednotné vedení výuky. </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Vyučující</w:t>
            </w:r>
          </w:p>
        </w:tc>
        <w:tc>
          <w:tcPr>
            <w:tcW w:w="6769" w:type="dxa"/>
            <w:gridSpan w:val="7"/>
            <w:tcBorders>
              <w:bottom w:val="nil"/>
            </w:tcBorders>
          </w:tcPr>
          <w:p w:rsidR="00BD6BEC" w:rsidRPr="00BD6BEC" w:rsidRDefault="00BD6BEC" w:rsidP="00BD6BEC">
            <w:pPr>
              <w:jc w:val="both"/>
            </w:pPr>
            <w:r w:rsidRPr="00BD6BEC">
              <w:t xml:space="preserve">Ing. Blanka Kameníková, Ph.D. – přednášky </w:t>
            </w:r>
            <w:r>
              <w:t>(</w:t>
            </w:r>
            <w:r w:rsidRPr="00BD6BEC">
              <w:t>70%</w:t>
            </w:r>
            <w:r>
              <w:t xml:space="preserve">); </w:t>
            </w:r>
            <w:r w:rsidRPr="00BD6BEC">
              <w:rPr>
                <w:color w:val="000000" w:themeColor="text1"/>
              </w:rPr>
              <w:t>doc. Ing. Dana Martinovičová, Ph.D.</w:t>
            </w:r>
            <w:r w:rsidRPr="00BD6BEC">
              <w:t xml:space="preserve"> – přednášky </w:t>
            </w:r>
            <w:r>
              <w:t>(</w:t>
            </w:r>
            <w:r w:rsidRPr="00BD6BEC">
              <w:t>30%</w:t>
            </w:r>
            <w:r>
              <w:t>)</w:t>
            </w:r>
            <w:r w:rsidR="008D5BE1">
              <w:t xml:space="preserve"> – ext.</w:t>
            </w:r>
          </w:p>
        </w:tc>
      </w:tr>
      <w:tr w:rsidR="00BD6BEC" w:rsidRPr="00BD6BEC" w:rsidTr="00BD6BEC">
        <w:trPr>
          <w:trHeight w:val="50"/>
        </w:trPr>
        <w:tc>
          <w:tcPr>
            <w:tcW w:w="9855" w:type="dxa"/>
            <w:gridSpan w:val="8"/>
            <w:tcBorders>
              <w:top w:val="nil"/>
            </w:tcBorders>
          </w:tcPr>
          <w:p w:rsidR="00BD6BEC" w:rsidRPr="00BD6BEC" w:rsidRDefault="00BD6BEC" w:rsidP="00BD6BEC">
            <w:pPr>
              <w:jc w:val="both"/>
            </w:pP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Stručná anotace předmětu</w:t>
            </w:r>
          </w:p>
        </w:tc>
        <w:tc>
          <w:tcPr>
            <w:tcW w:w="6769" w:type="dxa"/>
            <w:gridSpan w:val="7"/>
            <w:tcBorders>
              <w:bottom w:val="nil"/>
            </w:tcBorders>
          </w:tcPr>
          <w:p w:rsidR="00BD6BEC" w:rsidRPr="00BD6BEC" w:rsidRDefault="00BD6BEC" w:rsidP="00BD6BEC">
            <w:pPr>
              <w:jc w:val="both"/>
            </w:pPr>
          </w:p>
        </w:tc>
      </w:tr>
      <w:tr w:rsidR="00BD6BEC" w:rsidRPr="00BD6BEC" w:rsidTr="00BA48F0">
        <w:trPr>
          <w:trHeight w:val="3938"/>
        </w:trPr>
        <w:tc>
          <w:tcPr>
            <w:tcW w:w="9855" w:type="dxa"/>
            <w:gridSpan w:val="8"/>
            <w:tcBorders>
              <w:top w:val="nil"/>
              <w:bottom w:val="single" w:sz="12" w:space="0" w:color="auto"/>
            </w:tcBorders>
          </w:tcPr>
          <w:p w:rsidR="00BD6BEC" w:rsidRPr="00BD6BEC" w:rsidRDefault="00BD6BEC" w:rsidP="00BD6BEC">
            <w:pPr>
              <w:jc w:val="both"/>
              <w:rPr>
                <w:color w:val="000000"/>
                <w:shd w:val="clear" w:color="auto" w:fill="FFFFFF"/>
              </w:rPr>
            </w:pPr>
            <w:r w:rsidRPr="00BD6BEC">
              <w:rPr>
                <w:color w:val="000000"/>
                <w:shd w:val="clear" w:color="auto" w:fill="FFFFFF"/>
              </w:rPr>
              <w:t>Předmět je zaměřen na problematiku finančních trhů, centrální bankovnictví, komerční bankovnictví a pojišťovnictví. V rámci finančních trhů je pozornost věnovaná makroekonomickým atributům v kontextu hospodářské politiky státu, předmět definuje základní nástroje peněžního a devizového trhu. V části kapitálové trhy jsou definované základní nástroje, jako jsou dluhopisy, akcie a jejich fungování a význam pro finanční oblast. Zvláštní část je věnovaná problematice centrálního bankovnictví. V rámci komerčního bankovnictví se předmět věnuje definici základních determinantů bankovního systému, základním cílům podnikání komerčních bank, definuje a charakterizuje systém řízení komerční banky. Velmi důležitou částí předmětu je řízení finanční výkonnosti a finančních rizik v komerční bance. V tomto kontextu je pozornost věnovaná problematice kapitálové přiměřenosti. Důležitou součástí předmětu jsou taktéž aktivní a pasivní obchody komerčních bank. Část pojišťovnictví se zaměřuje na základy pojistné teorie a přehled pojistného trhu v ČR. Dále charakterizuje pojištění sociální a komerční, které dále rozděluje na pojištění životní a pojištění neživotní. Zařazeno je také penzijní připojištění. Na seminářích je tématika procvičena na konkrétních příkladech z finanční a bankovní praxe. </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Hospodářský systém, finanční systém, finanční trhy, jejich vzájemné vztahy a souvislosti</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Bankovní systém, jeho charakteristické znaky, druhy bank v systému</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Centrální bankovnictví, cíle a nástroje centrální banky</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Podstata bankovního podnikání, řízení výkonnosti a konkurenceschopnosti komerční banky</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Řízení rizik v komerční bance, metody a postupy na řízení bankovních rizik, využití finančních derivátů</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Řízení bankovních aktiv a pasiv, kapitálová přiměřenost komerční banky</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Pasivní obchody komerční banky, ekonomická charakteristika a členění bankovních vkladů, zákon o ochraně vkladů</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Aktivní obchody komerční banky, metody a postupy řízení úvěrového rizika, FOREX</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Platební styk v komerční bance, struktura a základní principy platebních systémů, CETRIS,</w:t>
            </w:r>
            <w:r w:rsidR="00BF3B54">
              <w:rPr>
                <w:color w:val="000000"/>
                <w:shd w:val="clear" w:color="auto" w:fill="FFFFFF"/>
              </w:rPr>
              <w:t xml:space="preserve"> </w:t>
            </w:r>
            <w:r w:rsidRPr="00BD6BEC">
              <w:rPr>
                <w:color w:val="000000"/>
                <w:shd w:val="clear" w:color="auto" w:fill="FFFFFF"/>
              </w:rPr>
              <w:t>TARGET,</w:t>
            </w:r>
            <w:r w:rsidR="00BF3B54">
              <w:rPr>
                <w:color w:val="000000"/>
                <w:shd w:val="clear" w:color="auto" w:fill="FFFFFF"/>
              </w:rPr>
              <w:t xml:space="preserve"> </w:t>
            </w:r>
            <w:r w:rsidRPr="00BD6BEC">
              <w:rPr>
                <w:color w:val="000000"/>
                <w:shd w:val="clear" w:color="auto" w:fill="FFFFFF"/>
              </w:rPr>
              <w:t>SEPA</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Pojistný trh, instituce</w:t>
            </w:r>
          </w:p>
          <w:p w:rsidR="00BD6BEC" w:rsidRPr="00BD6BEC" w:rsidRDefault="00BD6BEC" w:rsidP="00124FDB">
            <w:pPr>
              <w:numPr>
                <w:ilvl w:val="0"/>
                <w:numId w:val="58"/>
              </w:numPr>
              <w:contextualSpacing/>
              <w:jc w:val="both"/>
            </w:pPr>
            <w:r w:rsidRPr="00BD6BEC">
              <w:rPr>
                <w:color w:val="000000"/>
                <w:shd w:val="clear" w:color="auto" w:fill="FFFFFF"/>
              </w:rPr>
              <w:t>Životní a neživotní pojištění, penzijní připojištění</w:t>
            </w:r>
          </w:p>
        </w:tc>
      </w:tr>
      <w:tr w:rsidR="00BD6BEC" w:rsidRPr="00BD6BEC" w:rsidTr="00BA48F0">
        <w:trPr>
          <w:trHeight w:val="265"/>
        </w:trPr>
        <w:tc>
          <w:tcPr>
            <w:tcW w:w="3653" w:type="dxa"/>
            <w:gridSpan w:val="2"/>
            <w:tcBorders>
              <w:top w:val="nil"/>
            </w:tcBorders>
            <w:shd w:val="clear" w:color="auto" w:fill="F7CAAC"/>
          </w:tcPr>
          <w:p w:rsidR="00BD6BEC" w:rsidRPr="00BD6BEC" w:rsidRDefault="00BD6BEC" w:rsidP="00BD6BEC">
            <w:pPr>
              <w:jc w:val="both"/>
            </w:pPr>
            <w:r w:rsidRPr="00BD6BEC">
              <w:rPr>
                <w:b/>
              </w:rPr>
              <w:t>Studijní literatura a studijní pomůcky</w:t>
            </w:r>
          </w:p>
        </w:tc>
        <w:tc>
          <w:tcPr>
            <w:tcW w:w="6202" w:type="dxa"/>
            <w:gridSpan w:val="6"/>
            <w:tcBorders>
              <w:top w:val="nil"/>
              <w:bottom w:val="nil"/>
            </w:tcBorders>
          </w:tcPr>
          <w:p w:rsidR="00BD6BEC" w:rsidRPr="00BD6BEC" w:rsidRDefault="00BD6BEC" w:rsidP="00BD6BEC">
            <w:pPr>
              <w:jc w:val="both"/>
            </w:pPr>
          </w:p>
        </w:tc>
      </w:tr>
      <w:tr w:rsidR="00BD6BEC" w:rsidRPr="00BD6BEC" w:rsidTr="00BA48F0">
        <w:trPr>
          <w:trHeight w:val="1497"/>
        </w:trPr>
        <w:tc>
          <w:tcPr>
            <w:tcW w:w="9855" w:type="dxa"/>
            <w:gridSpan w:val="8"/>
            <w:tcBorders>
              <w:top w:val="nil"/>
            </w:tcBorders>
          </w:tcPr>
          <w:p w:rsidR="00BD6BEC" w:rsidRPr="00BD6BEC" w:rsidRDefault="00BD6BEC" w:rsidP="00BD6BEC">
            <w:pPr>
              <w:shd w:val="clear" w:color="auto" w:fill="FFFFFF"/>
              <w:rPr>
                <w:color w:val="000000"/>
              </w:rPr>
            </w:pPr>
            <w:r w:rsidRPr="00BD6BEC">
              <w:rPr>
                <w:b/>
                <w:bCs/>
                <w:color w:val="000000"/>
              </w:rPr>
              <w:t>Povinná literatura</w:t>
            </w:r>
          </w:p>
          <w:p w:rsidR="00BD6BEC" w:rsidRPr="00BD6BEC" w:rsidRDefault="00BD6BEC" w:rsidP="00BD6BEC">
            <w:pPr>
              <w:shd w:val="clear" w:color="auto" w:fill="FFFFFF"/>
              <w:jc w:val="both"/>
              <w:rPr>
                <w:color w:val="000000"/>
              </w:rPr>
            </w:pPr>
            <w:r w:rsidRPr="00BD6BEC">
              <w:rPr>
                <w:color w:val="000000"/>
              </w:rPr>
              <w:t>BELÁS, J. a kol. </w:t>
            </w:r>
            <w:r w:rsidRPr="00BD6BEC">
              <w:rPr>
                <w:i/>
                <w:iCs/>
                <w:color w:val="000000"/>
              </w:rPr>
              <w:t>Finanční trhy Bankovnictví Pojišťovnictví</w:t>
            </w:r>
            <w:r w:rsidRPr="00BD6BEC">
              <w:rPr>
                <w:color w:val="000000"/>
              </w:rPr>
              <w:t>. GEORG Žilina, 2013, 596 s. ISBN 978-80-8154-024-0. </w:t>
            </w:r>
          </w:p>
          <w:p w:rsidR="00BD6BEC" w:rsidRPr="00BD6BEC" w:rsidRDefault="00BD6BEC" w:rsidP="001C7A68">
            <w:pPr>
              <w:shd w:val="clear" w:color="auto" w:fill="FFFFFF"/>
              <w:jc w:val="both"/>
              <w:rPr>
                <w:color w:val="000000"/>
              </w:rPr>
            </w:pPr>
            <w:r w:rsidRPr="00BD6BEC">
              <w:rPr>
                <w:color w:val="000000"/>
              </w:rPr>
              <w:t>KAMENÍKOVÁ, B., ŘEDINOVÁ, H., POLÁCH, J. </w:t>
            </w:r>
            <w:r w:rsidRPr="00BD6BEC">
              <w:rPr>
                <w:i/>
                <w:iCs/>
                <w:color w:val="000000"/>
              </w:rPr>
              <w:t>Bankovnictví a pojišťovnictví - cvičebnice</w:t>
            </w:r>
            <w:r w:rsidRPr="00BD6BEC">
              <w:rPr>
                <w:color w:val="000000"/>
              </w:rPr>
              <w:t>. FaME UTB ve Zlíně, 2011. ISBN 978-80-7454-117-9. </w:t>
            </w:r>
          </w:p>
          <w:p w:rsidR="00BD6BEC" w:rsidRPr="00BD6BEC" w:rsidRDefault="00BD6BEC" w:rsidP="001C7A68">
            <w:pPr>
              <w:shd w:val="clear" w:color="auto" w:fill="FFFFFF"/>
              <w:jc w:val="both"/>
              <w:rPr>
                <w:color w:val="000000"/>
              </w:rPr>
            </w:pPr>
            <w:r w:rsidRPr="00BD6BEC">
              <w:rPr>
                <w:color w:val="000000"/>
              </w:rPr>
              <w:t>MARTINOVIČOVÁ, D., ČEJKOVÁ, V.</w:t>
            </w:r>
            <w:r w:rsidRPr="00BD6BEC">
              <w:rPr>
                <w:lang w:eastAsia="en-US"/>
              </w:rPr>
              <w:t xml:space="preserve"> </w:t>
            </w:r>
            <w:r w:rsidRPr="00BD6BEC">
              <w:rPr>
                <w:i/>
                <w:iCs/>
                <w:color w:val="000000"/>
              </w:rPr>
              <w:t>Poistenie rizík malých a stredných podnikov</w:t>
            </w:r>
            <w:r w:rsidRPr="00BD6BEC">
              <w:rPr>
                <w:i/>
                <w:iCs/>
                <w:lang w:eastAsia="en-US"/>
              </w:rPr>
              <w:t>.</w:t>
            </w:r>
            <w:r w:rsidRPr="00BD6BEC">
              <w:rPr>
                <w:lang w:eastAsia="en-US"/>
              </w:rPr>
              <w:t xml:space="preserve"> </w:t>
            </w:r>
            <w:r w:rsidRPr="00BD6BEC">
              <w:rPr>
                <w:color w:val="000000"/>
              </w:rPr>
              <w:t>Bratislava: Iura Edition, 2013. 250 s. EKONÓMIA. ISBN 978-80-8078-672-4.</w:t>
            </w:r>
          </w:p>
          <w:p w:rsidR="00BD6BEC" w:rsidRPr="00BD6BEC" w:rsidRDefault="00BD6BEC" w:rsidP="001C7A68">
            <w:pPr>
              <w:jc w:val="both"/>
            </w:pPr>
            <w:r w:rsidRPr="00BD6BEC">
              <w:t>MEJSTŘÍK, M., PEČENÁ, M., TEPLÝ, P. </w:t>
            </w:r>
            <w:r w:rsidRPr="00BD6BEC">
              <w:rPr>
                <w:i/>
                <w:iCs/>
              </w:rPr>
              <w:t>Banking in Theory and Practice</w:t>
            </w:r>
            <w:r w:rsidRPr="00BD6BEC">
              <w:t xml:space="preserve">. Praha: Karolinum, 2015, 856 s. ISBN </w:t>
            </w:r>
            <w:r w:rsidRPr="00BD6BEC">
              <w:rPr>
                <w:color w:val="111111"/>
              </w:rPr>
              <w:t>978-80-246-2870-7</w:t>
            </w:r>
            <w:r w:rsidRPr="00BD6BEC">
              <w:t>.</w:t>
            </w:r>
          </w:p>
          <w:p w:rsidR="00BD6BEC" w:rsidRPr="00BD6BEC" w:rsidRDefault="00BD6BEC" w:rsidP="001C7A68">
            <w:pPr>
              <w:shd w:val="clear" w:color="auto" w:fill="FFFFFF"/>
              <w:jc w:val="both"/>
            </w:pPr>
            <w:r w:rsidRPr="00BD6BEC">
              <w:t xml:space="preserve">Studijní opory e-learningového kurzu dostupné na LMS Moodle na </w:t>
            </w:r>
            <w:hyperlink r:id="rId45" w:history="1">
              <w:r w:rsidRPr="00BD6BEC">
                <w:rPr>
                  <w:color w:val="0000FF"/>
                  <w:u w:val="single"/>
                </w:rPr>
                <w:t>http://vyuka.fame.utb.cz</w:t>
              </w:r>
            </w:hyperlink>
            <w:r w:rsidRPr="00BD6BEC">
              <w:t xml:space="preserve"> </w:t>
            </w:r>
          </w:p>
          <w:p w:rsidR="00BD6BEC" w:rsidRPr="00BD6BEC" w:rsidRDefault="00BD6BEC" w:rsidP="001C7A68">
            <w:pPr>
              <w:shd w:val="clear" w:color="auto" w:fill="FFFFFF"/>
              <w:jc w:val="both"/>
              <w:rPr>
                <w:b/>
                <w:bCs/>
                <w:color w:val="000000"/>
              </w:rPr>
            </w:pPr>
            <w:r w:rsidRPr="00BD6BEC">
              <w:rPr>
                <w:b/>
                <w:bCs/>
                <w:color w:val="000000"/>
              </w:rPr>
              <w:t>Doporučená literatura</w:t>
            </w:r>
          </w:p>
          <w:p w:rsidR="00BD6BEC" w:rsidRPr="00BD6BEC" w:rsidRDefault="00BD6BEC" w:rsidP="001C7A68">
            <w:pPr>
              <w:shd w:val="clear" w:color="auto" w:fill="FFFFFF"/>
              <w:jc w:val="both"/>
              <w:rPr>
                <w:color w:val="000000"/>
              </w:rPr>
            </w:pPr>
            <w:r w:rsidRPr="00BD6BEC">
              <w:rPr>
                <w:color w:val="000000"/>
              </w:rPr>
              <w:t>DAŇHEL, J</w:t>
            </w:r>
            <w:r w:rsidR="00BF3B54">
              <w:rPr>
                <w:color w:val="000000"/>
              </w:rPr>
              <w:t>.</w:t>
            </w:r>
            <w:r w:rsidRPr="00BD6BEC">
              <w:rPr>
                <w:color w:val="000000"/>
              </w:rPr>
              <w:t xml:space="preserve"> a kol. </w:t>
            </w:r>
            <w:r w:rsidRPr="00BD6BEC">
              <w:rPr>
                <w:i/>
                <w:iCs/>
                <w:color w:val="000000"/>
              </w:rPr>
              <w:t>Pojistná teorie</w:t>
            </w:r>
            <w:r w:rsidRPr="00BD6BEC">
              <w:rPr>
                <w:color w:val="000000"/>
              </w:rPr>
              <w:t>. Praha: Professional Publishing, 2006, 332 s. ISBN 80-86946-00-2. </w:t>
            </w:r>
          </w:p>
          <w:p w:rsidR="00BD6BEC" w:rsidRPr="00BD6BEC" w:rsidRDefault="00BD6BEC" w:rsidP="001C7A68">
            <w:pPr>
              <w:shd w:val="clear" w:color="auto" w:fill="FFFFFF"/>
              <w:jc w:val="both"/>
              <w:rPr>
                <w:color w:val="000000"/>
              </w:rPr>
            </w:pPr>
            <w:r w:rsidRPr="00BD6BEC">
              <w:t>KANTNEROVÁ, L. </w:t>
            </w:r>
            <w:r w:rsidRPr="001C7A68">
              <w:rPr>
                <w:i/>
              </w:rPr>
              <w:t>Základy bankovnictví: teorie a praxe</w:t>
            </w:r>
            <w:r w:rsidRPr="00BD6BEC">
              <w:t>. Praha: C.H. Beck, 2016, 232 s. ISBN 978-80-7400-595-4.</w:t>
            </w:r>
          </w:p>
          <w:p w:rsidR="00BD6BEC" w:rsidRPr="00BD6BEC" w:rsidRDefault="00984BE6" w:rsidP="001C7A68">
            <w:pPr>
              <w:shd w:val="clear" w:color="auto" w:fill="FFFFFF"/>
              <w:jc w:val="both"/>
            </w:pPr>
            <w:hyperlink r:id="rId46" w:tgtFrame="_blank" w:history="1">
              <w:r w:rsidR="00BD6BEC" w:rsidRPr="00BD6BEC">
                <w:t>KRÁĽ, M. </w:t>
              </w:r>
              <w:r w:rsidR="00BD6BEC" w:rsidRPr="001C7A68">
                <w:rPr>
                  <w:i/>
                </w:rPr>
                <w:t>Bankovnictví a jeho produkty</w:t>
              </w:r>
              <w:r w:rsidR="00BD6BEC" w:rsidRPr="00BD6BEC">
                <w:t>. Žilina: GEORG, 2009, 265 s. ISBN 978-80-89401-07-9. </w:t>
              </w:r>
            </w:hyperlink>
          </w:p>
          <w:p w:rsidR="00BD6BEC" w:rsidRPr="00BD6BEC" w:rsidRDefault="00BD6BEC" w:rsidP="001C7A68">
            <w:pPr>
              <w:shd w:val="clear" w:color="auto" w:fill="FFFFFF"/>
              <w:jc w:val="both"/>
            </w:pPr>
            <w:r w:rsidRPr="00BD6BEC">
              <w:t>MISHKIN, F. S. </w:t>
            </w:r>
            <w:r w:rsidRPr="001C7A68">
              <w:rPr>
                <w:i/>
              </w:rPr>
              <w:t>The economics of money, banking, and financial markets.</w:t>
            </w:r>
            <w:r w:rsidRPr="00BD6BEC">
              <w:t xml:space="preserve"> Eleventh edition. Boston: Pearson, 2016, 724 s. ISBN 978-1-292-09418-2.</w:t>
            </w:r>
          </w:p>
          <w:p w:rsidR="00BD6BEC" w:rsidRPr="00BD6BEC" w:rsidRDefault="00BD6BEC" w:rsidP="001C7A68">
            <w:pPr>
              <w:shd w:val="clear" w:color="auto" w:fill="FFFFFF"/>
              <w:jc w:val="both"/>
            </w:pPr>
            <w:r w:rsidRPr="00BD6BEC">
              <w:t>POLOUČEK, S. a kol. </w:t>
            </w:r>
            <w:r w:rsidRPr="001C7A68">
              <w:rPr>
                <w:i/>
              </w:rPr>
              <w:t>Bankovnictví.</w:t>
            </w:r>
            <w:r w:rsidRPr="00BD6BEC">
              <w:t xml:space="preserve"> Praha: C.H. Beck, 2013, 496 s. ISBN 978-80-7400-491-9. </w:t>
            </w:r>
          </w:p>
          <w:p w:rsidR="00BD6BEC" w:rsidRPr="00BD6BEC" w:rsidRDefault="00BD6BEC" w:rsidP="001C7A68">
            <w:pPr>
              <w:jc w:val="both"/>
            </w:pPr>
            <w:r w:rsidRPr="00BD6BEC">
              <w:t>REVENDA, Z. </w:t>
            </w:r>
            <w:r w:rsidRPr="001C7A68">
              <w:rPr>
                <w:i/>
              </w:rPr>
              <w:t>Peněžní ekonomie a bankovnictví</w:t>
            </w:r>
            <w:r w:rsidRPr="00BD6BEC">
              <w:t>. 5., aktualiz. vyd. Praha: Management Press, 2014, 424 s. ISBN 978-80-7261-279-6.</w:t>
            </w:r>
          </w:p>
        </w:tc>
      </w:tr>
      <w:tr w:rsidR="00BD6BEC" w:rsidRPr="00BD6BEC"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6BEC" w:rsidRPr="00BD6BEC" w:rsidRDefault="00BD6BEC" w:rsidP="00BD6BEC">
            <w:pPr>
              <w:jc w:val="center"/>
              <w:rPr>
                <w:b/>
              </w:rPr>
            </w:pPr>
            <w:r w:rsidRPr="00BD6BEC">
              <w:rPr>
                <w:b/>
              </w:rPr>
              <w:lastRenderedPageBreak/>
              <w:t>Informace ke kombinované nebo distanční formě</w:t>
            </w:r>
          </w:p>
        </w:tc>
      </w:tr>
      <w:tr w:rsidR="00BD6BEC" w:rsidRPr="00BD6BEC" w:rsidTr="00BA48F0">
        <w:tc>
          <w:tcPr>
            <w:tcW w:w="4787" w:type="dxa"/>
            <w:gridSpan w:val="3"/>
            <w:tcBorders>
              <w:top w:val="single" w:sz="2" w:space="0" w:color="auto"/>
            </w:tcBorders>
            <w:shd w:val="clear" w:color="auto" w:fill="F7CAAC"/>
          </w:tcPr>
          <w:p w:rsidR="00BD6BEC" w:rsidRPr="00BD6BEC" w:rsidRDefault="00BD6BEC" w:rsidP="00BD6BEC">
            <w:pPr>
              <w:jc w:val="both"/>
            </w:pPr>
            <w:r w:rsidRPr="00BD6BEC">
              <w:rPr>
                <w:b/>
              </w:rPr>
              <w:t>Rozsah konzultací (soustředění)</w:t>
            </w:r>
          </w:p>
        </w:tc>
        <w:tc>
          <w:tcPr>
            <w:tcW w:w="889" w:type="dxa"/>
            <w:tcBorders>
              <w:top w:val="single" w:sz="2" w:space="0" w:color="auto"/>
            </w:tcBorders>
          </w:tcPr>
          <w:p w:rsidR="00BD6BEC" w:rsidRPr="00BD6BEC" w:rsidRDefault="00BD6BEC" w:rsidP="00BD6BEC">
            <w:pPr>
              <w:jc w:val="both"/>
            </w:pPr>
            <w:r w:rsidRPr="00BD6BEC">
              <w:t>20</w:t>
            </w:r>
          </w:p>
        </w:tc>
        <w:tc>
          <w:tcPr>
            <w:tcW w:w="4179" w:type="dxa"/>
            <w:gridSpan w:val="4"/>
            <w:tcBorders>
              <w:top w:val="single" w:sz="2" w:space="0" w:color="auto"/>
            </w:tcBorders>
            <w:shd w:val="clear" w:color="auto" w:fill="F7CAAC"/>
          </w:tcPr>
          <w:p w:rsidR="00BD6BEC" w:rsidRPr="00BD6BEC" w:rsidRDefault="00BD6BEC" w:rsidP="00BD6BEC">
            <w:pPr>
              <w:jc w:val="both"/>
              <w:rPr>
                <w:b/>
              </w:rPr>
            </w:pPr>
            <w:r w:rsidRPr="00BD6BEC">
              <w:rPr>
                <w:b/>
              </w:rPr>
              <w:t xml:space="preserve">hodin </w:t>
            </w:r>
          </w:p>
        </w:tc>
      </w:tr>
      <w:tr w:rsidR="00BD6BEC" w:rsidRPr="00BD6BEC" w:rsidTr="00BA48F0">
        <w:tc>
          <w:tcPr>
            <w:tcW w:w="9855" w:type="dxa"/>
            <w:gridSpan w:val="8"/>
            <w:shd w:val="clear" w:color="auto" w:fill="F7CAAC"/>
          </w:tcPr>
          <w:p w:rsidR="00BD6BEC" w:rsidRPr="00BD6BEC" w:rsidRDefault="00BD6BEC" w:rsidP="00BD6BEC">
            <w:pPr>
              <w:jc w:val="both"/>
              <w:rPr>
                <w:b/>
              </w:rPr>
            </w:pPr>
            <w:r w:rsidRPr="00BD6BEC">
              <w:rPr>
                <w:b/>
              </w:rPr>
              <w:t>Informace o způsobu kontaktu s vyučujícím</w:t>
            </w:r>
          </w:p>
        </w:tc>
      </w:tr>
      <w:tr w:rsidR="00BD6BEC" w:rsidRPr="00BD6BEC" w:rsidTr="00BD6BEC">
        <w:trPr>
          <w:trHeight w:val="674"/>
        </w:trPr>
        <w:tc>
          <w:tcPr>
            <w:tcW w:w="9855" w:type="dxa"/>
            <w:gridSpan w:val="8"/>
          </w:tcPr>
          <w:p w:rsidR="00BD6BEC" w:rsidRPr="00BD6BEC" w:rsidRDefault="00BD6BEC" w:rsidP="00BD6BEC">
            <w:pPr>
              <w:jc w:val="both"/>
            </w:pPr>
            <w:r w:rsidRPr="00BD6BE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BD6BEC" w:rsidRPr="00BD6BEC" w:rsidRDefault="00BD6BEC" w:rsidP="00BD6BEC">
            <w:pPr>
              <w:jc w:val="both"/>
            </w:pPr>
          </w:p>
        </w:tc>
      </w:tr>
    </w:tbl>
    <w:p w:rsidR="00BD6BEC" w:rsidRDefault="00BD6BEC"/>
    <w:p w:rsidR="00BD6BEC" w:rsidRDefault="00BD6BE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lastRenderedPageBreak/>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t>Základy kvantitativních metod</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 xml:space="preserve">povinný </w:t>
            </w:r>
            <w:r w:rsidR="006E6382">
              <w:t xml:space="preserve"> </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center"/>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13p + 26c</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center"/>
            </w:pPr>
            <w:r w:rsidRPr="00B246CF">
              <w:t>39</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center"/>
            </w:pPr>
            <w:r w:rsidRPr="00B246CF">
              <w:t>3</w:t>
            </w:r>
          </w:p>
        </w:tc>
      </w:tr>
      <w:tr w:rsidR="00B246CF" w:rsidRPr="00B246CF" w:rsidTr="00BA48F0">
        <w:tc>
          <w:tcPr>
            <w:tcW w:w="3086" w:type="dxa"/>
            <w:shd w:val="clear" w:color="auto" w:fill="F7CAAC"/>
          </w:tcPr>
          <w:p w:rsidR="00B246CF" w:rsidRPr="00B246CF" w:rsidRDefault="00B246CF" w:rsidP="00B246CF">
            <w:pPr>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w:t>
            </w:r>
            <w:r w:rsidRPr="00B246CF">
              <w:rPr>
                <w:lang w:val="en-GB"/>
              </w:rPr>
              <w:t>Basics of Quantitative Methods</w:t>
            </w:r>
            <w:r w:rsidRPr="00B246CF">
              <w:t>)</w:t>
            </w:r>
          </w:p>
        </w:tc>
      </w:tr>
      <w:tr w:rsidR="00B246CF" w:rsidRPr="00B246CF" w:rsidTr="00BA48F0">
        <w:tc>
          <w:tcPr>
            <w:tcW w:w="3086" w:type="dxa"/>
            <w:shd w:val="clear" w:color="auto" w:fill="F7CAAC"/>
          </w:tcPr>
          <w:p w:rsidR="00B246CF" w:rsidRPr="00B246CF" w:rsidRDefault="00B246CF" w:rsidP="00B246CF">
            <w:pPr>
              <w:rPr>
                <w:b/>
              </w:rPr>
            </w:pPr>
            <w:r w:rsidRPr="00B246CF">
              <w:rPr>
                <w:b/>
              </w:rPr>
              <w:t>Způsob ověření studijních výsledků</w:t>
            </w:r>
          </w:p>
        </w:tc>
        <w:tc>
          <w:tcPr>
            <w:tcW w:w="3406" w:type="dxa"/>
            <w:gridSpan w:val="4"/>
          </w:tcPr>
          <w:p w:rsidR="00B246CF" w:rsidRPr="00B246CF" w:rsidRDefault="00B246CF" w:rsidP="00B246CF">
            <w:pPr>
              <w:jc w:val="both"/>
            </w:pPr>
            <w:r w:rsidRPr="00B246CF">
              <w:t>klasifikovaný zápočet</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cvičení</w:t>
            </w:r>
          </w:p>
        </w:tc>
      </w:tr>
      <w:tr w:rsidR="00B246CF" w:rsidRPr="00B246CF" w:rsidTr="00BA48F0">
        <w:tc>
          <w:tcPr>
            <w:tcW w:w="3086" w:type="dxa"/>
            <w:shd w:val="clear" w:color="auto" w:fill="F7CAAC"/>
          </w:tcPr>
          <w:p w:rsidR="00B246CF" w:rsidRPr="00B246CF" w:rsidRDefault="00B246CF" w:rsidP="00B246CF">
            <w:pPr>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klasifikovaný zápočet</w:t>
            </w:r>
          </w:p>
          <w:p w:rsidR="00B246CF" w:rsidRPr="00B246CF" w:rsidRDefault="00B246CF" w:rsidP="00B246CF">
            <w:pPr>
              <w:jc w:val="both"/>
            </w:pPr>
            <w:r w:rsidRPr="00B246CF">
              <w:t xml:space="preserve">Požadavky na klasifikovaný zápočet: absolvování tří průběžných testů v průběhu semestru; 80 % aktivní účast ve cvičeních. </w:t>
            </w:r>
          </w:p>
          <w:p w:rsidR="00B246CF" w:rsidRPr="00B246CF" w:rsidRDefault="00B246CF" w:rsidP="00B246CF">
            <w:pPr>
              <w:jc w:val="both"/>
            </w:pPr>
            <w:r w:rsidRPr="00B246CF">
              <w:t>Maximální možný počet dosažitelných bodů ze všech tří průběžných testů je 30, každý test musí být napsán alespoň na 60 %.</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4"/>
              </w:rPr>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906FC5">
            <w:pPr>
              <w:jc w:val="both"/>
            </w:pPr>
            <w:r w:rsidRPr="00B246CF">
              <w:t>Ing. Miroslava Dolejšová,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rPr>
                <w:b/>
              </w:rPr>
            </w:pPr>
            <w:r w:rsidRPr="00B246CF">
              <w:rPr>
                <w:b/>
              </w:rPr>
              <w:t>Zapojení garanta do výuky předmětu</w:t>
            </w:r>
          </w:p>
        </w:tc>
        <w:tc>
          <w:tcPr>
            <w:tcW w:w="6769" w:type="dxa"/>
            <w:gridSpan w:val="7"/>
            <w:tcBorders>
              <w:top w:val="nil"/>
            </w:tcBorders>
          </w:tcPr>
          <w:p w:rsidR="00B246CF" w:rsidRPr="00B246CF" w:rsidRDefault="00B246CF" w:rsidP="00B246CF">
            <w:pPr>
              <w:spacing w:after="60"/>
              <w:jc w:val="both"/>
            </w:pPr>
            <w:r w:rsidRPr="00B246CF">
              <w:t xml:space="preserve">Garant se </w:t>
            </w:r>
            <w:r w:rsidR="001C7A68">
              <w:t>podílí na přednášení v rozsahu 10</w:t>
            </w:r>
            <w:r w:rsidRPr="00B246CF">
              <w:t xml:space="preserve">0 %, dále stanovuje koncepci cvičení a dohlíží na jejich jednotné vedení. </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906FC5">
            <w:pPr>
              <w:jc w:val="both"/>
            </w:pPr>
            <w:r w:rsidRPr="00B246CF">
              <w:t>Ing. Miroslava Dolejšová, Ph.D. – přednášky (</w:t>
            </w:r>
            <w:r w:rsidR="001C7A68">
              <w:t>100%)</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4"/>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 xml:space="preserve">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 </w:t>
            </w:r>
          </w:p>
          <w:p w:rsidR="00B246CF" w:rsidRPr="00B246CF" w:rsidRDefault="00B246CF" w:rsidP="00B246CF">
            <w:pPr>
              <w:jc w:val="both"/>
            </w:pPr>
            <w:r w:rsidRPr="00B246CF">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Po absolvování předmětu budou studenti schopni pomocí této aplikace docílit rychlého nalezení optimální varianty problému a podpořit tak manažerské rozhodovací procesy. Na cvičeních budou formou praktických úloh probírány základy z oblastí numerické metody, maticový počet, lineární programování, citlivostní analýza, scénáře a simulace v následujících úlohách: </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Výpočet kořenů kvadratické rovnice</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Trendová analýza</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 xml:space="preserve">Analýza Dow Jonesova indexu </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 xml:space="preserve">Finanční funkce, hodnocení investice </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Analýza funkcí TC, TR, MR, maximalizace zisku</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Stanovení optimálního portfolia akcií</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Citlivostní analýza</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Integrační metody - Výpočet ceny nového nátěru bazénu</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Vyhodnocení dotazníkového průzkumu - popisná statistika, korelační analýza</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Regresní analýza, práce s maticemi</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Analýza výpisů telefonních hovorů</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425"/>
        </w:trPr>
        <w:tc>
          <w:tcPr>
            <w:tcW w:w="9855" w:type="dxa"/>
            <w:gridSpan w:val="8"/>
            <w:tcBorders>
              <w:top w:val="nil"/>
            </w:tcBorders>
          </w:tcPr>
          <w:p w:rsidR="00B246CF" w:rsidRPr="00B246CF" w:rsidRDefault="00B246CF" w:rsidP="00B246CF">
            <w:pPr>
              <w:rPr>
                <w:b/>
              </w:rPr>
            </w:pPr>
            <w:r w:rsidRPr="00B246CF">
              <w:rPr>
                <w:b/>
              </w:rPr>
              <w:t>Povinná literatura</w:t>
            </w:r>
          </w:p>
          <w:p w:rsidR="00B246CF" w:rsidRPr="00B246CF" w:rsidRDefault="00B246CF" w:rsidP="00B246CF">
            <w:pPr>
              <w:jc w:val="both"/>
            </w:pPr>
            <w:r w:rsidRPr="00B246CF">
              <w:t>BARILLA, J., SIMR, P., SÝKOROVÁ, K. </w:t>
            </w:r>
            <w:r w:rsidRPr="00B246CF">
              <w:rPr>
                <w:i/>
              </w:rPr>
              <w:t>Microsoft Excel 2016: podrobná uživatelská příručka</w:t>
            </w:r>
            <w:r w:rsidRPr="00B246CF">
              <w:t>. Brno: Computer Press, 2016, 456 s. ISBN 978-80-251-4838-9.</w:t>
            </w:r>
          </w:p>
          <w:p w:rsidR="00B246CF" w:rsidRPr="00B246CF" w:rsidRDefault="00B246CF" w:rsidP="00B246CF">
            <w:pPr>
              <w:shd w:val="clear" w:color="auto" w:fill="FFFFFF"/>
              <w:jc w:val="both"/>
            </w:pPr>
            <w:r w:rsidRPr="00B246CF">
              <w:rPr>
                <w:color w:val="000000"/>
                <w:shd w:val="clear" w:color="auto" w:fill="FFFFFF"/>
              </w:rPr>
              <w:t>BROŽ, M., BEZVODA, V. </w:t>
            </w:r>
            <w:r w:rsidRPr="00B246CF">
              <w:rPr>
                <w:i/>
                <w:iCs/>
                <w:color w:val="000000"/>
                <w:shd w:val="clear" w:color="auto" w:fill="FFFFFF"/>
              </w:rPr>
              <w:t>Microsoft Excel 2007/2010: vzorce, funkce, výpočty</w:t>
            </w:r>
            <w:r w:rsidRPr="00B246CF">
              <w:rPr>
                <w:color w:val="000000"/>
                <w:shd w:val="clear" w:color="auto" w:fill="FFFFFF"/>
              </w:rPr>
              <w:t>. Brno: Computer Press, 2011, 616 s. ISBN 978-80-251-3267-8</w:t>
            </w:r>
            <w:r w:rsidRPr="00B246CF">
              <w:rPr>
                <w:rFonts w:ascii="Verdana" w:hAnsi="Verdana"/>
                <w:color w:val="000000"/>
                <w:sz w:val="19"/>
                <w:szCs w:val="19"/>
                <w:shd w:val="clear" w:color="auto" w:fill="FFFFFF"/>
              </w:rPr>
              <w:t>.</w:t>
            </w:r>
          </w:p>
          <w:p w:rsidR="00B246CF" w:rsidRPr="00B246CF" w:rsidRDefault="00B246CF" w:rsidP="00B246CF">
            <w:pPr>
              <w:jc w:val="both"/>
            </w:pPr>
            <w:r w:rsidRPr="00B246CF">
              <w:t>LAURENČÍK, M. </w:t>
            </w:r>
            <w:r w:rsidRPr="00B246CF">
              <w:rPr>
                <w:i/>
              </w:rPr>
              <w:t>Excel - pokročilé nástroje: funkce, makra, databáze, kontingenční tabulky, prezentace, příklady</w:t>
            </w:r>
            <w:r w:rsidRPr="00B246CF">
              <w:t>. Praha: Grada, 2016, 224 s. ISBN 978-80-247-5570-0.</w:t>
            </w:r>
          </w:p>
          <w:p w:rsidR="00B246CF" w:rsidRPr="00B246CF" w:rsidRDefault="00B246CF" w:rsidP="00B246CF">
            <w:pPr>
              <w:jc w:val="both"/>
              <w:rPr>
                <w:b/>
              </w:rPr>
            </w:pPr>
            <w:r w:rsidRPr="00B246CF">
              <w:rPr>
                <w:b/>
              </w:rPr>
              <w:t>Doporučená literatura</w:t>
            </w:r>
          </w:p>
          <w:p w:rsidR="00B246CF" w:rsidRPr="00B246CF" w:rsidRDefault="00B246CF" w:rsidP="00B246CF">
            <w:pPr>
              <w:jc w:val="both"/>
            </w:pPr>
            <w:r w:rsidRPr="00B246CF">
              <w:rPr>
                <w:color w:val="000000"/>
                <w:shd w:val="clear" w:color="auto" w:fill="FFFFFF"/>
              </w:rPr>
              <w:t>BARILLA, J., SIMR, P. </w:t>
            </w:r>
            <w:r w:rsidRPr="00B246CF">
              <w:rPr>
                <w:i/>
                <w:iCs/>
                <w:color w:val="000000"/>
                <w:shd w:val="clear" w:color="auto" w:fill="FFFFFF"/>
              </w:rPr>
              <w:t>Microsoft Excel pro techniky a inženýry</w:t>
            </w:r>
            <w:r w:rsidRPr="00B246CF">
              <w:rPr>
                <w:color w:val="000000"/>
                <w:shd w:val="clear" w:color="auto" w:fill="FFFFFF"/>
              </w:rPr>
              <w:t>. Brno: Computer Press, 2008, 366 s. ISBN 978-80-251-2421-5.</w:t>
            </w:r>
          </w:p>
          <w:p w:rsidR="00B246CF" w:rsidRPr="00B246CF" w:rsidRDefault="00B246CF" w:rsidP="00B246CF">
            <w:pPr>
              <w:jc w:val="both"/>
              <w:rPr>
                <w:color w:val="000000"/>
                <w:shd w:val="clear" w:color="auto" w:fill="DCDCDC"/>
              </w:rPr>
            </w:pPr>
            <w:r w:rsidRPr="00B246CF">
              <w:rPr>
                <w:color w:val="000000"/>
                <w:shd w:val="clear" w:color="auto" w:fill="FFFFFF"/>
              </w:rPr>
              <w:t>CURWIN, J., SLATER, R., EADSON, D. </w:t>
            </w:r>
            <w:r w:rsidRPr="00B246CF">
              <w:rPr>
                <w:i/>
                <w:iCs/>
                <w:color w:val="000000"/>
                <w:shd w:val="clear" w:color="auto" w:fill="FFFFFF"/>
              </w:rPr>
              <w:t>Quantitative methods for business decisions</w:t>
            </w:r>
            <w:r w:rsidRPr="00B246CF">
              <w:rPr>
                <w:color w:val="000000"/>
                <w:shd w:val="clear" w:color="auto" w:fill="FFFFFF"/>
              </w:rPr>
              <w:t>. 7th ed. Andover, UK: Cengage Learning, 2013, 604 s. ISBN 978-1-4080-6019-3.</w:t>
            </w:r>
          </w:p>
          <w:p w:rsidR="00B246CF" w:rsidRPr="00B246CF" w:rsidRDefault="00B246CF" w:rsidP="00B246CF">
            <w:pPr>
              <w:jc w:val="both"/>
            </w:pPr>
            <w:r w:rsidRPr="00B246CF">
              <w:t xml:space="preserve">MACDONALD, M. </w:t>
            </w:r>
            <w:r w:rsidRPr="00B246CF">
              <w:rPr>
                <w:i/>
              </w:rPr>
              <w:t xml:space="preserve">Excel 2007: the missing manual. </w:t>
            </w:r>
            <w:r w:rsidRPr="00B246CF">
              <w:t xml:space="preserve">Sebastopol, CA: Pogue Press/O´Reilly, 2007. ISBN 978-0-596-52759-4. </w:t>
            </w:r>
          </w:p>
          <w:p w:rsidR="00B246CF" w:rsidRPr="00B246CF" w:rsidRDefault="00B246CF" w:rsidP="00B246CF">
            <w:pPr>
              <w:jc w:val="both"/>
            </w:pPr>
            <w:r w:rsidRPr="00B246CF">
              <w:t>NAVARRŮ, M. </w:t>
            </w:r>
            <w:r w:rsidRPr="00B246CF">
              <w:rPr>
                <w:i/>
              </w:rPr>
              <w:t>Excel 2016: podrobný průvodce uživatele.</w:t>
            </w:r>
            <w:r w:rsidRPr="00B246CF">
              <w:t xml:space="preserve"> Praha: Grada, 2016, 229 s. ISBN 978-80-271-0193-1. </w:t>
            </w:r>
          </w:p>
          <w:p w:rsidR="00B246CF" w:rsidRPr="00B246CF" w:rsidRDefault="00B246CF" w:rsidP="00B246CF">
            <w:pPr>
              <w:jc w:val="both"/>
            </w:pPr>
            <w:r w:rsidRPr="00B246CF">
              <w:t>TRIOLA, M. F. </w:t>
            </w:r>
            <w:r w:rsidRPr="00B246CF">
              <w:rPr>
                <w:i/>
              </w:rPr>
              <w:t>Elementary statistics using Excel</w:t>
            </w:r>
            <w:r w:rsidRPr="00B246CF">
              <w:t>. 4th ed. Boston: Addision-Wesley, 2010, 887 s. ISBN 978-0-321-56496-2.</w:t>
            </w:r>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lastRenderedPageBreak/>
              <w:t>Rozsah konzultací (soustředění)</w:t>
            </w:r>
          </w:p>
        </w:tc>
        <w:tc>
          <w:tcPr>
            <w:tcW w:w="889" w:type="dxa"/>
            <w:tcBorders>
              <w:top w:val="single" w:sz="2" w:space="0" w:color="auto"/>
            </w:tcBorders>
          </w:tcPr>
          <w:p w:rsidR="00B246CF" w:rsidRPr="00B246CF" w:rsidRDefault="00B246CF" w:rsidP="00B246CF">
            <w:pPr>
              <w:jc w:val="both"/>
            </w:pPr>
            <w:r w:rsidRPr="00B246CF">
              <w:t>15</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782"/>
        </w:trPr>
        <w:tc>
          <w:tcPr>
            <w:tcW w:w="9855" w:type="dxa"/>
            <w:gridSpan w:val="8"/>
          </w:tcPr>
          <w:p w:rsidR="00B246CF" w:rsidRPr="00B246CF" w:rsidRDefault="00B246CF" w:rsidP="00B246CF">
            <w:pPr>
              <w:jc w:val="both"/>
            </w:pPr>
            <w:r w:rsidRPr="00B246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lastRenderedPageBreak/>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rPr>
                <w:lang w:val="en-GB"/>
              </w:rPr>
              <w:t>Basics of Quantitative Methods</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 xml:space="preserve">povinný </w:t>
            </w:r>
            <w:r w:rsidR="006E6382">
              <w:t xml:space="preserve"> </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center"/>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13p + 26c</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center"/>
            </w:pPr>
            <w:r w:rsidRPr="00B246CF">
              <w:t>39</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center"/>
            </w:pPr>
            <w:r w:rsidRPr="00B246CF">
              <w:t>3</w:t>
            </w:r>
          </w:p>
        </w:tc>
      </w:tr>
      <w:tr w:rsidR="00B246CF" w:rsidRPr="00B246CF" w:rsidTr="00BA48F0">
        <w:tc>
          <w:tcPr>
            <w:tcW w:w="3086" w:type="dxa"/>
            <w:shd w:val="clear" w:color="auto" w:fill="F7CAAC"/>
          </w:tcPr>
          <w:p w:rsidR="00B246CF" w:rsidRPr="00B246CF" w:rsidRDefault="00B246CF" w:rsidP="00B246CF">
            <w:pPr>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(Základy kvantitativních metod)</w:t>
            </w:r>
          </w:p>
        </w:tc>
      </w:tr>
      <w:tr w:rsidR="00B246CF" w:rsidRPr="00B246CF" w:rsidTr="00BA48F0">
        <w:tc>
          <w:tcPr>
            <w:tcW w:w="3086" w:type="dxa"/>
            <w:shd w:val="clear" w:color="auto" w:fill="F7CAAC"/>
          </w:tcPr>
          <w:p w:rsidR="00B246CF" w:rsidRPr="00B246CF" w:rsidRDefault="00B246CF" w:rsidP="00B246CF">
            <w:pPr>
              <w:rPr>
                <w:b/>
              </w:rPr>
            </w:pPr>
            <w:r w:rsidRPr="00B246CF">
              <w:rPr>
                <w:b/>
              </w:rPr>
              <w:t>Způsob ověření studijních výsledků</w:t>
            </w:r>
          </w:p>
        </w:tc>
        <w:tc>
          <w:tcPr>
            <w:tcW w:w="3406" w:type="dxa"/>
            <w:gridSpan w:val="4"/>
          </w:tcPr>
          <w:p w:rsidR="00B246CF" w:rsidRPr="00B246CF" w:rsidRDefault="00B246CF" w:rsidP="00B246CF">
            <w:pPr>
              <w:jc w:val="both"/>
            </w:pPr>
            <w:r w:rsidRPr="00B246CF">
              <w:t>klasifikovaný zápočet</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cvičení</w:t>
            </w:r>
          </w:p>
        </w:tc>
      </w:tr>
      <w:tr w:rsidR="00B246CF" w:rsidRPr="00B246CF" w:rsidTr="00BA48F0">
        <w:tc>
          <w:tcPr>
            <w:tcW w:w="3086" w:type="dxa"/>
            <w:shd w:val="clear" w:color="auto" w:fill="F7CAAC"/>
          </w:tcPr>
          <w:p w:rsidR="00B246CF" w:rsidRPr="00B246CF" w:rsidRDefault="00B246CF" w:rsidP="00B246CF">
            <w:pPr>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klasifikovaný zápočet</w:t>
            </w:r>
          </w:p>
          <w:p w:rsidR="00B246CF" w:rsidRPr="00B246CF" w:rsidRDefault="00B246CF" w:rsidP="00B246CF">
            <w:pPr>
              <w:jc w:val="both"/>
            </w:pPr>
            <w:r w:rsidRPr="00B246CF">
              <w:t xml:space="preserve">Požadavky na klasifikovaný zápočet: aktivní účast ve cvičeních 80 %, odevzdání vypracovaných příkladů, prezentace dvou příkladů podle požadavků vyučujícího, absolvování praktického testu. </w:t>
            </w:r>
          </w:p>
          <w:p w:rsidR="00B246CF" w:rsidRPr="00B246CF" w:rsidRDefault="00B246CF" w:rsidP="00B246CF">
            <w:pPr>
              <w:jc w:val="both"/>
            </w:pPr>
            <w:r w:rsidRPr="00B246CF">
              <w:t>Maximální možný počet dosažitelných bodů v praktickém testu je 30. Praktický test musí být napsán alespoň na 60 %.</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6"/>
              </w:rPr>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906FC5">
            <w:pPr>
              <w:jc w:val="both"/>
            </w:pPr>
            <w:r w:rsidRPr="00B246CF">
              <w:t>Ing. Miroslava Dolejšová,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rPr>
                <w:b/>
              </w:rPr>
            </w:pPr>
            <w:r w:rsidRPr="00B246CF">
              <w:rPr>
                <w:b/>
              </w:rPr>
              <w:t>Zapojení garanta do výuky předmětu</w:t>
            </w:r>
          </w:p>
        </w:tc>
        <w:tc>
          <w:tcPr>
            <w:tcW w:w="6769" w:type="dxa"/>
            <w:gridSpan w:val="7"/>
            <w:tcBorders>
              <w:top w:val="nil"/>
            </w:tcBorders>
          </w:tcPr>
          <w:p w:rsidR="00B246CF" w:rsidRPr="00B246CF" w:rsidRDefault="00B246CF" w:rsidP="00B246CF">
            <w:pPr>
              <w:spacing w:after="60"/>
              <w:jc w:val="both"/>
            </w:pPr>
            <w:r w:rsidRPr="00B246CF">
              <w:t xml:space="preserve">Garant se </w:t>
            </w:r>
            <w:r w:rsidR="001C7A68">
              <w:t>podílí na přednášení v rozsahu 10</w:t>
            </w:r>
            <w:r w:rsidRPr="00B246CF">
              <w:t xml:space="preserve">0 %, dále stanovuje koncepci cvičení a dohlíží na jejich jednotné vedení. </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906FC5">
            <w:pPr>
              <w:jc w:val="both"/>
            </w:pPr>
            <w:r w:rsidRPr="00B246CF">
              <w:t>Ing. Miroslava</w:t>
            </w:r>
            <w:r w:rsidR="001C7A68">
              <w:t xml:space="preserve"> Dolejšová, Ph.D. – přednášky (100%)</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6"/>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 xml:space="preserve">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 </w:t>
            </w:r>
          </w:p>
          <w:p w:rsidR="00B246CF" w:rsidRPr="00B246CF" w:rsidRDefault="00B246CF" w:rsidP="00B246CF">
            <w:pPr>
              <w:jc w:val="both"/>
            </w:pPr>
            <w:r w:rsidRPr="00B246CF">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Po absolvování předmětu budou studenti schopni pomocí této aplikace docílit rychlého nalezení optimální varianty problému a podpořit tak manažerské rozhodovací procesy. Na cvičeních budou formou praktických úloh probírány základy z oblastí numerické metody, maticový počet, lineární programování, citlivostní analýza, scénáře a simulace v následujících úlohách: </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Výpočet kořenů kvadratické rovnice</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Trendová analýza</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 xml:space="preserve">Analýza Dow Jonesova indexu </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 xml:space="preserve">Finanční funkce, hodnocení investice </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Analýza funkcí TC, TR, MR, maximalizace zisku</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Stanovení optimálního portfolia akcií</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Citlivostní analýza</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Integrační metody - Výpočet ceny nového nátěru bazénu</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Vyhodnocení dotazníkového průzkumu - popisná statistika, korelační analýza</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Regresní analýza, práce s maticemi</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Analýza výpisů telefonních hovorů</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1497"/>
        </w:trPr>
        <w:tc>
          <w:tcPr>
            <w:tcW w:w="9855" w:type="dxa"/>
            <w:gridSpan w:val="8"/>
            <w:tcBorders>
              <w:top w:val="nil"/>
            </w:tcBorders>
          </w:tcPr>
          <w:p w:rsidR="00B246CF" w:rsidRPr="00B246CF" w:rsidRDefault="00B246CF" w:rsidP="00B246CF">
            <w:pPr>
              <w:rPr>
                <w:b/>
              </w:rPr>
            </w:pPr>
            <w:r w:rsidRPr="00B246CF">
              <w:rPr>
                <w:b/>
              </w:rPr>
              <w:t>Povinná literatura</w:t>
            </w:r>
          </w:p>
          <w:p w:rsidR="00B246CF" w:rsidRPr="00B246CF" w:rsidRDefault="00B246CF" w:rsidP="00B246CF">
            <w:pPr>
              <w:jc w:val="both"/>
            </w:pPr>
            <w:r w:rsidRPr="00B246CF">
              <w:t xml:space="preserve">KNIGHT, G. </w:t>
            </w:r>
            <w:r w:rsidRPr="00B246CF">
              <w:rPr>
                <w:i/>
              </w:rPr>
              <w:t>Analyzing business data with Excel</w:t>
            </w:r>
            <w:r w:rsidRPr="00B246CF">
              <w:t xml:space="preserve">. Sebastopol, CA: O´Reilly Media, 2006. ISBN 978-0-596-10073-5. MACDONALD, M. </w:t>
            </w:r>
            <w:r w:rsidRPr="00B246CF">
              <w:rPr>
                <w:i/>
              </w:rPr>
              <w:t xml:space="preserve">Excel 2007: the missing manual. </w:t>
            </w:r>
            <w:r w:rsidRPr="00B246CF">
              <w:t xml:space="preserve">Sebastopol, CA: Pogue Press/O´Reilly, 2007. ISBN 978-0-596-52759-4. </w:t>
            </w:r>
          </w:p>
          <w:p w:rsidR="00B246CF" w:rsidRPr="00B246CF" w:rsidRDefault="00B246CF" w:rsidP="00B246CF">
            <w:pPr>
              <w:jc w:val="both"/>
            </w:pPr>
            <w:r w:rsidRPr="00B246CF">
              <w:t>REMENYI, D., ONOFREI, G., ENGLISH, J. </w:t>
            </w:r>
            <w:r w:rsidRPr="00B246CF">
              <w:rPr>
                <w:i/>
              </w:rPr>
              <w:t>An introduction to statistics using Microsoft Excel</w:t>
            </w:r>
            <w:r w:rsidRPr="00B246CF">
              <w:t>. UK: Academic Publishing, 2010, 212 s. ISBN 978-1-906638-55-9.</w:t>
            </w:r>
          </w:p>
          <w:p w:rsidR="00B246CF" w:rsidRPr="00B246CF" w:rsidRDefault="00B246CF" w:rsidP="00B246CF">
            <w:pPr>
              <w:jc w:val="both"/>
              <w:rPr>
                <w:b/>
              </w:rPr>
            </w:pPr>
            <w:r w:rsidRPr="00B246CF">
              <w:rPr>
                <w:b/>
              </w:rPr>
              <w:t>Doporučená literatura</w:t>
            </w:r>
          </w:p>
          <w:p w:rsidR="00B246CF" w:rsidRPr="00B246CF" w:rsidRDefault="00B246CF" w:rsidP="00B246CF">
            <w:pPr>
              <w:jc w:val="both"/>
              <w:rPr>
                <w:color w:val="000000"/>
                <w:shd w:val="clear" w:color="auto" w:fill="DCDCDC"/>
              </w:rPr>
            </w:pPr>
            <w:r w:rsidRPr="00B246CF">
              <w:rPr>
                <w:color w:val="000000"/>
                <w:shd w:val="clear" w:color="auto" w:fill="FFFFFF"/>
              </w:rPr>
              <w:t>CURWIN, J., SLATER, R., EADSON, D. </w:t>
            </w:r>
            <w:r w:rsidRPr="00B246CF">
              <w:rPr>
                <w:i/>
                <w:iCs/>
                <w:color w:val="000000"/>
                <w:shd w:val="clear" w:color="auto" w:fill="FFFFFF"/>
              </w:rPr>
              <w:t>Quantitative methods for business decisions</w:t>
            </w:r>
            <w:r w:rsidRPr="00B246CF">
              <w:rPr>
                <w:color w:val="000000"/>
                <w:shd w:val="clear" w:color="auto" w:fill="FFFFFF"/>
              </w:rPr>
              <w:t>. 7th ed. Andover, UK: Cengage Learning, 2013, 604 s. ISBN 978-1-4080-6019-3.</w:t>
            </w:r>
          </w:p>
          <w:p w:rsidR="00B246CF" w:rsidRPr="00B246CF" w:rsidRDefault="00B246CF" w:rsidP="00B246CF">
            <w:pPr>
              <w:jc w:val="both"/>
            </w:pPr>
            <w:r w:rsidRPr="00B246CF">
              <w:t>LIENGME, B. V. </w:t>
            </w:r>
            <w:r w:rsidRPr="00B246CF">
              <w:rPr>
                <w:i/>
              </w:rPr>
              <w:t>A guide to Microsoft Excel 2007 for scientists and engineers</w:t>
            </w:r>
            <w:r w:rsidRPr="00B246CF">
              <w:t>. Amsterdam: Academic Press/Elsevier, 2009, 326 s. ISBN 978-0-12-374623-8.</w:t>
            </w:r>
          </w:p>
          <w:p w:rsidR="00B246CF" w:rsidRPr="00B246CF" w:rsidRDefault="00B246CF" w:rsidP="00B246CF">
            <w:pPr>
              <w:shd w:val="clear" w:color="auto" w:fill="FFFFFF"/>
              <w:jc w:val="both"/>
            </w:pPr>
            <w:r w:rsidRPr="00B246CF">
              <w:t>SALKIND, N. J. </w:t>
            </w:r>
            <w:r w:rsidRPr="00B246CF">
              <w:rPr>
                <w:i/>
              </w:rPr>
              <w:t>Excel statistics: a quick guide.</w:t>
            </w:r>
            <w:r w:rsidRPr="00B246CF">
              <w:t xml:space="preserve"> Third edition. Los Angeles: SAGE, 2016, 147 s. ISBN 978-1-4833-7404-8.</w:t>
            </w:r>
          </w:p>
          <w:p w:rsidR="00B246CF" w:rsidRPr="00B246CF" w:rsidRDefault="00B246CF" w:rsidP="00B246CF">
            <w:pPr>
              <w:shd w:val="clear" w:color="auto" w:fill="FFFFFF"/>
              <w:jc w:val="both"/>
            </w:pPr>
            <w:r w:rsidRPr="00B246CF">
              <w:rPr>
                <w:color w:val="000000"/>
                <w:shd w:val="clear" w:color="auto" w:fill="FFFFFF"/>
              </w:rPr>
              <w:t>TRIOLA, Mario F. </w:t>
            </w:r>
            <w:r w:rsidRPr="00B246CF">
              <w:rPr>
                <w:i/>
                <w:iCs/>
                <w:color w:val="000000"/>
                <w:shd w:val="clear" w:color="auto" w:fill="FFFFFF"/>
              </w:rPr>
              <w:t>Elementary statistics</w:t>
            </w:r>
            <w:r w:rsidRPr="00B246CF">
              <w:rPr>
                <w:color w:val="000000"/>
                <w:shd w:val="clear" w:color="auto" w:fill="FFFFFF"/>
              </w:rPr>
              <w:t>. Twelfth edition. Harlow: Pearson, 2014, 834. ISBN 978-1-292-03941-1.</w:t>
            </w:r>
          </w:p>
          <w:p w:rsidR="00B246CF" w:rsidRPr="00B246CF" w:rsidRDefault="00B246CF" w:rsidP="00B246CF">
            <w:pPr>
              <w:jc w:val="both"/>
            </w:pPr>
            <w:r w:rsidRPr="00B246CF">
              <w:t>TRIOLA, M. F. </w:t>
            </w:r>
            <w:r w:rsidRPr="00B246CF">
              <w:rPr>
                <w:i/>
              </w:rPr>
              <w:t>Elementary statistics using Excel</w:t>
            </w:r>
            <w:r w:rsidRPr="00B246CF">
              <w:t>. 4th ed. Boston: Addision-Wesley, 2010, 887 s. ISBN 978-0-321-56496-2.</w:t>
            </w:r>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lastRenderedPageBreak/>
              <w:t>Rozsah konzultací (soustředění)</w:t>
            </w:r>
          </w:p>
        </w:tc>
        <w:tc>
          <w:tcPr>
            <w:tcW w:w="889" w:type="dxa"/>
            <w:tcBorders>
              <w:top w:val="single" w:sz="2" w:space="0" w:color="auto"/>
            </w:tcBorders>
          </w:tcPr>
          <w:p w:rsidR="00B246CF" w:rsidRPr="00B246CF" w:rsidRDefault="00B246CF" w:rsidP="00B246CF">
            <w:pPr>
              <w:jc w:val="both"/>
            </w:pPr>
            <w:r w:rsidRPr="00B246CF">
              <w:t>15</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708"/>
        </w:trPr>
        <w:tc>
          <w:tcPr>
            <w:tcW w:w="9855" w:type="dxa"/>
            <w:gridSpan w:val="8"/>
          </w:tcPr>
          <w:p w:rsidR="00B246CF" w:rsidRPr="00B246CF" w:rsidRDefault="00B246CF" w:rsidP="00B246CF">
            <w:pPr>
              <w:jc w:val="both"/>
            </w:pPr>
            <w:r w:rsidRPr="00B246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lastRenderedPageBreak/>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t>Podnikové finance I</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povinný „ZT“</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both"/>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26p + 26s</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both"/>
            </w:pPr>
            <w:r w:rsidRPr="00B246CF">
              <w:t>52</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both"/>
            </w:pPr>
            <w:r w:rsidRPr="00B246CF">
              <w:t>6</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(Corporate Finance</w:t>
            </w:r>
            <w:r w:rsidR="00075F2A">
              <w:t xml:space="preserve"> I</w:t>
            </w:r>
            <w:r w:rsidRPr="00B246CF">
              <w:t>)</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Způsob ověření studijních výsledků</w:t>
            </w:r>
          </w:p>
        </w:tc>
        <w:tc>
          <w:tcPr>
            <w:tcW w:w="3406" w:type="dxa"/>
            <w:gridSpan w:val="4"/>
          </w:tcPr>
          <w:p w:rsidR="00B246CF" w:rsidRPr="00B246CF" w:rsidRDefault="00B246CF" w:rsidP="00B246CF">
            <w:pPr>
              <w:jc w:val="both"/>
            </w:pPr>
            <w:r w:rsidRPr="00B246CF">
              <w:t>zápočet, zkouška</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seminář</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zápočet, zkouška</w:t>
            </w:r>
          </w:p>
          <w:p w:rsidR="00B246CF" w:rsidRPr="00B246CF" w:rsidRDefault="00B246CF" w:rsidP="00B246CF">
            <w:pPr>
              <w:jc w:val="both"/>
            </w:pPr>
            <w:r w:rsidRPr="00B246CF">
              <w:t>Požadavky k zápočtu: aktivní účast na seminářích (minimálně 80% přítomnost); aktivní využití e-learningového systému Moodle včetně úspěšného splnění testů v rámci jednotlivých modulů; vypracování seminární práce (Finanční analýza vybraného podniku) a prezentace její dílčí části na semináři.</w:t>
            </w:r>
          </w:p>
          <w:p w:rsidR="00B246CF" w:rsidRPr="00B246CF" w:rsidRDefault="00B246CF" w:rsidP="00B246CF">
            <w:pPr>
              <w:jc w:val="both"/>
            </w:pPr>
            <w:r w:rsidRPr="00B246CF">
              <w:t xml:space="preserve">Požadavky ke zkoušce: </w:t>
            </w:r>
            <w:r w:rsidRPr="00B246CF">
              <w:rPr>
                <w:color w:val="000000"/>
                <w:shd w:val="clear" w:color="auto" w:fill="FFFFFF"/>
              </w:rPr>
              <w:t xml:space="preserve">úspěšné absolvování písemného testu </w:t>
            </w:r>
            <w:r w:rsidRPr="00B246CF">
              <w:t>(získání min. 60% bodů. Obsahem zkoušky jsou témata přednášek a seminářů.</w:t>
            </w:r>
          </w:p>
        </w:tc>
      </w:tr>
      <w:tr w:rsidR="00B246CF" w:rsidRPr="00B246CF" w:rsidTr="00BA48F0">
        <w:trPr>
          <w:trHeight w:val="56"/>
        </w:trPr>
        <w:tc>
          <w:tcPr>
            <w:tcW w:w="9855" w:type="dxa"/>
            <w:gridSpan w:val="8"/>
            <w:tcBorders>
              <w:top w:val="nil"/>
            </w:tcBorders>
          </w:tcPr>
          <w:p w:rsidR="00B246CF" w:rsidRPr="00B246CF" w:rsidRDefault="00B246CF" w:rsidP="00B246CF">
            <w:pPr>
              <w:jc w:val="both"/>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B246CF">
            <w:pPr>
              <w:jc w:val="both"/>
            </w:pPr>
            <w:r w:rsidRPr="00B246CF">
              <w:t>doc. Ing. Adriana Knápková,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jc w:val="both"/>
              <w:rPr>
                <w:b/>
              </w:rPr>
            </w:pPr>
            <w:r w:rsidRPr="00B246CF">
              <w:rPr>
                <w:b/>
              </w:rPr>
              <w:t>Zapojení garanta do výuky předmětu</w:t>
            </w:r>
          </w:p>
        </w:tc>
        <w:tc>
          <w:tcPr>
            <w:tcW w:w="6769" w:type="dxa"/>
            <w:gridSpan w:val="7"/>
            <w:tcBorders>
              <w:top w:val="nil"/>
            </w:tcBorders>
          </w:tcPr>
          <w:p w:rsidR="00B246CF" w:rsidRPr="00B246CF" w:rsidRDefault="00B246CF" w:rsidP="00B246CF">
            <w:pPr>
              <w:jc w:val="both"/>
            </w:pPr>
            <w:r w:rsidRPr="00B246CF">
              <w:t>Garant se podílí na přednášení v rozsahu 60 %, dále stanovuje koncepci seminářů a dohlíží na jejich jednotné vedení.</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3217D2">
            <w:pPr>
              <w:jc w:val="both"/>
            </w:pPr>
            <w:r w:rsidRPr="00B246CF">
              <w:t>doc. Ing. Adriana Knápková, Ph.D. – přednášky (60%), Ing. Přemysl Pálka, Ph.D. – přednášky (</w:t>
            </w:r>
            <w:r w:rsidR="00BF3B54">
              <w:t>3</w:t>
            </w:r>
            <w:r w:rsidRPr="00B246CF">
              <w:t>0%)</w:t>
            </w:r>
            <w:r w:rsidR="00BF3B54">
              <w:t xml:space="preserve">, Ing. Daniel Remeš, Ph.D. – přednášky (10%) </w:t>
            </w:r>
            <w:r w:rsidR="003217D2">
              <w:t>– ext.</w:t>
            </w:r>
          </w:p>
        </w:tc>
      </w:tr>
      <w:tr w:rsidR="00B246CF" w:rsidRPr="00B246CF" w:rsidTr="00BA48F0">
        <w:trPr>
          <w:trHeight w:val="88"/>
        </w:trPr>
        <w:tc>
          <w:tcPr>
            <w:tcW w:w="9855" w:type="dxa"/>
            <w:gridSpan w:val="8"/>
            <w:tcBorders>
              <w:top w:val="nil"/>
            </w:tcBorders>
          </w:tcPr>
          <w:p w:rsidR="00B246CF" w:rsidRPr="00B246CF" w:rsidRDefault="00B246CF" w:rsidP="00B246CF">
            <w:pPr>
              <w:jc w:val="both"/>
              <w:rPr>
                <w:sz w:val="16"/>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Předmět je zaměřen na finanční řízení a rozhodování podniku. Pozornost je věnována majetkové a finanční struktuře podniku, výnosům, nákladům, 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Charakteristika podnikových financí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Časová hodnota peněz a riziko ve finančním rozhodování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Majetková a finanční struktura podniku. Výnosy, náklady a zisk. Cash flow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Finanční analýza podniku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Řízení oběžného majetku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Zdroje a formy krátkodobého financování</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Investiční rozhodování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Dlouhodobé financování investičního majetku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Náklady kapitálu. Kapitálová struktura a její optimalizace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Podnikový zisk a dividendová politika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Finanční plánování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Oceňování podniku</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1497"/>
        </w:trPr>
        <w:tc>
          <w:tcPr>
            <w:tcW w:w="9855" w:type="dxa"/>
            <w:gridSpan w:val="8"/>
            <w:tcBorders>
              <w:top w:val="nil"/>
            </w:tcBorders>
          </w:tcPr>
          <w:p w:rsidR="00B246CF" w:rsidRPr="00B246CF" w:rsidRDefault="00B246CF" w:rsidP="00B246CF">
            <w:pPr>
              <w:jc w:val="both"/>
              <w:rPr>
                <w:b/>
              </w:rPr>
            </w:pPr>
            <w:r w:rsidRPr="00B246CF">
              <w:rPr>
                <w:b/>
              </w:rPr>
              <w:t>Povinná literatura</w:t>
            </w:r>
          </w:p>
          <w:p w:rsidR="00B246CF" w:rsidRPr="00B246CF" w:rsidRDefault="00984BE6" w:rsidP="00B246CF">
            <w:pPr>
              <w:jc w:val="both"/>
            </w:pPr>
            <w:hyperlink r:id="rId47" w:tgtFrame="_blank" w:history="1">
              <w:r w:rsidR="00B246CF" w:rsidRPr="00B246CF">
                <w:rPr>
                  <w:iCs/>
                </w:rPr>
                <w:t>E-learningový kurz k předmětu Podnikové finance obsahující studijní materiály a sbírku příkladů</w:t>
              </w:r>
              <w:r w:rsidR="00B246CF" w:rsidRPr="00B246CF">
                <w:t xml:space="preserve">. FaME UTB ve Zlíně, 2017. </w:t>
              </w:r>
            </w:hyperlink>
          </w:p>
          <w:p w:rsidR="00B246CF" w:rsidRPr="00B246CF" w:rsidRDefault="00B246CF" w:rsidP="00B246CF">
            <w:pPr>
              <w:jc w:val="both"/>
            </w:pPr>
            <w:r w:rsidRPr="00B246CF">
              <w:t xml:space="preserve">KNÁPKOVÁ, A., PAVELKOVÁ, D., REMEŠ, D., ŠTEKER, K. </w:t>
            </w:r>
            <w:r w:rsidRPr="00B246CF">
              <w:rPr>
                <w:i/>
              </w:rPr>
              <w:t>Finanční analýza.</w:t>
            </w:r>
            <w:r w:rsidRPr="00B246CF">
              <w:t xml:space="preserve"> Komplexní průvodce s příklady. Praha: Grada, 2017, 228 s. ISBN 978-80-247-4456-8.  </w:t>
            </w:r>
          </w:p>
          <w:p w:rsidR="00B246CF" w:rsidRPr="00B246CF" w:rsidRDefault="00B246CF" w:rsidP="00B246CF">
            <w:pPr>
              <w:jc w:val="both"/>
            </w:pPr>
            <w:r w:rsidRPr="00B246CF">
              <w:t>SCHOLLEOVÁ, H.</w:t>
            </w:r>
            <w:r>
              <w:t>,</w:t>
            </w:r>
            <w:r w:rsidRPr="00B246CF">
              <w:t xml:space="preserve"> ŠTAMFESTOVÁ</w:t>
            </w:r>
            <w:r>
              <w:t>, P</w:t>
            </w:r>
            <w:r w:rsidRPr="00B246CF">
              <w:t xml:space="preserve">. </w:t>
            </w:r>
            <w:r w:rsidRPr="00B246CF">
              <w:rPr>
                <w:i/>
              </w:rPr>
              <w:t>Finance podniku – sbírka řešených příkladů a otázek</w:t>
            </w:r>
            <w:r w:rsidRPr="00B246CF">
              <w:t>. Praha: Grada, 2015, 176 s. ISBN 978-80-247-5544-1.</w:t>
            </w:r>
          </w:p>
          <w:p w:rsidR="00B246CF" w:rsidRPr="00B246CF" w:rsidRDefault="00B246CF" w:rsidP="00B246CF">
            <w:pPr>
              <w:shd w:val="clear" w:color="auto" w:fill="FFFFFF"/>
            </w:pPr>
            <w:r w:rsidRPr="00B246CF">
              <w:t xml:space="preserve">Studijní opory e-learningového kurzu na LMS Moodle dostupné na </w:t>
            </w:r>
            <w:hyperlink r:id="rId48" w:history="1">
              <w:r w:rsidRPr="00B246CF">
                <w:rPr>
                  <w:color w:val="0000FF"/>
                  <w:u w:val="single"/>
                </w:rPr>
                <w:t>http://vyuka.fame.utb.cz</w:t>
              </w:r>
            </w:hyperlink>
          </w:p>
          <w:p w:rsidR="00B246CF" w:rsidRPr="00B246CF" w:rsidRDefault="00B246CF" w:rsidP="00B246CF">
            <w:pPr>
              <w:jc w:val="both"/>
            </w:pPr>
            <w:r w:rsidRPr="00B246CF">
              <w:rPr>
                <w:b/>
              </w:rPr>
              <w:t>Doporučená literatura</w:t>
            </w:r>
          </w:p>
          <w:p w:rsidR="00B246CF" w:rsidRPr="00B246CF" w:rsidRDefault="00B246CF" w:rsidP="00B246CF">
            <w:pPr>
              <w:jc w:val="both"/>
              <w:rPr>
                <w:b/>
              </w:rPr>
            </w:pPr>
            <w:r w:rsidRPr="00B246CF">
              <w:rPr>
                <w:color w:val="000000"/>
                <w:lang w:val="en-US" w:eastAsia="en-US"/>
              </w:rPr>
              <w:t>BREALEY, R. A., MYERS S. C.</w:t>
            </w:r>
            <w:r>
              <w:rPr>
                <w:color w:val="000000"/>
                <w:lang w:val="en-US" w:eastAsia="en-US"/>
              </w:rPr>
              <w:t>,</w:t>
            </w:r>
            <w:r w:rsidRPr="00B246CF">
              <w:rPr>
                <w:color w:val="000000"/>
                <w:lang w:val="en-US" w:eastAsia="en-US"/>
              </w:rPr>
              <w:t xml:space="preserve"> ALLEN</w:t>
            </w:r>
            <w:r>
              <w:rPr>
                <w:color w:val="000000"/>
                <w:lang w:val="en-US" w:eastAsia="en-US"/>
              </w:rPr>
              <w:t>, F</w:t>
            </w:r>
            <w:r w:rsidRPr="00B246CF">
              <w:rPr>
                <w:color w:val="000000"/>
                <w:lang w:val="en-US" w:eastAsia="en-US"/>
              </w:rPr>
              <w:t>. </w:t>
            </w:r>
            <w:r w:rsidRPr="00B246CF">
              <w:rPr>
                <w:i/>
                <w:iCs/>
                <w:color w:val="000000"/>
                <w:lang w:val="en-US" w:eastAsia="en-US"/>
              </w:rPr>
              <w:t>Principles of corporate finance. Twelfth edition</w:t>
            </w:r>
            <w:r w:rsidRPr="00B246CF">
              <w:rPr>
                <w:color w:val="000000"/>
                <w:lang w:val="en-US" w:eastAsia="en-US"/>
              </w:rPr>
              <w:t>. New York: McGraw-Hill Education, 2017, 969 s. ISBN 978-1-259-25333-1. </w:t>
            </w:r>
          </w:p>
          <w:p w:rsidR="00B246CF" w:rsidRPr="00B246CF" w:rsidRDefault="00B246CF" w:rsidP="00B246CF">
            <w:pPr>
              <w:jc w:val="both"/>
            </w:pPr>
            <w:r w:rsidRPr="00B246CF">
              <w:rPr>
                <w:caps/>
              </w:rPr>
              <w:t>Kislingerová</w:t>
            </w:r>
            <w:r w:rsidRPr="00B246CF">
              <w:t xml:space="preserve">, E. </w:t>
            </w:r>
            <w:r w:rsidRPr="00B246CF">
              <w:rPr>
                <w:i/>
                <w:iCs/>
              </w:rPr>
              <w:t>Manažerské finance</w:t>
            </w:r>
            <w:r w:rsidRPr="00B246CF">
              <w:t>. Praha: C.H. Beck, 2010, 811 s. ISBN 978-80-7400-194-9.</w:t>
            </w:r>
          </w:p>
          <w:p w:rsidR="00B246CF" w:rsidRPr="00B246CF" w:rsidRDefault="00984BE6" w:rsidP="00B246CF">
            <w:pPr>
              <w:jc w:val="both"/>
              <w:rPr>
                <w:u w:val="single"/>
              </w:rPr>
            </w:pPr>
            <w:hyperlink r:id="rId49" w:tgtFrame="_blank" w:history="1">
              <w:r w:rsidR="00B246CF" w:rsidRPr="00B246CF">
                <w:rPr>
                  <w:caps/>
                </w:rPr>
                <w:t>Pavelková</w:t>
              </w:r>
              <w:r w:rsidR="00B246CF" w:rsidRPr="00B246CF">
                <w:t xml:space="preserve">, D., </w:t>
              </w:r>
              <w:r w:rsidR="00B246CF" w:rsidRPr="00B246CF">
                <w:rPr>
                  <w:caps/>
                </w:rPr>
                <w:t>Knápková, A</w:t>
              </w:r>
              <w:r w:rsidR="00B246CF" w:rsidRPr="00B246CF">
                <w:t xml:space="preserve">. </w:t>
              </w:r>
              <w:r w:rsidR="00B246CF" w:rsidRPr="00B246CF">
                <w:rPr>
                  <w:i/>
                  <w:iCs/>
                </w:rPr>
                <w:t>Výkonnost podniku z pohledu finančního manažera, 3. aktualizované a doplněné vydání</w:t>
              </w:r>
              <w:r w:rsidR="00B246CF" w:rsidRPr="00B246CF">
                <w:t>. Praha: Linde nakladatelství, s.r.o., 2012, 336 s. ISBN 978-80-7201-872-7.</w:t>
              </w:r>
              <w:r w:rsidR="00B246CF" w:rsidRPr="00B246CF">
                <w:rPr>
                  <w:u w:val="single"/>
                </w:rPr>
                <w:t xml:space="preserve"> </w:t>
              </w:r>
            </w:hyperlink>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t>Rozsah konzultací (soustředění)</w:t>
            </w:r>
          </w:p>
        </w:tc>
        <w:tc>
          <w:tcPr>
            <w:tcW w:w="889" w:type="dxa"/>
            <w:tcBorders>
              <w:top w:val="single" w:sz="2" w:space="0" w:color="auto"/>
            </w:tcBorders>
          </w:tcPr>
          <w:p w:rsidR="00B246CF" w:rsidRPr="00B246CF" w:rsidRDefault="00B246CF" w:rsidP="00B246CF">
            <w:pPr>
              <w:jc w:val="both"/>
            </w:pPr>
            <w:r w:rsidRPr="00B246CF">
              <w:t>20</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612"/>
        </w:trPr>
        <w:tc>
          <w:tcPr>
            <w:tcW w:w="9855" w:type="dxa"/>
            <w:gridSpan w:val="8"/>
          </w:tcPr>
          <w:p w:rsidR="00B246CF" w:rsidRPr="00B246CF" w:rsidRDefault="00B246CF" w:rsidP="00B246CF">
            <w:pPr>
              <w:jc w:val="both"/>
            </w:pPr>
            <w:r w:rsidRPr="00B246CF">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lastRenderedPageBreak/>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t>Corporate Finance</w:t>
            </w:r>
            <w:r w:rsidR="00075F2A">
              <w:t xml:space="preserve"> I</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povinný „ZT“</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both"/>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26p + 26s</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both"/>
            </w:pPr>
            <w:r w:rsidRPr="00B246CF">
              <w:t>52</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both"/>
            </w:pPr>
            <w:r w:rsidRPr="00B246CF">
              <w:t>6</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(Podnikové finance</w:t>
            </w:r>
            <w:r w:rsidR="00075F2A">
              <w:t xml:space="preserve"> I</w:t>
            </w:r>
            <w:r w:rsidRPr="00B246CF">
              <w:t>)</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Způsob ověření studijních výsledků</w:t>
            </w:r>
          </w:p>
        </w:tc>
        <w:tc>
          <w:tcPr>
            <w:tcW w:w="3406" w:type="dxa"/>
            <w:gridSpan w:val="4"/>
          </w:tcPr>
          <w:p w:rsidR="00B246CF" w:rsidRPr="00B246CF" w:rsidRDefault="00B246CF" w:rsidP="00B246CF">
            <w:pPr>
              <w:jc w:val="both"/>
            </w:pPr>
            <w:r w:rsidRPr="00B246CF">
              <w:t>zápočet, zkouška</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seminář</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zápočet, zkouška</w:t>
            </w:r>
          </w:p>
          <w:p w:rsidR="00B246CF" w:rsidRPr="00B246CF" w:rsidRDefault="00B246CF" w:rsidP="00B246CF">
            <w:pPr>
              <w:jc w:val="both"/>
            </w:pPr>
            <w:r w:rsidRPr="00B246CF">
              <w:t xml:space="preserve">Požadavky k zápočtu: aktivní účast na seminářích (minimálně 80% přítomnost); aktivní využití e-learningového systému Moodle včetně úspěšného splnění testů v rámci jednotlivých modulů; vypracování seminární práce (Finanční analýza vybraného podniku) a prezentace její dílčí části na semináři. </w:t>
            </w:r>
          </w:p>
          <w:p w:rsidR="00B246CF" w:rsidRPr="00B246CF" w:rsidRDefault="00B246CF" w:rsidP="00B246CF">
            <w:pPr>
              <w:jc w:val="both"/>
            </w:pPr>
            <w:r w:rsidRPr="00B246CF">
              <w:t>Požadavky ke zkoušce: Předpokladem ke zkoušce je získání zápočtu po splnění výše uvedených povinností. Zkouška má formu písemnou, obsahem zkoušky jsou témata přednášek a seminářů. Z maximálního možného počtu dosažitelných bodů musí být dosaženo alespoň 60 % úspěšnosti.</w:t>
            </w:r>
          </w:p>
        </w:tc>
      </w:tr>
      <w:tr w:rsidR="00B246CF" w:rsidRPr="00B246CF" w:rsidTr="00BA48F0">
        <w:trPr>
          <w:trHeight w:val="70"/>
        </w:trPr>
        <w:tc>
          <w:tcPr>
            <w:tcW w:w="9855" w:type="dxa"/>
            <w:gridSpan w:val="8"/>
            <w:tcBorders>
              <w:top w:val="nil"/>
            </w:tcBorders>
          </w:tcPr>
          <w:p w:rsidR="00B246CF" w:rsidRPr="00B246CF" w:rsidRDefault="00B246CF" w:rsidP="00B246CF">
            <w:pPr>
              <w:jc w:val="both"/>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B246CF">
            <w:pPr>
              <w:jc w:val="both"/>
            </w:pPr>
            <w:r w:rsidRPr="00B246CF">
              <w:t>doc. Ing. Adriana Knápková,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jc w:val="both"/>
              <w:rPr>
                <w:b/>
              </w:rPr>
            </w:pPr>
            <w:r w:rsidRPr="00B246CF">
              <w:rPr>
                <w:b/>
              </w:rPr>
              <w:t>Zapojení garanta do výuky předmětu</w:t>
            </w:r>
          </w:p>
        </w:tc>
        <w:tc>
          <w:tcPr>
            <w:tcW w:w="6769" w:type="dxa"/>
            <w:gridSpan w:val="7"/>
            <w:tcBorders>
              <w:top w:val="nil"/>
            </w:tcBorders>
          </w:tcPr>
          <w:p w:rsidR="00B246CF" w:rsidRPr="00B246CF" w:rsidRDefault="00B246CF" w:rsidP="00B246CF">
            <w:pPr>
              <w:jc w:val="both"/>
            </w:pPr>
            <w:r w:rsidRPr="00B246CF">
              <w:t>Garant se podílí na přednášení v rozsahu 60 %, dále stanovuje koncepci seminářů a dohlíží na jejich jednotné vedení.</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B246CF">
            <w:pPr>
              <w:jc w:val="both"/>
            </w:pPr>
            <w:r w:rsidRPr="00B246CF">
              <w:t>doc. Ing. Adriana Knápková, Ph.D. – přednášky (60%), Ing. Pře</w:t>
            </w:r>
            <w:r w:rsidR="00BF3B54">
              <w:t>mysl Pálka, Ph.D. – přednášky (3</w:t>
            </w:r>
            <w:r w:rsidRPr="00B246CF">
              <w:t>0%)</w:t>
            </w:r>
            <w:r w:rsidR="00BF3B54">
              <w:t xml:space="preserve">, Ing. Daniel Remeš, Ph.D. – přednášky (10%) </w:t>
            </w:r>
            <w:r w:rsidR="003217D2">
              <w:t>– ext.</w:t>
            </w:r>
          </w:p>
        </w:tc>
      </w:tr>
      <w:tr w:rsidR="00B246CF" w:rsidRPr="00B246CF" w:rsidTr="00BA48F0">
        <w:trPr>
          <w:trHeight w:val="88"/>
        </w:trPr>
        <w:tc>
          <w:tcPr>
            <w:tcW w:w="9855" w:type="dxa"/>
            <w:gridSpan w:val="8"/>
            <w:tcBorders>
              <w:top w:val="nil"/>
            </w:tcBorders>
          </w:tcPr>
          <w:p w:rsidR="00B246CF" w:rsidRPr="00B246CF" w:rsidRDefault="00B246CF" w:rsidP="00B246CF">
            <w:pPr>
              <w:jc w:val="both"/>
              <w:rPr>
                <w:sz w:val="16"/>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Předmět je zaměřen na finanční řízení a rozhodování podniku. Pozornost je věnována majetkové a finanční struktuře podniku, výnosům, nákladům, 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Charakteristika podnikových financí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Časová hodnota peněz a riziko ve finančním rozhodování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Majetková a finanční struktura podniku. Výnosy, náklady a zisk. Cash flow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Finanční analýza podniku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Řízení oběžného majetku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Zdroje a formy krátkodobého financování</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Investiční rozhodování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Dlouhodobé financování investičního majetku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Náklady kapitálu. Kapitálová struktura a její optimalizace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Podnikový zisk a dividendová politika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Finanční plánování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Oceňování podniku</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1497"/>
        </w:trPr>
        <w:tc>
          <w:tcPr>
            <w:tcW w:w="9855" w:type="dxa"/>
            <w:gridSpan w:val="8"/>
            <w:tcBorders>
              <w:top w:val="nil"/>
            </w:tcBorders>
          </w:tcPr>
          <w:p w:rsidR="00B246CF" w:rsidRPr="00B246CF" w:rsidRDefault="00B246CF" w:rsidP="00B246CF">
            <w:pPr>
              <w:jc w:val="both"/>
              <w:rPr>
                <w:b/>
              </w:rPr>
            </w:pPr>
            <w:r w:rsidRPr="00B246CF">
              <w:rPr>
                <w:b/>
              </w:rPr>
              <w:t>Povinná literatura</w:t>
            </w:r>
          </w:p>
          <w:p w:rsidR="00B246CF" w:rsidRPr="00B246CF" w:rsidRDefault="00B246CF" w:rsidP="00B246CF">
            <w:pPr>
              <w:jc w:val="both"/>
            </w:pPr>
            <w:r w:rsidRPr="00B246CF">
              <w:t xml:space="preserve">BREALEY, R. A., MYERS, S. C., ALLEN, F. </w:t>
            </w:r>
            <w:r w:rsidRPr="00B246CF">
              <w:rPr>
                <w:i/>
              </w:rPr>
              <w:t>Principles of corporate finance</w:t>
            </w:r>
            <w:r w:rsidRPr="00B246CF">
              <w:t>. Twelfth edition. New York: McGraw-Hill Education, 2017, 896 p. ISBN 978-1-259-25333-1.</w:t>
            </w:r>
          </w:p>
          <w:p w:rsidR="00B246CF" w:rsidRPr="00B246CF" w:rsidRDefault="00B246CF" w:rsidP="00B246CF">
            <w:pPr>
              <w:jc w:val="both"/>
            </w:pPr>
            <w:r w:rsidRPr="00B246CF">
              <w:t xml:space="preserve">ROSS, S. A., WESTERFIELD, R., JORDAN, B. D. </w:t>
            </w:r>
            <w:r w:rsidRPr="00B246CF">
              <w:rPr>
                <w:i/>
              </w:rPr>
              <w:t>Fundamentals of corporate finance</w:t>
            </w:r>
            <w:r w:rsidRPr="00B246CF">
              <w:t>. Eleventh edition. New York: McGraw-Hill Education, 2016, 913 p. ISBN 978-0-07-786170-4.</w:t>
            </w:r>
          </w:p>
          <w:p w:rsidR="00B246CF" w:rsidRPr="00B246CF" w:rsidRDefault="00B246CF" w:rsidP="00B246CF">
            <w:pPr>
              <w:jc w:val="both"/>
              <w:rPr>
                <w:b/>
              </w:rPr>
            </w:pPr>
            <w:r w:rsidRPr="00B246CF">
              <w:rPr>
                <w:b/>
              </w:rPr>
              <w:t>Doporučená literatura</w:t>
            </w:r>
          </w:p>
          <w:p w:rsidR="00B246CF" w:rsidRPr="00B246CF" w:rsidRDefault="00B246CF" w:rsidP="00B246CF">
            <w:pPr>
              <w:jc w:val="both"/>
            </w:pPr>
            <w:r w:rsidRPr="00B246CF">
              <w:t xml:space="preserve">BERK, J. B., DEMARZO, P. M. </w:t>
            </w:r>
            <w:r w:rsidRPr="00B246CF">
              <w:rPr>
                <w:i/>
              </w:rPr>
              <w:t>Corporate finance</w:t>
            </w:r>
            <w:r w:rsidRPr="00B246CF">
              <w:t>. Third edition. Harlow: Pearson Education Limited, 2014, 1104 p. ISBN 978-0-273-79202-4.</w:t>
            </w:r>
          </w:p>
          <w:p w:rsidR="00B246CF" w:rsidRPr="00B246CF" w:rsidRDefault="00B246CF" w:rsidP="00B246CF">
            <w:pPr>
              <w:jc w:val="both"/>
            </w:pPr>
            <w:r w:rsidRPr="00B246CF">
              <w:t xml:space="preserve">DAMODARAN, A. </w:t>
            </w:r>
            <w:r w:rsidRPr="00B246CF">
              <w:rPr>
                <w:i/>
              </w:rPr>
              <w:t>Applied corporate finance</w:t>
            </w:r>
            <w:r w:rsidRPr="00B246CF">
              <w:t>. 4th ed. Hoboken: Wiley, 2014, 583 p. ISBN 978-1-118-80893-1.</w:t>
            </w:r>
          </w:p>
          <w:p w:rsidR="00B246CF" w:rsidRPr="00B246CF" w:rsidRDefault="00B246CF" w:rsidP="00B246CF">
            <w:pPr>
              <w:jc w:val="both"/>
            </w:pPr>
            <w:r w:rsidRPr="00B246CF">
              <w:t xml:space="preserve">DAMODARAN, A. </w:t>
            </w:r>
            <w:r w:rsidRPr="00B246CF">
              <w:rPr>
                <w:i/>
              </w:rPr>
              <w:t>Investment valuation: tools and techniques for determining the value of any asset</w:t>
            </w:r>
            <w:r w:rsidRPr="00B246CF">
              <w:t>. Third edition. Hoboken: Wiley, 2012, 874 p. ISBN 978-1-118-01152-2.</w:t>
            </w:r>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t>Rozsah konzultací (soustředění)</w:t>
            </w:r>
          </w:p>
        </w:tc>
        <w:tc>
          <w:tcPr>
            <w:tcW w:w="889" w:type="dxa"/>
            <w:tcBorders>
              <w:top w:val="single" w:sz="2" w:space="0" w:color="auto"/>
            </w:tcBorders>
          </w:tcPr>
          <w:p w:rsidR="00B246CF" w:rsidRPr="00B246CF" w:rsidRDefault="00B246CF" w:rsidP="00B246CF">
            <w:pPr>
              <w:jc w:val="both"/>
            </w:pPr>
            <w:r w:rsidRPr="00B246CF">
              <w:t>20</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566"/>
        </w:trPr>
        <w:tc>
          <w:tcPr>
            <w:tcW w:w="9855" w:type="dxa"/>
            <w:gridSpan w:val="8"/>
          </w:tcPr>
          <w:p w:rsidR="00B246CF" w:rsidRPr="00B246CF" w:rsidRDefault="00B246CF" w:rsidP="00B246CF">
            <w:pPr>
              <w:jc w:val="both"/>
            </w:pPr>
            <w:r w:rsidRPr="00B246CF">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511F2" w:rsidRPr="00F511F2" w:rsidTr="00BA48F0">
        <w:tc>
          <w:tcPr>
            <w:tcW w:w="9855" w:type="dxa"/>
            <w:gridSpan w:val="8"/>
            <w:tcBorders>
              <w:bottom w:val="double" w:sz="4" w:space="0" w:color="auto"/>
            </w:tcBorders>
            <w:shd w:val="clear" w:color="auto" w:fill="BDD6EE"/>
          </w:tcPr>
          <w:p w:rsidR="00F511F2" w:rsidRPr="00F511F2" w:rsidRDefault="00F511F2" w:rsidP="00F511F2">
            <w:pPr>
              <w:jc w:val="both"/>
              <w:rPr>
                <w:b/>
                <w:sz w:val="28"/>
              </w:rPr>
            </w:pPr>
            <w:r w:rsidRPr="00F511F2">
              <w:lastRenderedPageBreak/>
              <w:br w:type="page"/>
            </w:r>
            <w:r w:rsidRPr="00F511F2">
              <w:rPr>
                <w:b/>
                <w:sz w:val="28"/>
              </w:rPr>
              <w:t>B-III – Charakteristika studijního předmětu</w:t>
            </w:r>
          </w:p>
        </w:tc>
      </w:tr>
      <w:tr w:rsidR="00F511F2" w:rsidRPr="00F511F2" w:rsidTr="00BA48F0">
        <w:tc>
          <w:tcPr>
            <w:tcW w:w="3086" w:type="dxa"/>
            <w:tcBorders>
              <w:top w:val="double" w:sz="4" w:space="0" w:color="auto"/>
            </w:tcBorders>
            <w:shd w:val="clear" w:color="auto" w:fill="F7CAAC"/>
          </w:tcPr>
          <w:p w:rsidR="00F511F2" w:rsidRPr="00F511F2" w:rsidRDefault="00F511F2" w:rsidP="00F511F2">
            <w:pPr>
              <w:jc w:val="both"/>
              <w:rPr>
                <w:b/>
              </w:rPr>
            </w:pPr>
            <w:r w:rsidRPr="00F511F2">
              <w:rPr>
                <w:b/>
              </w:rPr>
              <w:t>Název studijního předmětu</w:t>
            </w:r>
          </w:p>
        </w:tc>
        <w:tc>
          <w:tcPr>
            <w:tcW w:w="6769" w:type="dxa"/>
            <w:gridSpan w:val="7"/>
            <w:tcBorders>
              <w:top w:val="double" w:sz="4" w:space="0" w:color="auto"/>
            </w:tcBorders>
          </w:tcPr>
          <w:p w:rsidR="00F511F2" w:rsidRPr="00F511F2" w:rsidRDefault="00F511F2" w:rsidP="00F511F2">
            <w:pPr>
              <w:jc w:val="both"/>
            </w:pPr>
            <w:r w:rsidRPr="00F511F2">
              <w:t>Investiční strategie</w:t>
            </w:r>
          </w:p>
        </w:tc>
      </w:tr>
      <w:tr w:rsidR="00F511F2" w:rsidRPr="00F511F2" w:rsidTr="00BA48F0">
        <w:trPr>
          <w:trHeight w:val="249"/>
        </w:trPr>
        <w:tc>
          <w:tcPr>
            <w:tcW w:w="3086" w:type="dxa"/>
            <w:shd w:val="clear" w:color="auto" w:fill="F7CAAC"/>
          </w:tcPr>
          <w:p w:rsidR="00F511F2" w:rsidRPr="00F511F2" w:rsidRDefault="00F511F2" w:rsidP="00F511F2">
            <w:pPr>
              <w:jc w:val="both"/>
              <w:rPr>
                <w:b/>
              </w:rPr>
            </w:pPr>
            <w:r w:rsidRPr="00F511F2">
              <w:rPr>
                <w:b/>
              </w:rPr>
              <w:t>Typ předmětu</w:t>
            </w:r>
          </w:p>
        </w:tc>
        <w:tc>
          <w:tcPr>
            <w:tcW w:w="3406" w:type="dxa"/>
            <w:gridSpan w:val="4"/>
          </w:tcPr>
          <w:p w:rsidR="00F511F2" w:rsidRPr="00F511F2" w:rsidRDefault="007521C2" w:rsidP="007521C2">
            <w:pPr>
              <w:jc w:val="both"/>
            </w:pPr>
            <w:r w:rsidRPr="00B246CF">
              <w:t>povinný „</w:t>
            </w:r>
            <w:r>
              <w:t>P</w:t>
            </w:r>
            <w:r w:rsidRPr="00B246CF">
              <w:t>Z“</w:t>
            </w:r>
          </w:p>
        </w:tc>
        <w:tc>
          <w:tcPr>
            <w:tcW w:w="2695" w:type="dxa"/>
            <w:gridSpan w:val="2"/>
            <w:shd w:val="clear" w:color="auto" w:fill="F7CAAC"/>
          </w:tcPr>
          <w:p w:rsidR="00F511F2" w:rsidRPr="00F511F2" w:rsidRDefault="00F511F2" w:rsidP="00F511F2">
            <w:pPr>
              <w:jc w:val="both"/>
            </w:pPr>
            <w:r w:rsidRPr="00F511F2">
              <w:rPr>
                <w:b/>
              </w:rPr>
              <w:t>doporučený ročník / semestr</w:t>
            </w:r>
          </w:p>
        </w:tc>
        <w:tc>
          <w:tcPr>
            <w:tcW w:w="668" w:type="dxa"/>
          </w:tcPr>
          <w:p w:rsidR="00F511F2" w:rsidRPr="00F511F2" w:rsidRDefault="00F511F2" w:rsidP="00F511F2">
            <w:pPr>
              <w:jc w:val="both"/>
            </w:pPr>
            <w:r w:rsidRPr="00F511F2">
              <w:t>3/Z</w:t>
            </w:r>
          </w:p>
        </w:tc>
      </w:tr>
      <w:tr w:rsidR="00F511F2" w:rsidRPr="00F511F2" w:rsidTr="00BA48F0">
        <w:tc>
          <w:tcPr>
            <w:tcW w:w="3086" w:type="dxa"/>
            <w:shd w:val="clear" w:color="auto" w:fill="F7CAAC"/>
          </w:tcPr>
          <w:p w:rsidR="00F511F2" w:rsidRPr="00F511F2" w:rsidRDefault="00F511F2" w:rsidP="00F511F2">
            <w:pPr>
              <w:jc w:val="both"/>
              <w:rPr>
                <w:b/>
              </w:rPr>
            </w:pPr>
            <w:r w:rsidRPr="00F511F2">
              <w:rPr>
                <w:b/>
              </w:rPr>
              <w:t>Rozsah studijního předmětu</w:t>
            </w:r>
          </w:p>
        </w:tc>
        <w:tc>
          <w:tcPr>
            <w:tcW w:w="1701" w:type="dxa"/>
            <w:gridSpan w:val="2"/>
          </w:tcPr>
          <w:p w:rsidR="00F511F2" w:rsidRPr="00F511F2" w:rsidRDefault="00F511F2" w:rsidP="007521C2">
            <w:pPr>
              <w:jc w:val="both"/>
            </w:pPr>
            <w:r w:rsidRPr="00F511F2">
              <w:t>26p</w:t>
            </w:r>
            <w:r w:rsidR="007521C2">
              <w:t xml:space="preserve"> +</w:t>
            </w:r>
            <w:r w:rsidRPr="00F511F2">
              <w:t xml:space="preserve"> 13s</w:t>
            </w:r>
          </w:p>
        </w:tc>
        <w:tc>
          <w:tcPr>
            <w:tcW w:w="889" w:type="dxa"/>
            <w:shd w:val="clear" w:color="auto" w:fill="F7CAAC"/>
          </w:tcPr>
          <w:p w:rsidR="00F511F2" w:rsidRPr="00F511F2" w:rsidRDefault="00F511F2" w:rsidP="00F511F2">
            <w:pPr>
              <w:jc w:val="both"/>
              <w:rPr>
                <w:b/>
              </w:rPr>
            </w:pPr>
            <w:r w:rsidRPr="00F511F2">
              <w:rPr>
                <w:b/>
              </w:rPr>
              <w:t xml:space="preserve">hod. </w:t>
            </w:r>
          </w:p>
        </w:tc>
        <w:tc>
          <w:tcPr>
            <w:tcW w:w="816" w:type="dxa"/>
          </w:tcPr>
          <w:p w:rsidR="00F511F2" w:rsidRPr="00F511F2" w:rsidRDefault="007521C2" w:rsidP="007521C2">
            <w:pPr>
              <w:jc w:val="both"/>
            </w:pPr>
            <w:r>
              <w:t>39</w:t>
            </w:r>
          </w:p>
        </w:tc>
        <w:tc>
          <w:tcPr>
            <w:tcW w:w="2156" w:type="dxa"/>
            <w:shd w:val="clear" w:color="auto" w:fill="F7CAAC"/>
          </w:tcPr>
          <w:p w:rsidR="00F511F2" w:rsidRPr="00F511F2" w:rsidRDefault="00F511F2" w:rsidP="00F511F2">
            <w:pPr>
              <w:jc w:val="both"/>
              <w:rPr>
                <w:b/>
              </w:rPr>
            </w:pPr>
            <w:r w:rsidRPr="00F511F2">
              <w:rPr>
                <w:b/>
              </w:rPr>
              <w:t>kreditů</w:t>
            </w:r>
          </w:p>
        </w:tc>
        <w:tc>
          <w:tcPr>
            <w:tcW w:w="1207" w:type="dxa"/>
            <w:gridSpan w:val="2"/>
          </w:tcPr>
          <w:p w:rsidR="00F511F2" w:rsidRPr="00F511F2" w:rsidRDefault="00F511F2" w:rsidP="00F511F2">
            <w:pPr>
              <w:jc w:val="both"/>
            </w:pPr>
            <w:r w:rsidRPr="00F511F2">
              <w:t>5</w:t>
            </w:r>
          </w:p>
        </w:tc>
      </w:tr>
      <w:tr w:rsidR="00F511F2" w:rsidRPr="00F511F2" w:rsidTr="00BA48F0">
        <w:tc>
          <w:tcPr>
            <w:tcW w:w="3086" w:type="dxa"/>
            <w:shd w:val="clear" w:color="auto" w:fill="F7CAAC"/>
          </w:tcPr>
          <w:p w:rsidR="00F511F2" w:rsidRPr="00F511F2" w:rsidRDefault="00F511F2" w:rsidP="00F511F2">
            <w:pPr>
              <w:jc w:val="both"/>
              <w:rPr>
                <w:b/>
              </w:rPr>
            </w:pPr>
            <w:r w:rsidRPr="00F511F2">
              <w:rPr>
                <w:b/>
              </w:rPr>
              <w:t>Prerekvizity, korekvizity, ekvivalence</w:t>
            </w:r>
          </w:p>
        </w:tc>
        <w:tc>
          <w:tcPr>
            <w:tcW w:w="6769" w:type="dxa"/>
            <w:gridSpan w:val="7"/>
          </w:tcPr>
          <w:p w:rsidR="00F511F2" w:rsidRPr="00F511F2" w:rsidRDefault="00F511F2" w:rsidP="00F511F2">
            <w:pPr>
              <w:jc w:val="both"/>
            </w:pPr>
            <w:r w:rsidRPr="00F511F2">
              <w:t>Ekvivalence (Investment Strategies)</w:t>
            </w:r>
          </w:p>
        </w:tc>
      </w:tr>
      <w:tr w:rsidR="00F511F2" w:rsidRPr="00F511F2" w:rsidTr="00BA48F0">
        <w:tc>
          <w:tcPr>
            <w:tcW w:w="3086" w:type="dxa"/>
            <w:shd w:val="clear" w:color="auto" w:fill="F7CAAC"/>
          </w:tcPr>
          <w:p w:rsidR="00F511F2" w:rsidRPr="00F511F2" w:rsidRDefault="00F511F2" w:rsidP="00F511F2">
            <w:pPr>
              <w:jc w:val="both"/>
              <w:rPr>
                <w:b/>
              </w:rPr>
            </w:pPr>
            <w:r w:rsidRPr="00F511F2">
              <w:rPr>
                <w:b/>
              </w:rPr>
              <w:t>Způsob ověření studijních výsledků</w:t>
            </w:r>
          </w:p>
        </w:tc>
        <w:tc>
          <w:tcPr>
            <w:tcW w:w="3406" w:type="dxa"/>
            <w:gridSpan w:val="4"/>
          </w:tcPr>
          <w:p w:rsidR="00F511F2" w:rsidRPr="00F511F2" w:rsidRDefault="007521C2" w:rsidP="007521C2">
            <w:pPr>
              <w:jc w:val="both"/>
              <w:rPr>
                <w:lang w:val="af-ZA"/>
              </w:rPr>
            </w:pPr>
            <w:r>
              <w:t>zápočet, z</w:t>
            </w:r>
            <w:r w:rsidR="00F511F2" w:rsidRPr="00F511F2">
              <w:t>kou</w:t>
            </w:r>
            <w:r w:rsidR="00F511F2" w:rsidRPr="00F511F2">
              <w:rPr>
                <w:lang w:val="af-ZA"/>
              </w:rPr>
              <w:t>ška</w:t>
            </w:r>
          </w:p>
        </w:tc>
        <w:tc>
          <w:tcPr>
            <w:tcW w:w="2156" w:type="dxa"/>
            <w:shd w:val="clear" w:color="auto" w:fill="F7CAAC"/>
          </w:tcPr>
          <w:p w:rsidR="00F511F2" w:rsidRPr="00F511F2" w:rsidRDefault="00F511F2" w:rsidP="00F511F2">
            <w:pPr>
              <w:jc w:val="both"/>
              <w:rPr>
                <w:b/>
              </w:rPr>
            </w:pPr>
            <w:r w:rsidRPr="00F511F2">
              <w:rPr>
                <w:b/>
              </w:rPr>
              <w:t>Forma výuky</w:t>
            </w:r>
          </w:p>
        </w:tc>
        <w:tc>
          <w:tcPr>
            <w:tcW w:w="1207" w:type="dxa"/>
            <w:gridSpan w:val="2"/>
          </w:tcPr>
          <w:p w:rsidR="00F511F2" w:rsidRPr="00F511F2" w:rsidRDefault="007521C2" w:rsidP="00F511F2">
            <w:pPr>
              <w:jc w:val="both"/>
            </w:pPr>
            <w:r>
              <w:t>p</w:t>
            </w:r>
            <w:r w:rsidR="00F511F2" w:rsidRPr="00F511F2">
              <w:t>řednáška,</w:t>
            </w:r>
          </w:p>
          <w:p w:rsidR="00F511F2" w:rsidRPr="00F511F2" w:rsidRDefault="00F511F2" w:rsidP="00F511F2">
            <w:pPr>
              <w:jc w:val="both"/>
            </w:pPr>
            <w:r w:rsidRPr="00F511F2">
              <w:t>seminář</w:t>
            </w:r>
          </w:p>
        </w:tc>
      </w:tr>
      <w:tr w:rsidR="00F511F2" w:rsidRPr="00F511F2" w:rsidTr="00BA48F0">
        <w:tc>
          <w:tcPr>
            <w:tcW w:w="3086" w:type="dxa"/>
            <w:shd w:val="clear" w:color="auto" w:fill="F7CAAC"/>
          </w:tcPr>
          <w:p w:rsidR="00F511F2" w:rsidRPr="00F511F2" w:rsidRDefault="00F511F2" w:rsidP="00F511F2">
            <w:pPr>
              <w:jc w:val="both"/>
              <w:rPr>
                <w:b/>
              </w:rPr>
            </w:pPr>
            <w:r w:rsidRPr="00F511F2">
              <w:rPr>
                <w:b/>
              </w:rPr>
              <w:t>Forma způsobu ověření studijních výsledků a další požadavky na studenta</w:t>
            </w:r>
          </w:p>
        </w:tc>
        <w:tc>
          <w:tcPr>
            <w:tcW w:w="6769" w:type="dxa"/>
            <w:gridSpan w:val="7"/>
            <w:tcBorders>
              <w:bottom w:val="nil"/>
            </w:tcBorders>
          </w:tcPr>
          <w:p w:rsidR="00F511F2" w:rsidRPr="00F511F2" w:rsidRDefault="00F511F2" w:rsidP="00F511F2">
            <w:pPr>
              <w:jc w:val="both"/>
            </w:pPr>
            <w:r w:rsidRPr="00F511F2">
              <w:t>Způsob zakončení předmětu – zkouška</w:t>
            </w:r>
          </w:p>
          <w:p w:rsidR="00F511F2" w:rsidRPr="00F511F2" w:rsidRDefault="00F511F2" w:rsidP="00F511F2">
            <w:pPr>
              <w:jc w:val="both"/>
            </w:pPr>
            <w:r w:rsidRPr="00F511F2">
              <w:t xml:space="preserve">Požadavky k získání zápočtu: minimálně 80% aktivní účast a akceptace seminární práce, minimálně 60 % bodů ze zápočtového testu </w:t>
            </w:r>
          </w:p>
          <w:p w:rsidR="00F511F2" w:rsidRPr="00F511F2" w:rsidRDefault="00F511F2" w:rsidP="00F511F2">
            <w:pPr>
              <w:jc w:val="both"/>
              <w:rPr>
                <w:rFonts w:ascii="Tahoma" w:hAnsi="Tahoma" w:cs="Tahoma"/>
                <w:color w:val="000000"/>
                <w:sz w:val="17"/>
                <w:szCs w:val="17"/>
                <w:shd w:val="clear" w:color="auto" w:fill="FFFFFF"/>
              </w:rPr>
            </w:pPr>
            <w:r w:rsidRPr="00F511F2">
              <w:t>Požadavky k získání zkoušky: zkouška kombinovaná – písemná a ústní část (požadována je minimálně 60% úspěšnost)</w:t>
            </w:r>
          </w:p>
        </w:tc>
      </w:tr>
      <w:tr w:rsidR="00F511F2" w:rsidRPr="00F511F2" w:rsidTr="00BA48F0">
        <w:trPr>
          <w:trHeight w:val="60"/>
        </w:trPr>
        <w:tc>
          <w:tcPr>
            <w:tcW w:w="9855" w:type="dxa"/>
            <w:gridSpan w:val="8"/>
            <w:tcBorders>
              <w:top w:val="nil"/>
            </w:tcBorders>
          </w:tcPr>
          <w:p w:rsidR="00F511F2" w:rsidRPr="00F511F2" w:rsidRDefault="00F511F2" w:rsidP="00F511F2">
            <w:pPr>
              <w:jc w:val="both"/>
            </w:pPr>
          </w:p>
        </w:tc>
      </w:tr>
      <w:tr w:rsidR="00F511F2" w:rsidRPr="00F511F2" w:rsidTr="00BA48F0">
        <w:trPr>
          <w:trHeight w:val="197"/>
        </w:trPr>
        <w:tc>
          <w:tcPr>
            <w:tcW w:w="3086" w:type="dxa"/>
            <w:tcBorders>
              <w:top w:val="nil"/>
            </w:tcBorders>
            <w:shd w:val="clear" w:color="auto" w:fill="F7CAAC"/>
          </w:tcPr>
          <w:p w:rsidR="00F511F2" w:rsidRPr="00F511F2" w:rsidRDefault="00F511F2" w:rsidP="00F511F2">
            <w:pPr>
              <w:jc w:val="both"/>
              <w:rPr>
                <w:b/>
              </w:rPr>
            </w:pPr>
            <w:r w:rsidRPr="00F511F2">
              <w:rPr>
                <w:b/>
              </w:rPr>
              <w:t>Garant předmětu</w:t>
            </w:r>
          </w:p>
        </w:tc>
        <w:tc>
          <w:tcPr>
            <w:tcW w:w="6769" w:type="dxa"/>
            <w:gridSpan w:val="7"/>
            <w:tcBorders>
              <w:top w:val="nil"/>
            </w:tcBorders>
          </w:tcPr>
          <w:p w:rsidR="00F511F2" w:rsidRPr="00F511F2" w:rsidRDefault="00F511F2" w:rsidP="00F511F2">
            <w:pPr>
              <w:jc w:val="both"/>
              <w:rPr>
                <w:rFonts w:ascii="Tahoma" w:hAnsi="Tahoma" w:cs="Tahoma"/>
                <w:color w:val="000000"/>
                <w:sz w:val="17"/>
                <w:szCs w:val="17"/>
                <w:shd w:val="clear" w:color="auto" w:fill="FFFFFF"/>
              </w:rPr>
            </w:pPr>
            <w:r w:rsidRPr="00F511F2">
              <w:t>Ing. Jana Vychytilová, Ph.D.</w:t>
            </w:r>
          </w:p>
        </w:tc>
      </w:tr>
      <w:tr w:rsidR="00F511F2" w:rsidRPr="00F511F2" w:rsidTr="00BA48F0">
        <w:trPr>
          <w:trHeight w:val="243"/>
        </w:trPr>
        <w:tc>
          <w:tcPr>
            <w:tcW w:w="3086" w:type="dxa"/>
            <w:tcBorders>
              <w:top w:val="nil"/>
            </w:tcBorders>
            <w:shd w:val="clear" w:color="auto" w:fill="F7CAAC"/>
          </w:tcPr>
          <w:p w:rsidR="00F511F2" w:rsidRPr="00F511F2" w:rsidRDefault="00F511F2" w:rsidP="00F511F2">
            <w:pPr>
              <w:jc w:val="both"/>
              <w:rPr>
                <w:b/>
              </w:rPr>
            </w:pPr>
            <w:r w:rsidRPr="00F511F2">
              <w:rPr>
                <w:b/>
              </w:rPr>
              <w:t>Zapojení garanta do výuky předmětu</w:t>
            </w:r>
          </w:p>
        </w:tc>
        <w:tc>
          <w:tcPr>
            <w:tcW w:w="6769" w:type="dxa"/>
            <w:gridSpan w:val="7"/>
            <w:tcBorders>
              <w:top w:val="nil"/>
            </w:tcBorders>
          </w:tcPr>
          <w:p w:rsidR="00F511F2" w:rsidRPr="00F511F2" w:rsidRDefault="00F511F2" w:rsidP="00F511F2">
            <w:pPr>
              <w:jc w:val="both"/>
            </w:pPr>
            <w:r w:rsidRPr="00F511F2">
              <w:t>Garant se podílí na výuce v rozsahu 100%, dále stanovuje koncepci seminářů a dohlíží na jejich jednotné vedení.</w:t>
            </w:r>
          </w:p>
        </w:tc>
      </w:tr>
      <w:tr w:rsidR="00F511F2" w:rsidRPr="00F511F2" w:rsidTr="00BA48F0">
        <w:tc>
          <w:tcPr>
            <w:tcW w:w="3086" w:type="dxa"/>
            <w:shd w:val="clear" w:color="auto" w:fill="F7CAAC"/>
          </w:tcPr>
          <w:p w:rsidR="00F511F2" w:rsidRPr="00F511F2" w:rsidRDefault="00F511F2" w:rsidP="00F511F2">
            <w:pPr>
              <w:jc w:val="both"/>
              <w:rPr>
                <w:b/>
              </w:rPr>
            </w:pPr>
            <w:r w:rsidRPr="00F511F2">
              <w:rPr>
                <w:b/>
              </w:rPr>
              <w:t>Vyučující</w:t>
            </w:r>
          </w:p>
        </w:tc>
        <w:tc>
          <w:tcPr>
            <w:tcW w:w="6769" w:type="dxa"/>
            <w:gridSpan w:val="7"/>
            <w:tcBorders>
              <w:bottom w:val="nil"/>
            </w:tcBorders>
          </w:tcPr>
          <w:p w:rsidR="00F511F2" w:rsidRPr="00F511F2" w:rsidRDefault="00F511F2" w:rsidP="00F511F2">
            <w:pPr>
              <w:jc w:val="both"/>
              <w:rPr>
                <w:rFonts w:ascii="Tahoma" w:hAnsi="Tahoma" w:cs="Tahoma"/>
                <w:color w:val="000000"/>
                <w:sz w:val="17"/>
                <w:szCs w:val="17"/>
                <w:shd w:val="clear" w:color="auto" w:fill="FFFFFF"/>
              </w:rPr>
            </w:pPr>
            <w:r w:rsidRPr="00F511F2">
              <w:t>Ing. Jana Vychytilová, Ph.D. - semináře (100%)</w:t>
            </w:r>
          </w:p>
        </w:tc>
      </w:tr>
      <w:tr w:rsidR="00F511F2" w:rsidRPr="00F511F2" w:rsidTr="00BA48F0">
        <w:tc>
          <w:tcPr>
            <w:tcW w:w="3086" w:type="dxa"/>
            <w:shd w:val="clear" w:color="auto" w:fill="F7CAAC"/>
          </w:tcPr>
          <w:p w:rsidR="00F511F2" w:rsidRPr="00F511F2" w:rsidRDefault="00F511F2" w:rsidP="00F511F2">
            <w:pPr>
              <w:jc w:val="both"/>
              <w:rPr>
                <w:b/>
              </w:rPr>
            </w:pPr>
            <w:r w:rsidRPr="00F511F2">
              <w:rPr>
                <w:b/>
              </w:rPr>
              <w:t>Stručná anotace předmětu</w:t>
            </w:r>
          </w:p>
        </w:tc>
        <w:tc>
          <w:tcPr>
            <w:tcW w:w="6769" w:type="dxa"/>
            <w:gridSpan w:val="7"/>
            <w:tcBorders>
              <w:bottom w:val="nil"/>
            </w:tcBorders>
          </w:tcPr>
          <w:p w:rsidR="00F511F2" w:rsidRPr="00F511F2" w:rsidRDefault="00F511F2" w:rsidP="00F511F2">
            <w:pPr>
              <w:jc w:val="both"/>
            </w:pPr>
          </w:p>
        </w:tc>
      </w:tr>
      <w:tr w:rsidR="00F511F2" w:rsidRPr="00F511F2" w:rsidTr="001C7A68">
        <w:trPr>
          <w:trHeight w:val="3736"/>
        </w:trPr>
        <w:tc>
          <w:tcPr>
            <w:tcW w:w="9855" w:type="dxa"/>
            <w:gridSpan w:val="8"/>
            <w:tcBorders>
              <w:top w:val="nil"/>
              <w:bottom w:val="single" w:sz="12" w:space="0" w:color="auto"/>
            </w:tcBorders>
          </w:tcPr>
          <w:p w:rsidR="00F511F2" w:rsidRPr="00F511F2" w:rsidRDefault="00F511F2" w:rsidP="001C7A68">
            <w:pPr>
              <w:jc w:val="both"/>
            </w:pPr>
            <w:r w:rsidRPr="00F511F2">
              <w:t>Cílem předmětu je seznámit studenty se strategiemi k obchodování na finančních trzích. Ústřední pozornost je věnována zejména investičním strategiím hodnotovým, růstovým, a založených na technické analýze. Teoretické poznatky jsou vhodně doplněny o praktické příklady včetně deskripce postupů používaných v investiční sféře, včetně technik a investičních strategií využívaných manažery hedgeových fondů.</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Úvod do investičních strategií – investiční rozhodování a investiční strategie, časový horizont, pojetí rizika a očekávaného výnosu, money management, backtesting strategie, paper trading, správa a rebalancování portfolia</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Investice na dluhopisovém trhu – klasifikace dluhopisů, výnosová křivka, durace, rating</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Investice na akciovém trhu – klasifikace akcií, cena akcie, štěpení akcií, vnitřní hodnota</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Investice na měnovém trhu – měnový kurz, fixing, floating, forex</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Investiční strategie investičních fondů – přehled investičních strategií investičních fondů, statut fondu</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Strategie pro obchodování na finančním trhu I. – přehled zákadních investičních strategií, hodnotové, růstové, založené na technické analýze, založené na arbitrážích</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Strategie pro obchodování na finančním trhu II. – strategie pro obchodování na finančním trhu, DCF model, portfolio</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Strategie pro obchodování na finančním trhu III.</w:t>
            </w:r>
            <w:r w:rsidR="00660A04">
              <w:rPr>
                <w:rFonts w:eastAsia="Calibri"/>
                <w:lang w:eastAsia="en-US"/>
              </w:rPr>
              <w:t xml:space="preserve"> </w:t>
            </w:r>
            <w:r w:rsidRPr="00F511F2">
              <w:rPr>
                <w:rFonts w:eastAsia="Calibri"/>
                <w:lang w:eastAsia="en-US"/>
              </w:rPr>
              <w:t>- statistické koncepty a tržní návratnost, analýza časových řad, úvod do multi-faktorových modelů a moderní teorie portfolia, APT</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Úvod do finančních derivátů</w:t>
            </w:r>
          </w:p>
        </w:tc>
      </w:tr>
      <w:tr w:rsidR="00F511F2" w:rsidRPr="00F511F2" w:rsidTr="00BA48F0">
        <w:trPr>
          <w:trHeight w:val="265"/>
        </w:trPr>
        <w:tc>
          <w:tcPr>
            <w:tcW w:w="3653" w:type="dxa"/>
            <w:gridSpan w:val="2"/>
            <w:tcBorders>
              <w:top w:val="nil"/>
            </w:tcBorders>
            <w:shd w:val="clear" w:color="auto" w:fill="F7CAAC"/>
          </w:tcPr>
          <w:p w:rsidR="00F511F2" w:rsidRPr="00F511F2" w:rsidRDefault="00F511F2" w:rsidP="00F511F2">
            <w:pPr>
              <w:jc w:val="both"/>
            </w:pPr>
            <w:r w:rsidRPr="00F511F2">
              <w:rPr>
                <w:b/>
              </w:rPr>
              <w:t>Studijní literatura a studijní pomůcky</w:t>
            </w:r>
          </w:p>
        </w:tc>
        <w:tc>
          <w:tcPr>
            <w:tcW w:w="6202" w:type="dxa"/>
            <w:gridSpan w:val="6"/>
            <w:tcBorders>
              <w:top w:val="nil"/>
              <w:bottom w:val="nil"/>
            </w:tcBorders>
          </w:tcPr>
          <w:p w:rsidR="00F511F2" w:rsidRPr="00F511F2" w:rsidRDefault="00F511F2" w:rsidP="00F511F2">
            <w:pPr>
              <w:jc w:val="both"/>
            </w:pPr>
          </w:p>
        </w:tc>
      </w:tr>
      <w:tr w:rsidR="00F511F2" w:rsidRPr="00F511F2" w:rsidTr="00BA48F0">
        <w:trPr>
          <w:trHeight w:val="850"/>
        </w:trPr>
        <w:tc>
          <w:tcPr>
            <w:tcW w:w="9855" w:type="dxa"/>
            <w:gridSpan w:val="8"/>
            <w:tcBorders>
              <w:top w:val="nil"/>
            </w:tcBorders>
          </w:tcPr>
          <w:p w:rsidR="00F511F2" w:rsidRPr="00F511F2" w:rsidRDefault="00F511F2" w:rsidP="00F511F2">
            <w:pPr>
              <w:jc w:val="both"/>
              <w:rPr>
                <w:b/>
              </w:rPr>
            </w:pPr>
            <w:r w:rsidRPr="00F511F2">
              <w:rPr>
                <w:b/>
              </w:rPr>
              <w:t>Povinná literatura</w:t>
            </w:r>
          </w:p>
          <w:p w:rsidR="00F511F2" w:rsidRPr="00F511F2" w:rsidRDefault="00F511F2" w:rsidP="00F511F2">
            <w:pPr>
              <w:jc w:val="both"/>
            </w:pPr>
            <w:r w:rsidRPr="00F511F2">
              <w:rPr>
                <w:color w:val="000000"/>
                <w:lang w:val="en-US" w:eastAsia="en-US"/>
              </w:rPr>
              <w:t xml:space="preserve">DAMODARAN, A. </w:t>
            </w:r>
            <w:r w:rsidRPr="00F511F2">
              <w:rPr>
                <w:i/>
                <w:color w:val="000000"/>
                <w:lang w:val="en-US" w:eastAsia="en-US"/>
              </w:rPr>
              <w:t>A. Investment philosophies: successful strategies and the investors who made them work</w:t>
            </w:r>
            <w:r w:rsidRPr="00F511F2">
              <w:rPr>
                <w:color w:val="000000"/>
                <w:lang w:val="en-US" w:eastAsia="en-US"/>
              </w:rPr>
              <w:t>. 2</w:t>
            </w:r>
            <w:r w:rsidRPr="00F511F2">
              <w:rPr>
                <w:color w:val="000000"/>
                <w:vertAlign w:val="superscript"/>
                <w:lang w:val="en-US" w:eastAsia="en-US"/>
              </w:rPr>
              <w:t>nd</w:t>
            </w:r>
            <w:r w:rsidRPr="00F511F2">
              <w:rPr>
                <w:color w:val="000000"/>
                <w:lang w:val="en-US" w:eastAsia="en-US"/>
              </w:rPr>
              <w:t xml:space="preserve"> ed. 2012. 609 s. ISBN </w:t>
            </w:r>
            <w:r w:rsidRPr="00F511F2">
              <w:t>978-1-118-01151-5.</w:t>
            </w:r>
          </w:p>
          <w:p w:rsidR="00F511F2" w:rsidRPr="00F511F2" w:rsidRDefault="00F511F2" w:rsidP="00F511F2">
            <w:pPr>
              <w:jc w:val="both"/>
              <w:rPr>
                <w:color w:val="000000"/>
                <w:lang w:val="en-US" w:eastAsia="en-US"/>
              </w:rPr>
            </w:pPr>
            <w:r w:rsidRPr="00F511F2">
              <w:rPr>
                <w:color w:val="000000"/>
                <w:lang w:val="en-US" w:eastAsia="en-US"/>
              </w:rPr>
              <w:t>GRAHAM, B.</w:t>
            </w:r>
            <w:r>
              <w:rPr>
                <w:color w:val="000000"/>
                <w:lang w:val="en-US" w:eastAsia="en-US"/>
              </w:rPr>
              <w:t>,</w:t>
            </w:r>
            <w:r w:rsidRPr="00F511F2">
              <w:rPr>
                <w:color w:val="000000"/>
                <w:lang w:val="en-US" w:eastAsia="en-US"/>
              </w:rPr>
              <w:t xml:space="preserve"> ZWEIG</w:t>
            </w:r>
            <w:r>
              <w:rPr>
                <w:color w:val="000000"/>
                <w:lang w:val="en-US" w:eastAsia="en-US"/>
              </w:rPr>
              <w:t>, J</w:t>
            </w:r>
            <w:r w:rsidRPr="00F511F2">
              <w:rPr>
                <w:color w:val="000000"/>
                <w:lang w:val="en-US" w:eastAsia="en-US"/>
              </w:rPr>
              <w:t>. </w:t>
            </w:r>
            <w:r w:rsidRPr="00F511F2">
              <w:rPr>
                <w:i/>
                <w:color w:val="000000"/>
                <w:lang w:val="en-US" w:eastAsia="en-US"/>
              </w:rPr>
              <w:t>Inteligentní investor</w:t>
            </w:r>
            <w:r w:rsidRPr="00F511F2">
              <w:rPr>
                <w:color w:val="000000"/>
                <w:lang w:val="en-US" w:eastAsia="en-US"/>
              </w:rPr>
              <w:t>. Praha: Grada, 2007, 503 s. ISBN 978-80-247-1792-0.</w:t>
            </w:r>
          </w:p>
          <w:p w:rsidR="00F511F2" w:rsidRPr="00F511F2" w:rsidRDefault="00F511F2" w:rsidP="00F511F2">
            <w:pPr>
              <w:jc w:val="both"/>
              <w:rPr>
                <w:color w:val="000000"/>
                <w:lang w:val="en-US" w:eastAsia="en-US"/>
              </w:rPr>
            </w:pPr>
            <w:r w:rsidRPr="00F511F2">
              <w:rPr>
                <w:color w:val="000000"/>
                <w:lang w:val="en-US" w:eastAsia="en-US"/>
              </w:rPr>
              <w:t>PIROS, CH. D.</w:t>
            </w:r>
            <w:r>
              <w:rPr>
                <w:color w:val="000000"/>
                <w:lang w:val="en-US" w:eastAsia="en-US"/>
              </w:rPr>
              <w:t>,</w:t>
            </w:r>
            <w:r w:rsidRPr="00F511F2">
              <w:rPr>
                <w:color w:val="000000"/>
                <w:lang w:val="en-US" w:eastAsia="en-US"/>
              </w:rPr>
              <w:t xml:space="preserve"> PINTO</w:t>
            </w:r>
            <w:r>
              <w:rPr>
                <w:color w:val="000000"/>
                <w:lang w:val="en-US" w:eastAsia="en-US"/>
              </w:rPr>
              <w:t>,</w:t>
            </w:r>
            <w:r w:rsidRPr="00F511F2">
              <w:rPr>
                <w:color w:val="000000"/>
                <w:lang w:val="en-US" w:eastAsia="en-US"/>
              </w:rPr>
              <w:t xml:space="preserve"> J. E. </w:t>
            </w:r>
            <w:r w:rsidRPr="00F511F2">
              <w:rPr>
                <w:i/>
                <w:color w:val="000000"/>
                <w:lang w:val="en-US" w:eastAsia="en-US"/>
              </w:rPr>
              <w:t>Economics for investment decision makers: micro, macro, and international economics</w:t>
            </w:r>
            <w:r w:rsidRPr="00F511F2">
              <w:rPr>
                <w:color w:val="000000"/>
                <w:lang w:val="en-US" w:eastAsia="en-US"/>
              </w:rPr>
              <w:t>. Hoboken: Wiley, 2013, 769 s. CFA Institute investment series. ISBN 978-1-118-10536-8.</w:t>
            </w:r>
          </w:p>
          <w:p w:rsidR="00F511F2" w:rsidRPr="00F511F2" w:rsidRDefault="00F511F2" w:rsidP="00F511F2">
            <w:pPr>
              <w:jc w:val="both"/>
              <w:rPr>
                <w:color w:val="000000"/>
                <w:lang w:val="en-US" w:eastAsia="en-US"/>
              </w:rPr>
            </w:pPr>
            <w:r w:rsidRPr="00F511F2">
              <w:rPr>
                <w:color w:val="000000"/>
                <w:lang w:val="en-US" w:eastAsia="en-US"/>
              </w:rPr>
              <w:t>ŠOBA, O.</w:t>
            </w:r>
            <w:r>
              <w:rPr>
                <w:color w:val="000000"/>
                <w:lang w:val="en-US" w:eastAsia="en-US"/>
              </w:rPr>
              <w:t>,</w:t>
            </w:r>
            <w:r w:rsidRPr="00F511F2">
              <w:rPr>
                <w:color w:val="000000"/>
                <w:lang w:val="en-US" w:eastAsia="en-US"/>
              </w:rPr>
              <w:t xml:space="preserve"> ŠIRŮČEK</w:t>
            </w:r>
            <w:r>
              <w:rPr>
                <w:color w:val="000000"/>
                <w:lang w:val="en-US" w:eastAsia="en-US"/>
              </w:rPr>
              <w:t>, M</w:t>
            </w:r>
            <w:r w:rsidRPr="00F511F2">
              <w:rPr>
                <w:color w:val="000000"/>
                <w:lang w:val="en-US" w:eastAsia="en-US"/>
              </w:rPr>
              <w:t>. </w:t>
            </w:r>
            <w:r w:rsidRPr="00F511F2">
              <w:rPr>
                <w:i/>
                <w:color w:val="000000"/>
                <w:lang w:val="en-US" w:eastAsia="en-US"/>
              </w:rPr>
              <w:t>Finanční matematika v praxi</w:t>
            </w:r>
            <w:r w:rsidRPr="00F511F2">
              <w:rPr>
                <w:color w:val="000000"/>
                <w:lang w:val="en-US" w:eastAsia="en-US"/>
              </w:rPr>
              <w:t>. 2., aktualizované a rozšířené vydání. Praha: Grada</w:t>
            </w:r>
            <w:r>
              <w:rPr>
                <w:color w:val="000000"/>
                <w:lang w:val="en-US" w:eastAsia="en-US"/>
              </w:rPr>
              <w:t>,</w:t>
            </w:r>
            <w:r w:rsidRPr="00F511F2">
              <w:rPr>
                <w:color w:val="000000"/>
                <w:lang w:val="en-US" w:eastAsia="en-US"/>
              </w:rPr>
              <w:t xml:space="preserve"> 2017. 330 s. ISBN 9788027102501.</w:t>
            </w:r>
          </w:p>
          <w:p w:rsidR="00F511F2" w:rsidRPr="00F511F2" w:rsidRDefault="00F511F2" w:rsidP="00F511F2">
            <w:pPr>
              <w:jc w:val="both"/>
              <w:rPr>
                <w:b/>
              </w:rPr>
            </w:pPr>
            <w:r w:rsidRPr="00F511F2">
              <w:rPr>
                <w:b/>
              </w:rPr>
              <w:t>Doporučená literatura</w:t>
            </w:r>
          </w:p>
          <w:p w:rsidR="00F511F2" w:rsidRPr="00F511F2" w:rsidRDefault="00F511F2" w:rsidP="00F511F2">
            <w:pPr>
              <w:jc w:val="both"/>
              <w:rPr>
                <w:color w:val="000000"/>
                <w:lang w:val="en-US" w:eastAsia="en-US"/>
              </w:rPr>
            </w:pPr>
            <w:r w:rsidRPr="00F511F2">
              <w:rPr>
                <w:color w:val="000000"/>
                <w:lang w:val="en-US" w:eastAsia="en-US"/>
              </w:rPr>
              <w:t>DAMODARAN, A. </w:t>
            </w:r>
            <w:r w:rsidRPr="00F511F2">
              <w:rPr>
                <w:i/>
                <w:iCs/>
                <w:color w:val="000000"/>
                <w:lang w:val="en-US" w:eastAsia="en-US"/>
              </w:rPr>
              <w:t>Investment valuation: tools and techniques for determining the value of any asset</w:t>
            </w:r>
            <w:r w:rsidRPr="00F511F2">
              <w:rPr>
                <w:color w:val="000000"/>
                <w:lang w:val="en-US" w:eastAsia="en-US"/>
              </w:rPr>
              <w:t>. Hoboken: Wiley, 2012. 992 s. ISBN 978-1-118-01152-2. </w:t>
            </w:r>
          </w:p>
          <w:p w:rsidR="00F511F2" w:rsidRPr="00F511F2" w:rsidRDefault="00F511F2" w:rsidP="00F511F2">
            <w:pPr>
              <w:jc w:val="both"/>
              <w:rPr>
                <w:color w:val="000000"/>
                <w:lang w:val="en-US" w:eastAsia="en-US"/>
              </w:rPr>
            </w:pPr>
            <w:r w:rsidRPr="00F511F2">
              <w:rPr>
                <w:color w:val="000000"/>
                <w:lang w:val="en-US" w:eastAsia="en-US"/>
              </w:rPr>
              <w:t>DEFUSCO, R. A., MCLEAVY, D. W., PINTO, J. E., RUNKLE, E. D., ANSON, M. J. P. </w:t>
            </w:r>
            <w:r w:rsidRPr="00F511F2">
              <w:rPr>
                <w:i/>
                <w:iCs/>
                <w:color w:val="000000"/>
                <w:lang w:val="en-US" w:eastAsia="en-US"/>
              </w:rPr>
              <w:t>Quantitative Investment Analysis</w:t>
            </w:r>
            <w:r w:rsidRPr="00F511F2">
              <w:rPr>
                <w:color w:val="000000"/>
                <w:lang w:val="en-US" w:eastAsia="en-US"/>
              </w:rPr>
              <w:t>. Hoboken: Wiley, 2015, 600 s. ISBN 978-1-119-10422-3. </w:t>
            </w:r>
          </w:p>
        </w:tc>
      </w:tr>
      <w:tr w:rsidR="00F511F2" w:rsidRPr="00F511F2"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511F2" w:rsidRPr="00F511F2" w:rsidRDefault="00F511F2" w:rsidP="00F511F2">
            <w:pPr>
              <w:jc w:val="center"/>
              <w:rPr>
                <w:b/>
              </w:rPr>
            </w:pPr>
            <w:r w:rsidRPr="00F511F2">
              <w:rPr>
                <w:b/>
              </w:rPr>
              <w:t>Informace ke kombinované nebo distanční formě</w:t>
            </w:r>
          </w:p>
        </w:tc>
      </w:tr>
      <w:tr w:rsidR="00F511F2" w:rsidRPr="00F511F2" w:rsidTr="00BA48F0">
        <w:tc>
          <w:tcPr>
            <w:tcW w:w="4787" w:type="dxa"/>
            <w:gridSpan w:val="3"/>
            <w:tcBorders>
              <w:top w:val="single" w:sz="2" w:space="0" w:color="auto"/>
            </w:tcBorders>
            <w:shd w:val="clear" w:color="auto" w:fill="F7CAAC"/>
          </w:tcPr>
          <w:p w:rsidR="00F511F2" w:rsidRPr="00F511F2" w:rsidRDefault="00F511F2" w:rsidP="00F511F2">
            <w:pPr>
              <w:jc w:val="both"/>
            </w:pPr>
            <w:r w:rsidRPr="00F511F2">
              <w:rPr>
                <w:b/>
              </w:rPr>
              <w:t>Rozsah konzultací (soustředění)</w:t>
            </w:r>
          </w:p>
        </w:tc>
        <w:tc>
          <w:tcPr>
            <w:tcW w:w="889" w:type="dxa"/>
            <w:tcBorders>
              <w:top w:val="single" w:sz="2" w:space="0" w:color="auto"/>
            </w:tcBorders>
          </w:tcPr>
          <w:p w:rsidR="00F511F2" w:rsidRPr="00F511F2" w:rsidRDefault="001C7A68" w:rsidP="00F511F2">
            <w:pPr>
              <w:jc w:val="both"/>
            </w:pPr>
            <w:r>
              <w:t>15</w:t>
            </w:r>
          </w:p>
        </w:tc>
        <w:tc>
          <w:tcPr>
            <w:tcW w:w="4179" w:type="dxa"/>
            <w:gridSpan w:val="4"/>
            <w:tcBorders>
              <w:top w:val="single" w:sz="2" w:space="0" w:color="auto"/>
            </w:tcBorders>
            <w:shd w:val="clear" w:color="auto" w:fill="F7CAAC"/>
          </w:tcPr>
          <w:p w:rsidR="00F511F2" w:rsidRPr="00F511F2" w:rsidRDefault="00F511F2" w:rsidP="00F511F2">
            <w:pPr>
              <w:jc w:val="both"/>
              <w:rPr>
                <w:b/>
              </w:rPr>
            </w:pPr>
            <w:r w:rsidRPr="00F511F2">
              <w:rPr>
                <w:b/>
              </w:rPr>
              <w:t xml:space="preserve">hodin </w:t>
            </w:r>
          </w:p>
        </w:tc>
      </w:tr>
      <w:tr w:rsidR="00F511F2" w:rsidRPr="00F511F2" w:rsidTr="00BA48F0">
        <w:tc>
          <w:tcPr>
            <w:tcW w:w="9855" w:type="dxa"/>
            <w:gridSpan w:val="8"/>
            <w:shd w:val="clear" w:color="auto" w:fill="F7CAAC"/>
          </w:tcPr>
          <w:p w:rsidR="00F511F2" w:rsidRPr="00F511F2" w:rsidRDefault="00F511F2" w:rsidP="00F511F2">
            <w:pPr>
              <w:jc w:val="both"/>
              <w:rPr>
                <w:b/>
              </w:rPr>
            </w:pPr>
            <w:r w:rsidRPr="00F511F2">
              <w:rPr>
                <w:b/>
              </w:rPr>
              <w:t>Informace o způsobu kontaktu s vyučujícím</w:t>
            </w:r>
          </w:p>
        </w:tc>
      </w:tr>
      <w:tr w:rsidR="00F511F2" w:rsidRPr="00F511F2" w:rsidTr="00BA48F0">
        <w:trPr>
          <w:trHeight w:val="708"/>
        </w:trPr>
        <w:tc>
          <w:tcPr>
            <w:tcW w:w="9855" w:type="dxa"/>
            <w:gridSpan w:val="8"/>
          </w:tcPr>
          <w:p w:rsidR="00F511F2" w:rsidRPr="00F511F2" w:rsidRDefault="00F511F2" w:rsidP="00F511F2">
            <w:pPr>
              <w:jc w:val="both"/>
            </w:pPr>
            <w:r w:rsidRPr="00F511F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511F2" w:rsidRDefault="00F511F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A48F0" w:rsidRPr="00BA48F0" w:rsidTr="00BA48F0">
        <w:tc>
          <w:tcPr>
            <w:tcW w:w="9855" w:type="dxa"/>
            <w:gridSpan w:val="8"/>
            <w:tcBorders>
              <w:bottom w:val="double" w:sz="4" w:space="0" w:color="auto"/>
            </w:tcBorders>
            <w:shd w:val="clear" w:color="auto" w:fill="BDD6EE"/>
          </w:tcPr>
          <w:p w:rsidR="00BA48F0" w:rsidRPr="00BA48F0" w:rsidRDefault="00BA48F0" w:rsidP="00BA48F0">
            <w:pPr>
              <w:jc w:val="both"/>
              <w:rPr>
                <w:b/>
                <w:sz w:val="28"/>
              </w:rPr>
            </w:pPr>
            <w:r w:rsidRPr="00BA48F0">
              <w:lastRenderedPageBreak/>
              <w:br w:type="page"/>
            </w:r>
            <w:r w:rsidRPr="00BA48F0">
              <w:rPr>
                <w:b/>
                <w:sz w:val="28"/>
              </w:rPr>
              <w:t>B-III – Charakteristika studijního předmětu</w:t>
            </w:r>
          </w:p>
        </w:tc>
      </w:tr>
      <w:tr w:rsidR="00BA48F0" w:rsidRPr="00BA48F0" w:rsidTr="00BA48F0">
        <w:tc>
          <w:tcPr>
            <w:tcW w:w="3086" w:type="dxa"/>
            <w:tcBorders>
              <w:top w:val="double" w:sz="4" w:space="0" w:color="auto"/>
            </w:tcBorders>
            <w:shd w:val="clear" w:color="auto" w:fill="F7CAAC"/>
          </w:tcPr>
          <w:p w:rsidR="00BA48F0" w:rsidRPr="00BA48F0" w:rsidRDefault="00BA48F0" w:rsidP="00BA48F0">
            <w:pPr>
              <w:jc w:val="both"/>
              <w:rPr>
                <w:b/>
              </w:rPr>
            </w:pPr>
            <w:r w:rsidRPr="00BA48F0">
              <w:rPr>
                <w:b/>
              </w:rPr>
              <w:t>Název studijního předmětu</w:t>
            </w:r>
          </w:p>
        </w:tc>
        <w:tc>
          <w:tcPr>
            <w:tcW w:w="6769" w:type="dxa"/>
            <w:gridSpan w:val="7"/>
            <w:tcBorders>
              <w:top w:val="double" w:sz="4" w:space="0" w:color="auto"/>
            </w:tcBorders>
          </w:tcPr>
          <w:p w:rsidR="00BA48F0" w:rsidRPr="00BA48F0" w:rsidRDefault="00BA48F0" w:rsidP="00BA48F0">
            <w:pPr>
              <w:jc w:val="both"/>
            </w:pPr>
            <w:r w:rsidRPr="00BA48F0">
              <w:t>Investment strategies</w:t>
            </w:r>
          </w:p>
        </w:tc>
      </w:tr>
      <w:tr w:rsidR="00BA48F0" w:rsidRPr="00BA48F0" w:rsidTr="00BA48F0">
        <w:trPr>
          <w:trHeight w:val="249"/>
        </w:trPr>
        <w:tc>
          <w:tcPr>
            <w:tcW w:w="3086" w:type="dxa"/>
            <w:shd w:val="clear" w:color="auto" w:fill="F7CAAC"/>
          </w:tcPr>
          <w:p w:rsidR="00BA48F0" w:rsidRPr="00BA48F0" w:rsidRDefault="00BA48F0" w:rsidP="00BA48F0">
            <w:pPr>
              <w:jc w:val="both"/>
              <w:rPr>
                <w:b/>
              </w:rPr>
            </w:pPr>
            <w:r w:rsidRPr="00BA48F0">
              <w:rPr>
                <w:b/>
              </w:rPr>
              <w:t>Typ předmětu</w:t>
            </w:r>
          </w:p>
        </w:tc>
        <w:tc>
          <w:tcPr>
            <w:tcW w:w="3406" w:type="dxa"/>
            <w:gridSpan w:val="4"/>
          </w:tcPr>
          <w:p w:rsidR="00BA48F0" w:rsidRPr="00BA48F0" w:rsidRDefault="007521C2" w:rsidP="00BA48F0">
            <w:pPr>
              <w:jc w:val="both"/>
            </w:pPr>
            <w:r w:rsidRPr="00B246CF">
              <w:t>povinný „</w:t>
            </w:r>
            <w:r>
              <w:t>P</w:t>
            </w:r>
            <w:r w:rsidRPr="00B246CF">
              <w:t>Z“</w:t>
            </w:r>
          </w:p>
        </w:tc>
        <w:tc>
          <w:tcPr>
            <w:tcW w:w="2695" w:type="dxa"/>
            <w:gridSpan w:val="2"/>
            <w:shd w:val="clear" w:color="auto" w:fill="F7CAAC"/>
          </w:tcPr>
          <w:p w:rsidR="00BA48F0" w:rsidRPr="00BA48F0" w:rsidRDefault="00BA48F0" w:rsidP="00BA48F0">
            <w:pPr>
              <w:jc w:val="both"/>
            </w:pPr>
            <w:r w:rsidRPr="00BA48F0">
              <w:rPr>
                <w:b/>
              </w:rPr>
              <w:t>doporučený ročník / semestr</w:t>
            </w:r>
          </w:p>
        </w:tc>
        <w:tc>
          <w:tcPr>
            <w:tcW w:w="668" w:type="dxa"/>
          </w:tcPr>
          <w:p w:rsidR="00BA48F0" w:rsidRPr="00BA48F0" w:rsidRDefault="00BA48F0" w:rsidP="00BA48F0">
            <w:pPr>
              <w:jc w:val="both"/>
            </w:pPr>
            <w:r w:rsidRPr="00BA48F0">
              <w:t>3/Z</w:t>
            </w:r>
          </w:p>
        </w:tc>
      </w:tr>
      <w:tr w:rsidR="00BA48F0" w:rsidRPr="00BA48F0" w:rsidTr="00BA48F0">
        <w:tc>
          <w:tcPr>
            <w:tcW w:w="3086" w:type="dxa"/>
            <w:shd w:val="clear" w:color="auto" w:fill="F7CAAC"/>
          </w:tcPr>
          <w:p w:rsidR="00BA48F0" w:rsidRPr="00BA48F0" w:rsidRDefault="00BA48F0" w:rsidP="00BA48F0">
            <w:pPr>
              <w:jc w:val="both"/>
              <w:rPr>
                <w:b/>
              </w:rPr>
            </w:pPr>
            <w:r w:rsidRPr="00BA48F0">
              <w:rPr>
                <w:b/>
              </w:rPr>
              <w:t>Rozsah studijního předmětu</w:t>
            </w:r>
          </w:p>
        </w:tc>
        <w:tc>
          <w:tcPr>
            <w:tcW w:w="1701" w:type="dxa"/>
            <w:gridSpan w:val="2"/>
          </w:tcPr>
          <w:p w:rsidR="00BA48F0" w:rsidRPr="00BA48F0" w:rsidRDefault="00BA48F0" w:rsidP="007521C2">
            <w:pPr>
              <w:jc w:val="both"/>
            </w:pPr>
            <w:r w:rsidRPr="00BA48F0">
              <w:t>26p</w:t>
            </w:r>
            <w:r w:rsidR="007521C2">
              <w:t xml:space="preserve"> +</w:t>
            </w:r>
            <w:r w:rsidRPr="00BA48F0">
              <w:t xml:space="preserve"> 13s</w:t>
            </w:r>
          </w:p>
        </w:tc>
        <w:tc>
          <w:tcPr>
            <w:tcW w:w="889" w:type="dxa"/>
            <w:shd w:val="clear" w:color="auto" w:fill="F7CAAC"/>
          </w:tcPr>
          <w:p w:rsidR="00BA48F0" w:rsidRPr="00BA48F0" w:rsidRDefault="00BA48F0" w:rsidP="00BA48F0">
            <w:pPr>
              <w:jc w:val="both"/>
              <w:rPr>
                <w:b/>
              </w:rPr>
            </w:pPr>
            <w:r w:rsidRPr="00BA48F0">
              <w:rPr>
                <w:b/>
              </w:rPr>
              <w:t xml:space="preserve">hod. </w:t>
            </w:r>
          </w:p>
        </w:tc>
        <w:tc>
          <w:tcPr>
            <w:tcW w:w="816" w:type="dxa"/>
          </w:tcPr>
          <w:p w:rsidR="00BA48F0" w:rsidRPr="00BA48F0" w:rsidRDefault="007521C2" w:rsidP="00BA48F0">
            <w:pPr>
              <w:jc w:val="both"/>
            </w:pPr>
            <w:r>
              <w:t>39</w:t>
            </w:r>
          </w:p>
        </w:tc>
        <w:tc>
          <w:tcPr>
            <w:tcW w:w="2156" w:type="dxa"/>
            <w:shd w:val="clear" w:color="auto" w:fill="F7CAAC"/>
          </w:tcPr>
          <w:p w:rsidR="00BA48F0" w:rsidRPr="00BA48F0" w:rsidRDefault="00BA48F0" w:rsidP="00BA48F0">
            <w:pPr>
              <w:jc w:val="both"/>
              <w:rPr>
                <w:b/>
              </w:rPr>
            </w:pPr>
            <w:r w:rsidRPr="00BA48F0">
              <w:rPr>
                <w:b/>
              </w:rPr>
              <w:t>kreditů</w:t>
            </w:r>
          </w:p>
        </w:tc>
        <w:tc>
          <w:tcPr>
            <w:tcW w:w="1207" w:type="dxa"/>
            <w:gridSpan w:val="2"/>
          </w:tcPr>
          <w:p w:rsidR="00BA48F0" w:rsidRPr="00BA48F0" w:rsidRDefault="00BA48F0" w:rsidP="00BA48F0">
            <w:pPr>
              <w:jc w:val="both"/>
            </w:pPr>
            <w:r w:rsidRPr="00BA48F0">
              <w:t>5</w:t>
            </w:r>
          </w:p>
        </w:tc>
      </w:tr>
      <w:tr w:rsidR="00BA48F0" w:rsidRPr="00BA48F0" w:rsidTr="00BA48F0">
        <w:tc>
          <w:tcPr>
            <w:tcW w:w="3086" w:type="dxa"/>
            <w:shd w:val="clear" w:color="auto" w:fill="F7CAAC"/>
          </w:tcPr>
          <w:p w:rsidR="00BA48F0" w:rsidRPr="00BA48F0" w:rsidRDefault="00BA48F0" w:rsidP="00BA48F0">
            <w:pPr>
              <w:jc w:val="both"/>
              <w:rPr>
                <w:b/>
              </w:rPr>
            </w:pPr>
            <w:r w:rsidRPr="00BA48F0">
              <w:rPr>
                <w:b/>
              </w:rPr>
              <w:t>Prerekvizity, korekvizity, ekvivalence</w:t>
            </w:r>
          </w:p>
        </w:tc>
        <w:tc>
          <w:tcPr>
            <w:tcW w:w="6769" w:type="dxa"/>
            <w:gridSpan w:val="7"/>
          </w:tcPr>
          <w:p w:rsidR="00BA48F0" w:rsidRPr="00BA48F0" w:rsidRDefault="00BA48F0" w:rsidP="00BA48F0">
            <w:pPr>
              <w:jc w:val="both"/>
            </w:pPr>
            <w:r w:rsidRPr="00BA48F0">
              <w:t>Ekvivalence (Investiční strategie)</w:t>
            </w:r>
          </w:p>
        </w:tc>
      </w:tr>
      <w:tr w:rsidR="00BA48F0" w:rsidRPr="00BA48F0" w:rsidTr="00BA48F0">
        <w:tc>
          <w:tcPr>
            <w:tcW w:w="3086" w:type="dxa"/>
            <w:shd w:val="clear" w:color="auto" w:fill="F7CAAC"/>
          </w:tcPr>
          <w:p w:rsidR="00BA48F0" w:rsidRPr="00BA48F0" w:rsidRDefault="00BA48F0" w:rsidP="00BA48F0">
            <w:pPr>
              <w:jc w:val="both"/>
              <w:rPr>
                <w:b/>
              </w:rPr>
            </w:pPr>
            <w:r w:rsidRPr="00BA48F0">
              <w:rPr>
                <w:b/>
              </w:rPr>
              <w:t>Způsob ověření studijních výsledků</w:t>
            </w:r>
          </w:p>
        </w:tc>
        <w:tc>
          <w:tcPr>
            <w:tcW w:w="3406" w:type="dxa"/>
            <w:gridSpan w:val="4"/>
          </w:tcPr>
          <w:p w:rsidR="00BA48F0" w:rsidRPr="00BA48F0" w:rsidRDefault="007521C2" w:rsidP="007521C2">
            <w:pPr>
              <w:jc w:val="both"/>
              <w:rPr>
                <w:lang w:val="af-ZA"/>
              </w:rPr>
            </w:pPr>
            <w:r>
              <w:t>zápočet, z</w:t>
            </w:r>
            <w:r w:rsidRPr="00F511F2">
              <w:t>kou</w:t>
            </w:r>
            <w:r w:rsidRPr="00F511F2">
              <w:rPr>
                <w:lang w:val="af-ZA"/>
              </w:rPr>
              <w:t>ška</w:t>
            </w:r>
          </w:p>
        </w:tc>
        <w:tc>
          <w:tcPr>
            <w:tcW w:w="2156" w:type="dxa"/>
            <w:shd w:val="clear" w:color="auto" w:fill="F7CAAC"/>
          </w:tcPr>
          <w:p w:rsidR="00BA48F0" w:rsidRPr="00BA48F0" w:rsidRDefault="00BA48F0" w:rsidP="00BA48F0">
            <w:pPr>
              <w:jc w:val="both"/>
              <w:rPr>
                <w:b/>
              </w:rPr>
            </w:pPr>
            <w:r w:rsidRPr="00BA48F0">
              <w:rPr>
                <w:b/>
              </w:rPr>
              <w:t>Forma výuky</w:t>
            </w:r>
          </w:p>
        </w:tc>
        <w:tc>
          <w:tcPr>
            <w:tcW w:w="1207" w:type="dxa"/>
            <w:gridSpan w:val="2"/>
          </w:tcPr>
          <w:p w:rsidR="00BA48F0" w:rsidRPr="00BA48F0" w:rsidRDefault="007521C2" w:rsidP="00BA48F0">
            <w:pPr>
              <w:jc w:val="both"/>
            </w:pPr>
            <w:r>
              <w:t>p</w:t>
            </w:r>
            <w:r w:rsidR="00BA48F0" w:rsidRPr="00BA48F0">
              <w:t>řednáška,</w:t>
            </w:r>
          </w:p>
          <w:p w:rsidR="00BA48F0" w:rsidRPr="00BA48F0" w:rsidRDefault="00BA48F0" w:rsidP="00BA48F0">
            <w:pPr>
              <w:jc w:val="both"/>
            </w:pPr>
            <w:r w:rsidRPr="00BA48F0">
              <w:t>seminář</w:t>
            </w:r>
          </w:p>
        </w:tc>
      </w:tr>
      <w:tr w:rsidR="00BA48F0" w:rsidRPr="00BA48F0" w:rsidTr="00BA48F0">
        <w:tc>
          <w:tcPr>
            <w:tcW w:w="3086" w:type="dxa"/>
            <w:shd w:val="clear" w:color="auto" w:fill="F7CAAC"/>
          </w:tcPr>
          <w:p w:rsidR="00BA48F0" w:rsidRPr="00BA48F0" w:rsidRDefault="00BA48F0" w:rsidP="00BA48F0">
            <w:pPr>
              <w:jc w:val="both"/>
              <w:rPr>
                <w:b/>
              </w:rPr>
            </w:pPr>
            <w:r w:rsidRPr="00BA48F0">
              <w:rPr>
                <w:b/>
              </w:rPr>
              <w:t>Forma způsobu ověření studijních výsledků a další požadavky na studenta</w:t>
            </w:r>
          </w:p>
        </w:tc>
        <w:tc>
          <w:tcPr>
            <w:tcW w:w="6769" w:type="dxa"/>
            <w:gridSpan w:val="7"/>
            <w:tcBorders>
              <w:bottom w:val="nil"/>
            </w:tcBorders>
          </w:tcPr>
          <w:p w:rsidR="00BA48F0" w:rsidRPr="00BA48F0" w:rsidRDefault="00BA48F0" w:rsidP="00BA48F0">
            <w:pPr>
              <w:jc w:val="both"/>
            </w:pPr>
            <w:r w:rsidRPr="00BA48F0">
              <w:t>Způsob zakončení předmětu – zkouška</w:t>
            </w:r>
          </w:p>
          <w:p w:rsidR="00BA48F0" w:rsidRPr="00BA48F0" w:rsidRDefault="00BA48F0" w:rsidP="00BA48F0">
            <w:pPr>
              <w:jc w:val="both"/>
            </w:pPr>
            <w:r w:rsidRPr="00BA48F0">
              <w:t xml:space="preserve">Požadavky k získání zápočtu: minimálně 80% aktivní účast a akceptace seminární práce, minimálně 60 % bodů ze zápočtového testu </w:t>
            </w:r>
          </w:p>
          <w:p w:rsidR="00BA48F0" w:rsidRPr="00BA48F0" w:rsidRDefault="00BA48F0" w:rsidP="00BA48F0">
            <w:pPr>
              <w:jc w:val="both"/>
              <w:rPr>
                <w:rFonts w:ascii="Tahoma" w:hAnsi="Tahoma" w:cs="Tahoma"/>
                <w:color w:val="000000"/>
                <w:sz w:val="17"/>
                <w:szCs w:val="17"/>
                <w:shd w:val="clear" w:color="auto" w:fill="FFFFFF"/>
              </w:rPr>
            </w:pPr>
            <w:r w:rsidRPr="00BA48F0">
              <w:t>Požadavky k získání zkoušky: zkouška kombinovaná – písemná a ústní část (požadována je minimálně 60% úspěšnost)</w:t>
            </w:r>
          </w:p>
        </w:tc>
      </w:tr>
      <w:tr w:rsidR="00BA48F0" w:rsidRPr="00BA48F0" w:rsidTr="00BA48F0">
        <w:trPr>
          <w:trHeight w:val="60"/>
        </w:trPr>
        <w:tc>
          <w:tcPr>
            <w:tcW w:w="9855" w:type="dxa"/>
            <w:gridSpan w:val="8"/>
            <w:tcBorders>
              <w:top w:val="nil"/>
            </w:tcBorders>
          </w:tcPr>
          <w:p w:rsidR="00BA48F0" w:rsidRPr="00BA48F0" w:rsidRDefault="00BA48F0" w:rsidP="00BA48F0">
            <w:pPr>
              <w:jc w:val="both"/>
            </w:pPr>
          </w:p>
        </w:tc>
      </w:tr>
      <w:tr w:rsidR="00BA48F0" w:rsidRPr="00BA48F0" w:rsidTr="00BA48F0">
        <w:trPr>
          <w:trHeight w:val="197"/>
        </w:trPr>
        <w:tc>
          <w:tcPr>
            <w:tcW w:w="3086" w:type="dxa"/>
            <w:tcBorders>
              <w:top w:val="nil"/>
            </w:tcBorders>
            <w:shd w:val="clear" w:color="auto" w:fill="F7CAAC"/>
          </w:tcPr>
          <w:p w:rsidR="00BA48F0" w:rsidRPr="00BA48F0" w:rsidRDefault="00BA48F0" w:rsidP="00BA48F0">
            <w:pPr>
              <w:jc w:val="both"/>
              <w:rPr>
                <w:b/>
              </w:rPr>
            </w:pPr>
            <w:r w:rsidRPr="00BA48F0">
              <w:rPr>
                <w:b/>
              </w:rPr>
              <w:t>Garant předmětu</w:t>
            </w:r>
          </w:p>
        </w:tc>
        <w:tc>
          <w:tcPr>
            <w:tcW w:w="6769" w:type="dxa"/>
            <w:gridSpan w:val="7"/>
            <w:tcBorders>
              <w:top w:val="nil"/>
            </w:tcBorders>
          </w:tcPr>
          <w:p w:rsidR="00BA48F0" w:rsidRPr="00BA48F0" w:rsidRDefault="00BA48F0" w:rsidP="00BA48F0">
            <w:pPr>
              <w:jc w:val="both"/>
              <w:rPr>
                <w:rFonts w:ascii="Tahoma" w:hAnsi="Tahoma" w:cs="Tahoma"/>
                <w:color w:val="000000"/>
                <w:sz w:val="17"/>
                <w:szCs w:val="17"/>
                <w:shd w:val="clear" w:color="auto" w:fill="FFFFFF"/>
              </w:rPr>
            </w:pPr>
            <w:r w:rsidRPr="00BA48F0">
              <w:t>Ing. Jana Vychytilová, Ph.D.</w:t>
            </w:r>
          </w:p>
        </w:tc>
      </w:tr>
      <w:tr w:rsidR="00BA48F0" w:rsidRPr="00BA48F0" w:rsidTr="00BA48F0">
        <w:trPr>
          <w:trHeight w:val="243"/>
        </w:trPr>
        <w:tc>
          <w:tcPr>
            <w:tcW w:w="3086" w:type="dxa"/>
            <w:tcBorders>
              <w:top w:val="nil"/>
            </w:tcBorders>
            <w:shd w:val="clear" w:color="auto" w:fill="F7CAAC"/>
          </w:tcPr>
          <w:p w:rsidR="00BA48F0" w:rsidRPr="00BA48F0" w:rsidRDefault="00BA48F0" w:rsidP="00BA48F0">
            <w:pPr>
              <w:jc w:val="both"/>
              <w:rPr>
                <w:b/>
              </w:rPr>
            </w:pPr>
            <w:r w:rsidRPr="00BA48F0">
              <w:rPr>
                <w:b/>
              </w:rPr>
              <w:t>Zapojení garanta do výuky předmětu</w:t>
            </w:r>
          </w:p>
        </w:tc>
        <w:tc>
          <w:tcPr>
            <w:tcW w:w="6769" w:type="dxa"/>
            <w:gridSpan w:val="7"/>
            <w:tcBorders>
              <w:top w:val="nil"/>
            </w:tcBorders>
          </w:tcPr>
          <w:p w:rsidR="00BA48F0" w:rsidRPr="00BA48F0" w:rsidRDefault="00BA48F0" w:rsidP="00BA48F0">
            <w:pPr>
              <w:jc w:val="both"/>
            </w:pPr>
            <w:r w:rsidRPr="00BA48F0">
              <w:t>Garant se podílí na výuce v rozsahu 100%, dále stanovuje koncepci seminářů a dohlíží na jejich jednotné vedení.</w:t>
            </w:r>
          </w:p>
        </w:tc>
      </w:tr>
      <w:tr w:rsidR="00BA48F0" w:rsidRPr="00BA48F0" w:rsidTr="00BA48F0">
        <w:tc>
          <w:tcPr>
            <w:tcW w:w="3086" w:type="dxa"/>
            <w:shd w:val="clear" w:color="auto" w:fill="F7CAAC"/>
          </w:tcPr>
          <w:p w:rsidR="00BA48F0" w:rsidRPr="00BA48F0" w:rsidRDefault="00BA48F0" w:rsidP="00BA48F0">
            <w:pPr>
              <w:jc w:val="both"/>
              <w:rPr>
                <w:b/>
              </w:rPr>
            </w:pPr>
            <w:r w:rsidRPr="00BA48F0">
              <w:rPr>
                <w:b/>
              </w:rPr>
              <w:t>Vyučující</w:t>
            </w:r>
          </w:p>
        </w:tc>
        <w:tc>
          <w:tcPr>
            <w:tcW w:w="6769" w:type="dxa"/>
            <w:gridSpan w:val="7"/>
            <w:tcBorders>
              <w:bottom w:val="nil"/>
            </w:tcBorders>
          </w:tcPr>
          <w:p w:rsidR="00BA48F0" w:rsidRPr="00BA48F0" w:rsidRDefault="00BA48F0" w:rsidP="00BA48F0">
            <w:pPr>
              <w:jc w:val="both"/>
              <w:rPr>
                <w:rFonts w:ascii="Tahoma" w:hAnsi="Tahoma" w:cs="Tahoma"/>
                <w:color w:val="000000"/>
                <w:sz w:val="17"/>
                <w:szCs w:val="17"/>
                <w:shd w:val="clear" w:color="auto" w:fill="FFFFFF"/>
              </w:rPr>
            </w:pPr>
            <w:r w:rsidRPr="00BA48F0">
              <w:t>Ing. Jana Vychytilová, Ph.D. - semináře (100%)</w:t>
            </w:r>
          </w:p>
        </w:tc>
      </w:tr>
      <w:tr w:rsidR="00BA48F0" w:rsidRPr="00BA48F0" w:rsidTr="00BA48F0">
        <w:tc>
          <w:tcPr>
            <w:tcW w:w="3086" w:type="dxa"/>
            <w:shd w:val="clear" w:color="auto" w:fill="F7CAAC"/>
          </w:tcPr>
          <w:p w:rsidR="00BA48F0" w:rsidRPr="00BA48F0" w:rsidRDefault="00BA48F0" w:rsidP="00BA48F0">
            <w:pPr>
              <w:jc w:val="both"/>
              <w:rPr>
                <w:b/>
              </w:rPr>
            </w:pPr>
            <w:r w:rsidRPr="00BA48F0">
              <w:rPr>
                <w:b/>
              </w:rPr>
              <w:t>Stručná anotace předmětu</w:t>
            </w:r>
          </w:p>
        </w:tc>
        <w:tc>
          <w:tcPr>
            <w:tcW w:w="6769" w:type="dxa"/>
            <w:gridSpan w:val="7"/>
            <w:tcBorders>
              <w:bottom w:val="nil"/>
            </w:tcBorders>
          </w:tcPr>
          <w:p w:rsidR="00BA48F0" w:rsidRPr="00BA48F0" w:rsidRDefault="00BA48F0" w:rsidP="00BA48F0">
            <w:pPr>
              <w:jc w:val="both"/>
            </w:pPr>
          </w:p>
        </w:tc>
      </w:tr>
      <w:tr w:rsidR="00BA48F0" w:rsidRPr="00BA48F0" w:rsidTr="001C7A68">
        <w:trPr>
          <w:trHeight w:val="3736"/>
        </w:trPr>
        <w:tc>
          <w:tcPr>
            <w:tcW w:w="9855" w:type="dxa"/>
            <w:gridSpan w:val="8"/>
            <w:tcBorders>
              <w:top w:val="nil"/>
              <w:bottom w:val="single" w:sz="12" w:space="0" w:color="auto"/>
            </w:tcBorders>
          </w:tcPr>
          <w:p w:rsidR="00BA48F0" w:rsidRPr="00BA48F0" w:rsidRDefault="00BA48F0" w:rsidP="001C7A68">
            <w:pPr>
              <w:jc w:val="both"/>
            </w:pPr>
            <w:r w:rsidRPr="00BA48F0">
              <w:t>Cílem předmětu je seznámit studenty se strategiemi k obchodování na finančních trzích. Ústřední pozornost je věnována zejména investičním strategiím hodnotovým, růstovým, a založených na technické analýze. Teoretické poznatky jsou vhodně doplněny o praktické příklady včetně deskripce postupů používaných v investiční sféře, včetně technik a investičních strategií využíva</w:t>
            </w:r>
            <w:r w:rsidR="001C7A68">
              <w:t>ných manažery hedgeových fondů.</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Úvod do investičních strategií – investiční rozhodování a investiční strategie, časový horizont, pojetí rizika a očekávaného výnosu, money management, backtesting strategie, paper trading, správa a rebalancování portfolia</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Investice na dluhopisovém trhu – klasifikace dluhopisů, výnosová křivka, durace, rating</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Investice na akciovém trhu – klasifikace akcií, cena akcie, štěpení akcií, vnitřní hodnota</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Investice na měnovém trhu – měnový kurz, fixing, floating, forex</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Investiční strategie investičních fondů – přehled investičních strategií investičních fondů, statut fondu</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Strategie pro obchodování na finančním trhu I. – přehled zákadních investičních strategií, hodnotové, růstové, založené na technické analýze, založené na arbitrážích</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Strategie pro obchodování na finančním trhu II. – strategie pro obchodování na finančním trhu, DCF model, portfolio</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Strategie pro obchodování na finančním trhu III.</w:t>
            </w:r>
            <w:r w:rsidR="00660A04">
              <w:rPr>
                <w:rFonts w:eastAsia="Calibri"/>
                <w:lang w:eastAsia="en-US"/>
              </w:rPr>
              <w:t xml:space="preserve"> </w:t>
            </w:r>
            <w:r w:rsidRPr="00BA48F0">
              <w:rPr>
                <w:rFonts w:eastAsia="Calibri"/>
                <w:lang w:eastAsia="en-US"/>
              </w:rPr>
              <w:t>- statistické koncepty a tržní návratnost, analýza časových řad, úvod do multi-faktorových modelů a moderní teorie portfolia, APT</w:t>
            </w:r>
          </w:p>
          <w:p w:rsidR="00BA48F0" w:rsidRPr="00BA48F0" w:rsidRDefault="00BA48F0" w:rsidP="00124FDB">
            <w:pPr>
              <w:numPr>
                <w:ilvl w:val="0"/>
                <w:numId w:val="63"/>
              </w:numPr>
              <w:spacing w:after="160" w:line="259" w:lineRule="auto"/>
              <w:contextualSpacing/>
              <w:rPr>
                <w:rFonts w:ascii="Calibri" w:eastAsia="Calibri" w:hAnsi="Calibri"/>
                <w:sz w:val="22"/>
                <w:szCs w:val="22"/>
                <w:lang w:eastAsia="en-US"/>
              </w:rPr>
            </w:pPr>
            <w:r w:rsidRPr="00BA48F0">
              <w:rPr>
                <w:rFonts w:eastAsia="Calibri"/>
                <w:lang w:eastAsia="en-US"/>
              </w:rPr>
              <w:t>Úvod do finančních derivátů</w:t>
            </w:r>
          </w:p>
        </w:tc>
      </w:tr>
      <w:tr w:rsidR="00BA48F0" w:rsidRPr="00BA48F0" w:rsidTr="00BA48F0">
        <w:trPr>
          <w:trHeight w:val="265"/>
        </w:trPr>
        <w:tc>
          <w:tcPr>
            <w:tcW w:w="3653" w:type="dxa"/>
            <w:gridSpan w:val="2"/>
            <w:tcBorders>
              <w:top w:val="nil"/>
            </w:tcBorders>
            <w:shd w:val="clear" w:color="auto" w:fill="F7CAAC"/>
          </w:tcPr>
          <w:p w:rsidR="00BA48F0" w:rsidRPr="00BA48F0" w:rsidRDefault="00BA48F0" w:rsidP="00BA48F0">
            <w:pPr>
              <w:jc w:val="both"/>
            </w:pPr>
            <w:r w:rsidRPr="00BA48F0">
              <w:rPr>
                <w:b/>
              </w:rPr>
              <w:t>Studijní literatura a studijní pomůcky</w:t>
            </w:r>
          </w:p>
        </w:tc>
        <w:tc>
          <w:tcPr>
            <w:tcW w:w="6202" w:type="dxa"/>
            <w:gridSpan w:val="6"/>
            <w:tcBorders>
              <w:top w:val="nil"/>
              <w:bottom w:val="nil"/>
            </w:tcBorders>
          </w:tcPr>
          <w:p w:rsidR="00BA48F0" w:rsidRPr="00BA48F0" w:rsidRDefault="00BA48F0" w:rsidP="00BA48F0">
            <w:pPr>
              <w:jc w:val="both"/>
            </w:pPr>
          </w:p>
        </w:tc>
      </w:tr>
      <w:tr w:rsidR="00BA48F0" w:rsidRPr="00BA48F0" w:rsidTr="00BA48F0">
        <w:trPr>
          <w:trHeight w:val="850"/>
        </w:trPr>
        <w:tc>
          <w:tcPr>
            <w:tcW w:w="9855" w:type="dxa"/>
            <w:gridSpan w:val="8"/>
            <w:tcBorders>
              <w:top w:val="nil"/>
            </w:tcBorders>
          </w:tcPr>
          <w:p w:rsidR="00BA48F0" w:rsidRPr="00BA48F0" w:rsidRDefault="00BA48F0" w:rsidP="00BA48F0">
            <w:pPr>
              <w:jc w:val="both"/>
              <w:rPr>
                <w:b/>
              </w:rPr>
            </w:pPr>
            <w:r w:rsidRPr="00BA48F0">
              <w:rPr>
                <w:b/>
              </w:rPr>
              <w:t>Povinná literatura</w:t>
            </w:r>
          </w:p>
          <w:p w:rsidR="00BA48F0" w:rsidRPr="00BA48F0" w:rsidRDefault="00800A26" w:rsidP="00BA48F0">
            <w:pPr>
              <w:jc w:val="both"/>
            </w:pPr>
            <w:r>
              <w:rPr>
                <w:color w:val="000000"/>
                <w:lang w:val="en-US" w:eastAsia="en-US"/>
              </w:rPr>
              <w:t>DAMODARAN, A.</w:t>
            </w:r>
            <w:r w:rsidR="00BA48F0" w:rsidRPr="00BA48F0">
              <w:rPr>
                <w:i/>
                <w:color w:val="000000"/>
                <w:lang w:val="en-US" w:eastAsia="en-US"/>
              </w:rPr>
              <w:t> Investment philosophies: successful strategies and the investors who made them work</w:t>
            </w:r>
            <w:r w:rsidR="00BA48F0" w:rsidRPr="00BA48F0">
              <w:rPr>
                <w:color w:val="000000"/>
                <w:lang w:val="en-US" w:eastAsia="en-US"/>
              </w:rPr>
              <w:t>. 2</w:t>
            </w:r>
            <w:r w:rsidR="00BA48F0" w:rsidRPr="00BA48F0">
              <w:rPr>
                <w:color w:val="000000"/>
                <w:vertAlign w:val="superscript"/>
                <w:lang w:val="en-US" w:eastAsia="en-US"/>
              </w:rPr>
              <w:t>nd</w:t>
            </w:r>
            <w:r w:rsidR="00BA48F0" w:rsidRPr="00BA48F0">
              <w:rPr>
                <w:color w:val="000000"/>
                <w:lang w:val="en-US" w:eastAsia="en-US"/>
              </w:rPr>
              <w:t xml:space="preserve"> ed. 2012. 609 s. ISBN </w:t>
            </w:r>
            <w:r w:rsidR="00BA48F0" w:rsidRPr="00BA48F0">
              <w:t>978-1-118-01151-5.</w:t>
            </w:r>
          </w:p>
          <w:p w:rsidR="00BA48F0" w:rsidRPr="00BA48F0" w:rsidRDefault="00BA48F0" w:rsidP="00BA48F0">
            <w:pPr>
              <w:jc w:val="both"/>
              <w:rPr>
                <w:color w:val="000000"/>
                <w:lang w:val="en-US" w:eastAsia="en-US"/>
              </w:rPr>
            </w:pPr>
            <w:r w:rsidRPr="00BA48F0">
              <w:rPr>
                <w:color w:val="000000"/>
                <w:lang w:val="en-US" w:eastAsia="en-US"/>
              </w:rPr>
              <w:t>GRAHAM, B., ZWEIG, J.,</w:t>
            </w:r>
            <w:r>
              <w:rPr>
                <w:color w:val="000000"/>
                <w:lang w:val="en-US" w:eastAsia="en-US"/>
              </w:rPr>
              <w:t xml:space="preserve"> </w:t>
            </w:r>
            <w:r w:rsidRPr="00BA48F0">
              <w:rPr>
                <w:color w:val="000000"/>
                <w:lang w:val="en-US" w:eastAsia="en-US"/>
              </w:rPr>
              <w:t>BUFFETT</w:t>
            </w:r>
            <w:r>
              <w:rPr>
                <w:color w:val="000000"/>
                <w:lang w:val="en-US" w:eastAsia="en-US"/>
              </w:rPr>
              <w:t>,</w:t>
            </w:r>
            <w:r w:rsidRPr="00BA48F0">
              <w:rPr>
                <w:color w:val="000000"/>
                <w:lang w:val="en-US" w:eastAsia="en-US"/>
              </w:rPr>
              <w:t xml:space="preserve"> W.E. </w:t>
            </w:r>
            <w:r w:rsidRPr="00BA48F0">
              <w:rPr>
                <w:i/>
                <w:color w:val="000000"/>
                <w:lang w:val="en-US" w:eastAsia="en-US"/>
              </w:rPr>
              <w:t xml:space="preserve">The Intelligent Investor: The Definitive Book on Value Investing. A Book of Practical Counsel (Revised Edition). </w:t>
            </w:r>
            <w:r w:rsidRPr="00BA48F0">
              <w:rPr>
                <w:color w:val="000000"/>
                <w:lang w:val="en-US" w:eastAsia="en-US"/>
              </w:rPr>
              <w:t>Collins Business, 2006, 640 s. ISBN 978-00-605-5566-5.</w:t>
            </w:r>
          </w:p>
          <w:p w:rsidR="00BA48F0" w:rsidRPr="00BA48F0" w:rsidRDefault="00BA48F0" w:rsidP="00BA48F0">
            <w:pPr>
              <w:jc w:val="both"/>
              <w:rPr>
                <w:color w:val="000000"/>
                <w:lang w:val="en-US" w:eastAsia="en-US"/>
              </w:rPr>
            </w:pPr>
            <w:r w:rsidRPr="00BA48F0">
              <w:rPr>
                <w:color w:val="000000"/>
                <w:lang w:val="en-US" w:eastAsia="en-US"/>
              </w:rPr>
              <w:t>PIROS, CH. D.</w:t>
            </w:r>
            <w:r>
              <w:rPr>
                <w:color w:val="000000"/>
                <w:lang w:val="en-US" w:eastAsia="en-US"/>
              </w:rPr>
              <w:t>,</w:t>
            </w:r>
            <w:r w:rsidRPr="00BA48F0">
              <w:rPr>
                <w:color w:val="000000"/>
                <w:lang w:val="en-US" w:eastAsia="en-US"/>
              </w:rPr>
              <w:t xml:space="preserve"> PINTO</w:t>
            </w:r>
            <w:r>
              <w:rPr>
                <w:color w:val="000000"/>
                <w:lang w:val="en-US" w:eastAsia="en-US"/>
              </w:rPr>
              <w:t>, J. E</w:t>
            </w:r>
            <w:r w:rsidRPr="00BA48F0">
              <w:rPr>
                <w:color w:val="000000"/>
                <w:lang w:val="en-US" w:eastAsia="en-US"/>
              </w:rPr>
              <w:t>. </w:t>
            </w:r>
            <w:r w:rsidRPr="00BA48F0">
              <w:rPr>
                <w:i/>
                <w:color w:val="000000"/>
                <w:lang w:val="en-US" w:eastAsia="en-US"/>
              </w:rPr>
              <w:t>Economics for investment decision makers: micro, macro, and international economics</w:t>
            </w:r>
            <w:r w:rsidRPr="00BA48F0">
              <w:rPr>
                <w:color w:val="000000"/>
                <w:lang w:val="en-US" w:eastAsia="en-US"/>
              </w:rPr>
              <w:t>. Hoboken: Wiley, 2013, 769 s. CFA Institute investment series. ISBN 978-1-118-10536-8.</w:t>
            </w:r>
          </w:p>
          <w:p w:rsidR="00BA48F0" w:rsidRPr="00BA48F0" w:rsidRDefault="00BA48F0" w:rsidP="00BA48F0">
            <w:pPr>
              <w:jc w:val="both"/>
              <w:rPr>
                <w:b/>
              </w:rPr>
            </w:pPr>
            <w:r w:rsidRPr="00BA48F0">
              <w:rPr>
                <w:b/>
              </w:rPr>
              <w:t>Doporučená literatura</w:t>
            </w:r>
          </w:p>
          <w:p w:rsidR="00BA48F0" w:rsidRPr="00BA48F0" w:rsidRDefault="00BA48F0" w:rsidP="00BA48F0">
            <w:pPr>
              <w:jc w:val="both"/>
              <w:rPr>
                <w:color w:val="000000"/>
                <w:lang w:val="en-US" w:eastAsia="en-US"/>
              </w:rPr>
            </w:pPr>
            <w:r w:rsidRPr="00BA48F0">
              <w:rPr>
                <w:color w:val="000000"/>
                <w:lang w:val="en-US" w:eastAsia="en-US"/>
              </w:rPr>
              <w:t>DAMODARAN, A. </w:t>
            </w:r>
            <w:r w:rsidRPr="00BA48F0">
              <w:rPr>
                <w:i/>
                <w:iCs/>
                <w:color w:val="000000"/>
                <w:lang w:val="en-US" w:eastAsia="en-US"/>
              </w:rPr>
              <w:t>Investment valuation: tools and techniques for determining the value of any asset</w:t>
            </w:r>
            <w:r w:rsidRPr="00BA48F0">
              <w:rPr>
                <w:color w:val="000000"/>
                <w:lang w:val="en-US" w:eastAsia="en-US"/>
              </w:rPr>
              <w:t>. Hoboken: Wiley, 2012. 992 s. ISBN 978-1-118-01152-2. </w:t>
            </w:r>
          </w:p>
          <w:p w:rsidR="00BA48F0" w:rsidRPr="00BA48F0" w:rsidRDefault="00BA48F0" w:rsidP="00BA48F0">
            <w:pPr>
              <w:jc w:val="both"/>
              <w:rPr>
                <w:color w:val="000000"/>
                <w:lang w:val="en-US" w:eastAsia="en-US"/>
              </w:rPr>
            </w:pPr>
            <w:r w:rsidRPr="00BA48F0">
              <w:rPr>
                <w:color w:val="000000"/>
                <w:lang w:val="en-US" w:eastAsia="en-US"/>
              </w:rPr>
              <w:t>DEFUSCO, R. A., MCLEAVY, D. W., PINTO, J. E., RUNKLE, E. D., ANSON, M. J. P. </w:t>
            </w:r>
            <w:r w:rsidRPr="00BA48F0">
              <w:rPr>
                <w:i/>
                <w:iCs/>
                <w:color w:val="000000"/>
                <w:lang w:val="en-US" w:eastAsia="en-US"/>
              </w:rPr>
              <w:t>Quantitative Investment Analysis</w:t>
            </w:r>
            <w:r w:rsidRPr="00BA48F0">
              <w:rPr>
                <w:color w:val="000000"/>
                <w:lang w:val="en-US" w:eastAsia="en-US"/>
              </w:rPr>
              <w:t xml:space="preserve">. Hoboken: Wiley, 2015, </w:t>
            </w:r>
            <w:r w:rsidR="00800A26">
              <w:rPr>
                <w:color w:val="000000"/>
                <w:lang w:val="en-US" w:eastAsia="en-US"/>
              </w:rPr>
              <w:t>600 s. ISBN 978-1-119-10422-3. </w:t>
            </w:r>
          </w:p>
        </w:tc>
      </w:tr>
      <w:tr w:rsidR="00BA48F0" w:rsidRPr="00BA48F0"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A48F0" w:rsidRPr="00BA48F0" w:rsidRDefault="00BA48F0" w:rsidP="00BA48F0">
            <w:pPr>
              <w:jc w:val="center"/>
              <w:rPr>
                <w:b/>
              </w:rPr>
            </w:pPr>
            <w:r w:rsidRPr="00BA48F0">
              <w:rPr>
                <w:b/>
              </w:rPr>
              <w:t>Informace ke kombinované nebo distanční formě</w:t>
            </w:r>
          </w:p>
        </w:tc>
      </w:tr>
      <w:tr w:rsidR="00BA48F0" w:rsidRPr="00BA48F0" w:rsidTr="00BA48F0">
        <w:tc>
          <w:tcPr>
            <w:tcW w:w="4787" w:type="dxa"/>
            <w:gridSpan w:val="3"/>
            <w:tcBorders>
              <w:top w:val="single" w:sz="2" w:space="0" w:color="auto"/>
            </w:tcBorders>
            <w:shd w:val="clear" w:color="auto" w:fill="F7CAAC"/>
          </w:tcPr>
          <w:p w:rsidR="00BA48F0" w:rsidRPr="00BA48F0" w:rsidRDefault="00BA48F0" w:rsidP="00BA48F0">
            <w:pPr>
              <w:jc w:val="both"/>
            </w:pPr>
            <w:r w:rsidRPr="00BA48F0">
              <w:rPr>
                <w:b/>
              </w:rPr>
              <w:t>Rozsah konzultací (soustředění)</w:t>
            </w:r>
          </w:p>
        </w:tc>
        <w:tc>
          <w:tcPr>
            <w:tcW w:w="889" w:type="dxa"/>
            <w:tcBorders>
              <w:top w:val="single" w:sz="2" w:space="0" w:color="auto"/>
            </w:tcBorders>
          </w:tcPr>
          <w:p w:rsidR="00BA48F0" w:rsidRPr="00BA48F0" w:rsidRDefault="001C7A68" w:rsidP="00BA48F0">
            <w:pPr>
              <w:jc w:val="both"/>
            </w:pPr>
            <w:r>
              <w:t>15</w:t>
            </w:r>
          </w:p>
        </w:tc>
        <w:tc>
          <w:tcPr>
            <w:tcW w:w="4179" w:type="dxa"/>
            <w:gridSpan w:val="4"/>
            <w:tcBorders>
              <w:top w:val="single" w:sz="2" w:space="0" w:color="auto"/>
            </w:tcBorders>
            <w:shd w:val="clear" w:color="auto" w:fill="F7CAAC"/>
          </w:tcPr>
          <w:p w:rsidR="00BA48F0" w:rsidRPr="00BA48F0" w:rsidRDefault="00BA48F0" w:rsidP="00BA48F0">
            <w:pPr>
              <w:jc w:val="both"/>
              <w:rPr>
                <w:b/>
              </w:rPr>
            </w:pPr>
            <w:r w:rsidRPr="00BA48F0">
              <w:rPr>
                <w:b/>
              </w:rPr>
              <w:t xml:space="preserve">hodin </w:t>
            </w:r>
          </w:p>
        </w:tc>
      </w:tr>
      <w:tr w:rsidR="00BA48F0" w:rsidRPr="00BA48F0" w:rsidTr="00BA48F0">
        <w:tc>
          <w:tcPr>
            <w:tcW w:w="9855" w:type="dxa"/>
            <w:gridSpan w:val="8"/>
            <w:shd w:val="clear" w:color="auto" w:fill="F7CAAC"/>
          </w:tcPr>
          <w:p w:rsidR="00BA48F0" w:rsidRPr="00BA48F0" w:rsidRDefault="00BA48F0" w:rsidP="00BA48F0">
            <w:pPr>
              <w:jc w:val="both"/>
              <w:rPr>
                <w:b/>
              </w:rPr>
            </w:pPr>
            <w:r w:rsidRPr="00BA48F0">
              <w:rPr>
                <w:b/>
              </w:rPr>
              <w:t>Informace o způsobu kontaktu s vyučujícím</w:t>
            </w:r>
          </w:p>
        </w:tc>
      </w:tr>
      <w:tr w:rsidR="00BA48F0" w:rsidRPr="00BA48F0" w:rsidTr="00BA48F0">
        <w:trPr>
          <w:trHeight w:val="708"/>
        </w:trPr>
        <w:tc>
          <w:tcPr>
            <w:tcW w:w="9855" w:type="dxa"/>
            <w:gridSpan w:val="8"/>
          </w:tcPr>
          <w:p w:rsidR="00BA48F0" w:rsidRPr="00BA48F0" w:rsidRDefault="00BA48F0" w:rsidP="00BA48F0">
            <w:pPr>
              <w:jc w:val="both"/>
            </w:pPr>
            <w:r w:rsidRPr="00BA48F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60A04" w:rsidRDefault="00660A04"/>
    <w:p w:rsidR="00660A04" w:rsidRDefault="00660A0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Default="00FC78C3" w:rsidP="00581395">
            <w:pPr>
              <w:jc w:val="both"/>
              <w:rPr>
                <w:b/>
              </w:rPr>
            </w:pPr>
            <w:r>
              <w:rPr>
                <w:b/>
              </w:rPr>
              <w:t>Název studijního předmětu</w:t>
            </w:r>
          </w:p>
        </w:tc>
        <w:tc>
          <w:tcPr>
            <w:tcW w:w="6769" w:type="dxa"/>
            <w:gridSpan w:val="7"/>
            <w:tcBorders>
              <w:top w:val="double" w:sz="4" w:space="0" w:color="auto"/>
            </w:tcBorders>
          </w:tcPr>
          <w:p w:rsidR="00FC78C3" w:rsidRDefault="00FC78C3" w:rsidP="00581395">
            <w:pPr>
              <w:jc w:val="both"/>
            </w:pPr>
            <w:r w:rsidRPr="00A31900">
              <w:t>Základy controllingu</w:t>
            </w:r>
          </w:p>
        </w:tc>
      </w:tr>
      <w:tr w:rsidR="00FC78C3" w:rsidTr="00581395">
        <w:trPr>
          <w:trHeight w:val="249"/>
        </w:trPr>
        <w:tc>
          <w:tcPr>
            <w:tcW w:w="3086" w:type="dxa"/>
            <w:shd w:val="clear" w:color="auto" w:fill="F7CAAC"/>
          </w:tcPr>
          <w:p w:rsidR="00FC78C3" w:rsidRDefault="00FC78C3" w:rsidP="00581395">
            <w:pPr>
              <w:jc w:val="both"/>
              <w:rPr>
                <w:b/>
              </w:rPr>
            </w:pPr>
            <w:r>
              <w:rPr>
                <w:b/>
              </w:rPr>
              <w:t>Typ předmětu</w:t>
            </w:r>
          </w:p>
        </w:tc>
        <w:tc>
          <w:tcPr>
            <w:tcW w:w="3406" w:type="dxa"/>
            <w:gridSpan w:val="4"/>
          </w:tcPr>
          <w:p w:rsidR="00FC78C3" w:rsidRDefault="00FC78C3" w:rsidP="00581395">
            <w:pPr>
              <w:jc w:val="both"/>
            </w:pPr>
            <w:r>
              <w:t>povinně volitelný „PV“</w:t>
            </w:r>
          </w:p>
        </w:tc>
        <w:tc>
          <w:tcPr>
            <w:tcW w:w="2695" w:type="dxa"/>
            <w:gridSpan w:val="2"/>
            <w:shd w:val="clear" w:color="auto" w:fill="F7CAAC"/>
          </w:tcPr>
          <w:p w:rsidR="00FC78C3" w:rsidRDefault="00FC78C3" w:rsidP="00581395">
            <w:pPr>
              <w:jc w:val="both"/>
            </w:pPr>
            <w:r>
              <w:rPr>
                <w:b/>
              </w:rPr>
              <w:t>doporučený ročník / semestr</w:t>
            </w:r>
          </w:p>
        </w:tc>
        <w:tc>
          <w:tcPr>
            <w:tcW w:w="668" w:type="dxa"/>
          </w:tcPr>
          <w:p w:rsidR="00FC78C3" w:rsidRDefault="00E83974" w:rsidP="00581395">
            <w:pPr>
              <w:jc w:val="both"/>
            </w:pPr>
            <w:r>
              <w:t>3/Z</w:t>
            </w:r>
          </w:p>
        </w:tc>
      </w:tr>
      <w:tr w:rsidR="00FC78C3" w:rsidTr="00581395">
        <w:tc>
          <w:tcPr>
            <w:tcW w:w="3086" w:type="dxa"/>
            <w:shd w:val="clear" w:color="auto" w:fill="F7CAAC"/>
          </w:tcPr>
          <w:p w:rsidR="00FC78C3" w:rsidRDefault="00FC78C3" w:rsidP="00581395">
            <w:pPr>
              <w:jc w:val="both"/>
              <w:rPr>
                <w:b/>
              </w:rPr>
            </w:pPr>
            <w:r>
              <w:rPr>
                <w:b/>
              </w:rPr>
              <w:t>Rozsah studijního předmětu</w:t>
            </w:r>
          </w:p>
        </w:tc>
        <w:tc>
          <w:tcPr>
            <w:tcW w:w="1701" w:type="dxa"/>
            <w:gridSpan w:val="2"/>
          </w:tcPr>
          <w:p w:rsidR="00FC78C3" w:rsidRDefault="00FC78C3" w:rsidP="00E83974">
            <w:pPr>
              <w:jc w:val="both"/>
            </w:pPr>
            <w:r>
              <w:t>1</w:t>
            </w:r>
            <w:r w:rsidR="00E83974">
              <w:t>3</w:t>
            </w:r>
            <w:r>
              <w:t>p + 1</w:t>
            </w:r>
            <w:r w:rsidR="00E83974">
              <w:t>3</w:t>
            </w:r>
            <w:r>
              <w:t>c</w:t>
            </w:r>
          </w:p>
        </w:tc>
        <w:tc>
          <w:tcPr>
            <w:tcW w:w="889" w:type="dxa"/>
            <w:shd w:val="clear" w:color="auto" w:fill="F7CAAC"/>
          </w:tcPr>
          <w:p w:rsidR="00FC78C3" w:rsidRDefault="00FC78C3" w:rsidP="00581395">
            <w:pPr>
              <w:jc w:val="both"/>
              <w:rPr>
                <w:b/>
              </w:rPr>
            </w:pPr>
            <w:r>
              <w:rPr>
                <w:b/>
              </w:rPr>
              <w:t xml:space="preserve">hod. </w:t>
            </w:r>
          </w:p>
        </w:tc>
        <w:tc>
          <w:tcPr>
            <w:tcW w:w="816" w:type="dxa"/>
          </w:tcPr>
          <w:p w:rsidR="00FC78C3" w:rsidRDefault="00FC78C3" w:rsidP="00E83974">
            <w:pPr>
              <w:jc w:val="both"/>
            </w:pPr>
            <w:r>
              <w:t>2</w:t>
            </w:r>
            <w:r w:rsidR="00E83974">
              <w:t>6</w:t>
            </w:r>
          </w:p>
        </w:tc>
        <w:tc>
          <w:tcPr>
            <w:tcW w:w="2156" w:type="dxa"/>
            <w:shd w:val="clear" w:color="auto" w:fill="F7CAAC"/>
          </w:tcPr>
          <w:p w:rsidR="00FC78C3" w:rsidRDefault="00FC78C3" w:rsidP="00581395">
            <w:pPr>
              <w:jc w:val="both"/>
              <w:rPr>
                <w:b/>
              </w:rPr>
            </w:pPr>
            <w:r>
              <w:rPr>
                <w:b/>
              </w:rPr>
              <w:t>kreditů</w:t>
            </w:r>
          </w:p>
        </w:tc>
        <w:tc>
          <w:tcPr>
            <w:tcW w:w="1207" w:type="dxa"/>
            <w:gridSpan w:val="2"/>
          </w:tcPr>
          <w:p w:rsidR="00FC78C3" w:rsidRDefault="00FC78C3" w:rsidP="00581395">
            <w:pPr>
              <w:jc w:val="both"/>
            </w:pPr>
            <w:r>
              <w:t>4</w:t>
            </w:r>
          </w:p>
        </w:tc>
      </w:tr>
      <w:tr w:rsidR="00FC78C3" w:rsidTr="00581395">
        <w:tc>
          <w:tcPr>
            <w:tcW w:w="3086" w:type="dxa"/>
            <w:shd w:val="clear" w:color="auto" w:fill="F7CAAC"/>
          </w:tcPr>
          <w:p w:rsidR="00FC78C3" w:rsidRDefault="00FC78C3" w:rsidP="00581395">
            <w:pPr>
              <w:jc w:val="both"/>
              <w:rPr>
                <w:b/>
                <w:sz w:val="22"/>
              </w:rPr>
            </w:pPr>
            <w:r>
              <w:rPr>
                <w:b/>
              </w:rPr>
              <w:t>Prerekvizity, korekvizity, ekvivalence</w:t>
            </w:r>
          </w:p>
        </w:tc>
        <w:tc>
          <w:tcPr>
            <w:tcW w:w="6769" w:type="dxa"/>
            <w:gridSpan w:val="7"/>
          </w:tcPr>
          <w:p w:rsidR="00FC78C3" w:rsidRDefault="00FC78C3" w:rsidP="00581395">
            <w:pPr>
              <w:jc w:val="both"/>
            </w:pPr>
          </w:p>
        </w:tc>
      </w:tr>
      <w:tr w:rsidR="00FC78C3" w:rsidTr="00581395">
        <w:tc>
          <w:tcPr>
            <w:tcW w:w="3086" w:type="dxa"/>
            <w:shd w:val="clear" w:color="auto" w:fill="F7CAAC"/>
          </w:tcPr>
          <w:p w:rsidR="00FC78C3" w:rsidRDefault="00FC78C3" w:rsidP="00581395">
            <w:pPr>
              <w:jc w:val="both"/>
              <w:rPr>
                <w:b/>
              </w:rPr>
            </w:pPr>
            <w:r>
              <w:rPr>
                <w:b/>
              </w:rPr>
              <w:t>Způsob ověření studijních výsledků</w:t>
            </w:r>
          </w:p>
        </w:tc>
        <w:tc>
          <w:tcPr>
            <w:tcW w:w="3406" w:type="dxa"/>
            <w:gridSpan w:val="4"/>
          </w:tcPr>
          <w:p w:rsidR="00FC78C3" w:rsidRDefault="00FC78C3" w:rsidP="00581395">
            <w:pPr>
              <w:jc w:val="both"/>
            </w:pPr>
            <w:r>
              <w:t>zápočet, zkouška</w:t>
            </w:r>
          </w:p>
        </w:tc>
        <w:tc>
          <w:tcPr>
            <w:tcW w:w="2156" w:type="dxa"/>
            <w:shd w:val="clear" w:color="auto" w:fill="F7CAAC"/>
          </w:tcPr>
          <w:p w:rsidR="00FC78C3" w:rsidRDefault="00FC78C3" w:rsidP="00581395">
            <w:pPr>
              <w:jc w:val="both"/>
              <w:rPr>
                <w:b/>
              </w:rPr>
            </w:pPr>
            <w:r>
              <w:rPr>
                <w:b/>
              </w:rPr>
              <w:t>Forma výuky</w:t>
            </w:r>
          </w:p>
        </w:tc>
        <w:tc>
          <w:tcPr>
            <w:tcW w:w="1207" w:type="dxa"/>
            <w:gridSpan w:val="2"/>
          </w:tcPr>
          <w:p w:rsidR="00FC78C3" w:rsidRDefault="00FC78C3" w:rsidP="00581395">
            <w:pPr>
              <w:jc w:val="both"/>
            </w:pPr>
            <w:r>
              <w:t>přednáška, cvičení</w:t>
            </w:r>
          </w:p>
        </w:tc>
      </w:tr>
      <w:tr w:rsidR="00FC78C3" w:rsidTr="00581395">
        <w:tc>
          <w:tcPr>
            <w:tcW w:w="3086" w:type="dxa"/>
            <w:shd w:val="clear" w:color="auto" w:fill="F7CAAC"/>
          </w:tcPr>
          <w:p w:rsidR="00FC78C3" w:rsidRDefault="00FC78C3" w:rsidP="00581395">
            <w:pPr>
              <w:jc w:val="both"/>
              <w:rPr>
                <w:b/>
              </w:rPr>
            </w:pPr>
            <w:r>
              <w:rPr>
                <w:b/>
              </w:rPr>
              <w:t>Forma způsobu ověření studijních výsledků a další požadavky na studenta</w:t>
            </w:r>
          </w:p>
        </w:tc>
        <w:tc>
          <w:tcPr>
            <w:tcW w:w="6769" w:type="dxa"/>
            <w:gridSpan w:val="7"/>
            <w:tcBorders>
              <w:bottom w:val="nil"/>
            </w:tcBorders>
          </w:tcPr>
          <w:p w:rsidR="00FC78C3" w:rsidRDefault="00FC78C3" w:rsidP="00581395">
            <w:pPr>
              <w:jc w:val="both"/>
            </w:pPr>
            <w:r>
              <w:t>Způsob zakončení předmětu – zápočet, zkouška</w:t>
            </w:r>
          </w:p>
          <w:p w:rsidR="00FC78C3" w:rsidRDefault="00FC78C3" w:rsidP="00581395">
            <w:pPr>
              <w:jc w:val="both"/>
            </w:pPr>
            <w:r>
              <w:t>Požadavky na zápočet: vypracování seminární práce dle požadavků vyučujícího; 80% aktivní účast na cvičeních.</w:t>
            </w:r>
          </w:p>
          <w:p w:rsidR="00FC78C3" w:rsidRDefault="00FC78C3" w:rsidP="00581395">
            <w:pPr>
              <w:jc w:val="both"/>
            </w:pPr>
            <w:r>
              <w:t>Požadavky na zkoušku: písemný test s úspěšností min. 60 %; následuje ústní zkouška v rozsahu znalostí přednášek a cvičení.</w:t>
            </w:r>
          </w:p>
        </w:tc>
      </w:tr>
      <w:tr w:rsidR="00FC78C3" w:rsidTr="00581395">
        <w:trPr>
          <w:trHeight w:val="60"/>
        </w:trPr>
        <w:tc>
          <w:tcPr>
            <w:tcW w:w="9855" w:type="dxa"/>
            <w:gridSpan w:val="8"/>
            <w:tcBorders>
              <w:top w:val="nil"/>
            </w:tcBorders>
          </w:tcPr>
          <w:p w:rsidR="00FC78C3" w:rsidRDefault="00FC78C3" w:rsidP="00581395">
            <w:pPr>
              <w:jc w:val="both"/>
            </w:pPr>
          </w:p>
        </w:tc>
      </w:tr>
      <w:tr w:rsidR="00FC78C3" w:rsidTr="00581395">
        <w:trPr>
          <w:trHeight w:val="197"/>
        </w:trPr>
        <w:tc>
          <w:tcPr>
            <w:tcW w:w="3086" w:type="dxa"/>
            <w:tcBorders>
              <w:top w:val="nil"/>
            </w:tcBorders>
            <w:shd w:val="clear" w:color="auto" w:fill="F7CAAC"/>
          </w:tcPr>
          <w:p w:rsidR="00FC78C3" w:rsidRDefault="00FC78C3" w:rsidP="00581395">
            <w:pPr>
              <w:jc w:val="both"/>
              <w:rPr>
                <w:b/>
              </w:rPr>
            </w:pPr>
            <w:r>
              <w:rPr>
                <w:b/>
              </w:rPr>
              <w:t>Garant předmětu</w:t>
            </w:r>
          </w:p>
        </w:tc>
        <w:tc>
          <w:tcPr>
            <w:tcW w:w="6769" w:type="dxa"/>
            <w:gridSpan w:val="7"/>
            <w:tcBorders>
              <w:top w:val="nil"/>
            </w:tcBorders>
          </w:tcPr>
          <w:p w:rsidR="00FC78C3" w:rsidRDefault="00FC78C3" w:rsidP="00581395">
            <w:pPr>
              <w:jc w:val="both"/>
            </w:pPr>
            <w:r>
              <w:t>doc. Ing. Roman Zámečník, Ph</w:t>
            </w:r>
            <w:r w:rsidRPr="00A31900">
              <w:t>D.</w:t>
            </w:r>
          </w:p>
        </w:tc>
      </w:tr>
      <w:tr w:rsidR="00FC78C3" w:rsidTr="00581395">
        <w:trPr>
          <w:trHeight w:val="243"/>
        </w:trPr>
        <w:tc>
          <w:tcPr>
            <w:tcW w:w="3086" w:type="dxa"/>
            <w:tcBorders>
              <w:top w:val="nil"/>
            </w:tcBorders>
            <w:shd w:val="clear" w:color="auto" w:fill="F7CAAC"/>
          </w:tcPr>
          <w:p w:rsidR="00FC78C3" w:rsidRDefault="00FC78C3" w:rsidP="00581395">
            <w:pPr>
              <w:jc w:val="both"/>
              <w:rPr>
                <w:b/>
              </w:rPr>
            </w:pPr>
            <w:r>
              <w:rPr>
                <w:b/>
              </w:rPr>
              <w:t>Zapojení garanta do výuky předmětu</w:t>
            </w:r>
          </w:p>
        </w:tc>
        <w:tc>
          <w:tcPr>
            <w:tcW w:w="6769" w:type="dxa"/>
            <w:gridSpan w:val="7"/>
            <w:tcBorders>
              <w:top w:val="nil"/>
            </w:tcBorders>
          </w:tcPr>
          <w:p w:rsidR="00FC78C3" w:rsidRDefault="00FC78C3" w:rsidP="00581395">
            <w:pPr>
              <w:jc w:val="both"/>
            </w:pPr>
            <w:r w:rsidRPr="00DB3747">
              <w:t xml:space="preserve">Garant se podílí na přednášení v rozsahu </w:t>
            </w:r>
            <w:r>
              <w:t>60</w:t>
            </w:r>
            <w:r w:rsidRPr="00DB3747">
              <w:t xml:space="preserve"> %, dále stanovuje koncepci cvičení a dohlíží na jejich jednotné vedení.</w:t>
            </w:r>
          </w:p>
        </w:tc>
      </w:tr>
      <w:tr w:rsidR="00FC78C3" w:rsidTr="00581395">
        <w:tc>
          <w:tcPr>
            <w:tcW w:w="3086" w:type="dxa"/>
            <w:shd w:val="clear" w:color="auto" w:fill="F7CAAC"/>
          </w:tcPr>
          <w:p w:rsidR="00FC78C3" w:rsidRDefault="00FC78C3" w:rsidP="00581395">
            <w:pPr>
              <w:jc w:val="both"/>
              <w:rPr>
                <w:b/>
              </w:rPr>
            </w:pPr>
            <w:r>
              <w:rPr>
                <w:b/>
              </w:rPr>
              <w:t>Vyučující</w:t>
            </w:r>
          </w:p>
        </w:tc>
        <w:tc>
          <w:tcPr>
            <w:tcW w:w="6769" w:type="dxa"/>
            <w:gridSpan w:val="7"/>
            <w:tcBorders>
              <w:bottom w:val="nil"/>
            </w:tcBorders>
          </w:tcPr>
          <w:p w:rsidR="00FC78C3" w:rsidRDefault="00FC78C3" w:rsidP="00581395">
            <w:pPr>
              <w:jc w:val="both"/>
            </w:pPr>
            <w:r>
              <w:t>doc. Ing. Roman Zámečník, Ph</w:t>
            </w:r>
            <w:r w:rsidRPr="00A31900">
              <w:t>D.</w:t>
            </w:r>
            <w:r>
              <w:t xml:space="preserve"> - přednášky (60%), Ing. Ludmila Kozubíková, Ph.D. přednášky (40%)</w:t>
            </w:r>
          </w:p>
        </w:tc>
      </w:tr>
      <w:tr w:rsidR="00FC78C3" w:rsidTr="00581395">
        <w:trPr>
          <w:trHeight w:val="60"/>
        </w:trPr>
        <w:tc>
          <w:tcPr>
            <w:tcW w:w="9855" w:type="dxa"/>
            <w:gridSpan w:val="8"/>
            <w:tcBorders>
              <w:top w:val="nil"/>
            </w:tcBorders>
          </w:tcPr>
          <w:p w:rsidR="00FC78C3" w:rsidRDefault="00FC78C3" w:rsidP="00581395">
            <w:pPr>
              <w:jc w:val="both"/>
            </w:pPr>
          </w:p>
        </w:tc>
      </w:tr>
      <w:tr w:rsidR="00FC78C3" w:rsidTr="00581395">
        <w:tc>
          <w:tcPr>
            <w:tcW w:w="3086" w:type="dxa"/>
            <w:shd w:val="clear" w:color="auto" w:fill="F7CAAC"/>
          </w:tcPr>
          <w:p w:rsidR="00FC78C3" w:rsidRDefault="00FC78C3" w:rsidP="00581395">
            <w:pPr>
              <w:jc w:val="both"/>
              <w:rPr>
                <w:b/>
              </w:rPr>
            </w:pPr>
            <w:r>
              <w:rPr>
                <w:b/>
              </w:rPr>
              <w:t>Stručná anotace předmětu</w:t>
            </w:r>
          </w:p>
        </w:tc>
        <w:tc>
          <w:tcPr>
            <w:tcW w:w="6769" w:type="dxa"/>
            <w:gridSpan w:val="7"/>
            <w:tcBorders>
              <w:bottom w:val="nil"/>
            </w:tcBorders>
          </w:tcPr>
          <w:p w:rsidR="00FC78C3" w:rsidRDefault="00FC78C3" w:rsidP="00581395">
            <w:pPr>
              <w:jc w:val="both"/>
            </w:pPr>
          </w:p>
        </w:tc>
      </w:tr>
      <w:tr w:rsidR="00FC78C3" w:rsidTr="001C7A68">
        <w:trPr>
          <w:trHeight w:val="3686"/>
        </w:trPr>
        <w:tc>
          <w:tcPr>
            <w:tcW w:w="9855" w:type="dxa"/>
            <w:gridSpan w:val="8"/>
            <w:tcBorders>
              <w:top w:val="nil"/>
              <w:bottom w:val="single" w:sz="12" w:space="0" w:color="auto"/>
            </w:tcBorders>
          </w:tcPr>
          <w:p w:rsidR="00FC78C3" w:rsidRDefault="00FC78C3" w:rsidP="00581395">
            <w:pPr>
              <w:jc w:val="both"/>
            </w:pPr>
            <w:r w:rsidRPr="00D72682">
              <w:t xml:space="preserve">Předmět </w:t>
            </w:r>
            <w:r>
              <w:t>představuje</w:t>
            </w:r>
            <w:r w:rsidRPr="00D72682">
              <w:t xml:space="preserve"> student</w:t>
            </w:r>
            <w:r>
              <w:t>ům</w:t>
            </w:r>
            <w:r w:rsidRPr="00D72682">
              <w:t xml:space="preserve"> nezbytný</w:t>
            </w:r>
            <w:r>
              <w:t xml:space="preserve"> nástroj</w:t>
            </w:r>
            <w:r w:rsidRPr="00D72682">
              <w:t xml:space="preserve"> podpory řízení podniku </w:t>
            </w:r>
            <w:r>
              <w:t>–</w:t>
            </w:r>
            <w:r w:rsidRPr="00D72682">
              <w:t xml:space="preserve"> controlling</w:t>
            </w:r>
            <w:r>
              <w:t xml:space="preserve">. Předmět seznámí studenty s ekonomickým řízením činností ve firmě  zaměřeným na dosažení podnikatelských cílů a záměrů, s úkoly a funkcemi controllingu, s jeho základními oblastmi a se základními nástroji. </w:t>
            </w:r>
            <w:r w:rsidRPr="00D72682">
              <w:t xml:space="preserve"> Předmět navazuje na znalosti získané především studiem podnikové ekonomiky, finančního a manažerského účetnictví.</w:t>
            </w:r>
          </w:p>
          <w:p w:rsidR="00FC78C3" w:rsidRDefault="00FC78C3" w:rsidP="00581395">
            <w:pPr>
              <w:jc w:val="both"/>
            </w:pPr>
            <w:r>
              <w:t>Semináře jsou zaměřeny na praktické propočty příkladů z nákladového a finančního controllingu. Studenti jsou rovněž seznámeni s případovými studiemi z praxe controllingu v českých a zahraničních podnicích</w:t>
            </w:r>
          </w:p>
          <w:p w:rsidR="00FC78C3" w:rsidRDefault="00FC78C3" w:rsidP="00726145">
            <w:pPr>
              <w:pStyle w:val="Odstavecseseznamem"/>
              <w:numPr>
                <w:ilvl w:val="0"/>
                <w:numId w:val="22"/>
              </w:numPr>
              <w:ind w:left="247" w:hanging="247"/>
            </w:pPr>
            <w:r>
              <w:t>Definice controllingu, historie, souča</w:t>
            </w:r>
            <w:r w:rsidR="001C7A68">
              <w:t>snost a budoucnost controllingu</w:t>
            </w:r>
          </w:p>
          <w:p w:rsidR="00FC78C3" w:rsidRDefault="00FC78C3" w:rsidP="00726145">
            <w:pPr>
              <w:pStyle w:val="Odstavecseseznamem"/>
              <w:numPr>
                <w:ilvl w:val="0"/>
                <w:numId w:val="22"/>
              </w:numPr>
              <w:ind w:left="247" w:hanging="247"/>
            </w:pPr>
            <w:r>
              <w:t>Podstata, fi</w:t>
            </w:r>
            <w:r w:rsidR="001C7A68">
              <w:t>losofie a koncepce controllingu</w:t>
            </w:r>
          </w:p>
          <w:p w:rsidR="001C7A68" w:rsidRDefault="001C7A68" w:rsidP="00BF289D">
            <w:pPr>
              <w:pStyle w:val="Odstavecseseznamem"/>
              <w:numPr>
                <w:ilvl w:val="0"/>
                <w:numId w:val="22"/>
              </w:numPr>
              <w:ind w:left="247" w:hanging="247"/>
            </w:pPr>
            <w:r>
              <w:t>Funkce a úlohy controllingu</w:t>
            </w:r>
          </w:p>
          <w:p w:rsidR="00FC78C3" w:rsidRDefault="00FC78C3" w:rsidP="00BF289D">
            <w:pPr>
              <w:pStyle w:val="Odstavecseseznamem"/>
              <w:numPr>
                <w:ilvl w:val="0"/>
                <w:numId w:val="22"/>
              </w:numPr>
              <w:ind w:left="247" w:hanging="247"/>
            </w:pPr>
            <w:r>
              <w:t>Organizační začlen</w:t>
            </w:r>
            <w:r w:rsidR="001C7A68">
              <w:t>ění controllingu</w:t>
            </w:r>
          </w:p>
          <w:p w:rsidR="00FC78C3" w:rsidRDefault="001C7A68" w:rsidP="00726145">
            <w:pPr>
              <w:pStyle w:val="Odstavecseseznamem"/>
              <w:numPr>
                <w:ilvl w:val="0"/>
                <w:numId w:val="22"/>
              </w:numPr>
              <w:ind w:left="247" w:hanging="247"/>
            </w:pPr>
            <w:r>
              <w:t>Pozice controllera</w:t>
            </w:r>
          </w:p>
          <w:p w:rsidR="00FC78C3" w:rsidRDefault="00FC78C3" w:rsidP="00726145">
            <w:pPr>
              <w:pStyle w:val="Odstavecseseznamem"/>
              <w:numPr>
                <w:ilvl w:val="0"/>
                <w:numId w:val="22"/>
              </w:numPr>
              <w:ind w:left="247" w:hanging="247"/>
            </w:pPr>
            <w:r>
              <w:t>Minimální požadavky na systém cont</w:t>
            </w:r>
            <w:r w:rsidR="001C7A68">
              <w:t>rollingu, nástroje controllingu</w:t>
            </w:r>
          </w:p>
          <w:p w:rsidR="00FC78C3" w:rsidRDefault="00FC78C3" w:rsidP="00726145">
            <w:pPr>
              <w:pStyle w:val="Odstavecseseznamem"/>
              <w:numPr>
                <w:ilvl w:val="0"/>
                <w:numId w:val="22"/>
              </w:numPr>
              <w:ind w:left="247" w:hanging="247"/>
            </w:pPr>
            <w:r>
              <w:t>Info</w:t>
            </w:r>
            <w:r w:rsidR="001C7A68">
              <w:t>rmační zabezpečení controllingu</w:t>
            </w:r>
          </w:p>
          <w:p w:rsidR="00FC78C3" w:rsidRDefault="001C7A68" w:rsidP="00726145">
            <w:pPr>
              <w:pStyle w:val="Odstavecseseznamem"/>
              <w:numPr>
                <w:ilvl w:val="0"/>
                <w:numId w:val="22"/>
              </w:numPr>
              <w:ind w:left="247" w:hanging="247"/>
            </w:pPr>
            <w:r>
              <w:t>Výkaznictví, reporting</w:t>
            </w:r>
          </w:p>
          <w:p w:rsidR="00FC78C3" w:rsidRDefault="001C7A68" w:rsidP="00726145">
            <w:pPr>
              <w:pStyle w:val="Odstavecseseznamem"/>
              <w:numPr>
                <w:ilvl w:val="0"/>
                <w:numId w:val="22"/>
              </w:numPr>
              <w:ind w:left="247" w:hanging="247"/>
            </w:pPr>
            <w:r>
              <w:t>Analýza odchylek</w:t>
            </w:r>
          </w:p>
          <w:p w:rsidR="00FC78C3" w:rsidRDefault="00FC78C3" w:rsidP="00726145">
            <w:pPr>
              <w:pStyle w:val="Odstavecseseznamem"/>
              <w:numPr>
                <w:ilvl w:val="0"/>
                <w:numId w:val="22"/>
              </w:numPr>
              <w:ind w:left="247" w:hanging="247"/>
            </w:pPr>
            <w:r>
              <w:t>Přednáška odborníka z pra</w:t>
            </w:r>
            <w:r w:rsidR="001C7A68">
              <w:t>xe na problematiku controllingu</w:t>
            </w:r>
          </w:p>
        </w:tc>
      </w:tr>
      <w:tr w:rsidR="00FC78C3" w:rsidTr="00581395">
        <w:trPr>
          <w:trHeight w:val="265"/>
        </w:trPr>
        <w:tc>
          <w:tcPr>
            <w:tcW w:w="3653" w:type="dxa"/>
            <w:gridSpan w:val="2"/>
            <w:tcBorders>
              <w:top w:val="nil"/>
            </w:tcBorders>
            <w:shd w:val="clear" w:color="auto" w:fill="F7CAAC"/>
          </w:tcPr>
          <w:p w:rsidR="00FC78C3" w:rsidRDefault="00FC78C3" w:rsidP="00581395">
            <w:pPr>
              <w:jc w:val="both"/>
            </w:pPr>
            <w:r>
              <w:rPr>
                <w:b/>
              </w:rPr>
              <w:t>Studijní literatura a studijní pomůcky</w:t>
            </w:r>
          </w:p>
        </w:tc>
        <w:tc>
          <w:tcPr>
            <w:tcW w:w="6202" w:type="dxa"/>
            <w:gridSpan w:val="6"/>
            <w:tcBorders>
              <w:top w:val="nil"/>
              <w:bottom w:val="nil"/>
            </w:tcBorders>
          </w:tcPr>
          <w:p w:rsidR="00FC78C3" w:rsidRDefault="00FC78C3" w:rsidP="00581395">
            <w:pPr>
              <w:jc w:val="both"/>
            </w:pPr>
          </w:p>
        </w:tc>
      </w:tr>
      <w:tr w:rsidR="00FC78C3" w:rsidTr="00581395">
        <w:trPr>
          <w:trHeight w:val="1497"/>
        </w:trPr>
        <w:tc>
          <w:tcPr>
            <w:tcW w:w="9855" w:type="dxa"/>
            <w:gridSpan w:val="8"/>
            <w:tcBorders>
              <w:top w:val="nil"/>
            </w:tcBorders>
          </w:tcPr>
          <w:p w:rsidR="00FC78C3" w:rsidRPr="00BD7502" w:rsidRDefault="00FC78C3" w:rsidP="00581395">
            <w:pPr>
              <w:jc w:val="both"/>
              <w:rPr>
                <w:b/>
              </w:rPr>
            </w:pPr>
            <w:r>
              <w:rPr>
                <w:b/>
              </w:rPr>
              <w:t>Povinná literatura</w:t>
            </w:r>
          </w:p>
          <w:p w:rsidR="00FC78C3" w:rsidRDefault="00FC78C3" w:rsidP="00581395">
            <w:pPr>
              <w:jc w:val="both"/>
            </w:pPr>
            <w:r>
              <w:t xml:space="preserve">ESCHENBACH, R. </w:t>
            </w:r>
            <w:r>
              <w:rPr>
                <w:i/>
                <w:iCs/>
              </w:rPr>
              <w:t>Controlling</w:t>
            </w:r>
            <w:r>
              <w:t>. Vyd. 2. Praha: ASPI, 2004, 814 s. ISBN 80-7357-035-1.</w:t>
            </w:r>
          </w:p>
          <w:p w:rsidR="00FC78C3" w:rsidRDefault="00FC78C3" w:rsidP="00581395">
            <w:pPr>
              <w:jc w:val="both"/>
            </w:pPr>
            <w:r>
              <w:t xml:space="preserve">ESCHENBACH, R., SILLER, H. </w:t>
            </w:r>
            <w:r>
              <w:rPr>
                <w:i/>
                <w:iCs/>
              </w:rPr>
              <w:t>Profesionální controlling: koncepce a nástroje</w:t>
            </w:r>
            <w:r>
              <w:t>. 2., přeprac. vyd. Praha: Wolters Kluwer Česká republika, 2012, 381 s. ISBN 978-80-7357-918-0.</w:t>
            </w:r>
          </w:p>
          <w:p w:rsidR="00FC78C3" w:rsidRDefault="00FC78C3" w:rsidP="00581395">
            <w:pPr>
              <w:jc w:val="both"/>
            </w:pPr>
            <w:r>
              <w:rPr>
                <w:iCs/>
              </w:rPr>
              <w:t xml:space="preserve">HORVÁTH </w:t>
            </w:r>
            <w:r>
              <w:rPr>
                <w:iCs/>
                <w:lang w:val="en-GB"/>
              </w:rPr>
              <w:t xml:space="preserve">&amp; </w:t>
            </w:r>
            <w:r>
              <w:rPr>
                <w:iCs/>
              </w:rPr>
              <w:t xml:space="preserve">PARTNERS. </w:t>
            </w:r>
            <w:r>
              <w:rPr>
                <w:i/>
                <w:iCs/>
              </w:rPr>
              <w:t>Nová koncepce controllingu: cesta k účinnému controllingu : 5. přepracované vydání</w:t>
            </w:r>
            <w:r>
              <w:t>. Praha: Profess Consulting, 2004, 288 s. ISBN 80-7259-002-2.</w:t>
            </w:r>
          </w:p>
          <w:p w:rsidR="00FC78C3" w:rsidRDefault="00FC78C3" w:rsidP="00581395">
            <w:pPr>
              <w:jc w:val="both"/>
            </w:pPr>
            <w:r>
              <w:t xml:space="preserve">TUČEK, D., ZÁMEČNÍK, R. </w:t>
            </w:r>
            <w:r>
              <w:rPr>
                <w:i/>
                <w:iCs/>
              </w:rPr>
              <w:t>Řízení a hodnocení výkonnosti podnikových procesů v praxi</w:t>
            </w:r>
            <w:r>
              <w:t xml:space="preserve">. Zvolen: Technická univerzita vo Zvolene, 2007, 173 s. </w:t>
            </w:r>
            <w:r w:rsidRPr="00EF5B86">
              <w:t>ISBN 978-80-228-1796-7.</w:t>
            </w:r>
          </w:p>
          <w:p w:rsidR="00FC78C3" w:rsidRPr="00EA0A5B" w:rsidRDefault="00FC78C3" w:rsidP="00581395">
            <w:pPr>
              <w:jc w:val="both"/>
            </w:pPr>
            <w:r w:rsidRPr="00EA0A5B">
              <w:t>ZÁMEČNÍK, R.</w:t>
            </w:r>
            <w:r>
              <w:t xml:space="preserve">, </w:t>
            </w:r>
            <w:r w:rsidRPr="00EA0A5B">
              <w:t>NOVÁK</w:t>
            </w:r>
            <w:r>
              <w:t>, P</w:t>
            </w:r>
            <w:r w:rsidRPr="00EA0A5B">
              <w:t xml:space="preserve">. </w:t>
            </w:r>
            <w:r w:rsidRPr="00EA0A5B">
              <w:rPr>
                <w:i/>
              </w:rPr>
              <w:t>Controlling</w:t>
            </w:r>
            <w:r>
              <w:rPr>
                <w:i/>
              </w:rPr>
              <w:t>.</w:t>
            </w:r>
            <w:r w:rsidRPr="00EA0A5B">
              <w:rPr>
                <w:iCs/>
              </w:rPr>
              <w:t xml:space="preserve"> </w:t>
            </w:r>
            <w:r w:rsidRPr="00EA0A5B">
              <w:t>1 vyd. Zlín: UTB ve Zlíně, FaME</w:t>
            </w:r>
            <w:r>
              <w:t xml:space="preserve"> 2011 (elektronické vydání).</w:t>
            </w:r>
          </w:p>
          <w:p w:rsidR="00FC78C3" w:rsidRPr="00BD7502" w:rsidRDefault="00FC78C3" w:rsidP="00581395">
            <w:pPr>
              <w:jc w:val="both"/>
              <w:rPr>
                <w:b/>
              </w:rPr>
            </w:pPr>
            <w:r w:rsidRPr="00BD7502">
              <w:rPr>
                <w:b/>
              </w:rPr>
              <w:t>Doporučená literatura</w:t>
            </w:r>
          </w:p>
          <w:p w:rsidR="00FC78C3" w:rsidRDefault="00FC78C3" w:rsidP="00581395">
            <w:pPr>
              <w:jc w:val="both"/>
            </w:pPr>
            <w:r>
              <w:t xml:space="preserve">BHIMANI, A. </w:t>
            </w:r>
            <w:r>
              <w:rPr>
                <w:i/>
                <w:iCs/>
              </w:rPr>
              <w:t>Management and cost accounting</w:t>
            </w:r>
            <w:r>
              <w:t>. 5th ed. Harlow: Pearson Education, 2012, xxx, 935 s. ISBN 978-0-273-75745-0.</w:t>
            </w:r>
          </w:p>
          <w:p w:rsidR="00FC78C3" w:rsidRDefault="00FC78C3" w:rsidP="00581395">
            <w:pPr>
              <w:jc w:val="both"/>
            </w:pPr>
            <w:r>
              <w:t xml:space="preserve">FOLTÍNOVÁ, A. </w:t>
            </w:r>
            <w:r>
              <w:rPr>
                <w:i/>
                <w:iCs/>
              </w:rPr>
              <w:t>Nákladový controlling: prípadové štúdie</w:t>
            </w:r>
            <w:r>
              <w:t>. Bratislava: Wolters Kluwer, 2012, 178 s. ISBN 978-80-8168-108-0.</w:t>
            </w:r>
          </w:p>
          <w:p w:rsidR="00FC78C3" w:rsidRDefault="00FC78C3" w:rsidP="00581395">
            <w:pPr>
              <w:jc w:val="both"/>
            </w:pPr>
            <w:r>
              <w:t xml:space="preserve">HAVLÍČEK, K. </w:t>
            </w:r>
            <w:r>
              <w:rPr>
                <w:i/>
                <w:iCs/>
              </w:rPr>
              <w:t>Small business: management &amp; controlling</w:t>
            </w:r>
            <w:r>
              <w:t xml:space="preserve">. Kyjev: Universitet Ukrajina, 2014, 177 s. ISBN 978-966-388-494-3. </w:t>
            </w:r>
          </w:p>
          <w:p w:rsidR="00FC78C3" w:rsidRDefault="00FC78C3" w:rsidP="00581395">
            <w:pPr>
              <w:jc w:val="both"/>
            </w:pPr>
            <w:r>
              <w:t xml:space="preserve">CHODASOVÁ, Z. </w:t>
            </w:r>
            <w:r>
              <w:rPr>
                <w:i/>
                <w:iCs/>
              </w:rPr>
              <w:t>Podnikový controlling: nástroj manažmentu</w:t>
            </w:r>
            <w:r>
              <w:t>. Bratislava: Statis, 2012, 161 s. ISBN 978-80-85659-70-2.</w:t>
            </w:r>
          </w:p>
          <w:p w:rsidR="00FC78C3" w:rsidRDefault="00FC78C3" w:rsidP="00581395">
            <w:pPr>
              <w:jc w:val="both"/>
            </w:pPr>
            <w:r>
              <w:t xml:space="preserve">ŠOLJAKOVÁ, L., FIBÍROVÁ, J. </w:t>
            </w:r>
            <w:r>
              <w:rPr>
                <w:i/>
                <w:iCs/>
              </w:rPr>
              <w:t>Reporting</w:t>
            </w:r>
            <w:r>
              <w:t>. 3., rozš. a aktualiz. vyd. Praha: Grada, 2010, 221 s. ISBN 978-80-247-2759-2.</w:t>
            </w: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Default="00FC78C3" w:rsidP="00581395">
            <w:pPr>
              <w:jc w:val="center"/>
              <w:rPr>
                <w:b/>
              </w:rPr>
            </w:pPr>
            <w:r>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Default="00FC78C3" w:rsidP="00581395">
            <w:pPr>
              <w:jc w:val="both"/>
            </w:pPr>
            <w:r>
              <w:rPr>
                <w:b/>
              </w:rPr>
              <w:lastRenderedPageBreak/>
              <w:t>Rozsah konzultací (soustředění)</w:t>
            </w:r>
          </w:p>
        </w:tc>
        <w:tc>
          <w:tcPr>
            <w:tcW w:w="889" w:type="dxa"/>
            <w:tcBorders>
              <w:top w:val="single" w:sz="2" w:space="0" w:color="auto"/>
            </w:tcBorders>
          </w:tcPr>
          <w:p w:rsidR="00FC78C3" w:rsidRDefault="00FC78C3" w:rsidP="00581395">
            <w:pPr>
              <w:jc w:val="both"/>
            </w:pPr>
            <w:r>
              <w:t>15</w:t>
            </w:r>
          </w:p>
        </w:tc>
        <w:tc>
          <w:tcPr>
            <w:tcW w:w="4179" w:type="dxa"/>
            <w:gridSpan w:val="4"/>
            <w:tcBorders>
              <w:top w:val="single" w:sz="2" w:space="0" w:color="auto"/>
            </w:tcBorders>
            <w:shd w:val="clear" w:color="auto" w:fill="F7CAAC"/>
          </w:tcPr>
          <w:p w:rsidR="00FC78C3" w:rsidRDefault="00FC78C3" w:rsidP="00581395">
            <w:pPr>
              <w:jc w:val="both"/>
              <w:rPr>
                <w:b/>
              </w:rPr>
            </w:pPr>
            <w:r>
              <w:rPr>
                <w:b/>
              </w:rPr>
              <w:t xml:space="preserve">hodin </w:t>
            </w:r>
          </w:p>
        </w:tc>
      </w:tr>
      <w:tr w:rsidR="00FC78C3" w:rsidTr="00581395">
        <w:tc>
          <w:tcPr>
            <w:tcW w:w="9855" w:type="dxa"/>
            <w:gridSpan w:val="8"/>
            <w:shd w:val="clear" w:color="auto" w:fill="F7CAAC"/>
          </w:tcPr>
          <w:p w:rsidR="00FC78C3" w:rsidRDefault="00FC78C3" w:rsidP="00581395">
            <w:pPr>
              <w:jc w:val="both"/>
              <w:rPr>
                <w:b/>
              </w:rPr>
            </w:pPr>
            <w:r>
              <w:rPr>
                <w:b/>
              </w:rPr>
              <w:t>Informace o způsobu kontaktu s vyučujícím</w:t>
            </w:r>
          </w:p>
        </w:tc>
      </w:tr>
      <w:tr w:rsidR="00FC78C3" w:rsidTr="00581395">
        <w:trPr>
          <w:trHeight w:val="754"/>
        </w:trPr>
        <w:tc>
          <w:tcPr>
            <w:tcW w:w="9855" w:type="dxa"/>
            <w:gridSpan w:val="8"/>
          </w:tcPr>
          <w:p w:rsidR="00FC78C3" w:rsidRDefault="00FC78C3" w:rsidP="00581395">
            <w:pPr>
              <w:jc w:val="both"/>
            </w:pPr>
            <w:r>
              <w:t xml:space="preserve">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 </w:t>
            </w:r>
          </w:p>
        </w:tc>
      </w:tr>
    </w:tbl>
    <w:p w:rsidR="005A0486" w:rsidRDefault="005A0486"/>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911525" w:rsidRDefault="00FC78C3" w:rsidP="00581395">
            <w:pPr>
              <w:jc w:val="both"/>
              <w:rPr>
                <w:b/>
              </w:rPr>
            </w:pPr>
            <w:r w:rsidRPr="00911525">
              <w:rPr>
                <w:b/>
              </w:rPr>
              <w:t>Název studijního předmětu</w:t>
            </w:r>
          </w:p>
        </w:tc>
        <w:tc>
          <w:tcPr>
            <w:tcW w:w="6769" w:type="dxa"/>
            <w:gridSpan w:val="7"/>
            <w:tcBorders>
              <w:top w:val="double" w:sz="4" w:space="0" w:color="auto"/>
            </w:tcBorders>
          </w:tcPr>
          <w:p w:rsidR="00FC78C3" w:rsidRPr="00911525" w:rsidRDefault="00BF3B54" w:rsidP="00581395">
            <w:pPr>
              <w:jc w:val="both"/>
            </w:pPr>
            <w:r w:rsidRPr="00BF3B54">
              <w:rPr>
                <w:color w:val="000000" w:themeColor="text1"/>
              </w:rPr>
              <w:t>Riziko, kybernetická bezpečnost a aplikace finančních technologií</w:t>
            </w:r>
          </w:p>
        </w:tc>
      </w:tr>
      <w:tr w:rsidR="00FC78C3" w:rsidTr="00581395">
        <w:trPr>
          <w:trHeight w:val="249"/>
        </w:trPr>
        <w:tc>
          <w:tcPr>
            <w:tcW w:w="3086" w:type="dxa"/>
            <w:shd w:val="clear" w:color="auto" w:fill="F7CAAC"/>
          </w:tcPr>
          <w:p w:rsidR="00FC78C3" w:rsidRPr="00911525" w:rsidRDefault="00FC78C3" w:rsidP="00581395">
            <w:pPr>
              <w:jc w:val="both"/>
              <w:rPr>
                <w:b/>
              </w:rPr>
            </w:pPr>
            <w:r w:rsidRPr="00911525">
              <w:rPr>
                <w:b/>
              </w:rPr>
              <w:t>Typ předmětu</w:t>
            </w:r>
          </w:p>
        </w:tc>
        <w:tc>
          <w:tcPr>
            <w:tcW w:w="3406" w:type="dxa"/>
            <w:gridSpan w:val="4"/>
          </w:tcPr>
          <w:p w:rsidR="00FC78C3" w:rsidRPr="00911525" w:rsidRDefault="00BF3B54" w:rsidP="00581395">
            <w:pPr>
              <w:jc w:val="both"/>
            </w:pPr>
            <w:r>
              <w:t>p</w:t>
            </w:r>
            <w:r w:rsidR="00FC78C3" w:rsidRPr="00911525">
              <w:t>ovinn</w:t>
            </w:r>
            <w:r w:rsidR="00FC78C3">
              <w:t>ý</w:t>
            </w:r>
            <w:r w:rsidR="00FC78C3" w:rsidRPr="00911525">
              <w:t xml:space="preserve"> „</w:t>
            </w:r>
            <w:r w:rsidR="00FC78C3">
              <w:t>P</w:t>
            </w:r>
            <w:r>
              <w:t>Z</w:t>
            </w:r>
            <w:r w:rsidR="00FC78C3" w:rsidRPr="00911525">
              <w:t>“</w:t>
            </w:r>
          </w:p>
        </w:tc>
        <w:tc>
          <w:tcPr>
            <w:tcW w:w="2695" w:type="dxa"/>
            <w:gridSpan w:val="2"/>
            <w:shd w:val="clear" w:color="auto" w:fill="F7CAAC"/>
          </w:tcPr>
          <w:p w:rsidR="00FC78C3" w:rsidRPr="00911525" w:rsidRDefault="00FC78C3" w:rsidP="00581395">
            <w:pPr>
              <w:jc w:val="both"/>
            </w:pPr>
            <w:r w:rsidRPr="00911525">
              <w:rPr>
                <w:b/>
              </w:rPr>
              <w:t>doporučený ročník / semestr</w:t>
            </w:r>
          </w:p>
        </w:tc>
        <w:tc>
          <w:tcPr>
            <w:tcW w:w="668" w:type="dxa"/>
          </w:tcPr>
          <w:p w:rsidR="00FC78C3" w:rsidRPr="00911525" w:rsidRDefault="00BF3B54" w:rsidP="00581395">
            <w:pPr>
              <w:jc w:val="both"/>
            </w:pPr>
            <w:r>
              <w:t>3</w:t>
            </w:r>
            <w:r w:rsidR="00FC78C3">
              <w:t>/L</w:t>
            </w:r>
          </w:p>
        </w:tc>
      </w:tr>
      <w:tr w:rsidR="00FC78C3" w:rsidTr="00581395">
        <w:tc>
          <w:tcPr>
            <w:tcW w:w="3086" w:type="dxa"/>
            <w:shd w:val="clear" w:color="auto" w:fill="F7CAAC"/>
          </w:tcPr>
          <w:p w:rsidR="00FC78C3" w:rsidRPr="00911525" w:rsidRDefault="00FC78C3" w:rsidP="00581395">
            <w:pPr>
              <w:jc w:val="both"/>
              <w:rPr>
                <w:b/>
              </w:rPr>
            </w:pPr>
            <w:r w:rsidRPr="00911525">
              <w:rPr>
                <w:b/>
              </w:rPr>
              <w:t>Rozsah studijního předmětu</w:t>
            </w:r>
          </w:p>
        </w:tc>
        <w:tc>
          <w:tcPr>
            <w:tcW w:w="1701" w:type="dxa"/>
            <w:gridSpan w:val="2"/>
          </w:tcPr>
          <w:p w:rsidR="00FC78C3" w:rsidRPr="00911525" w:rsidRDefault="00FC78C3" w:rsidP="00581395">
            <w:pPr>
              <w:jc w:val="both"/>
            </w:pPr>
            <w:r>
              <w:t>25</w:t>
            </w:r>
            <w:r w:rsidRPr="000802C6">
              <w:t xml:space="preserve">p + </w:t>
            </w:r>
            <w:r>
              <w:t>25s</w:t>
            </w:r>
          </w:p>
        </w:tc>
        <w:tc>
          <w:tcPr>
            <w:tcW w:w="889" w:type="dxa"/>
            <w:shd w:val="clear" w:color="auto" w:fill="F7CAAC"/>
          </w:tcPr>
          <w:p w:rsidR="00FC78C3" w:rsidRPr="00911525" w:rsidRDefault="00FC78C3" w:rsidP="00581395">
            <w:pPr>
              <w:jc w:val="both"/>
              <w:rPr>
                <w:b/>
              </w:rPr>
            </w:pPr>
            <w:r w:rsidRPr="00911525">
              <w:rPr>
                <w:b/>
              </w:rPr>
              <w:t xml:space="preserve">hod. </w:t>
            </w:r>
          </w:p>
        </w:tc>
        <w:tc>
          <w:tcPr>
            <w:tcW w:w="816" w:type="dxa"/>
          </w:tcPr>
          <w:p w:rsidR="00FC78C3" w:rsidRPr="00911525" w:rsidRDefault="00FC78C3" w:rsidP="00581395">
            <w:pPr>
              <w:jc w:val="both"/>
            </w:pPr>
            <w:r>
              <w:t>50</w:t>
            </w:r>
          </w:p>
        </w:tc>
        <w:tc>
          <w:tcPr>
            <w:tcW w:w="2156" w:type="dxa"/>
            <w:shd w:val="clear" w:color="auto" w:fill="F7CAAC"/>
          </w:tcPr>
          <w:p w:rsidR="00FC78C3" w:rsidRPr="00911525" w:rsidRDefault="00FC78C3" w:rsidP="00581395">
            <w:pPr>
              <w:jc w:val="both"/>
              <w:rPr>
                <w:b/>
              </w:rPr>
            </w:pPr>
            <w:r w:rsidRPr="00911525">
              <w:rPr>
                <w:b/>
              </w:rPr>
              <w:t>kreditů</w:t>
            </w:r>
          </w:p>
        </w:tc>
        <w:tc>
          <w:tcPr>
            <w:tcW w:w="1207" w:type="dxa"/>
            <w:gridSpan w:val="2"/>
          </w:tcPr>
          <w:p w:rsidR="00FC78C3" w:rsidRPr="00911525" w:rsidRDefault="00FC78C3" w:rsidP="00581395">
            <w:pPr>
              <w:jc w:val="both"/>
            </w:pPr>
            <w:r>
              <w:t>6</w:t>
            </w:r>
          </w:p>
        </w:tc>
      </w:tr>
      <w:tr w:rsidR="00FC78C3" w:rsidTr="00581395">
        <w:tc>
          <w:tcPr>
            <w:tcW w:w="3086" w:type="dxa"/>
            <w:shd w:val="clear" w:color="auto" w:fill="F7CAAC"/>
          </w:tcPr>
          <w:p w:rsidR="00FC78C3" w:rsidRPr="00911525" w:rsidRDefault="00FC78C3" w:rsidP="00581395">
            <w:pPr>
              <w:jc w:val="both"/>
              <w:rPr>
                <w:b/>
              </w:rPr>
            </w:pPr>
            <w:r w:rsidRPr="00911525">
              <w:rPr>
                <w:b/>
              </w:rPr>
              <w:t>Prerekvizity, korekvizity, ekvivalence</w:t>
            </w:r>
          </w:p>
        </w:tc>
        <w:tc>
          <w:tcPr>
            <w:tcW w:w="6769" w:type="dxa"/>
            <w:gridSpan w:val="7"/>
          </w:tcPr>
          <w:p w:rsidR="00FC78C3" w:rsidRPr="00911525" w:rsidRDefault="00FC78C3" w:rsidP="00581395">
            <w:pPr>
              <w:jc w:val="both"/>
            </w:pPr>
          </w:p>
        </w:tc>
      </w:tr>
      <w:tr w:rsidR="00FC78C3" w:rsidTr="00581395">
        <w:tc>
          <w:tcPr>
            <w:tcW w:w="3086" w:type="dxa"/>
            <w:shd w:val="clear" w:color="auto" w:fill="F7CAAC"/>
          </w:tcPr>
          <w:p w:rsidR="00FC78C3" w:rsidRPr="00911525" w:rsidRDefault="00FC78C3" w:rsidP="00581395">
            <w:pPr>
              <w:jc w:val="both"/>
              <w:rPr>
                <w:b/>
              </w:rPr>
            </w:pPr>
            <w:r w:rsidRPr="00911525">
              <w:rPr>
                <w:b/>
              </w:rPr>
              <w:t>Způsob ověření studijních výsledků</w:t>
            </w:r>
          </w:p>
        </w:tc>
        <w:tc>
          <w:tcPr>
            <w:tcW w:w="3406" w:type="dxa"/>
            <w:gridSpan w:val="4"/>
          </w:tcPr>
          <w:p w:rsidR="00FC78C3" w:rsidRPr="00911525" w:rsidRDefault="00FC78C3" w:rsidP="00581395">
            <w:pPr>
              <w:jc w:val="both"/>
            </w:pPr>
            <w:r w:rsidRPr="000802C6">
              <w:t>zápočet, zkouška</w:t>
            </w:r>
          </w:p>
        </w:tc>
        <w:tc>
          <w:tcPr>
            <w:tcW w:w="2156" w:type="dxa"/>
            <w:shd w:val="clear" w:color="auto" w:fill="F7CAAC"/>
          </w:tcPr>
          <w:p w:rsidR="00FC78C3" w:rsidRPr="00911525" w:rsidRDefault="00FC78C3" w:rsidP="00581395">
            <w:pPr>
              <w:jc w:val="both"/>
              <w:rPr>
                <w:b/>
              </w:rPr>
            </w:pPr>
            <w:r w:rsidRPr="00911525">
              <w:rPr>
                <w:b/>
              </w:rPr>
              <w:t>Forma výuky</w:t>
            </w:r>
          </w:p>
        </w:tc>
        <w:tc>
          <w:tcPr>
            <w:tcW w:w="1207" w:type="dxa"/>
            <w:gridSpan w:val="2"/>
          </w:tcPr>
          <w:p w:rsidR="00FC78C3" w:rsidRPr="00911525" w:rsidRDefault="00BF3B54" w:rsidP="00581395">
            <w:pPr>
              <w:jc w:val="both"/>
            </w:pPr>
            <w:r>
              <w:t>p</w:t>
            </w:r>
            <w:r w:rsidR="00FC78C3">
              <w:t>řednáška, seminář</w:t>
            </w:r>
          </w:p>
        </w:tc>
      </w:tr>
      <w:tr w:rsidR="00FC78C3" w:rsidTr="00581395">
        <w:tc>
          <w:tcPr>
            <w:tcW w:w="3086" w:type="dxa"/>
            <w:shd w:val="clear" w:color="auto" w:fill="F7CAAC"/>
          </w:tcPr>
          <w:p w:rsidR="00FC78C3" w:rsidRPr="00911525" w:rsidRDefault="00FC78C3" w:rsidP="00581395">
            <w:pPr>
              <w:jc w:val="both"/>
              <w:rPr>
                <w:b/>
              </w:rPr>
            </w:pPr>
            <w:r w:rsidRPr="00911525">
              <w:rPr>
                <w:b/>
              </w:rPr>
              <w:t>Forma způsobu ověření studijních výsledků a další požadavky na studenta</w:t>
            </w:r>
          </w:p>
        </w:tc>
        <w:tc>
          <w:tcPr>
            <w:tcW w:w="6769" w:type="dxa"/>
            <w:gridSpan w:val="7"/>
            <w:tcBorders>
              <w:bottom w:val="nil"/>
            </w:tcBorders>
          </w:tcPr>
          <w:p w:rsidR="00BF3B54" w:rsidRDefault="00BF3B54" w:rsidP="00BF3B54">
            <w:pPr>
              <w:jc w:val="both"/>
            </w:pPr>
            <w:r>
              <w:t>Způsob zakončení předmětu – zápočet, zkouška</w:t>
            </w:r>
          </w:p>
          <w:p w:rsidR="00BF3B54" w:rsidRDefault="00BF3B54" w:rsidP="00BF3B54">
            <w:pPr>
              <w:jc w:val="both"/>
            </w:pPr>
            <w:r>
              <w:t xml:space="preserve">Požadavky k zápočtu - zpracování projektu </w:t>
            </w:r>
          </w:p>
          <w:p w:rsidR="00FC78C3" w:rsidRPr="00911525" w:rsidRDefault="00BF3B54" w:rsidP="00BF3B54">
            <w:pPr>
              <w:jc w:val="both"/>
            </w:pPr>
            <w:r>
              <w:t>Požadavky ke zkoušce – úspěšné absolvování písemného testu (získání min. 60 % bodů)</w:t>
            </w:r>
          </w:p>
        </w:tc>
      </w:tr>
      <w:tr w:rsidR="00FC78C3" w:rsidTr="00581395">
        <w:trPr>
          <w:trHeight w:val="250"/>
        </w:trPr>
        <w:tc>
          <w:tcPr>
            <w:tcW w:w="9855" w:type="dxa"/>
            <w:gridSpan w:val="8"/>
            <w:tcBorders>
              <w:top w:val="nil"/>
            </w:tcBorders>
          </w:tcPr>
          <w:p w:rsidR="00FC78C3" w:rsidRPr="00911525" w:rsidRDefault="00FC78C3" w:rsidP="00581395">
            <w:pPr>
              <w:jc w:val="both"/>
            </w:pPr>
          </w:p>
        </w:tc>
      </w:tr>
      <w:tr w:rsidR="00FC78C3" w:rsidTr="00581395">
        <w:trPr>
          <w:trHeight w:val="197"/>
        </w:trPr>
        <w:tc>
          <w:tcPr>
            <w:tcW w:w="3086" w:type="dxa"/>
            <w:tcBorders>
              <w:top w:val="nil"/>
            </w:tcBorders>
            <w:shd w:val="clear" w:color="auto" w:fill="F7CAAC"/>
          </w:tcPr>
          <w:p w:rsidR="00FC78C3" w:rsidRPr="00911525" w:rsidRDefault="00FC78C3" w:rsidP="00581395">
            <w:pPr>
              <w:jc w:val="both"/>
              <w:rPr>
                <w:b/>
              </w:rPr>
            </w:pPr>
            <w:r w:rsidRPr="00911525">
              <w:rPr>
                <w:b/>
              </w:rPr>
              <w:t>Garant předmětu</w:t>
            </w:r>
          </w:p>
        </w:tc>
        <w:tc>
          <w:tcPr>
            <w:tcW w:w="6769" w:type="dxa"/>
            <w:gridSpan w:val="7"/>
            <w:tcBorders>
              <w:top w:val="nil"/>
            </w:tcBorders>
          </w:tcPr>
          <w:p w:rsidR="00FC78C3" w:rsidRPr="00911525" w:rsidRDefault="00FC78C3" w:rsidP="00581395">
            <w:pPr>
              <w:jc w:val="both"/>
            </w:pPr>
            <w:r>
              <w:t>Ing. Lubor Homolka, Ph.D.</w:t>
            </w:r>
          </w:p>
        </w:tc>
      </w:tr>
      <w:tr w:rsidR="00FC78C3" w:rsidTr="00581395">
        <w:trPr>
          <w:trHeight w:val="243"/>
        </w:trPr>
        <w:tc>
          <w:tcPr>
            <w:tcW w:w="3086" w:type="dxa"/>
            <w:tcBorders>
              <w:top w:val="nil"/>
            </w:tcBorders>
            <w:shd w:val="clear" w:color="auto" w:fill="F7CAAC"/>
          </w:tcPr>
          <w:p w:rsidR="00FC78C3" w:rsidRPr="00911525" w:rsidRDefault="00FC78C3" w:rsidP="00581395">
            <w:pPr>
              <w:jc w:val="both"/>
              <w:rPr>
                <w:b/>
              </w:rPr>
            </w:pPr>
            <w:r w:rsidRPr="00911525">
              <w:rPr>
                <w:b/>
              </w:rPr>
              <w:t>Zapojení garanta do výuky předmětu</w:t>
            </w:r>
          </w:p>
        </w:tc>
        <w:tc>
          <w:tcPr>
            <w:tcW w:w="6769" w:type="dxa"/>
            <w:gridSpan w:val="7"/>
            <w:tcBorders>
              <w:top w:val="nil"/>
            </w:tcBorders>
          </w:tcPr>
          <w:p w:rsidR="00FC78C3" w:rsidRPr="00911525" w:rsidRDefault="00FC78C3" w:rsidP="00581395">
            <w:pPr>
              <w:jc w:val="both"/>
            </w:pPr>
            <w:r w:rsidRPr="009245CD">
              <w:t xml:space="preserve">Garant se podílí v rozsahu </w:t>
            </w:r>
            <w:r w:rsidR="00BF3B54">
              <w:t>5</w:t>
            </w:r>
            <w:r>
              <w:t>0</w:t>
            </w:r>
            <w:r w:rsidRPr="009245CD">
              <w:t xml:space="preserve">%, stanovuje koncepci </w:t>
            </w:r>
            <w:r>
              <w:t>přednášek a seminářů</w:t>
            </w:r>
            <w:r w:rsidRPr="009245CD">
              <w:t xml:space="preserve"> a dohlíží na jejich jednotné vedení.</w:t>
            </w:r>
          </w:p>
        </w:tc>
      </w:tr>
      <w:tr w:rsidR="00FC78C3" w:rsidTr="00581395">
        <w:tc>
          <w:tcPr>
            <w:tcW w:w="3086" w:type="dxa"/>
            <w:shd w:val="clear" w:color="auto" w:fill="F7CAAC"/>
          </w:tcPr>
          <w:p w:rsidR="00FC78C3" w:rsidRPr="00911525" w:rsidRDefault="00FC78C3" w:rsidP="00581395">
            <w:pPr>
              <w:jc w:val="both"/>
              <w:rPr>
                <w:b/>
              </w:rPr>
            </w:pPr>
            <w:r w:rsidRPr="00911525">
              <w:rPr>
                <w:b/>
              </w:rPr>
              <w:t>Vyučující</w:t>
            </w:r>
          </w:p>
        </w:tc>
        <w:tc>
          <w:tcPr>
            <w:tcW w:w="6769" w:type="dxa"/>
            <w:gridSpan w:val="7"/>
            <w:tcBorders>
              <w:bottom w:val="nil"/>
            </w:tcBorders>
          </w:tcPr>
          <w:p w:rsidR="00FC78C3" w:rsidRPr="00911525" w:rsidRDefault="00FC78C3" w:rsidP="003217D2">
            <w:pPr>
              <w:jc w:val="both"/>
            </w:pPr>
            <w:r>
              <w:t>Ing. Lubor Homolka, Ph.D. –</w:t>
            </w:r>
            <w:r w:rsidR="00BF3B54">
              <w:t xml:space="preserve"> přednášející (5</w:t>
            </w:r>
            <w:r>
              <w:t>0%)</w:t>
            </w:r>
            <w:r w:rsidR="003217D2">
              <w:t>,</w:t>
            </w:r>
            <w:r w:rsidR="00BF3B54">
              <w:t xml:space="preserve"> Ing. Petr Žáček – přednášející (20%)</w:t>
            </w:r>
            <w:r w:rsidR="003217D2">
              <w:t>,</w:t>
            </w:r>
            <w:r w:rsidR="00DE76B3">
              <w:t xml:space="preserve"> </w:t>
            </w:r>
            <w:r w:rsidR="00BF3B54">
              <w:t xml:space="preserve">Ing. Eva Hrubošová – přednášející (10%) </w:t>
            </w:r>
            <w:r w:rsidR="003217D2">
              <w:t>– ext.</w:t>
            </w:r>
            <w:r w:rsidR="00BF3B54">
              <w:t xml:space="preserve">, Ing. Radomír Lapčík, LLM. </w:t>
            </w:r>
            <w:r w:rsidR="00DE76B3">
              <w:t xml:space="preserve">– přednášející </w:t>
            </w:r>
            <w:r w:rsidR="00BF3B54">
              <w:t>(10%)</w:t>
            </w:r>
            <w:r w:rsidR="00DE76B3">
              <w:t xml:space="preserve"> </w:t>
            </w:r>
            <w:r w:rsidR="003217D2">
              <w:t xml:space="preserve">– ext., </w:t>
            </w:r>
            <w:r w:rsidR="00BF3B54">
              <w:t xml:space="preserve">Mgr. Maria Staszkiewicz, M.E.S. </w:t>
            </w:r>
            <w:r w:rsidR="00DE76B3">
              <w:t xml:space="preserve">– přednášející </w:t>
            </w:r>
            <w:r w:rsidR="00BF3B54">
              <w:t>(10%)</w:t>
            </w:r>
            <w:r w:rsidR="00DE76B3">
              <w:t xml:space="preserve"> </w:t>
            </w:r>
            <w:r w:rsidR="003217D2">
              <w:t>– ext.</w:t>
            </w:r>
          </w:p>
        </w:tc>
      </w:tr>
      <w:tr w:rsidR="00FC78C3" w:rsidTr="00581395">
        <w:trPr>
          <w:trHeight w:val="70"/>
        </w:trPr>
        <w:tc>
          <w:tcPr>
            <w:tcW w:w="9855" w:type="dxa"/>
            <w:gridSpan w:val="8"/>
            <w:tcBorders>
              <w:top w:val="nil"/>
            </w:tcBorders>
          </w:tcPr>
          <w:p w:rsidR="00FC78C3" w:rsidRPr="00911525" w:rsidRDefault="00FC78C3" w:rsidP="00581395">
            <w:pPr>
              <w:jc w:val="both"/>
            </w:pPr>
          </w:p>
        </w:tc>
      </w:tr>
      <w:tr w:rsidR="00FC78C3" w:rsidTr="00581395">
        <w:tc>
          <w:tcPr>
            <w:tcW w:w="3086" w:type="dxa"/>
            <w:shd w:val="clear" w:color="auto" w:fill="F7CAAC"/>
          </w:tcPr>
          <w:p w:rsidR="00FC78C3" w:rsidRPr="00911525" w:rsidRDefault="00FC78C3" w:rsidP="00581395">
            <w:pPr>
              <w:jc w:val="both"/>
              <w:rPr>
                <w:b/>
              </w:rPr>
            </w:pPr>
            <w:r w:rsidRPr="00911525">
              <w:rPr>
                <w:b/>
              </w:rPr>
              <w:t>Stručná anotace předmětu</w:t>
            </w:r>
          </w:p>
        </w:tc>
        <w:tc>
          <w:tcPr>
            <w:tcW w:w="6769" w:type="dxa"/>
            <w:gridSpan w:val="7"/>
            <w:tcBorders>
              <w:bottom w:val="nil"/>
            </w:tcBorders>
          </w:tcPr>
          <w:p w:rsidR="00FC78C3" w:rsidRPr="00911525"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DE76B3" w:rsidRPr="000940F3" w:rsidRDefault="00DE76B3" w:rsidP="00DE76B3">
            <w:pPr>
              <w:jc w:val="both"/>
            </w:pPr>
            <w:r w:rsidRPr="000940F3">
              <w:rPr>
                <w:color w:val="000000"/>
                <w:shd w:val="clear" w:color="auto" w:fill="FFFFFF"/>
              </w:rPr>
              <w:t xml:space="preserve">V rámci kurzu </w:t>
            </w:r>
            <w:r>
              <w:rPr>
                <w:color w:val="000000"/>
                <w:shd w:val="clear" w:color="auto" w:fill="FFFFFF"/>
              </w:rPr>
              <w:t>jsou</w:t>
            </w:r>
            <w:r w:rsidRPr="000940F3">
              <w:rPr>
                <w:color w:val="000000"/>
                <w:shd w:val="clear" w:color="auto" w:fill="FFFFFF"/>
              </w:rPr>
              <w:t xml:space="preserve"> představeny základní nástroje strojového učení a data miningu sloužící ke klasifikačním a regresním úlohám. Demonstrována je též metodika tvorby scénářů s</w:t>
            </w:r>
            <w:r>
              <w:rPr>
                <w:color w:val="000000"/>
                <w:shd w:val="clear" w:color="auto" w:fill="FFFFFF"/>
              </w:rPr>
              <w:t xml:space="preserve"> využitím </w:t>
            </w:r>
            <w:r w:rsidRPr="000940F3">
              <w:rPr>
                <w:color w:val="000000"/>
                <w:shd w:val="clear" w:color="auto" w:fill="FFFFFF"/>
              </w:rPr>
              <w:t>moderní</w:t>
            </w:r>
            <w:r>
              <w:rPr>
                <w:color w:val="000000"/>
                <w:shd w:val="clear" w:color="auto" w:fill="FFFFFF"/>
              </w:rPr>
              <w:t>ch</w:t>
            </w:r>
            <w:r w:rsidRPr="000940F3">
              <w:rPr>
                <w:color w:val="000000"/>
                <w:shd w:val="clear" w:color="auto" w:fill="FFFFFF"/>
              </w:rPr>
              <w:t xml:space="preserve"> přístup</w:t>
            </w:r>
            <w:r>
              <w:rPr>
                <w:color w:val="000000"/>
                <w:shd w:val="clear" w:color="auto" w:fill="FFFFFF"/>
              </w:rPr>
              <w:t>ů</w:t>
            </w:r>
            <w:r w:rsidRPr="000940F3">
              <w:rPr>
                <w:color w:val="000000"/>
                <w:shd w:val="clear" w:color="auto" w:fill="FFFFFF"/>
              </w:rPr>
              <w:t xml:space="preserve"> analytického modelování</w:t>
            </w:r>
            <w:r>
              <w:rPr>
                <w:color w:val="000000"/>
                <w:shd w:val="clear" w:color="auto" w:fill="FFFFFF"/>
              </w:rPr>
              <w:t xml:space="preserve"> Monte Carlo simulací</w:t>
            </w:r>
            <w:r w:rsidRPr="000940F3">
              <w:rPr>
                <w:color w:val="000000"/>
                <w:shd w:val="clear" w:color="auto" w:fill="FFFFFF"/>
              </w:rPr>
              <w:t xml:space="preserve">. </w:t>
            </w:r>
            <w:r w:rsidRPr="000940F3">
              <w:rPr>
                <w:color w:val="000000"/>
              </w:rPr>
              <w:t>Důležitou obsahovou součástí předmětu je seznámení se s problematikou kybernetické bezpečnosti a ochrany osobních údajů a dat. Studentům budou představeny metody kryptografie za účelem významného snížení rizik.</w:t>
            </w:r>
            <w:r w:rsidRPr="000940F3">
              <w:rPr>
                <w:rStyle w:val="apple-converted-space"/>
                <w:color w:val="000000"/>
              </w:rPr>
              <w:t> </w:t>
            </w:r>
          </w:p>
          <w:p w:rsidR="00DE76B3" w:rsidRDefault="00DE76B3" w:rsidP="00DE76B3">
            <w:pPr>
              <w:jc w:val="both"/>
              <w:rPr>
                <w:color w:val="000000"/>
              </w:rPr>
            </w:pPr>
            <w:r>
              <w:rPr>
                <w:color w:val="000000"/>
              </w:rPr>
              <w:t xml:space="preserve">Cílem </w:t>
            </w:r>
            <w:r w:rsidRPr="000940F3">
              <w:rPr>
                <w:color w:val="000000"/>
              </w:rPr>
              <w:t xml:space="preserve">předmětu je </w:t>
            </w:r>
            <w:r>
              <w:rPr>
                <w:color w:val="000000"/>
              </w:rPr>
              <w:t xml:space="preserve">rovněž </w:t>
            </w:r>
            <w:r w:rsidRPr="000940F3">
              <w:rPr>
                <w:color w:val="000000"/>
              </w:rPr>
              <w:t xml:space="preserve">představit studentům </w:t>
            </w:r>
            <w:r>
              <w:rPr>
                <w:color w:val="000000"/>
              </w:rPr>
              <w:t xml:space="preserve">konkrétní </w:t>
            </w:r>
            <w:r w:rsidRPr="000940F3">
              <w:rPr>
                <w:color w:val="000000"/>
              </w:rPr>
              <w:t>případy aplikací finančních technologií v oblastech bankovnictví, řízení osobních financí a podnikové praxe. Přednášky budou zaměřeny zejména na detailní rozbor případových studií. Ty budou koncipovány tak, aby zachytily jak aktuální stav ve světě, tak i reálie tuzemského prostředí. Vybrané případové studie budou prezentovány experty z praxe.</w:t>
            </w:r>
            <w:r>
              <w:rPr>
                <w:color w:val="000000"/>
              </w:rPr>
              <w:t xml:space="preserve"> </w:t>
            </w:r>
            <w:r w:rsidRPr="000940F3">
              <w:rPr>
                <w:color w:val="000000"/>
              </w:rPr>
              <w:t>Absolventi předmětu získají přehled o možnostech a rizicích vyplývající z využívání finančních</w:t>
            </w:r>
            <w:r w:rsidRPr="000940F3">
              <w:rPr>
                <w:rStyle w:val="apple-converted-space"/>
                <w:color w:val="000000"/>
              </w:rPr>
              <w:t> </w:t>
            </w:r>
            <w:r w:rsidRPr="000940F3">
              <w:rPr>
                <w:color w:val="000000"/>
                <w:shd w:val="clear" w:color="auto" w:fill="FFFFFF"/>
              </w:rPr>
              <w:t>technologií</w:t>
            </w:r>
            <w:r w:rsidRPr="000940F3">
              <w:rPr>
                <w:color w:val="000000"/>
              </w:rPr>
              <w:t>. Tyto poznatky bude možné aplikovat jak v osobní a podnikové praxi, tak v začátcích vlastního podnikání.</w:t>
            </w:r>
          </w:p>
          <w:p w:rsidR="00DE76B3" w:rsidRPr="000940F3" w:rsidRDefault="001C7A68" w:rsidP="00124FDB">
            <w:pPr>
              <w:numPr>
                <w:ilvl w:val="0"/>
                <w:numId w:val="76"/>
              </w:numPr>
              <w:tabs>
                <w:tab w:val="clear" w:pos="360"/>
                <w:tab w:val="num" w:pos="245"/>
              </w:tabs>
              <w:rPr>
                <w:color w:val="000000"/>
                <w:sz w:val="24"/>
                <w:szCs w:val="24"/>
              </w:rPr>
            </w:pPr>
            <w:r>
              <w:rPr>
                <w:color w:val="000000"/>
              </w:rPr>
              <w:t>Úvod do studia rizika</w:t>
            </w:r>
          </w:p>
          <w:p w:rsidR="00DE76B3" w:rsidRPr="000940F3" w:rsidRDefault="00DE76B3" w:rsidP="00124FDB">
            <w:pPr>
              <w:numPr>
                <w:ilvl w:val="0"/>
                <w:numId w:val="76"/>
              </w:numPr>
              <w:tabs>
                <w:tab w:val="clear" w:pos="360"/>
                <w:tab w:val="num" w:pos="245"/>
              </w:tabs>
              <w:rPr>
                <w:color w:val="000000"/>
              </w:rPr>
            </w:pPr>
            <w:r w:rsidRPr="000940F3">
              <w:rPr>
                <w:color w:val="000000"/>
              </w:rPr>
              <w:t xml:space="preserve">Moderní nástroje řízení rizik využívající přístupy </w:t>
            </w:r>
            <w:r w:rsidR="001C7A68">
              <w:rPr>
                <w:color w:val="000000"/>
              </w:rPr>
              <w:t>strojového učení a data miningu</w:t>
            </w:r>
          </w:p>
          <w:p w:rsidR="00DE76B3" w:rsidRPr="000940F3" w:rsidRDefault="00DE76B3" w:rsidP="00124FDB">
            <w:pPr>
              <w:numPr>
                <w:ilvl w:val="0"/>
                <w:numId w:val="76"/>
              </w:numPr>
              <w:tabs>
                <w:tab w:val="clear" w:pos="360"/>
                <w:tab w:val="num" w:pos="245"/>
              </w:tabs>
              <w:rPr>
                <w:color w:val="000000"/>
              </w:rPr>
            </w:pPr>
            <w:r w:rsidRPr="000940F3">
              <w:rPr>
                <w:color w:val="000000"/>
              </w:rPr>
              <w:t>Analýza scénářů. Popis neurčitosti pravděpodobnostními model</w:t>
            </w:r>
            <w:r w:rsidR="001C7A68">
              <w:rPr>
                <w:color w:val="000000"/>
              </w:rPr>
              <w:t>y. Úvod do Monte Carlo simulací</w:t>
            </w:r>
          </w:p>
          <w:p w:rsidR="00DE76B3" w:rsidRPr="000940F3" w:rsidRDefault="00DE76B3" w:rsidP="00124FDB">
            <w:pPr>
              <w:numPr>
                <w:ilvl w:val="0"/>
                <w:numId w:val="76"/>
              </w:numPr>
              <w:tabs>
                <w:tab w:val="clear" w:pos="360"/>
                <w:tab w:val="num" w:pos="245"/>
              </w:tabs>
              <w:rPr>
                <w:color w:val="000000"/>
              </w:rPr>
            </w:pPr>
            <w:r w:rsidRPr="000940F3">
              <w:rPr>
                <w:color w:val="000000"/>
              </w:rPr>
              <w:t xml:space="preserve">Nástroje pro řízení finančních </w:t>
            </w:r>
            <w:r w:rsidR="001C7A68">
              <w:rPr>
                <w:color w:val="000000"/>
              </w:rPr>
              <w:t>rizik, zejména kurzového rizika</w:t>
            </w:r>
          </w:p>
          <w:p w:rsidR="00DE76B3" w:rsidRPr="000940F3" w:rsidRDefault="001C7A68" w:rsidP="00124FDB">
            <w:pPr>
              <w:numPr>
                <w:ilvl w:val="0"/>
                <w:numId w:val="76"/>
              </w:numPr>
              <w:tabs>
                <w:tab w:val="clear" w:pos="360"/>
                <w:tab w:val="num" w:pos="245"/>
              </w:tabs>
              <w:rPr>
                <w:color w:val="000000"/>
              </w:rPr>
            </w:pPr>
            <w:r>
              <w:rPr>
                <w:color w:val="000000"/>
              </w:rPr>
              <w:t>Elektronický podpis</w:t>
            </w:r>
          </w:p>
          <w:p w:rsidR="00DE76B3" w:rsidRPr="000940F3" w:rsidRDefault="00DE76B3" w:rsidP="00124FDB">
            <w:pPr>
              <w:numPr>
                <w:ilvl w:val="0"/>
                <w:numId w:val="76"/>
              </w:numPr>
              <w:tabs>
                <w:tab w:val="clear" w:pos="360"/>
                <w:tab w:val="num" w:pos="245"/>
              </w:tabs>
              <w:rPr>
                <w:color w:val="000000"/>
              </w:rPr>
            </w:pPr>
            <w:r w:rsidRPr="000940F3">
              <w:rPr>
                <w:color w:val="000000"/>
              </w:rPr>
              <w:t>Hash funkce, jejich principy a využití</w:t>
            </w:r>
          </w:p>
          <w:p w:rsidR="00DE76B3" w:rsidRPr="00DE76B3" w:rsidRDefault="00DE76B3" w:rsidP="00124FDB">
            <w:pPr>
              <w:numPr>
                <w:ilvl w:val="0"/>
                <w:numId w:val="76"/>
              </w:numPr>
              <w:tabs>
                <w:tab w:val="clear" w:pos="360"/>
                <w:tab w:val="num" w:pos="245"/>
              </w:tabs>
            </w:pPr>
            <w:r w:rsidRPr="000940F3">
              <w:rPr>
                <w:color w:val="000000"/>
              </w:rPr>
              <w:t>Systém řízení informační a kybernetické bezpečnosti</w:t>
            </w:r>
          </w:p>
          <w:p w:rsidR="00FC78C3" w:rsidRPr="001313B6" w:rsidRDefault="00DE76B3" w:rsidP="00124FDB">
            <w:pPr>
              <w:numPr>
                <w:ilvl w:val="0"/>
                <w:numId w:val="76"/>
              </w:numPr>
              <w:tabs>
                <w:tab w:val="clear" w:pos="360"/>
                <w:tab w:val="num" w:pos="245"/>
              </w:tabs>
            </w:pPr>
            <w:r>
              <w:rPr>
                <w:color w:val="000000"/>
              </w:rPr>
              <w:t>Aplikace finančních technologií – případové studie</w:t>
            </w:r>
          </w:p>
        </w:tc>
      </w:tr>
      <w:tr w:rsidR="00FC78C3" w:rsidTr="00581395">
        <w:trPr>
          <w:trHeight w:val="265"/>
        </w:trPr>
        <w:tc>
          <w:tcPr>
            <w:tcW w:w="3653" w:type="dxa"/>
            <w:gridSpan w:val="2"/>
            <w:tcBorders>
              <w:top w:val="nil"/>
            </w:tcBorders>
            <w:shd w:val="clear" w:color="auto" w:fill="F7CAAC"/>
          </w:tcPr>
          <w:p w:rsidR="00FC78C3" w:rsidRPr="00911525" w:rsidRDefault="00FC78C3" w:rsidP="00581395">
            <w:pPr>
              <w:jc w:val="both"/>
            </w:pPr>
            <w:r w:rsidRPr="00911525">
              <w:rPr>
                <w:b/>
              </w:rPr>
              <w:t>Studijní literatura a studijní pomůcky</w:t>
            </w:r>
          </w:p>
        </w:tc>
        <w:tc>
          <w:tcPr>
            <w:tcW w:w="6202" w:type="dxa"/>
            <w:gridSpan w:val="6"/>
            <w:tcBorders>
              <w:top w:val="nil"/>
              <w:bottom w:val="nil"/>
            </w:tcBorders>
          </w:tcPr>
          <w:p w:rsidR="00FC78C3" w:rsidRPr="00911525" w:rsidRDefault="00FC78C3" w:rsidP="00581395">
            <w:pPr>
              <w:jc w:val="both"/>
            </w:pPr>
          </w:p>
        </w:tc>
      </w:tr>
      <w:tr w:rsidR="00FC78C3" w:rsidTr="00581395">
        <w:trPr>
          <w:trHeight w:val="1957"/>
        </w:trPr>
        <w:tc>
          <w:tcPr>
            <w:tcW w:w="9855" w:type="dxa"/>
            <w:gridSpan w:val="8"/>
            <w:tcBorders>
              <w:top w:val="nil"/>
            </w:tcBorders>
          </w:tcPr>
          <w:p w:rsidR="00FC78C3" w:rsidRPr="00FC78C3" w:rsidRDefault="00FC78C3" w:rsidP="00581395">
            <w:pPr>
              <w:ind w:left="360" w:hanging="360"/>
              <w:rPr>
                <w:b/>
              </w:rPr>
            </w:pPr>
            <w:r w:rsidRPr="00FC78C3">
              <w:rPr>
                <w:b/>
              </w:rPr>
              <w:t>Povinná literatura</w:t>
            </w:r>
          </w:p>
          <w:p w:rsidR="00DE76B3" w:rsidRDefault="00DE76B3" w:rsidP="00DE76B3">
            <w:pPr>
              <w:jc w:val="both"/>
            </w:pPr>
            <w:r>
              <w:t xml:space="preserve">WITTEN, I. H. </w:t>
            </w:r>
            <w:r w:rsidRPr="00DE76B3">
              <w:rPr>
                <w:i/>
              </w:rPr>
              <w:t>Data mining: practical machine learning tools and techniques.</w:t>
            </w:r>
            <w:r>
              <w:t xml:space="preserve"> Fourth Edition. Amsterdam: Elsevier, 2017. ISBN 9780128042915.</w:t>
            </w:r>
          </w:p>
          <w:p w:rsidR="00DE76B3" w:rsidRDefault="00DE76B3" w:rsidP="00DE76B3">
            <w:pPr>
              <w:jc w:val="both"/>
            </w:pPr>
            <w:r>
              <w:t xml:space="preserve">ČASTORÁL, Z. </w:t>
            </w:r>
            <w:r w:rsidRPr="00DE76B3">
              <w:rPr>
                <w:i/>
              </w:rPr>
              <w:t>Management rizik v současných podmínkách</w:t>
            </w:r>
            <w:r>
              <w:t>. Vydání I. Praha: Univerzita Jana Amose Komenského, 2017, 268 s. ISBN 978-80-7452-132-4.</w:t>
            </w:r>
          </w:p>
          <w:p w:rsidR="00DE76B3" w:rsidRDefault="00DE76B3" w:rsidP="00DE76B3">
            <w:pPr>
              <w:jc w:val="both"/>
            </w:pPr>
            <w:r>
              <w:t xml:space="preserve">JAMES, G., WITTEN, D., HASTIE, T., TIBISHIRANI, R. </w:t>
            </w:r>
            <w:r w:rsidRPr="00DE76B3">
              <w:rPr>
                <w:i/>
              </w:rPr>
              <w:t>An introduction to statistical learning: with applications in R.</w:t>
            </w:r>
            <w:r>
              <w:t xml:space="preserve"> New York: Springer, 2015. Dostupné z: http://wwwbcf.usc.edu/~gareth/ISL/</w:t>
            </w:r>
          </w:p>
          <w:p w:rsidR="00FC78C3" w:rsidRDefault="00DE76B3" w:rsidP="00DE76B3">
            <w:pPr>
              <w:jc w:val="both"/>
            </w:pPr>
            <w:r>
              <w:t xml:space="preserve">KOSTOPOULOS, G.K. </w:t>
            </w:r>
            <w:r w:rsidRPr="00DE76B3">
              <w:rPr>
                <w:i/>
              </w:rPr>
              <w:t>Cyberspace and Cybersecurity</w:t>
            </w:r>
            <w:r>
              <w:t>. Boca Raton: CRC Press, 2013. 218 p. ISBN 978-1-4665-0133-1.</w:t>
            </w:r>
          </w:p>
          <w:p w:rsidR="00FC78C3" w:rsidRDefault="00FC78C3" w:rsidP="00FC78C3">
            <w:pPr>
              <w:ind w:left="360" w:hanging="360"/>
              <w:rPr>
                <w:b/>
              </w:rPr>
            </w:pPr>
            <w:r w:rsidRPr="00FC78C3">
              <w:rPr>
                <w:b/>
              </w:rPr>
              <w:t>Doporučená literatura</w:t>
            </w:r>
          </w:p>
          <w:p w:rsidR="00DE76B3" w:rsidRPr="00DE76B3" w:rsidRDefault="00DE76B3" w:rsidP="00DE76B3">
            <w:pPr>
              <w:jc w:val="both"/>
            </w:pPr>
            <w:r w:rsidRPr="00DE76B3">
              <w:t xml:space="preserve">Evropská komise: </w:t>
            </w:r>
            <w:r w:rsidRPr="00DE76B3">
              <w:rPr>
                <w:i/>
              </w:rPr>
              <w:t>Akční plán pro finanční technologie: Za konkurenceschopnější a inovativnější evropský finanční sektor COM/2018/0109</w:t>
            </w:r>
            <w:r w:rsidRPr="00DE76B3">
              <w:t>, 2018</w:t>
            </w:r>
            <w:r>
              <w:t>.</w:t>
            </w:r>
            <w:r w:rsidRPr="00DE76B3">
              <w:t xml:space="preserve"> (https://eur-lex.europa.eu/legal-content/EN/TXT/?uri=CELEX:52018DC0109)</w:t>
            </w: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911525" w:rsidRDefault="00FC78C3" w:rsidP="00581395">
            <w:pPr>
              <w:jc w:val="center"/>
              <w:rPr>
                <w:b/>
              </w:rPr>
            </w:pPr>
            <w:r w:rsidRPr="00911525">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911525" w:rsidRDefault="00FC78C3" w:rsidP="00581395">
            <w:pPr>
              <w:jc w:val="both"/>
            </w:pPr>
            <w:r w:rsidRPr="00911525">
              <w:rPr>
                <w:b/>
              </w:rPr>
              <w:t>Rozsah konzultací (soustředění)</w:t>
            </w:r>
          </w:p>
        </w:tc>
        <w:tc>
          <w:tcPr>
            <w:tcW w:w="889" w:type="dxa"/>
            <w:tcBorders>
              <w:top w:val="single" w:sz="2" w:space="0" w:color="auto"/>
            </w:tcBorders>
          </w:tcPr>
          <w:p w:rsidR="00FC78C3" w:rsidRPr="00911525" w:rsidRDefault="00FC78C3" w:rsidP="00581395">
            <w:pPr>
              <w:jc w:val="both"/>
            </w:pPr>
            <w:r>
              <w:t>20</w:t>
            </w:r>
          </w:p>
        </w:tc>
        <w:tc>
          <w:tcPr>
            <w:tcW w:w="4179" w:type="dxa"/>
            <w:gridSpan w:val="4"/>
            <w:tcBorders>
              <w:top w:val="single" w:sz="2" w:space="0" w:color="auto"/>
            </w:tcBorders>
            <w:shd w:val="clear" w:color="auto" w:fill="F7CAAC"/>
          </w:tcPr>
          <w:p w:rsidR="00FC78C3" w:rsidRPr="00911525" w:rsidRDefault="00FC78C3" w:rsidP="00581395">
            <w:pPr>
              <w:jc w:val="both"/>
              <w:rPr>
                <w:b/>
              </w:rPr>
            </w:pPr>
            <w:r w:rsidRPr="00911525">
              <w:rPr>
                <w:b/>
              </w:rPr>
              <w:t xml:space="preserve">hodin </w:t>
            </w:r>
          </w:p>
        </w:tc>
      </w:tr>
      <w:tr w:rsidR="00FC78C3" w:rsidTr="00581395">
        <w:tc>
          <w:tcPr>
            <w:tcW w:w="9855" w:type="dxa"/>
            <w:gridSpan w:val="8"/>
            <w:shd w:val="clear" w:color="auto" w:fill="F7CAAC"/>
          </w:tcPr>
          <w:p w:rsidR="00FC78C3" w:rsidRPr="00911525" w:rsidRDefault="00FC78C3" w:rsidP="00581395">
            <w:pPr>
              <w:jc w:val="both"/>
              <w:rPr>
                <w:b/>
              </w:rPr>
            </w:pPr>
            <w:r w:rsidRPr="00911525">
              <w:rPr>
                <w:b/>
              </w:rPr>
              <w:t>Informace o způsobu kontaktu s vyučujícím</w:t>
            </w:r>
          </w:p>
        </w:tc>
      </w:tr>
      <w:tr w:rsidR="00FC78C3" w:rsidTr="00581395">
        <w:trPr>
          <w:trHeight w:val="723"/>
        </w:trPr>
        <w:tc>
          <w:tcPr>
            <w:tcW w:w="9855" w:type="dxa"/>
            <w:gridSpan w:val="8"/>
          </w:tcPr>
          <w:p w:rsidR="00FC78C3" w:rsidRPr="00911525" w:rsidRDefault="00FC78C3" w:rsidP="00581395">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607669" w:rsidRDefault="00FC78C3" w:rsidP="00581395">
            <w:pPr>
              <w:jc w:val="both"/>
              <w:rPr>
                <w:b/>
              </w:rPr>
            </w:pPr>
            <w:r w:rsidRPr="00607669">
              <w:rPr>
                <w:b/>
              </w:rPr>
              <w:t>Název studijního předmětu</w:t>
            </w:r>
          </w:p>
        </w:tc>
        <w:tc>
          <w:tcPr>
            <w:tcW w:w="6769" w:type="dxa"/>
            <w:gridSpan w:val="7"/>
            <w:tcBorders>
              <w:top w:val="double" w:sz="4" w:space="0" w:color="auto"/>
            </w:tcBorders>
          </w:tcPr>
          <w:p w:rsidR="00FC78C3" w:rsidRPr="00607669" w:rsidRDefault="00FC78C3" w:rsidP="00581395">
            <w:pPr>
              <w:jc w:val="both"/>
            </w:pPr>
            <w:r>
              <w:t>O</w:t>
            </w:r>
            <w:r w:rsidRPr="00607669">
              <w:t>dborná praxe</w:t>
            </w:r>
            <w:r>
              <w:t xml:space="preserve"> I</w:t>
            </w:r>
          </w:p>
        </w:tc>
      </w:tr>
      <w:tr w:rsidR="00FC78C3" w:rsidTr="00581395">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6E6382">
              <w:t xml:space="preserve"> </w:t>
            </w:r>
          </w:p>
        </w:tc>
        <w:tc>
          <w:tcPr>
            <w:tcW w:w="2695" w:type="dxa"/>
            <w:gridSpan w:val="2"/>
            <w:shd w:val="clear" w:color="auto" w:fill="F7CAAC"/>
          </w:tcPr>
          <w:p w:rsidR="00FC78C3" w:rsidRPr="00607669" w:rsidRDefault="00FC78C3" w:rsidP="00581395">
            <w:pPr>
              <w:jc w:val="both"/>
            </w:pPr>
            <w:r w:rsidRPr="00607669">
              <w:rPr>
                <w:b/>
              </w:rPr>
              <w:t>doporučený ročník / semestr</w:t>
            </w:r>
          </w:p>
        </w:tc>
        <w:tc>
          <w:tcPr>
            <w:tcW w:w="668" w:type="dxa"/>
          </w:tcPr>
          <w:p w:rsidR="00FC78C3" w:rsidRPr="00607669" w:rsidRDefault="00FC78C3" w:rsidP="00581395">
            <w:pPr>
              <w:jc w:val="both"/>
            </w:pPr>
            <w:r w:rsidRPr="00607669">
              <w:t>3/</w:t>
            </w:r>
            <w:r>
              <w:t>Z</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t>0</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t>160</w:t>
            </w:r>
          </w:p>
        </w:tc>
        <w:tc>
          <w:tcPr>
            <w:tcW w:w="2156" w:type="dxa"/>
            <w:shd w:val="clear" w:color="auto" w:fill="F7CAAC"/>
          </w:tcPr>
          <w:p w:rsidR="00FC78C3" w:rsidRPr="00607669" w:rsidRDefault="00FC78C3" w:rsidP="00581395">
            <w:pPr>
              <w:jc w:val="both"/>
              <w:rPr>
                <w:b/>
              </w:rPr>
            </w:pPr>
            <w:r w:rsidRPr="00607669">
              <w:rPr>
                <w:b/>
              </w:rPr>
              <w:t>kreditů</w:t>
            </w:r>
          </w:p>
        </w:tc>
        <w:tc>
          <w:tcPr>
            <w:tcW w:w="1207" w:type="dxa"/>
            <w:gridSpan w:val="2"/>
          </w:tcPr>
          <w:p w:rsidR="00FC78C3" w:rsidRPr="00607669" w:rsidRDefault="00A0296D" w:rsidP="00581395">
            <w:pPr>
              <w:jc w:val="both"/>
            </w:pPr>
            <w:ins w:id="1958" w:author="Drahomíra Pavelková" w:date="2019-09-04T19:58:00Z">
              <w:r>
                <w:t>8</w:t>
              </w:r>
            </w:ins>
            <w:del w:id="1959" w:author="Drahomíra Pavelková" w:date="2019-09-04T19:58:00Z">
              <w:r w:rsidR="00FC78C3" w:rsidDel="00A0296D">
                <w:delText>4</w:delText>
              </w:r>
            </w:del>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zápočet</w:t>
            </w:r>
          </w:p>
        </w:tc>
        <w:tc>
          <w:tcPr>
            <w:tcW w:w="2156" w:type="dxa"/>
            <w:shd w:val="clear" w:color="auto" w:fill="F7CAAC"/>
          </w:tcPr>
          <w:p w:rsidR="00FC78C3" w:rsidRPr="00607669" w:rsidRDefault="00FC78C3" w:rsidP="00581395">
            <w:pPr>
              <w:jc w:val="both"/>
              <w:rPr>
                <w:b/>
              </w:rPr>
            </w:pPr>
            <w:r w:rsidRPr="00607669">
              <w:rPr>
                <w:b/>
              </w:rPr>
              <w:t>Forma výuky</w:t>
            </w:r>
          </w:p>
        </w:tc>
        <w:tc>
          <w:tcPr>
            <w:tcW w:w="1207" w:type="dxa"/>
            <w:gridSpan w:val="2"/>
          </w:tcPr>
          <w:p w:rsidR="00FC78C3" w:rsidRPr="00607669" w:rsidRDefault="00FC78C3" w:rsidP="00581395">
            <w:pPr>
              <w:jc w:val="both"/>
            </w:pPr>
            <w:r>
              <w:t>i</w:t>
            </w:r>
            <w:r w:rsidRPr="00607669">
              <w:t>ndividuální konzultace</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261704" w:rsidRDefault="00261704" w:rsidP="00261704">
            <w:pPr>
              <w:jc w:val="both"/>
            </w:pPr>
            <w:r w:rsidRPr="00607669">
              <w:t xml:space="preserve">Způsob zakončení předmětu </w:t>
            </w:r>
            <w:r>
              <w:t>–</w:t>
            </w:r>
            <w:r w:rsidRPr="00607669">
              <w:t xml:space="preserve"> zápočet</w:t>
            </w:r>
          </w:p>
          <w:p w:rsidR="00261704" w:rsidRDefault="00261704" w:rsidP="00261704">
            <w:pPr>
              <w:jc w:val="both"/>
            </w:pPr>
            <w:r w:rsidRPr="00607669">
              <w:t>Pokyny, které souvisí s výkonem odborné praxe, jsou zveřejněny na webových stránkách FaME v sekci: Pro studenty - Prezenční studium - Bakalářský studijní program - Odborná bakalářská praxe.</w:t>
            </w:r>
          </w:p>
          <w:p w:rsidR="00FC78C3" w:rsidRPr="00607669" w:rsidRDefault="00261704" w:rsidP="00261704">
            <w:pPr>
              <w:jc w:val="both"/>
            </w:pPr>
            <w:r>
              <w:t>R</w:t>
            </w:r>
            <w:r w:rsidRPr="00607669">
              <w:t>ealizac</w:t>
            </w:r>
            <w:r>
              <w:t>e</w:t>
            </w:r>
            <w:r w:rsidRPr="00607669">
              <w:t xml:space="preserve"> odborné praxe je zakončena zpracováním Závěrečné zprávy z odborné praxe.</w:t>
            </w:r>
          </w:p>
        </w:tc>
      </w:tr>
      <w:tr w:rsidR="00FC78C3" w:rsidTr="00581395">
        <w:trPr>
          <w:trHeight w:val="132"/>
        </w:trPr>
        <w:tc>
          <w:tcPr>
            <w:tcW w:w="9855" w:type="dxa"/>
            <w:gridSpan w:val="8"/>
            <w:tcBorders>
              <w:top w:val="nil"/>
            </w:tcBorders>
          </w:tcPr>
          <w:p w:rsidR="00FC78C3" w:rsidRPr="004E1CB1" w:rsidRDefault="00FC78C3" w:rsidP="00581395">
            <w:pPr>
              <w:jc w:val="both"/>
              <w:rPr>
                <w:sz w:val="16"/>
              </w:rPr>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t xml:space="preserve">doc. </w:t>
            </w:r>
            <w:r w:rsidRPr="00607669">
              <w:t xml:space="preserve">Ing. </w:t>
            </w:r>
            <w:r>
              <w:t>Adriana Knápková</w:t>
            </w:r>
            <w:r w:rsidRPr="00607669">
              <w:t>,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rsidRPr="00607669">
              <w:t xml:space="preserve">Garant stanovuje koncepci předmětu a dohlíží na správnost průběhu vykonávané odborné praxe </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581395">
            <w:pPr>
              <w:jc w:val="both"/>
            </w:pPr>
            <w:r>
              <w:t xml:space="preserve">doc. </w:t>
            </w:r>
            <w:r w:rsidRPr="00607669">
              <w:t xml:space="preserve">Ing. </w:t>
            </w:r>
            <w:r>
              <w:t>Adriana Knápková</w:t>
            </w:r>
            <w:r w:rsidRPr="00607669">
              <w:t>, Ph.D.</w:t>
            </w:r>
            <w:r>
              <w:t xml:space="preserve"> (100%)</w:t>
            </w:r>
          </w:p>
        </w:tc>
      </w:tr>
      <w:tr w:rsidR="00FC78C3" w:rsidTr="00581395">
        <w:trPr>
          <w:trHeight w:val="178"/>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1829"/>
        </w:trPr>
        <w:tc>
          <w:tcPr>
            <w:tcW w:w="9855" w:type="dxa"/>
            <w:gridSpan w:val="8"/>
            <w:tcBorders>
              <w:top w:val="nil"/>
              <w:bottom w:val="single" w:sz="12" w:space="0" w:color="auto"/>
            </w:tcBorders>
          </w:tcPr>
          <w:p w:rsidR="00261704" w:rsidRPr="006C583D" w:rsidRDefault="00261704" w:rsidP="00261704">
            <w:pPr>
              <w:jc w:val="both"/>
            </w:pPr>
            <w:r w:rsidRPr="00607669">
              <w:t>Cílem předmětu je prokázání schopností studenta aplikovat teoretické znalosti, které získal během studia na FaME a využít je při z</w:t>
            </w:r>
            <w:r>
              <w:t xml:space="preserve">apojení do reálné praxe. </w:t>
            </w:r>
            <w:r w:rsidRPr="006C583D">
              <w:t>Cílem je zapojit studenty do samostatného praktického řešení konkrétní</w:t>
            </w:r>
            <w:r>
              <w:t>ch situací a problematiky financí a finančních technologií</w:t>
            </w:r>
            <w:r w:rsidRPr="006C583D">
              <w:t xml:space="preserve"> a doplnění a rozšíření teoreticky získaných znalostí a dovedností v praxi.</w:t>
            </w:r>
          </w:p>
          <w:p w:rsidR="00261704" w:rsidRPr="00607669" w:rsidRDefault="00261704" w:rsidP="00261704">
            <w:pPr>
              <w:jc w:val="both"/>
            </w:pPr>
            <w:r>
              <w:t xml:space="preserve">Základem </w:t>
            </w:r>
            <w:r w:rsidRPr="00607669">
              <w:t>tohoto předmětu je absolvování odborné praxe ve vybrané organizaci, v níž se student seznámí s organizační strukturou</w:t>
            </w:r>
            <w:r>
              <w:t xml:space="preserve">, </w:t>
            </w:r>
            <w:r w:rsidRPr="00607669">
              <w:t xml:space="preserve">způsobem </w:t>
            </w:r>
            <w:r>
              <w:t xml:space="preserve">finančního řízení podniku či praktickým využitím finančních technologií. </w:t>
            </w:r>
            <w:r w:rsidRPr="00607669">
              <w:t>Součástí odborné praxe může být řešení zadan</w:t>
            </w:r>
            <w:r>
              <w:t>ých úkolů</w:t>
            </w:r>
            <w:r w:rsidRPr="00607669">
              <w:t xml:space="preserve"> nebo příprava podkladů pro vypracování bakalářské práce.</w:t>
            </w:r>
          </w:p>
          <w:p w:rsidR="00FC78C3" w:rsidRPr="00607669" w:rsidRDefault="00FC78C3" w:rsidP="00581395">
            <w:pPr>
              <w:jc w:val="both"/>
            </w:pP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683"/>
        </w:trPr>
        <w:tc>
          <w:tcPr>
            <w:tcW w:w="9855" w:type="dxa"/>
            <w:gridSpan w:val="8"/>
            <w:tcBorders>
              <w:top w:val="nil"/>
            </w:tcBorders>
          </w:tcPr>
          <w:p w:rsidR="00FC78C3" w:rsidRPr="00607669" w:rsidRDefault="00FC78C3" w:rsidP="00581395">
            <w:pPr>
              <w:jc w:val="both"/>
            </w:pP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r>
              <w:t>0</w:t>
            </w: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945"/>
        </w:trPr>
        <w:tc>
          <w:tcPr>
            <w:tcW w:w="9855" w:type="dxa"/>
            <w:gridSpan w:val="8"/>
          </w:tcPr>
          <w:p w:rsidR="00FC78C3" w:rsidRPr="00607669" w:rsidRDefault="00FC78C3" w:rsidP="00581395">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FC78C3" w:rsidRPr="00607669" w:rsidRDefault="00FC78C3" w:rsidP="00581395">
            <w:pPr>
              <w:jc w:val="both"/>
            </w:pPr>
          </w:p>
        </w:tc>
      </w:tr>
    </w:tbl>
    <w:p w:rsidR="00FC78C3" w:rsidRDefault="00FC78C3"/>
    <w:p w:rsidR="00A70374" w:rsidRDefault="00A7037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0374" w:rsidTr="00357ABC">
        <w:tc>
          <w:tcPr>
            <w:tcW w:w="9855" w:type="dxa"/>
            <w:gridSpan w:val="8"/>
            <w:tcBorders>
              <w:bottom w:val="double" w:sz="4" w:space="0" w:color="auto"/>
            </w:tcBorders>
            <w:shd w:val="clear" w:color="auto" w:fill="BDD6EE"/>
          </w:tcPr>
          <w:p w:rsidR="00A70374" w:rsidRDefault="00A70374" w:rsidP="00357ABC">
            <w:pPr>
              <w:jc w:val="both"/>
              <w:rPr>
                <w:b/>
                <w:sz w:val="28"/>
              </w:rPr>
            </w:pPr>
            <w:r>
              <w:lastRenderedPageBreak/>
              <w:br w:type="page"/>
            </w:r>
            <w:r>
              <w:rPr>
                <w:b/>
                <w:sz w:val="28"/>
              </w:rPr>
              <w:t>B-III – Charakteristika studijního předmětu</w:t>
            </w:r>
          </w:p>
        </w:tc>
      </w:tr>
      <w:tr w:rsidR="00A70374" w:rsidTr="00357ABC">
        <w:tc>
          <w:tcPr>
            <w:tcW w:w="3086" w:type="dxa"/>
            <w:tcBorders>
              <w:top w:val="double" w:sz="4" w:space="0" w:color="auto"/>
            </w:tcBorders>
            <w:shd w:val="clear" w:color="auto" w:fill="F7CAAC"/>
          </w:tcPr>
          <w:p w:rsidR="00A70374" w:rsidRPr="00607669" w:rsidRDefault="00A70374" w:rsidP="00357ABC">
            <w:pPr>
              <w:jc w:val="both"/>
              <w:rPr>
                <w:b/>
              </w:rPr>
            </w:pPr>
            <w:r w:rsidRPr="00607669">
              <w:rPr>
                <w:b/>
              </w:rPr>
              <w:t>Název studijního předmětu</w:t>
            </w:r>
          </w:p>
        </w:tc>
        <w:tc>
          <w:tcPr>
            <w:tcW w:w="6769" w:type="dxa"/>
            <w:gridSpan w:val="7"/>
            <w:tcBorders>
              <w:top w:val="double" w:sz="4" w:space="0" w:color="auto"/>
            </w:tcBorders>
          </w:tcPr>
          <w:p w:rsidR="00A70374" w:rsidRPr="00607669" w:rsidRDefault="00A70374" w:rsidP="00357ABC">
            <w:pPr>
              <w:jc w:val="both"/>
            </w:pPr>
            <w:r>
              <w:t>O</w:t>
            </w:r>
            <w:r w:rsidRPr="00607669">
              <w:t>dborná praxe</w:t>
            </w:r>
            <w:r>
              <w:t xml:space="preserve"> II </w:t>
            </w:r>
            <w:del w:id="1960" w:author="Drahomíra Pavelková" w:date="2019-09-04T19:07:00Z">
              <w:r w:rsidDel="005367B9">
                <w:delText>a příprava bakalářské práce</w:delText>
              </w:r>
            </w:del>
          </w:p>
        </w:tc>
      </w:tr>
      <w:tr w:rsidR="00A70374" w:rsidTr="00357ABC">
        <w:tc>
          <w:tcPr>
            <w:tcW w:w="3086" w:type="dxa"/>
            <w:shd w:val="clear" w:color="auto" w:fill="F7CAAC"/>
          </w:tcPr>
          <w:p w:rsidR="00A70374" w:rsidRPr="00607669" w:rsidRDefault="00A70374" w:rsidP="00357ABC">
            <w:pPr>
              <w:jc w:val="both"/>
              <w:rPr>
                <w:b/>
              </w:rPr>
            </w:pPr>
            <w:r w:rsidRPr="00607669">
              <w:rPr>
                <w:b/>
              </w:rPr>
              <w:t>Typ předmětu</w:t>
            </w:r>
          </w:p>
        </w:tc>
        <w:tc>
          <w:tcPr>
            <w:tcW w:w="3406" w:type="dxa"/>
            <w:gridSpan w:val="4"/>
          </w:tcPr>
          <w:p w:rsidR="00A70374" w:rsidRPr="00607669" w:rsidRDefault="00A70374" w:rsidP="00357ABC">
            <w:pPr>
              <w:jc w:val="both"/>
            </w:pPr>
            <w:r w:rsidRPr="00607669">
              <w:t xml:space="preserve">povinný </w:t>
            </w:r>
            <w:r w:rsidR="006E6382">
              <w:t xml:space="preserve"> </w:t>
            </w:r>
          </w:p>
        </w:tc>
        <w:tc>
          <w:tcPr>
            <w:tcW w:w="2695" w:type="dxa"/>
            <w:gridSpan w:val="2"/>
            <w:shd w:val="clear" w:color="auto" w:fill="F7CAAC"/>
          </w:tcPr>
          <w:p w:rsidR="00A70374" w:rsidRPr="00607669" w:rsidRDefault="00A70374" w:rsidP="00357ABC">
            <w:pPr>
              <w:jc w:val="both"/>
            </w:pPr>
            <w:r w:rsidRPr="00607669">
              <w:rPr>
                <w:b/>
              </w:rPr>
              <w:t>doporučený ročník / semestr</w:t>
            </w:r>
          </w:p>
        </w:tc>
        <w:tc>
          <w:tcPr>
            <w:tcW w:w="668" w:type="dxa"/>
          </w:tcPr>
          <w:p w:rsidR="00A70374" w:rsidRPr="00607669" w:rsidRDefault="00A70374" w:rsidP="00357ABC">
            <w:pPr>
              <w:jc w:val="both"/>
            </w:pPr>
            <w:r w:rsidRPr="00607669">
              <w:t>3/</w:t>
            </w:r>
            <w:r>
              <w:t>L</w:t>
            </w:r>
          </w:p>
        </w:tc>
      </w:tr>
      <w:tr w:rsidR="00A70374" w:rsidTr="00357ABC">
        <w:tc>
          <w:tcPr>
            <w:tcW w:w="3086" w:type="dxa"/>
            <w:shd w:val="clear" w:color="auto" w:fill="F7CAAC"/>
          </w:tcPr>
          <w:p w:rsidR="00A70374" w:rsidRPr="00607669" w:rsidRDefault="00A70374" w:rsidP="00357ABC">
            <w:pPr>
              <w:jc w:val="both"/>
              <w:rPr>
                <w:b/>
              </w:rPr>
            </w:pPr>
            <w:r w:rsidRPr="00607669">
              <w:rPr>
                <w:b/>
              </w:rPr>
              <w:t>Rozsah studijního předmětu</w:t>
            </w:r>
          </w:p>
        </w:tc>
        <w:tc>
          <w:tcPr>
            <w:tcW w:w="1701" w:type="dxa"/>
            <w:gridSpan w:val="2"/>
          </w:tcPr>
          <w:p w:rsidR="00A70374" w:rsidRPr="00607669" w:rsidRDefault="00A70374" w:rsidP="00357ABC">
            <w:pPr>
              <w:jc w:val="both"/>
            </w:pPr>
            <w:r>
              <w:t>0</w:t>
            </w:r>
          </w:p>
        </w:tc>
        <w:tc>
          <w:tcPr>
            <w:tcW w:w="889" w:type="dxa"/>
            <w:shd w:val="clear" w:color="auto" w:fill="F7CAAC"/>
          </w:tcPr>
          <w:p w:rsidR="00A70374" w:rsidRPr="00607669" w:rsidRDefault="00A70374" w:rsidP="00357ABC">
            <w:pPr>
              <w:jc w:val="both"/>
              <w:rPr>
                <w:b/>
              </w:rPr>
            </w:pPr>
            <w:r w:rsidRPr="00607669">
              <w:rPr>
                <w:b/>
              </w:rPr>
              <w:t xml:space="preserve">hod. </w:t>
            </w:r>
          </w:p>
        </w:tc>
        <w:tc>
          <w:tcPr>
            <w:tcW w:w="816" w:type="dxa"/>
          </w:tcPr>
          <w:p w:rsidR="00A70374" w:rsidRPr="00607669" w:rsidRDefault="00A70374" w:rsidP="00357ABC">
            <w:pPr>
              <w:jc w:val="both"/>
            </w:pPr>
            <w:r>
              <w:t>320</w:t>
            </w:r>
          </w:p>
        </w:tc>
        <w:tc>
          <w:tcPr>
            <w:tcW w:w="2156" w:type="dxa"/>
            <w:shd w:val="clear" w:color="auto" w:fill="F7CAAC"/>
          </w:tcPr>
          <w:p w:rsidR="00A70374" w:rsidRPr="00607669" w:rsidRDefault="00A70374" w:rsidP="00357ABC">
            <w:pPr>
              <w:jc w:val="both"/>
              <w:rPr>
                <w:b/>
              </w:rPr>
            </w:pPr>
            <w:r w:rsidRPr="00607669">
              <w:rPr>
                <w:b/>
              </w:rPr>
              <w:t>kreditů</w:t>
            </w:r>
          </w:p>
        </w:tc>
        <w:tc>
          <w:tcPr>
            <w:tcW w:w="1207" w:type="dxa"/>
            <w:gridSpan w:val="2"/>
          </w:tcPr>
          <w:p w:rsidR="00A70374" w:rsidRPr="00607669" w:rsidRDefault="00A70374" w:rsidP="00357ABC">
            <w:pPr>
              <w:jc w:val="both"/>
            </w:pPr>
            <w:r>
              <w:t>1</w:t>
            </w:r>
            <w:ins w:id="1961" w:author="Drahomíra Pavelková" w:date="2019-09-04T19:07:00Z">
              <w:r w:rsidR="005367B9">
                <w:t>6</w:t>
              </w:r>
            </w:ins>
            <w:del w:id="1962" w:author="Drahomíra Pavelková" w:date="2019-09-04T19:07:00Z">
              <w:r w:rsidDel="005367B9">
                <w:delText>4</w:delText>
              </w:r>
            </w:del>
          </w:p>
        </w:tc>
      </w:tr>
      <w:tr w:rsidR="00A70374" w:rsidTr="00357ABC">
        <w:tc>
          <w:tcPr>
            <w:tcW w:w="3086" w:type="dxa"/>
            <w:shd w:val="clear" w:color="auto" w:fill="F7CAAC"/>
          </w:tcPr>
          <w:p w:rsidR="00A70374" w:rsidRPr="00607669" w:rsidRDefault="00A70374" w:rsidP="00357ABC">
            <w:pPr>
              <w:jc w:val="both"/>
              <w:rPr>
                <w:b/>
              </w:rPr>
            </w:pPr>
            <w:r w:rsidRPr="00607669">
              <w:rPr>
                <w:b/>
              </w:rPr>
              <w:t>Prerekvizity, korekvizity, ekvivalence</w:t>
            </w:r>
          </w:p>
        </w:tc>
        <w:tc>
          <w:tcPr>
            <w:tcW w:w="6769" w:type="dxa"/>
            <w:gridSpan w:val="7"/>
          </w:tcPr>
          <w:p w:rsidR="00A70374" w:rsidRPr="00607669" w:rsidRDefault="00A70374" w:rsidP="00357ABC">
            <w:pPr>
              <w:jc w:val="both"/>
            </w:pPr>
          </w:p>
        </w:tc>
      </w:tr>
      <w:tr w:rsidR="00A70374" w:rsidTr="00357ABC">
        <w:tc>
          <w:tcPr>
            <w:tcW w:w="3086" w:type="dxa"/>
            <w:shd w:val="clear" w:color="auto" w:fill="F7CAAC"/>
          </w:tcPr>
          <w:p w:rsidR="00A70374" w:rsidRPr="00607669" w:rsidRDefault="00A70374" w:rsidP="00357ABC">
            <w:pPr>
              <w:jc w:val="both"/>
              <w:rPr>
                <w:b/>
              </w:rPr>
            </w:pPr>
            <w:r w:rsidRPr="00607669">
              <w:rPr>
                <w:b/>
              </w:rPr>
              <w:t>Způsob ověření studijních výsledků</w:t>
            </w:r>
          </w:p>
        </w:tc>
        <w:tc>
          <w:tcPr>
            <w:tcW w:w="3406" w:type="dxa"/>
            <w:gridSpan w:val="4"/>
          </w:tcPr>
          <w:p w:rsidR="00A70374" w:rsidRPr="00607669" w:rsidRDefault="00A70374" w:rsidP="00357ABC">
            <w:pPr>
              <w:jc w:val="both"/>
            </w:pPr>
            <w:r w:rsidRPr="00607669">
              <w:t>zápočet</w:t>
            </w:r>
          </w:p>
        </w:tc>
        <w:tc>
          <w:tcPr>
            <w:tcW w:w="2156" w:type="dxa"/>
            <w:shd w:val="clear" w:color="auto" w:fill="F7CAAC"/>
          </w:tcPr>
          <w:p w:rsidR="00A70374" w:rsidRPr="00607669" w:rsidRDefault="00A70374" w:rsidP="00357ABC">
            <w:pPr>
              <w:jc w:val="both"/>
              <w:rPr>
                <w:b/>
              </w:rPr>
            </w:pPr>
            <w:r w:rsidRPr="00607669">
              <w:rPr>
                <w:b/>
              </w:rPr>
              <w:t>Forma výuky</w:t>
            </w:r>
          </w:p>
        </w:tc>
        <w:tc>
          <w:tcPr>
            <w:tcW w:w="1207" w:type="dxa"/>
            <w:gridSpan w:val="2"/>
          </w:tcPr>
          <w:p w:rsidR="00A70374" w:rsidRPr="00607669" w:rsidRDefault="00A70374" w:rsidP="00357ABC">
            <w:pPr>
              <w:jc w:val="both"/>
            </w:pPr>
            <w:r>
              <w:t>i</w:t>
            </w:r>
            <w:r w:rsidRPr="00607669">
              <w:t>ndividuální konzultace</w:t>
            </w:r>
          </w:p>
        </w:tc>
      </w:tr>
      <w:tr w:rsidR="00A70374" w:rsidTr="00357ABC">
        <w:tc>
          <w:tcPr>
            <w:tcW w:w="3086" w:type="dxa"/>
            <w:shd w:val="clear" w:color="auto" w:fill="F7CAAC"/>
          </w:tcPr>
          <w:p w:rsidR="00A70374" w:rsidRPr="00607669" w:rsidRDefault="00A70374" w:rsidP="00357ABC">
            <w:pPr>
              <w:jc w:val="both"/>
              <w:rPr>
                <w:b/>
              </w:rPr>
            </w:pPr>
            <w:r w:rsidRPr="00607669">
              <w:rPr>
                <w:b/>
              </w:rPr>
              <w:t>Forma způsobu ověření studijních výsledků a další požadavky na studenta</w:t>
            </w:r>
          </w:p>
        </w:tc>
        <w:tc>
          <w:tcPr>
            <w:tcW w:w="6769" w:type="dxa"/>
            <w:gridSpan w:val="7"/>
            <w:tcBorders>
              <w:bottom w:val="nil"/>
            </w:tcBorders>
          </w:tcPr>
          <w:p w:rsidR="00261704" w:rsidRDefault="00261704" w:rsidP="00261704">
            <w:pPr>
              <w:jc w:val="both"/>
            </w:pPr>
            <w:r w:rsidRPr="00607669">
              <w:t xml:space="preserve">Způsob zakončení předmětu </w:t>
            </w:r>
            <w:r>
              <w:t>–</w:t>
            </w:r>
            <w:r w:rsidRPr="00607669">
              <w:t xml:space="preserve"> zápočet</w:t>
            </w:r>
          </w:p>
          <w:p w:rsidR="00261704" w:rsidRPr="00607669" w:rsidRDefault="00261704" w:rsidP="00261704">
            <w:pPr>
              <w:jc w:val="both"/>
            </w:pPr>
            <w:r w:rsidRPr="00882107">
              <w:t>Požadavky k zápočtu:</w:t>
            </w:r>
            <w:r>
              <w:t xml:space="preserve"> s</w:t>
            </w:r>
            <w:r w:rsidRPr="00607669">
              <w:t xml:space="preserve"> požadavky, které má splňovat bakalářská práce, je student seznámen v předmětu </w:t>
            </w:r>
            <w:r>
              <w:t>Seminář k bakalářské práci</w:t>
            </w:r>
            <w:r w:rsidRPr="00607669">
              <w:t xml:space="preserve"> v zimním semestru.</w:t>
            </w:r>
          </w:p>
          <w:p w:rsidR="00A70374" w:rsidRPr="00607669" w:rsidRDefault="00261704" w:rsidP="00261704">
            <w:pPr>
              <w:jc w:val="both"/>
            </w:pPr>
            <w:r w:rsidRPr="00607669">
              <w:t>Pokyny, které souvisí s výkonem odborné praxe, jsou zveřejněny na webových stránkách FaME v sekci: Pro studenty - Prezenční studium - Bakalářský studijní program - Odborná bakalářská praxe.</w:t>
            </w:r>
          </w:p>
        </w:tc>
      </w:tr>
      <w:tr w:rsidR="00A70374" w:rsidTr="00357ABC">
        <w:trPr>
          <w:trHeight w:val="132"/>
        </w:trPr>
        <w:tc>
          <w:tcPr>
            <w:tcW w:w="9855" w:type="dxa"/>
            <w:gridSpan w:val="8"/>
            <w:tcBorders>
              <w:top w:val="nil"/>
            </w:tcBorders>
          </w:tcPr>
          <w:p w:rsidR="00261704" w:rsidRDefault="00261704" w:rsidP="00261704">
            <w:r w:rsidRPr="006F73EA">
              <w:t>Pro získání zápočtu je nutné:</w:t>
            </w:r>
          </w:p>
          <w:p w:rsidR="00261704" w:rsidRDefault="00261704" w:rsidP="00261704">
            <w:r w:rsidRPr="006F73EA">
              <w:t>1. Akceptovat pokyny k pra</w:t>
            </w:r>
            <w:r>
              <w:t>xím uvedené v sylabu předmětu.</w:t>
            </w:r>
          </w:p>
          <w:p w:rsidR="00261704" w:rsidRDefault="00261704" w:rsidP="00261704">
            <w:r w:rsidRPr="006F73EA">
              <w:t>2. Splnit úkoly zadané ze strany organizace.</w:t>
            </w:r>
          </w:p>
          <w:p w:rsidR="00261704" w:rsidRDefault="00261704" w:rsidP="00261704">
            <w:r w:rsidRPr="006F73EA">
              <w:t>3. Vypracování závěrečné zprávy</w:t>
            </w:r>
            <w:r>
              <w:t xml:space="preserve"> po absolvování odborné praxe.</w:t>
            </w:r>
          </w:p>
          <w:p w:rsidR="00261704" w:rsidRDefault="00261704" w:rsidP="00261704">
            <w:pPr>
              <w:jc w:val="both"/>
            </w:pPr>
            <w:r w:rsidRPr="006F73EA">
              <w:t>4. Vyplnění a odevzdání dotazníků Hodnocení praxe praktikantem/stážistou a Hodnocení praktikanta stážisty/firmou.</w:t>
            </w:r>
          </w:p>
          <w:p w:rsidR="00261704" w:rsidRDefault="00261704" w:rsidP="00261704">
            <w:pPr>
              <w:jc w:val="both"/>
            </w:pPr>
          </w:p>
          <w:p w:rsidR="00261704" w:rsidRDefault="00261704" w:rsidP="00261704">
            <w:r w:rsidRPr="006F73EA">
              <w:t xml:space="preserve">Náležitosti "Závěrečné zprávy z </w:t>
            </w:r>
            <w:r>
              <w:t>odborné praxe":</w:t>
            </w:r>
          </w:p>
          <w:p w:rsidR="00261704" w:rsidRPr="006F73EA" w:rsidRDefault="00261704" w:rsidP="00261704">
            <w:r w:rsidRPr="006F73EA">
              <w:t>- musí být zpracována formou eseje;</w:t>
            </w:r>
          </w:p>
          <w:p w:rsidR="00261704" w:rsidRDefault="00261704" w:rsidP="00261704">
            <w:r w:rsidRPr="006F73EA">
              <w:t>- na tvorbu závěrečné zprávy využijte šablonu BP UTB, (délka eseje minimálně 15 000 znaků včetně mezer);</w:t>
            </w:r>
          </w:p>
          <w:p w:rsidR="00A70374" w:rsidRPr="004E1CB1" w:rsidRDefault="00261704" w:rsidP="00261704">
            <w:pPr>
              <w:jc w:val="both"/>
              <w:rPr>
                <w:sz w:val="16"/>
              </w:rPr>
            </w:pPr>
            <w:r w:rsidRPr="006F73EA">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w:t>
            </w:r>
            <w:r>
              <w:t>ta výkonu praxe.</w:t>
            </w:r>
          </w:p>
        </w:tc>
      </w:tr>
      <w:tr w:rsidR="00A70374" w:rsidTr="00357ABC">
        <w:trPr>
          <w:trHeight w:val="197"/>
        </w:trPr>
        <w:tc>
          <w:tcPr>
            <w:tcW w:w="3086" w:type="dxa"/>
            <w:tcBorders>
              <w:top w:val="nil"/>
            </w:tcBorders>
            <w:shd w:val="clear" w:color="auto" w:fill="F7CAAC"/>
          </w:tcPr>
          <w:p w:rsidR="00A70374" w:rsidRPr="00607669" w:rsidRDefault="00A70374" w:rsidP="00357ABC">
            <w:pPr>
              <w:jc w:val="both"/>
              <w:rPr>
                <w:b/>
              </w:rPr>
            </w:pPr>
            <w:r w:rsidRPr="00607669">
              <w:rPr>
                <w:b/>
              </w:rPr>
              <w:t>Garant předmětu</w:t>
            </w:r>
          </w:p>
        </w:tc>
        <w:tc>
          <w:tcPr>
            <w:tcW w:w="6769" w:type="dxa"/>
            <w:gridSpan w:val="7"/>
            <w:tcBorders>
              <w:top w:val="nil"/>
            </w:tcBorders>
          </w:tcPr>
          <w:p w:rsidR="00A70374" w:rsidRPr="00607669" w:rsidRDefault="00A70374" w:rsidP="00357ABC">
            <w:pPr>
              <w:jc w:val="both"/>
            </w:pPr>
            <w:r>
              <w:t xml:space="preserve">doc. </w:t>
            </w:r>
            <w:r w:rsidRPr="00607669">
              <w:t xml:space="preserve">Ing. </w:t>
            </w:r>
            <w:r>
              <w:t>Adriana Knápková</w:t>
            </w:r>
            <w:r w:rsidRPr="00607669">
              <w:t>, Ph.D.</w:t>
            </w:r>
            <w:r>
              <w:t xml:space="preserve"> </w:t>
            </w:r>
          </w:p>
        </w:tc>
      </w:tr>
      <w:tr w:rsidR="00A70374" w:rsidTr="00357ABC">
        <w:trPr>
          <w:trHeight w:val="243"/>
        </w:trPr>
        <w:tc>
          <w:tcPr>
            <w:tcW w:w="3086" w:type="dxa"/>
            <w:tcBorders>
              <w:top w:val="nil"/>
            </w:tcBorders>
            <w:shd w:val="clear" w:color="auto" w:fill="F7CAAC"/>
          </w:tcPr>
          <w:p w:rsidR="00A70374" w:rsidRPr="00607669" w:rsidRDefault="00A70374" w:rsidP="00357ABC">
            <w:pPr>
              <w:jc w:val="both"/>
              <w:rPr>
                <w:b/>
              </w:rPr>
            </w:pPr>
            <w:r w:rsidRPr="00607669">
              <w:rPr>
                <w:b/>
              </w:rPr>
              <w:t>Zapojení garanta do výuky předmětu</w:t>
            </w:r>
          </w:p>
        </w:tc>
        <w:tc>
          <w:tcPr>
            <w:tcW w:w="6769" w:type="dxa"/>
            <w:gridSpan w:val="7"/>
            <w:tcBorders>
              <w:top w:val="nil"/>
            </w:tcBorders>
          </w:tcPr>
          <w:p w:rsidR="00A70374" w:rsidRPr="00607669" w:rsidRDefault="00A70374" w:rsidP="00357ABC">
            <w:pPr>
              <w:jc w:val="both"/>
            </w:pPr>
            <w:r w:rsidRPr="00607669">
              <w:t xml:space="preserve">Garant stanovuje koncepci předmětu a dohlíží na správnost průběhu vykonávané odborné praxe </w:t>
            </w:r>
          </w:p>
        </w:tc>
      </w:tr>
      <w:tr w:rsidR="00A70374" w:rsidTr="00357ABC">
        <w:tc>
          <w:tcPr>
            <w:tcW w:w="3086" w:type="dxa"/>
            <w:shd w:val="clear" w:color="auto" w:fill="F7CAAC"/>
          </w:tcPr>
          <w:p w:rsidR="00A70374" w:rsidRPr="00607669" w:rsidRDefault="00A70374" w:rsidP="00357ABC">
            <w:pPr>
              <w:jc w:val="both"/>
              <w:rPr>
                <w:b/>
              </w:rPr>
            </w:pPr>
            <w:r w:rsidRPr="00607669">
              <w:rPr>
                <w:b/>
              </w:rPr>
              <w:t>Vyučující</w:t>
            </w:r>
          </w:p>
        </w:tc>
        <w:tc>
          <w:tcPr>
            <w:tcW w:w="6769" w:type="dxa"/>
            <w:gridSpan w:val="7"/>
            <w:tcBorders>
              <w:bottom w:val="nil"/>
            </w:tcBorders>
          </w:tcPr>
          <w:p w:rsidR="00A70374" w:rsidRPr="00607669" w:rsidRDefault="00A70374" w:rsidP="00357ABC">
            <w:pPr>
              <w:jc w:val="both"/>
            </w:pPr>
            <w:r>
              <w:t xml:space="preserve">doc. </w:t>
            </w:r>
            <w:r w:rsidRPr="00607669">
              <w:t xml:space="preserve">Ing. </w:t>
            </w:r>
            <w:r>
              <w:t>Adriana Knápková</w:t>
            </w:r>
            <w:r w:rsidRPr="00607669">
              <w:t>, Ph.D.</w:t>
            </w:r>
            <w:r>
              <w:t xml:space="preserve"> (100%)</w:t>
            </w:r>
          </w:p>
        </w:tc>
      </w:tr>
      <w:tr w:rsidR="00A70374" w:rsidTr="00357ABC">
        <w:trPr>
          <w:trHeight w:val="178"/>
        </w:trPr>
        <w:tc>
          <w:tcPr>
            <w:tcW w:w="9855" w:type="dxa"/>
            <w:gridSpan w:val="8"/>
            <w:tcBorders>
              <w:top w:val="nil"/>
            </w:tcBorders>
          </w:tcPr>
          <w:p w:rsidR="00A70374" w:rsidRPr="00607669" w:rsidRDefault="00A70374" w:rsidP="00357ABC">
            <w:pPr>
              <w:jc w:val="both"/>
            </w:pPr>
          </w:p>
        </w:tc>
      </w:tr>
      <w:tr w:rsidR="00A70374" w:rsidTr="00357ABC">
        <w:tc>
          <w:tcPr>
            <w:tcW w:w="3086" w:type="dxa"/>
            <w:shd w:val="clear" w:color="auto" w:fill="F7CAAC"/>
          </w:tcPr>
          <w:p w:rsidR="00A70374" w:rsidRPr="00607669" w:rsidRDefault="00A70374" w:rsidP="00357ABC">
            <w:pPr>
              <w:jc w:val="both"/>
              <w:rPr>
                <w:b/>
              </w:rPr>
            </w:pPr>
            <w:r w:rsidRPr="00607669">
              <w:rPr>
                <w:b/>
              </w:rPr>
              <w:t>Stručná anotace předmětu</w:t>
            </w:r>
          </w:p>
        </w:tc>
        <w:tc>
          <w:tcPr>
            <w:tcW w:w="6769" w:type="dxa"/>
            <w:gridSpan w:val="7"/>
            <w:tcBorders>
              <w:bottom w:val="nil"/>
            </w:tcBorders>
          </w:tcPr>
          <w:p w:rsidR="00A70374" w:rsidRPr="00607669" w:rsidRDefault="00A70374" w:rsidP="00357ABC">
            <w:pPr>
              <w:jc w:val="both"/>
            </w:pPr>
          </w:p>
        </w:tc>
      </w:tr>
      <w:tr w:rsidR="00A70374" w:rsidTr="00357ABC">
        <w:trPr>
          <w:trHeight w:val="1829"/>
        </w:trPr>
        <w:tc>
          <w:tcPr>
            <w:tcW w:w="9855" w:type="dxa"/>
            <w:gridSpan w:val="8"/>
            <w:tcBorders>
              <w:top w:val="nil"/>
              <w:bottom w:val="single" w:sz="12" w:space="0" w:color="auto"/>
            </w:tcBorders>
          </w:tcPr>
          <w:p w:rsidR="0096453A" w:rsidRDefault="0096453A" w:rsidP="0096453A">
            <w:pPr>
              <w:jc w:val="both"/>
              <w:rPr>
                <w:ins w:id="1963" w:author="Drahomíra Pavelková" w:date="2019-09-04T20:42:00Z"/>
              </w:rPr>
            </w:pPr>
            <w:ins w:id="1964" w:author="Drahomíra Pavelková" w:date="2019-09-04T20:42:00Z">
              <w:r w:rsidRPr="00607669">
                <w:t>Cílem předmětu je prokázání schopností studenta aplikovat teoretické znalosti</w:t>
              </w:r>
              <w:r>
                <w:t xml:space="preserve"> z oblasti financí a finančních technologií</w:t>
              </w:r>
              <w:r w:rsidRPr="00607669">
                <w:t>, které získal během studia na FaME a využít je při z</w:t>
              </w:r>
              <w:r>
                <w:t xml:space="preserve">apojení do reálné praxe. </w:t>
              </w:r>
            </w:ins>
          </w:p>
          <w:p w:rsidR="00261704" w:rsidDel="0096453A" w:rsidRDefault="0096453A" w:rsidP="0096453A">
            <w:pPr>
              <w:jc w:val="both"/>
              <w:rPr>
                <w:del w:id="1965" w:author="Drahomíra Pavelková" w:date="2019-09-04T20:42:00Z"/>
              </w:rPr>
            </w:pPr>
            <w:ins w:id="1966" w:author="Drahomíra Pavelková" w:date="2019-09-04T20:42:00Z">
              <w:r>
                <w:t xml:space="preserve">Součástí odborné bakalářské praxe může být </w:t>
              </w:r>
              <w:r w:rsidRPr="006C583D">
                <w:t>zapoj</w:t>
              </w:r>
              <w:r>
                <w:t xml:space="preserve">ení </w:t>
              </w:r>
              <w:r w:rsidRPr="006C583D">
                <w:t>student</w:t>
              </w:r>
              <w:r>
                <w:t>a</w:t>
              </w:r>
              <w:r w:rsidRPr="006C583D">
                <w:t xml:space="preserve"> do samostatného praktického řešení konkrétní</w:t>
              </w:r>
              <w:r>
                <w:t xml:space="preserve"> problematiky financí či finančních technologií a/nebo sběr dat a podkladů pro vypracování bakalářské práce. P</w:t>
              </w:r>
              <w:r w:rsidRPr="005B0E5C">
                <w:t>raxe je zakončena zpracováním Závěrečné zprávy z odborné praxe</w:t>
              </w:r>
            </w:ins>
            <w:del w:id="1967" w:author="Drahomíra Pavelková" w:date="2019-09-04T20:42:00Z">
              <w:r w:rsidR="00261704" w:rsidRPr="00607669" w:rsidDel="0096453A">
                <w:delText>Cílem předmětu je prokázání schopností studenta aplikovat teoretické znalosti</w:delText>
              </w:r>
              <w:r w:rsidR="00261704" w:rsidDel="0096453A">
                <w:delText xml:space="preserve"> z oblasti financí a finančních technologií</w:delText>
              </w:r>
              <w:r w:rsidR="00261704" w:rsidRPr="00607669" w:rsidDel="0096453A">
                <w:delText>, které získal během studia na FaME a využít je při z</w:delText>
              </w:r>
              <w:r w:rsidR="00261704" w:rsidDel="0096453A">
                <w:delText xml:space="preserve">apojení do reálné praxe. </w:delText>
              </w:r>
            </w:del>
          </w:p>
          <w:p w:rsidR="00261704" w:rsidRPr="005B0E5C" w:rsidDel="0096453A" w:rsidRDefault="00261704" w:rsidP="00261704">
            <w:pPr>
              <w:jc w:val="both"/>
              <w:rPr>
                <w:del w:id="1968" w:author="Drahomíra Pavelková" w:date="2019-09-04T20:42:00Z"/>
              </w:rPr>
            </w:pPr>
            <w:del w:id="1969" w:author="Drahomíra Pavelková" w:date="2019-09-04T20:42:00Z">
              <w:r w:rsidRPr="005B0E5C" w:rsidDel="0096453A">
                <w:delText>Předmět je členěn do dvou vzájemně propojených částí. První část spočívá v realizaci odborné bakalářské praxe, která je zakončena zpracováním Závěrečné zprávy z odborné praxe. Druhou částí je odevzdání bakalářské práce dle Časového plánu výuky prezenčního studia na FaME v daném akademickém roce.</w:delText>
              </w:r>
            </w:del>
          </w:p>
          <w:p w:rsidR="00A70374" w:rsidRPr="00607669" w:rsidRDefault="00261704" w:rsidP="00261704">
            <w:pPr>
              <w:jc w:val="both"/>
            </w:pPr>
            <w:del w:id="1970" w:author="Drahomíra Pavelková" w:date="2019-09-04T20:42:00Z">
              <w:r w:rsidDel="0096453A">
                <w:delText xml:space="preserve">Součástí odborné bakalářské praxe může být </w:delText>
              </w:r>
              <w:r w:rsidRPr="006C583D" w:rsidDel="0096453A">
                <w:delText>zapoj</w:delText>
              </w:r>
              <w:r w:rsidDel="0096453A">
                <w:delText xml:space="preserve">ení </w:delText>
              </w:r>
              <w:r w:rsidRPr="006C583D" w:rsidDel="0096453A">
                <w:delText>student</w:delText>
              </w:r>
              <w:r w:rsidDel="0096453A">
                <w:delText>a</w:delText>
              </w:r>
              <w:r w:rsidRPr="006C583D" w:rsidDel="0096453A">
                <w:delText xml:space="preserve"> do samostatného praktického řešení konkrétní</w:delText>
              </w:r>
              <w:r w:rsidDel="0096453A">
                <w:delText xml:space="preserve"> problematiky financí či finančních technologií nebo příprava podkladů pro vypracování bakalářské práce.</w:delText>
              </w:r>
            </w:del>
          </w:p>
        </w:tc>
      </w:tr>
      <w:tr w:rsidR="00A70374" w:rsidTr="00357ABC">
        <w:trPr>
          <w:trHeight w:val="265"/>
        </w:trPr>
        <w:tc>
          <w:tcPr>
            <w:tcW w:w="3653" w:type="dxa"/>
            <w:gridSpan w:val="2"/>
            <w:tcBorders>
              <w:top w:val="nil"/>
            </w:tcBorders>
            <w:shd w:val="clear" w:color="auto" w:fill="F7CAAC"/>
          </w:tcPr>
          <w:p w:rsidR="00A70374" w:rsidRPr="00607669" w:rsidRDefault="00A70374" w:rsidP="00357ABC">
            <w:pPr>
              <w:jc w:val="both"/>
            </w:pPr>
            <w:r w:rsidRPr="00607669">
              <w:rPr>
                <w:b/>
              </w:rPr>
              <w:t>Studijní literatura a studijní pomůcky</w:t>
            </w:r>
          </w:p>
        </w:tc>
        <w:tc>
          <w:tcPr>
            <w:tcW w:w="6202" w:type="dxa"/>
            <w:gridSpan w:val="6"/>
            <w:tcBorders>
              <w:top w:val="nil"/>
              <w:bottom w:val="nil"/>
            </w:tcBorders>
          </w:tcPr>
          <w:p w:rsidR="00A70374" w:rsidRPr="00607669" w:rsidRDefault="00A70374" w:rsidP="00357ABC">
            <w:pPr>
              <w:jc w:val="both"/>
            </w:pPr>
          </w:p>
        </w:tc>
      </w:tr>
      <w:tr w:rsidR="00A70374" w:rsidTr="00357ABC">
        <w:trPr>
          <w:trHeight w:val="683"/>
        </w:trPr>
        <w:tc>
          <w:tcPr>
            <w:tcW w:w="9855" w:type="dxa"/>
            <w:gridSpan w:val="8"/>
            <w:tcBorders>
              <w:top w:val="nil"/>
            </w:tcBorders>
          </w:tcPr>
          <w:p w:rsidR="00A70374" w:rsidRPr="00607669" w:rsidRDefault="00A70374" w:rsidP="00357ABC">
            <w:pPr>
              <w:jc w:val="both"/>
            </w:pPr>
            <w:del w:id="1971" w:author="Drahomíra Pavelková" w:date="2019-09-04T20:41:00Z">
              <w:r w:rsidRPr="00607669" w:rsidDel="0096453A">
                <w:delText>Směrnice rektora. Jednotná formální úprava závěrečných prací, jejich uložení a zpřístupnění (v aktuální verzi).</w:delText>
              </w:r>
            </w:del>
          </w:p>
        </w:tc>
      </w:tr>
      <w:tr w:rsidR="00A70374" w:rsidTr="00357AB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0374" w:rsidRPr="00607669" w:rsidRDefault="00A70374" w:rsidP="00357ABC">
            <w:pPr>
              <w:jc w:val="center"/>
              <w:rPr>
                <w:b/>
              </w:rPr>
            </w:pPr>
            <w:r w:rsidRPr="00607669">
              <w:rPr>
                <w:b/>
              </w:rPr>
              <w:t>Informace ke kombinované nebo distanční formě</w:t>
            </w:r>
          </w:p>
        </w:tc>
      </w:tr>
      <w:tr w:rsidR="00A70374" w:rsidTr="00357ABC">
        <w:tc>
          <w:tcPr>
            <w:tcW w:w="4787" w:type="dxa"/>
            <w:gridSpan w:val="3"/>
            <w:tcBorders>
              <w:top w:val="single" w:sz="2" w:space="0" w:color="auto"/>
            </w:tcBorders>
            <w:shd w:val="clear" w:color="auto" w:fill="F7CAAC"/>
          </w:tcPr>
          <w:p w:rsidR="00A70374" w:rsidRPr="00607669" w:rsidRDefault="00A70374" w:rsidP="00357ABC">
            <w:pPr>
              <w:jc w:val="both"/>
            </w:pPr>
            <w:r w:rsidRPr="00607669">
              <w:rPr>
                <w:b/>
              </w:rPr>
              <w:t>Rozsah konzultací (soustředění)</w:t>
            </w:r>
          </w:p>
        </w:tc>
        <w:tc>
          <w:tcPr>
            <w:tcW w:w="889" w:type="dxa"/>
            <w:tcBorders>
              <w:top w:val="single" w:sz="2" w:space="0" w:color="auto"/>
            </w:tcBorders>
          </w:tcPr>
          <w:p w:rsidR="00A70374" w:rsidRPr="00607669" w:rsidRDefault="00A70374" w:rsidP="00357ABC">
            <w:pPr>
              <w:jc w:val="both"/>
            </w:pPr>
            <w:r>
              <w:t>0</w:t>
            </w:r>
          </w:p>
        </w:tc>
        <w:tc>
          <w:tcPr>
            <w:tcW w:w="4179" w:type="dxa"/>
            <w:gridSpan w:val="4"/>
            <w:tcBorders>
              <w:top w:val="single" w:sz="2" w:space="0" w:color="auto"/>
            </w:tcBorders>
            <w:shd w:val="clear" w:color="auto" w:fill="F7CAAC"/>
          </w:tcPr>
          <w:p w:rsidR="00A70374" w:rsidRPr="00607669" w:rsidRDefault="00A70374" w:rsidP="00357ABC">
            <w:pPr>
              <w:jc w:val="both"/>
              <w:rPr>
                <w:b/>
              </w:rPr>
            </w:pPr>
            <w:r w:rsidRPr="00607669">
              <w:rPr>
                <w:b/>
              </w:rPr>
              <w:t xml:space="preserve">hodin </w:t>
            </w:r>
          </w:p>
        </w:tc>
      </w:tr>
      <w:tr w:rsidR="00A70374" w:rsidTr="00357ABC">
        <w:tc>
          <w:tcPr>
            <w:tcW w:w="9855" w:type="dxa"/>
            <w:gridSpan w:val="8"/>
            <w:shd w:val="clear" w:color="auto" w:fill="F7CAAC"/>
          </w:tcPr>
          <w:p w:rsidR="00A70374" w:rsidRPr="00607669" w:rsidRDefault="00A70374" w:rsidP="00357ABC">
            <w:pPr>
              <w:jc w:val="both"/>
              <w:rPr>
                <w:b/>
              </w:rPr>
            </w:pPr>
            <w:r w:rsidRPr="00607669">
              <w:rPr>
                <w:b/>
              </w:rPr>
              <w:t>Informace o způsobu kontaktu s vyučujícím</w:t>
            </w:r>
          </w:p>
        </w:tc>
      </w:tr>
      <w:tr w:rsidR="00A70374" w:rsidTr="00357ABC">
        <w:trPr>
          <w:trHeight w:val="945"/>
        </w:trPr>
        <w:tc>
          <w:tcPr>
            <w:tcW w:w="9855" w:type="dxa"/>
            <w:gridSpan w:val="8"/>
          </w:tcPr>
          <w:p w:rsidR="00A70374" w:rsidRPr="00607669" w:rsidRDefault="00A70374" w:rsidP="00357ABC">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A70374" w:rsidRPr="00607669" w:rsidRDefault="00A70374" w:rsidP="00357ABC">
            <w:pPr>
              <w:jc w:val="both"/>
            </w:pPr>
          </w:p>
        </w:tc>
      </w:tr>
    </w:tbl>
    <w:p w:rsidR="005367B9" w:rsidRDefault="005367B9">
      <w:pPr>
        <w:rPr>
          <w:ins w:id="1972" w:author="Drahomíra Pavelková" w:date="2019-09-04T19:07:00Z"/>
        </w:rPr>
      </w:pPr>
    </w:p>
    <w:p w:rsidR="005367B9" w:rsidRDefault="005367B9">
      <w:pPr>
        <w:rPr>
          <w:ins w:id="1973" w:author="Drahomíra Pavelková" w:date="2019-09-04T19:07:00Z"/>
        </w:rPr>
      </w:pPr>
    </w:p>
    <w:p w:rsidR="005367B9" w:rsidRDefault="005367B9">
      <w:pPr>
        <w:rPr>
          <w:ins w:id="1974" w:author="Drahomíra Pavelková" w:date="2019-09-04T19:07:00Z"/>
        </w:rPr>
      </w:pPr>
    </w:p>
    <w:p w:rsidR="005367B9" w:rsidRDefault="005367B9">
      <w:pPr>
        <w:rPr>
          <w:ins w:id="1975" w:author="Drahomíra Pavelková" w:date="2019-09-04T19:07:00Z"/>
        </w:rPr>
      </w:pPr>
    </w:p>
    <w:p w:rsidR="005367B9" w:rsidRDefault="005367B9">
      <w:pPr>
        <w:rPr>
          <w:ins w:id="1976" w:author="Drahomíra Pavelková" w:date="2019-09-04T19:07:00Z"/>
        </w:rPr>
      </w:pPr>
    </w:p>
    <w:p w:rsidR="005367B9" w:rsidRDefault="005367B9">
      <w:pPr>
        <w:rPr>
          <w:ins w:id="1977" w:author="Drahomíra Pavelková" w:date="2019-09-04T19:07:00Z"/>
        </w:rPr>
      </w:pPr>
    </w:p>
    <w:p w:rsidR="005367B9" w:rsidRDefault="005367B9">
      <w:pPr>
        <w:rPr>
          <w:ins w:id="1978" w:author="Drahomíra Pavelková" w:date="2019-09-04T19:07: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367B9" w:rsidTr="00912A8B">
        <w:trPr>
          <w:ins w:id="1979" w:author="Drahomíra Pavelková" w:date="2019-09-04T19:07:00Z"/>
        </w:trPr>
        <w:tc>
          <w:tcPr>
            <w:tcW w:w="9855" w:type="dxa"/>
            <w:gridSpan w:val="8"/>
            <w:tcBorders>
              <w:bottom w:val="double" w:sz="4" w:space="0" w:color="auto"/>
            </w:tcBorders>
            <w:shd w:val="clear" w:color="auto" w:fill="BDD6EE"/>
          </w:tcPr>
          <w:p w:rsidR="005367B9" w:rsidRDefault="005367B9" w:rsidP="00912A8B">
            <w:pPr>
              <w:jc w:val="both"/>
              <w:rPr>
                <w:ins w:id="1980" w:author="Drahomíra Pavelková" w:date="2019-09-04T19:07:00Z"/>
                <w:b/>
                <w:sz w:val="28"/>
              </w:rPr>
            </w:pPr>
            <w:ins w:id="1981" w:author="Drahomíra Pavelková" w:date="2019-09-04T19:07:00Z">
              <w:r>
                <w:br w:type="page"/>
              </w:r>
              <w:r>
                <w:rPr>
                  <w:b/>
                  <w:sz w:val="28"/>
                </w:rPr>
                <w:t>B-III – Charakteristika studijního předmětu</w:t>
              </w:r>
            </w:ins>
          </w:p>
        </w:tc>
      </w:tr>
      <w:tr w:rsidR="005367B9" w:rsidTr="00912A8B">
        <w:trPr>
          <w:ins w:id="1982" w:author="Drahomíra Pavelková" w:date="2019-09-04T19:07:00Z"/>
        </w:trPr>
        <w:tc>
          <w:tcPr>
            <w:tcW w:w="3086" w:type="dxa"/>
            <w:tcBorders>
              <w:top w:val="double" w:sz="4" w:space="0" w:color="auto"/>
            </w:tcBorders>
            <w:shd w:val="clear" w:color="auto" w:fill="F7CAAC"/>
          </w:tcPr>
          <w:p w:rsidR="005367B9" w:rsidRPr="00607669" w:rsidRDefault="005367B9" w:rsidP="00912A8B">
            <w:pPr>
              <w:jc w:val="both"/>
              <w:rPr>
                <w:ins w:id="1983" w:author="Drahomíra Pavelková" w:date="2019-09-04T19:07:00Z"/>
                <w:b/>
              </w:rPr>
            </w:pPr>
            <w:ins w:id="1984" w:author="Drahomíra Pavelková" w:date="2019-09-04T19:07:00Z">
              <w:r w:rsidRPr="00607669">
                <w:rPr>
                  <w:b/>
                </w:rPr>
                <w:t>Název studijního předmětu</w:t>
              </w:r>
            </w:ins>
          </w:p>
        </w:tc>
        <w:tc>
          <w:tcPr>
            <w:tcW w:w="6769" w:type="dxa"/>
            <w:gridSpan w:val="7"/>
            <w:tcBorders>
              <w:top w:val="double" w:sz="4" w:space="0" w:color="auto"/>
            </w:tcBorders>
          </w:tcPr>
          <w:p w:rsidR="005367B9" w:rsidRPr="00607669" w:rsidRDefault="005367B9" w:rsidP="00912A8B">
            <w:pPr>
              <w:jc w:val="both"/>
              <w:rPr>
                <w:ins w:id="1985" w:author="Drahomíra Pavelková" w:date="2019-09-04T19:07:00Z"/>
              </w:rPr>
            </w:pPr>
            <w:ins w:id="1986" w:author="Drahomíra Pavelková" w:date="2019-09-04T19:07:00Z">
              <w:r>
                <w:t>Příprava bakalářské práce</w:t>
              </w:r>
            </w:ins>
          </w:p>
        </w:tc>
      </w:tr>
      <w:tr w:rsidR="005367B9" w:rsidTr="00912A8B">
        <w:trPr>
          <w:ins w:id="1987" w:author="Drahomíra Pavelková" w:date="2019-09-04T19:07:00Z"/>
        </w:trPr>
        <w:tc>
          <w:tcPr>
            <w:tcW w:w="3086" w:type="dxa"/>
            <w:shd w:val="clear" w:color="auto" w:fill="F7CAAC"/>
          </w:tcPr>
          <w:p w:rsidR="005367B9" w:rsidRPr="00607669" w:rsidRDefault="005367B9" w:rsidP="00912A8B">
            <w:pPr>
              <w:jc w:val="both"/>
              <w:rPr>
                <w:ins w:id="1988" w:author="Drahomíra Pavelková" w:date="2019-09-04T19:07:00Z"/>
                <w:b/>
              </w:rPr>
            </w:pPr>
            <w:ins w:id="1989" w:author="Drahomíra Pavelková" w:date="2019-09-04T19:07:00Z">
              <w:r w:rsidRPr="00607669">
                <w:rPr>
                  <w:b/>
                </w:rPr>
                <w:t>Typ předmětu</w:t>
              </w:r>
            </w:ins>
          </w:p>
        </w:tc>
        <w:tc>
          <w:tcPr>
            <w:tcW w:w="3406" w:type="dxa"/>
            <w:gridSpan w:val="4"/>
          </w:tcPr>
          <w:p w:rsidR="005367B9" w:rsidRPr="00607669" w:rsidRDefault="005367B9" w:rsidP="00912A8B">
            <w:pPr>
              <w:jc w:val="both"/>
              <w:rPr>
                <w:ins w:id="1990" w:author="Drahomíra Pavelková" w:date="2019-09-04T19:07:00Z"/>
              </w:rPr>
            </w:pPr>
            <w:ins w:id="1991" w:author="Drahomíra Pavelková" w:date="2019-09-04T19:07:00Z">
              <w:r w:rsidRPr="00607669">
                <w:t>povinný „P“</w:t>
              </w:r>
            </w:ins>
          </w:p>
        </w:tc>
        <w:tc>
          <w:tcPr>
            <w:tcW w:w="2695" w:type="dxa"/>
            <w:gridSpan w:val="2"/>
            <w:shd w:val="clear" w:color="auto" w:fill="F7CAAC"/>
          </w:tcPr>
          <w:p w:rsidR="005367B9" w:rsidRPr="00607669" w:rsidRDefault="005367B9" w:rsidP="00912A8B">
            <w:pPr>
              <w:jc w:val="both"/>
              <w:rPr>
                <w:ins w:id="1992" w:author="Drahomíra Pavelková" w:date="2019-09-04T19:07:00Z"/>
              </w:rPr>
            </w:pPr>
            <w:ins w:id="1993" w:author="Drahomíra Pavelková" w:date="2019-09-04T19:07:00Z">
              <w:r w:rsidRPr="00607669">
                <w:rPr>
                  <w:b/>
                </w:rPr>
                <w:t>doporučený ročník / semestr</w:t>
              </w:r>
            </w:ins>
          </w:p>
        </w:tc>
        <w:tc>
          <w:tcPr>
            <w:tcW w:w="668" w:type="dxa"/>
          </w:tcPr>
          <w:p w:rsidR="005367B9" w:rsidRPr="00607669" w:rsidRDefault="005367B9" w:rsidP="00912A8B">
            <w:pPr>
              <w:jc w:val="both"/>
              <w:rPr>
                <w:ins w:id="1994" w:author="Drahomíra Pavelková" w:date="2019-09-04T19:07:00Z"/>
              </w:rPr>
            </w:pPr>
            <w:ins w:id="1995" w:author="Drahomíra Pavelková" w:date="2019-09-04T19:07:00Z">
              <w:r w:rsidRPr="00607669">
                <w:t>3/</w:t>
              </w:r>
              <w:r>
                <w:t>L</w:t>
              </w:r>
            </w:ins>
          </w:p>
        </w:tc>
      </w:tr>
      <w:tr w:rsidR="005367B9" w:rsidTr="00912A8B">
        <w:trPr>
          <w:ins w:id="1996" w:author="Drahomíra Pavelková" w:date="2019-09-04T19:07:00Z"/>
        </w:trPr>
        <w:tc>
          <w:tcPr>
            <w:tcW w:w="3086" w:type="dxa"/>
            <w:shd w:val="clear" w:color="auto" w:fill="F7CAAC"/>
          </w:tcPr>
          <w:p w:rsidR="005367B9" w:rsidRPr="00607669" w:rsidRDefault="005367B9" w:rsidP="00912A8B">
            <w:pPr>
              <w:jc w:val="both"/>
              <w:rPr>
                <w:ins w:id="1997" w:author="Drahomíra Pavelková" w:date="2019-09-04T19:07:00Z"/>
                <w:b/>
              </w:rPr>
            </w:pPr>
            <w:ins w:id="1998" w:author="Drahomíra Pavelková" w:date="2019-09-04T19:07:00Z">
              <w:r w:rsidRPr="00607669">
                <w:rPr>
                  <w:b/>
                </w:rPr>
                <w:t>Rozsah studijního předmětu</w:t>
              </w:r>
            </w:ins>
          </w:p>
        </w:tc>
        <w:tc>
          <w:tcPr>
            <w:tcW w:w="1701" w:type="dxa"/>
            <w:gridSpan w:val="2"/>
          </w:tcPr>
          <w:p w:rsidR="005367B9" w:rsidRPr="00607669" w:rsidRDefault="005367B9" w:rsidP="00912A8B">
            <w:pPr>
              <w:jc w:val="both"/>
              <w:rPr>
                <w:ins w:id="1999" w:author="Drahomíra Pavelková" w:date="2019-09-04T19:07:00Z"/>
              </w:rPr>
            </w:pPr>
            <w:ins w:id="2000" w:author="Drahomíra Pavelková" w:date="2019-09-04T19:07:00Z">
              <w:r>
                <w:t>0</w:t>
              </w:r>
            </w:ins>
          </w:p>
        </w:tc>
        <w:tc>
          <w:tcPr>
            <w:tcW w:w="889" w:type="dxa"/>
            <w:shd w:val="clear" w:color="auto" w:fill="F7CAAC"/>
          </w:tcPr>
          <w:p w:rsidR="005367B9" w:rsidRPr="00607669" w:rsidRDefault="005367B9" w:rsidP="00912A8B">
            <w:pPr>
              <w:jc w:val="both"/>
              <w:rPr>
                <w:ins w:id="2001" w:author="Drahomíra Pavelková" w:date="2019-09-04T19:07:00Z"/>
                <w:b/>
              </w:rPr>
            </w:pPr>
            <w:ins w:id="2002" w:author="Drahomíra Pavelková" w:date="2019-09-04T19:07:00Z">
              <w:r w:rsidRPr="00607669">
                <w:rPr>
                  <w:b/>
                </w:rPr>
                <w:t xml:space="preserve">hod. </w:t>
              </w:r>
            </w:ins>
          </w:p>
        </w:tc>
        <w:tc>
          <w:tcPr>
            <w:tcW w:w="816" w:type="dxa"/>
          </w:tcPr>
          <w:p w:rsidR="005367B9" w:rsidRPr="00607669" w:rsidRDefault="005367B9" w:rsidP="00912A8B">
            <w:pPr>
              <w:jc w:val="both"/>
              <w:rPr>
                <w:ins w:id="2003" w:author="Drahomíra Pavelková" w:date="2019-09-04T19:07:00Z"/>
              </w:rPr>
            </w:pPr>
            <w:ins w:id="2004" w:author="Drahomíra Pavelková" w:date="2019-09-04T19:07:00Z">
              <w:r>
                <w:t>120</w:t>
              </w:r>
            </w:ins>
          </w:p>
        </w:tc>
        <w:tc>
          <w:tcPr>
            <w:tcW w:w="2156" w:type="dxa"/>
            <w:shd w:val="clear" w:color="auto" w:fill="F7CAAC"/>
          </w:tcPr>
          <w:p w:rsidR="005367B9" w:rsidRPr="00607669" w:rsidRDefault="005367B9" w:rsidP="00912A8B">
            <w:pPr>
              <w:jc w:val="both"/>
              <w:rPr>
                <w:ins w:id="2005" w:author="Drahomíra Pavelková" w:date="2019-09-04T19:07:00Z"/>
                <w:b/>
              </w:rPr>
            </w:pPr>
            <w:ins w:id="2006" w:author="Drahomíra Pavelková" w:date="2019-09-04T19:07:00Z">
              <w:r w:rsidRPr="00607669">
                <w:rPr>
                  <w:b/>
                </w:rPr>
                <w:t>kreditů</w:t>
              </w:r>
            </w:ins>
          </w:p>
        </w:tc>
        <w:tc>
          <w:tcPr>
            <w:tcW w:w="1207" w:type="dxa"/>
            <w:gridSpan w:val="2"/>
          </w:tcPr>
          <w:p w:rsidR="005367B9" w:rsidRPr="00607669" w:rsidRDefault="005367B9" w:rsidP="00912A8B">
            <w:pPr>
              <w:jc w:val="both"/>
              <w:rPr>
                <w:ins w:id="2007" w:author="Drahomíra Pavelková" w:date="2019-09-04T19:07:00Z"/>
              </w:rPr>
            </w:pPr>
            <w:ins w:id="2008" w:author="Drahomíra Pavelková" w:date="2019-09-04T19:07:00Z">
              <w:r>
                <w:t>6</w:t>
              </w:r>
            </w:ins>
          </w:p>
        </w:tc>
      </w:tr>
      <w:tr w:rsidR="005367B9" w:rsidTr="00912A8B">
        <w:trPr>
          <w:ins w:id="2009" w:author="Drahomíra Pavelková" w:date="2019-09-04T19:07:00Z"/>
        </w:trPr>
        <w:tc>
          <w:tcPr>
            <w:tcW w:w="3086" w:type="dxa"/>
            <w:shd w:val="clear" w:color="auto" w:fill="F7CAAC"/>
          </w:tcPr>
          <w:p w:rsidR="005367B9" w:rsidRPr="00607669" w:rsidRDefault="005367B9" w:rsidP="00912A8B">
            <w:pPr>
              <w:jc w:val="both"/>
              <w:rPr>
                <w:ins w:id="2010" w:author="Drahomíra Pavelková" w:date="2019-09-04T19:07:00Z"/>
                <w:b/>
              </w:rPr>
            </w:pPr>
            <w:ins w:id="2011" w:author="Drahomíra Pavelková" w:date="2019-09-04T19:07:00Z">
              <w:r w:rsidRPr="00607669">
                <w:rPr>
                  <w:b/>
                </w:rPr>
                <w:t>Prerekvizity, korekvizity, ekvivalence</w:t>
              </w:r>
            </w:ins>
          </w:p>
        </w:tc>
        <w:tc>
          <w:tcPr>
            <w:tcW w:w="6769" w:type="dxa"/>
            <w:gridSpan w:val="7"/>
          </w:tcPr>
          <w:p w:rsidR="005367B9" w:rsidRPr="00607669" w:rsidRDefault="005367B9" w:rsidP="00912A8B">
            <w:pPr>
              <w:jc w:val="both"/>
              <w:rPr>
                <w:ins w:id="2012" w:author="Drahomíra Pavelková" w:date="2019-09-04T19:07:00Z"/>
              </w:rPr>
            </w:pPr>
          </w:p>
        </w:tc>
      </w:tr>
      <w:tr w:rsidR="005367B9" w:rsidTr="00912A8B">
        <w:trPr>
          <w:ins w:id="2013" w:author="Drahomíra Pavelková" w:date="2019-09-04T19:07:00Z"/>
        </w:trPr>
        <w:tc>
          <w:tcPr>
            <w:tcW w:w="3086" w:type="dxa"/>
            <w:shd w:val="clear" w:color="auto" w:fill="F7CAAC"/>
          </w:tcPr>
          <w:p w:rsidR="005367B9" w:rsidRPr="00607669" w:rsidRDefault="005367B9" w:rsidP="00912A8B">
            <w:pPr>
              <w:jc w:val="both"/>
              <w:rPr>
                <w:ins w:id="2014" w:author="Drahomíra Pavelková" w:date="2019-09-04T19:07:00Z"/>
                <w:b/>
              </w:rPr>
            </w:pPr>
            <w:ins w:id="2015" w:author="Drahomíra Pavelková" w:date="2019-09-04T19:07:00Z">
              <w:r w:rsidRPr="00607669">
                <w:rPr>
                  <w:b/>
                </w:rPr>
                <w:t>Způsob ověření studijních výsledků</w:t>
              </w:r>
            </w:ins>
          </w:p>
        </w:tc>
        <w:tc>
          <w:tcPr>
            <w:tcW w:w="3406" w:type="dxa"/>
            <w:gridSpan w:val="4"/>
          </w:tcPr>
          <w:p w:rsidR="005367B9" w:rsidRPr="00607669" w:rsidRDefault="005367B9" w:rsidP="00912A8B">
            <w:pPr>
              <w:jc w:val="both"/>
              <w:rPr>
                <w:ins w:id="2016" w:author="Drahomíra Pavelková" w:date="2019-09-04T19:07:00Z"/>
              </w:rPr>
            </w:pPr>
            <w:ins w:id="2017" w:author="Drahomíra Pavelková" w:date="2019-09-04T19:07:00Z">
              <w:r w:rsidRPr="00607669">
                <w:t>zápočet</w:t>
              </w:r>
            </w:ins>
          </w:p>
        </w:tc>
        <w:tc>
          <w:tcPr>
            <w:tcW w:w="2156" w:type="dxa"/>
            <w:shd w:val="clear" w:color="auto" w:fill="F7CAAC"/>
          </w:tcPr>
          <w:p w:rsidR="005367B9" w:rsidRPr="00607669" w:rsidRDefault="005367B9" w:rsidP="00912A8B">
            <w:pPr>
              <w:jc w:val="both"/>
              <w:rPr>
                <w:ins w:id="2018" w:author="Drahomíra Pavelková" w:date="2019-09-04T19:07:00Z"/>
                <w:b/>
              </w:rPr>
            </w:pPr>
            <w:ins w:id="2019" w:author="Drahomíra Pavelková" w:date="2019-09-04T19:07:00Z">
              <w:r w:rsidRPr="00607669">
                <w:rPr>
                  <w:b/>
                </w:rPr>
                <w:t>Forma výuky</w:t>
              </w:r>
            </w:ins>
          </w:p>
        </w:tc>
        <w:tc>
          <w:tcPr>
            <w:tcW w:w="1207" w:type="dxa"/>
            <w:gridSpan w:val="2"/>
          </w:tcPr>
          <w:p w:rsidR="005367B9" w:rsidRPr="00607669" w:rsidRDefault="005367B9" w:rsidP="00912A8B">
            <w:pPr>
              <w:jc w:val="both"/>
              <w:rPr>
                <w:ins w:id="2020" w:author="Drahomíra Pavelková" w:date="2019-09-04T19:07:00Z"/>
              </w:rPr>
            </w:pPr>
            <w:ins w:id="2021" w:author="Drahomíra Pavelková" w:date="2019-09-04T19:07:00Z">
              <w:r>
                <w:t>i</w:t>
              </w:r>
              <w:r w:rsidRPr="00607669">
                <w:t>ndividuální konzultace</w:t>
              </w:r>
            </w:ins>
          </w:p>
        </w:tc>
      </w:tr>
      <w:tr w:rsidR="005367B9" w:rsidTr="00912A8B">
        <w:trPr>
          <w:ins w:id="2022" w:author="Drahomíra Pavelková" w:date="2019-09-04T19:07:00Z"/>
        </w:trPr>
        <w:tc>
          <w:tcPr>
            <w:tcW w:w="3086" w:type="dxa"/>
            <w:shd w:val="clear" w:color="auto" w:fill="F7CAAC"/>
          </w:tcPr>
          <w:p w:rsidR="005367B9" w:rsidRPr="00607669" w:rsidRDefault="005367B9" w:rsidP="00912A8B">
            <w:pPr>
              <w:jc w:val="both"/>
              <w:rPr>
                <w:ins w:id="2023" w:author="Drahomíra Pavelková" w:date="2019-09-04T19:07:00Z"/>
                <w:b/>
              </w:rPr>
            </w:pPr>
            <w:ins w:id="2024" w:author="Drahomíra Pavelková" w:date="2019-09-04T19:07:00Z">
              <w:r w:rsidRPr="00607669">
                <w:rPr>
                  <w:b/>
                </w:rPr>
                <w:t>Forma způsobu ověření studijních výsledků a další požadavky na studenta</w:t>
              </w:r>
            </w:ins>
          </w:p>
        </w:tc>
        <w:tc>
          <w:tcPr>
            <w:tcW w:w="6769" w:type="dxa"/>
            <w:gridSpan w:val="7"/>
            <w:tcBorders>
              <w:bottom w:val="nil"/>
            </w:tcBorders>
          </w:tcPr>
          <w:p w:rsidR="005367B9" w:rsidRDefault="005367B9" w:rsidP="00912A8B">
            <w:pPr>
              <w:jc w:val="both"/>
              <w:rPr>
                <w:ins w:id="2025" w:author="Drahomíra Pavelková" w:date="2019-09-04T19:07:00Z"/>
              </w:rPr>
            </w:pPr>
            <w:ins w:id="2026" w:author="Drahomíra Pavelková" w:date="2019-09-04T19:07:00Z">
              <w:r w:rsidRPr="00607669">
                <w:t xml:space="preserve">Způsob zakončení předmětu </w:t>
              </w:r>
              <w:r>
                <w:t>–</w:t>
              </w:r>
              <w:r w:rsidRPr="00607669">
                <w:t xml:space="preserve"> zápočet</w:t>
              </w:r>
            </w:ins>
          </w:p>
          <w:p w:rsidR="005367B9" w:rsidRPr="00607669" w:rsidRDefault="005367B9" w:rsidP="00912A8B">
            <w:pPr>
              <w:jc w:val="both"/>
              <w:rPr>
                <w:ins w:id="2027" w:author="Drahomíra Pavelková" w:date="2019-09-04T19:07:00Z"/>
              </w:rPr>
            </w:pPr>
            <w:ins w:id="2028" w:author="Drahomíra Pavelková" w:date="2019-09-04T19:07:00Z">
              <w:r w:rsidRPr="00882107">
                <w:t>Požadavky k zápočtu:</w:t>
              </w:r>
              <w:r>
                <w:t xml:space="preserve"> </w:t>
              </w:r>
              <w:r w:rsidRPr="00607669">
                <w:t xml:space="preserve">S požadavky, které má splňovat bakalářská práce, je student seznámen v předmětu </w:t>
              </w:r>
              <w:r>
                <w:t>Seminář k bakalářské práci</w:t>
              </w:r>
              <w:r w:rsidRPr="00607669">
                <w:t xml:space="preserve"> v zimním semestru.</w:t>
              </w:r>
            </w:ins>
          </w:p>
        </w:tc>
      </w:tr>
      <w:tr w:rsidR="005367B9" w:rsidTr="00912A8B">
        <w:trPr>
          <w:trHeight w:val="132"/>
          <w:ins w:id="2029" w:author="Drahomíra Pavelková" w:date="2019-09-04T19:07:00Z"/>
        </w:trPr>
        <w:tc>
          <w:tcPr>
            <w:tcW w:w="9855" w:type="dxa"/>
            <w:gridSpan w:val="8"/>
            <w:tcBorders>
              <w:top w:val="nil"/>
            </w:tcBorders>
          </w:tcPr>
          <w:p w:rsidR="005367B9" w:rsidRPr="004E1CB1" w:rsidRDefault="005367B9" w:rsidP="00912A8B">
            <w:pPr>
              <w:jc w:val="both"/>
              <w:rPr>
                <w:ins w:id="2030" w:author="Drahomíra Pavelková" w:date="2019-09-04T19:07:00Z"/>
                <w:sz w:val="16"/>
              </w:rPr>
            </w:pPr>
          </w:p>
        </w:tc>
      </w:tr>
      <w:tr w:rsidR="005367B9" w:rsidTr="00912A8B">
        <w:trPr>
          <w:trHeight w:val="197"/>
          <w:ins w:id="2031" w:author="Drahomíra Pavelková" w:date="2019-09-04T19:07:00Z"/>
        </w:trPr>
        <w:tc>
          <w:tcPr>
            <w:tcW w:w="3086" w:type="dxa"/>
            <w:tcBorders>
              <w:top w:val="nil"/>
            </w:tcBorders>
            <w:shd w:val="clear" w:color="auto" w:fill="F7CAAC"/>
          </w:tcPr>
          <w:p w:rsidR="005367B9" w:rsidRPr="00607669" w:rsidRDefault="005367B9" w:rsidP="00912A8B">
            <w:pPr>
              <w:jc w:val="both"/>
              <w:rPr>
                <w:ins w:id="2032" w:author="Drahomíra Pavelková" w:date="2019-09-04T19:07:00Z"/>
                <w:b/>
              </w:rPr>
            </w:pPr>
            <w:ins w:id="2033" w:author="Drahomíra Pavelková" w:date="2019-09-04T19:07:00Z">
              <w:r w:rsidRPr="00607669">
                <w:rPr>
                  <w:b/>
                </w:rPr>
                <w:t>Garant předmětu</w:t>
              </w:r>
            </w:ins>
          </w:p>
        </w:tc>
        <w:tc>
          <w:tcPr>
            <w:tcW w:w="6769" w:type="dxa"/>
            <w:gridSpan w:val="7"/>
            <w:tcBorders>
              <w:top w:val="nil"/>
            </w:tcBorders>
          </w:tcPr>
          <w:p w:rsidR="005367B9" w:rsidRPr="00607669" w:rsidRDefault="005367B9" w:rsidP="00912A8B">
            <w:pPr>
              <w:jc w:val="both"/>
              <w:rPr>
                <w:ins w:id="2034" w:author="Drahomíra Pavelková" w:date="2019-09-04T19:07:00Z"/>
              </w:rPr>
            </w:pPr>
            <w:ins w:id="2035" w:author="Drahomíra Pavelková" w:date="2019-09-04T19:08:00Z">
              <w:r>
                <w:t>d</w:t>
              </w:r>
            </w:ins>
            <w:ins w:id="2036" w:author="Drahomíra Pavelková" w:date="2019-09-04T19:07:00Z">
              <w:r>
                <w:t>oc. Ing.</w:t>
              </w:r>
            </w:ins>
            <w:ins w:id="2037" w:author="Drahomíra Pavelková" w:date="2019-09-04T19:08:00Z">
              <w:r>
                <w:t xml:space="preserve"> Adriana Knápková, Ph.D.</w:t>
              </w:r>
            </w:ins>
          </w:p>
        </w:tc>
      </w:tr>
      <w:tr w:rsidR="005367B9" w:rsidTr="00912A8B">
        <w:trPr>
          <w:trHeight w:val="243"/>
          <w:ins w:id="2038" w:author="Drahomíra Pavelková" w:date="2019-09-04T19:07:00Z"/>
        </w:trPr>
        <w:tc>
          <w:tcPr>
            <w:tcW w:w="3086" w:type="dxa"/>
            <w:tcBorders>
              <w:top w:val="nil"/>
            </w:tcBorders>
            <w:shd w:val="clear" w:color="auto" w:fill="F7CAAC"/>
          </w:tcPr>
          <w:p w:rsidR="005367B9" w:rsidRPr="00607669" w:rsidRDefault="005367B9" w:rsidP="00912A8B">
            <w:pPr>
              <w:jc w:val="both"/>
              <w:rPr>
                <w:ins w:id="2039" w:author="Drahomíra Pavelková" w:date="2019-09-04T19:07:00Z"/>
                <w:b/>
              </w:rPr>
            </w:pPr>
            <w:ins w:id="2040" w:author="Drahomíra Pavelková" w:date="2019-09-04T19:07:00Z">
              <w:r w:rsidRPr="00607669">
                <w:rPr>
                  <w:b/>
                </w:rPr>
                <w:t>Zapojení garanta do výuky předmětu</w:t>
              </w:r>
            </w:ins>
          </w:p>
        </w:tc>
        <w:tc>
          <w:tcPr>
            <w:tcW w:w="6769" w:type="dxa"/>
            <w:gridSpan w:val="7"/>
            <w:tcBorders>
              <w:top w:val="nil"/>
            </w:tcBorders>
          </w:tcPr>
          <w:p w:rsidR="005367B9" w:rsidRPr="00607669" w:rsidRDefault="005367B9" w:rsidP="00912A8B">
            <w:pPr>
              <w:jc w:val="both"/>
              <w:rPr>
                <w:ins w:id="2041" w:author="Drahomíra Pavelková" w:date="2019-09-04T19:07:00Z"/>
              </w:rPr>
            </w:pPr>
            <w:ins w:id="2042" w:author="Drahomíra Pavelková" w:date="2019-09-04T19:07:00Z">
              <w:r w:rsidRPr="00607669">
                <w:t xml:space="preserve">Garant stanovuje koncepci předmětu a dohlíží na správnost průběhu vykonávané odborné praxe </w:t>
              </w:r>
            </w:ins>
          </w:p>
        </w:tc>
      </w:tr>
      <w:tr w:rsidR="005367B9" w:rsidTr="00912A8B">
        <w:trPr>
          <w:ins w:id="2043" w:author="Drahomíra Pavelková" w:date="2019-09-04T19:07:00Z"/>
        </w:trPr>
        <w:tc>
          <w:tcPr>
            <w:tcW w:w="3086" w:type="dxa"/>
            <w:shd w:val="clear" w:color="auto" w:fill="F7CAAC"/>
          </w:tcPr>
          <w:p w:rsidR="005367B9" w:rsidRPr="00607669" w:rsidRDefault="005367B9" w:rsidP="00912A8B">
            <w:pPr>
              <w:jc w:val="both"/>
              <w:rPr>
                <w:ins w:id="2044" w:author="Drahomíra Pavelková" w:date="2019-09-04T19:07:00Z"/>
                <w:b/>
              </w:rPr>
            </w:pPr>
            <w:ins w:id="2045" w:author="Drahomíra Pavelková" w:date="2019-09-04T19:07:00Z">
              <w:r w:rsidRPr="00607669">
                <w:rPr>
                  <w:b/>
                </w:rPr>
                <w:t>Vyučující</w:t>
              </w:r>
            </w:ins>
          </w:p>
        </w:tc>
        <w:tc>
          <w:tcPr>
            <w:tcW w:w="6769" w:type="dxa"/>
            <w:gridSpan w:val="7"/>
            <w:tcBorders>
              <w:bottom w:val="nil"/>
            </w:tcBorders>
          </w:tcPr>
          <w:p w:rsidR="005367B9" w:rsidRPr="00607669" w:rsidRDefault="005367B9" w:rsidP="00912A8B">
            <w:pPr>
              <w:jc w:val="both"/>
              <w:rPr>
                <w:ins w:id="2046" w:author="Drahomíra Pavelková" w:date="2019-09-04T19:07:00Z"/>
              </w:rPr>
            </w:pPr>
            <w:ins w:id="2047" w:author="Drahomíra Pavelková" w:date="2019-09-04T19:08:00Z">
              <w:r>
                <w:t>doc. Ing. Adriana Knápková, Ph.D.</w:t>
              </w:r>
            </w:ins>
            <w:ins w:id="2048" w:author="Drahomíra Pavelková" w:date="2019-09-04T19:07:00Z">
              <w:r>
                <w:t xml:space="preserve"> (100%)</w:t>
              </w:r>
            </w:ins>
          </w:p>
        </w:tc>
      </w:tr>
      <w:tr w:rsidR="005367B9" w:rsidTr="00912A8B">
        <w:trPr>
          <w:trHeight w:val="178"/>
          <w:ins w:id="2049" w:author="Drahomíra Pavelková" w:date="2019-09-04T19:07:00Z"/>
        </w:trPr>
        <w:tc>
          <w:tcPr>
            <w:tcW w:w="9855" w:type="dxa"/>
            <w:gridSpan w:val="8"/>
            <w:tcBorders>
              <w:top w:val="nil"/>
            </w:tcBorders>
          </w:tcPr>
          <w:p w:rsidR="005367B9" w:rsidRPr="00607669" w:rsidRDefault="005367B9" w:rsidP="00912A8B">
            <w:pPr>
              <w:jc w:val="both"/>
              <w:rPr>
                <w:ins w:id="2050" w:author="Drahomíra Pavelková" w:date="2019-09-04T19:07:00Z"/>
              </w:rPr>
            </w:pPr>
          </w:p>
        </w:tc>
      </w:tr>
      <w:tr w:rsidR="005367B9" w:rsidTr="00912A8B">
        <w:trPr>
          <w:ins w:id="2051" w:author="Drahomíra Pavelková" w:date="2019-09-04T19:07:00Z"/>
        </w:trPr>
        <w:tc>
          <w:tcPr>
            <w:tcW w:w="3086" w:type="dxa"/>
            <w:shd w:val="clear" w:color="auto" w:fill="F7CAAC"/>
          </w:tcPr>
          <w:p w:rsidR="005367B9" w:rsidRPr="00607669" w:rsidRDefault="005367B9" w:rsidP="00912A8B">
            <w:pPr>
              <w:jc w:val="both"/>
              <w:rPr>
                <w:ins w:id="2052" w:author="Drahomíra Pavelková" w:date="2019-09-04T19:07:00Z"/>
                <w:b/>
              </w:rPr>
            </w:pPr>
            <w:ins w:id="2053" w:author="Drahomíra Pavelková" w:date="2019-09-04T19:07:00Z">
              <w:r w:rsidRPr="00607669">
                <w:rPr>
                  <w:b/>
                </w:rPr>
                <w:t>Stručná anotace předmětu</w:t>
              </w:r>
            </w:ins>
          </w:p>
        </w:tc>
        <w:tc>
          <w:tcPr>
            <w:tcW w:w="6769" w:type="dxa"/>
            <w:gridSpan w:val="7"/>
            <w:tcBorders>
              <w:bottom w:val="nil"/>
            </w:tcBorders>
          </w:tcPr>
          <w:p w:rsidR="005367B9" w:rsidRPr="00607669" w:rsidRDefault="005367B9" w:rsidP="00912A8B">
            <w:pPr>
              <w:jc w:val="both"/>
              <w:rPr>
                <w:ins w:id="2054" w:author="Drahomíra Pavelková" w:date="2019-09-04T19:07:00Z"/>
              </w:rPr>
            </w:pPr>
          </w:p>
        </w:tc>
      </w:tr>
      <w:tr w:rsidR="005367B9" w:rsidTr="00912A8B">
        <w:trPr>
          <w:trHeight w:val="1829"/>
          <w:ins w:id="2055" w:author="Drahomíra Pavelková" w:date="2019-09-04T19:07:00Z"/>
        </w:trPr>
        <w:tc>
          <w:tcPr>
            <w:tcW w:w="9855" w:type="dxa"/>
            <w:gridSpan w:val="8"/>
            <w:tcBorders>
              <w:top w:val="nil"/>
              <w:bottom w:val="single" w:sz="12" w:space="0" w:color="auto"/>
            </w:tcBorders>
          </w:tcPr>
          <w:p w:rsidR="005367B9" w:rsidRPr="005B0E5C" w:rsidRDefault="005367B9" w:rsidP="00912A8B">
            <w:pPr>
              <w:jc w:val="both"/>
              <w:rPr>
                <w:ins w:id="2056" w:author="Drahomíra Pavelková" w:date="2019-09-04T19:07:00Z"/>
              </w:rPr>
            </w:pPr>
            <w:ins w:id="2057" w:author="Drahomíra Pavelková" w:date="2019-09-04T19:07:00Z">
              <w:r w:rsidRPr="00607669">
                <w:t>Cílem př</w:t>
              </w:r>
              <w:r>
                <w:t xml:space="preserve">ípravy bakalářské práce </w:t>
              </w:r>
              <w:r w:rsidRPr="00607669">
                <w:t xml:space="preserve">je </w:t>
              </w:r>
              <w:r w:rsidRPr="006C583D">
                <w:t>zapojit studenty do samostatného praktického řešení konkrétní</w:t>
              </w:r>
              <w:r>
                <w:t>ch situací a problémů</w:t>
              </w:r>
              <w:r w:rsidRPr="006C583D">
                <w:t xml:space="preserve"> problematiky </w:t>
              </w:r>
            </w:ins>
            <w:ins w:id="2058" w:author="Drahomíra Pavelková" w:date="2019-09-04T19:08:00Z">
              <w:r>
                <w:t>financí a</w:t>
              </w:r>
            </w:ins>
            <w:ins w:id="2059" w:author="Drahomíra Pavelková" w:date="2019-09-04T19:09:00Z">
              <w:r>
                <w:t xml:space="preserve">/nebo </w:t>
              </w:r>
            </w:ins>
            <w:ins w:id="2060" w:author="Drahomíra Pavelková" w:date="2019-09-04T19:08:00Z">
              <w:r>
                <w:t xml:space="preserve">finančních technologií </w:t>
              </w:r>
            </w:ins>
            <w:ins w:id="2061" w:author="Drahomíra Pavelková" w:date="2019-09-04T19:07:00Z">
              <w:r w:rsidRPr="006C583D">
                <w:t>a doplnění a rozšíření teoreticky získaných znalostí a dovedností v praxi.</w:t>
              </w:r>
              <w:r>
                <w:t xml:space="preserve"> Toho je dosaženo vypracováním bakalářské práce na konkrétní předem zadané téma. O</w:t>
              </w:r>
              <w:r w:rsidRPr="005B0E5C">
                <w:t xml:space="preserve">devzdání bakalářské práce </w:t>
              </w:r>
              <w:r>
                <w:t xml:space="preserve">se řídí </w:t>
              </w:r>
              <w:r w:rsidRPr="005B0E5C">
                <w:t>dle Časového plánu výuky prezenčního studia na FaME v daném akademickém roce.</w:t>
              </w:r>
              <w:r>
                <w:t xml:space="preserve"> Student v rámci předmětu Příprava bakalářské práce získává kredity za odevzdání bakalářské práce. </w:t>
              </w:r>
            </w:ins>
          </w:p>
          <w:p w:rsidR="005367B9" w:rsidRPr="00607669" w:rsidRDefault="005367B9" w:rsidP="00912A8B">
            <w:pPr>
              <w:jc w:val="both"/>
              <w:rPr>
                <w:ins w:id="2062" w:author="Drahomíra Pavelková" w:date="2019-09-04T19:07:00Z"/>
              </w:rPr>
            </w:pPr>
          </w:p>
        </w:tc>
      </w:tr>
      <w:tr w:rsidR="005367B9" w:rsidTr="00912A8B">
        <w:trPr>
          <w:trHeight w:val="265"/>
          <w:ins w:id="2063" w:author="Drahomíra Pavelková" w:date="2019-09-04T19:07:00Z"/>
        </w:trPr>
        <w:tc>
          <w:tcPr>
            <w:tcW w:w="3653" w:type="dxa"/>
            <w:gridSpan w:val="2"/>
            <w:tcBorders>
              <w:top w:val="nil"/>
            </w:tcBorders>
            <w:shd w:val="clear" w:color="auto" w:fill="F7CAAC"/>
          </w:tcPr>
          <w:p w:rsidR="005367B9" w:rsidRPr="00607669" w:rsidRDefault="005367B9" w:rsidP="00912A8B">
            <w:pPr>
              <w:jc w:val="both"/>
              <w:rPr>
                <w:ins w:id="2064" w:author="Drahomíra Pavelková" w:date="2019-09-04T19:07:00Z"/>
              </w:rPr>
            </w:pPr>
            <w:ins w:id="2065" w:author="Drahomíra Pavelková" w:date="2019-09-04T19:07:00Z">
              <w:r w:rsidRPr="00607669">
                <w:rPr>
                  <w:b/>
                </w:rPr>
                <w:t>Studijní literatura a studijní pomůcky</w:t>
              </w:r>
            </w:ins>
          </w:p>
        </w:tc>
        <w:tc>
          <w:tcPr>
            <w:tcW w:w="6202" w:type="dxa"/>
            <w:gridSpan w:val="6"/>
            <w:tcBorders>
              <w:top w:val="nil"/>
              <w:bottom w:val="nil"/>
            </w:tcBorders>
          </w:tcPr>
          <w:p w:rsidR="005367B9" w:rsidRPr="00607669" w:rsidRDefault="005367B9" w:rsidP="00912A8B">
            <w:pPr>
              <w:jc w:val="both"/>
              <w:rPr>
                <w:ins w:id="2066" w:author="Drahomíra Pavelková" w:date="2019-09-04T19:07:00Z"/>
              </w:rPr>
            </w:pPr>
          </w:p>
        </w:tc>
      </w:tr>
      <w:tr w:rsidR="005367B9" w:rsidTr="00912A8B">
        <w:trPr>
          <w:trHeight w:val="683"/>
          <w:ins w:id="2067" w:author="Drahomíra Pavelková" w:date="2019-09-04T19:07:00Z"/>
        </w:trPr>
        <w:tc>
          <w:tcPr>
            <w:tcW w:w="9855" w:type="dxa"/>
            <w:gridSpan w:val="8"/>
            <w:tcBorders>
              <w:top w:val="nil"/>
            </w:tcBorders>
          </w:tcPr>
          <w:p w:rsidR="005367B9" w:rsidRPr="00607669" w:rsidRDefault="005367B9" w:rsidP="00912A8B">
            <w:pPr>
              <w:jc w:val="both"/>
              <w:rPr>
                <w:ins w:id="2068" w:author="Drahomíra Pavelková" w:date="2019-09-04T19:07:00Z"/>
              </w:rPr>
            </w:pPr>
            <w:ins w:id="2069" w:author="Drahomíra Pavelková" w:date="2019-09-04T19:07:00Z">
              <w:r w:rsidRPr="00607669">
                <w:t>Směrnice rektora. Jednotná formální úprava závěrečných prací, jejich uložení a zpřístupnění (v aktuální verzi).</w:t>
              </w:r>
            </w:ins>
          </w:p>
        </w:tc>
      </w:tr>
      <w:tr w:rsidR="005367B9" w:rsidTr="00912A8B">
        <w:trPr>
          <w:ins w:id="2070" w:author="Drahomíra Pavelková" w:date="2019-09-04T19:07: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367B9" w:rsidRPr="00607669" w:rsidRDefault="005367B9" w:rsidP="00912A8B">
            <w:pPr>
              <w:jc w:val="center"/>
              <w:rPr>
                <w:ins w:id="2071" w:author="Drahomíra Pavelková" w:date="2019-09-04T19:07:00Z"/>
                <w:b/>
              </w:rPr>
            </w:pPr>
            <w:ins w:id="2072" w:author="Drahomíra Pavelková" w:date="2019-09-04T19:07:00Z">
              <w:r w:rsidRPr="00607669">
                <w:rPr>
                  <w:b/>
                </w:rPr>
                <w:t>Informace ke kombinované nebo distanční formě</w:t>
              </w:r>
            </w:ins>
          </w:p>
        </w:tc>
      </w:tr>
      <w:tr w:rsidR="005367B9" w:rsidTr="00912A8B">
        <w:trPr>
          <w:ins w:id="2073" w:author="Drahomíra Pavelková" w:date="2019-09-04T19:07:00Z"/>
        </w:trPr>
        <w:tc>
          <w:tcPr>
            <w:tcW w:w="4787" w:type="dxa"/>
            <w:gridSpan w:val="3"/>
            <w:tcBorders>
              <w:top w:val="single" w:sz="2" w:space="0" w:color="auto"/>
            </w:tcBorders>
            <w:shd w:val="clear" w:color="auto" w:fill="F7CAAC"/>
          </w:tcPr>
          <w:p w:rsidR="005367B9" w:rsidRPr="00607669" w:rsidRDefault="005367B9" w:rsidP="00912A8B">
            <w:pPr>
              <w:jc w:val="both"/>
              <w:rPr>
                <w:ins w:id="2074" w:author="Drahomíra Pavelková" w:date="2019-09-04T19:07:00Z"/>
              </w:rPr>
            </w:pPr>
            <w:ins w:id="2075" w:author="Drahomíra Pavelková" w:date="2019-09-04T19:07:00Z">
              <w:r w:rsidRPr="00607669">
                <w:rPr>
                  <w:b/>
                </w:rPr>
                <w:t>Rozsah konzultací (soustředění)</w:t>
              </w:r>
            </w:ins>
          </w:p>
        </w:tc>
        <w:tc>
          <w:tcPr>
            <w:tcW w:w="889" w:type="dxa"/>
            <w:tcBorders>
              <w:top w:val="single" w:sz="2" w:space="0" w:color="auto"/>
            </w:tcBorders>
          </w:tcPr>
          <w:p w:rsidR="005367B9" w:rsidRPr="00607669" w:rsidRDefault="005367B9" w:rsidP="00912A8B">
            <w:pPr>
              <w:jc w:val="both"/>
              <w:rPr>
                <w:ins w:id="2076" w:author="Drahomíra Pavelková" w:date="2019-09-04T19:07:00Z"/>
              </w:rPr>
            </w:pPr>
            <w:ins w:id="2077" w:author="Drahomíra Pavelková" w:date="2019-09-04T19:07:00Z">
              <w:r>
                <w:t>0</w:t>
              </w:r>
            </w:ins>
          </w:p>
        </w:tc>
        <w:tc>
          <w:tcPr>
            <w:tcW w:w="4179" w:type="dxa"/>
            <w:gridSpan w:val="4"/>
            <w:tcBorders>
              <w:top w:val="single" w:sz="2" w:space="0" w:color="auto"/>
            </w:tcBorders>
            <w:shd w:val="clear" w:color="auto" w:fill="F7CAAC"/>
          </w:tcPr>
          <w:p w:rsidR="005367B9" w:rsidRPr="00607669" w:rsidRDefault="005367B9" w:rsidP="00912A8B">
            <w:pPr>
              <w:jc w:val="both"/>
              <w:rPr>
                <w:ins w:id="2078" w:author="Drahomíra Pavelková" w:date="2019-09-04T19:07:00Z"/>
                <w:b/>
              </w:rPr>
            </w:pPr>
            <w:ins w:id="2079" w:author="Drahomíra Pavelková" w:date="2019-09-04T19:07:00Z">
              <w:r w:rsidRPr="00607669">
                <w:rPr>
                  <w:b/>
                </w:rPr>
                <w:t xml:space="preserve">hodin </w:t>
              </w:r>
            </w:ins>
          </w:p>
        </w:tc>
      </w:tr>
      <w:tr w:rsidR="005367B9" w:rsidTr="00912A8B">
        <w:trPr>
          <w:ins w:id="2080" w:author="Drahomíra Pavelková" w:date="2019-09-04T19:07:00Z"/>
        </w:trPr>
        <w:tc>
          <w:tcPr>
            <w:tcW w:w="9855" w:type="dxa"/>
            <w:gridSpan w:val="8"/>
            <w:shd w:val="clear" w:color="auto" w:fill="F7CAAC"/>
          </w:tcPr>
          <w:p w:rsidR="005367B9" w:rsidRPr="00607669" w:rsidRDefault="005367B9" w:rsidP="00912A8B">
            <w:pPr>
              <w:jc w:val="both"/>
              <w:rPr>
                <w:ins w:id="2081" w:author="Drahomíra Pavelková" w:date="2019-09-04T19:07:00Z"/>
                <w:b/>
              </w:rPr>
            </w:pPr>
            <w:ins w:id="2082" w:author="Drahomíra Pavelková" w:date="2019-09-04T19:07:00Z">
              <w:r w:rsidRPr="00607669">
                <w:rPr>
                  <w:b/>
                </w:rPr>
                <w:t>Informace o způsobu kontaktu s vyučujícím</w:t>
              </w:r>
            </w:ins>
          </w:p>
        </w:tc>
      </w:tr>
      <w:tr w:rsidR="005367B9" w:rsidTr="00912A8B">
        <w:trPr>
          <w:trHeight w:val="945"/>
          <w:ins w:id="2083" w:author="Drahomíra Pavelková" w:date="2019-09-04T19:07:00Z"/>
        </w:trPr>
        <w:tc>
          <w:tcPr>
            <w:tcW w:w="9855" w:type="dxa"/>
            <w:gridSpan w:val="8"/>
          </w:tcPr>
          <w:p w:rsidR="005367B9" w:rsidRPr="00607669" w:rsidRDefault="005367B9" w:rsidP="00912A8B">
            <w:pPr>
              <w:jc w:val="both"/>
              <w:rPr>
                <w:ins w:id="2084" w:author="Drahomíra Pavelková" w:date="2019-09-04T19:07:00Z"/>
              </w:rPr>
            </w:pPr>
            <w:ins w:id="2085" w:author="Drahomíra Pavelková" w:date="2019-09-04T19:07:00Z">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ins>
          </w:p>
          <w:p w:rsidR="005367B9" w:rsidRPr="00607669" w:rsidRDefault="005367B9" w:rsidP="00912A8B">
            <w:pPr>
              <w:jc w:val="both"/>
              <w:rPr>
                <w:ins w:id="2086" w:author="Drahomíra Pavelková" w:date="2019-09-04T19:07:00Z"/>
              </w:rPr>
            </w:pPr>
          </w:p>
        </w:tc>
      </w:tr>
    </w:tbl>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FF170D" w:rsidP="00C73909">
            <w:pPr>
              <w:jc w:val="both"/>
            </w:pPr>
            <w:r w:rsidRPr="00607669">
              <w:t>Francouzština 1</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 xml:space="preserve">povinný </w:t>
            </w:r>
            <w:r w:rsidR="006E6382">
              <w:t xml:space="preserve"> </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Z</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zápočet</w:t>
            </w:r>
          </w:p>
          <w:p w:rsidR="00FF170D" w:rsidRPr="00607669" w:rsidRDefault="00FF170D" w:rsidP="00C73909">
            <w:pPr>
              <w:jc w:val="both"/>
            </w:pPr>
            <w:r w:rsidRPr="00882107">
              <w:t>Požadavky k zápočtu:</w:t>
            </w:r>
            <w:r>
              <w:t xml:space="preserve"> </w:t>
            </w:r>
            <w:r w:rsidRPr="00607669">
              <w:t>80% aktivní účast na seminářích</w:t>
            </w:r>
            <w:r>
              <w:t xml:space="preserve">; </w:t>
            </w:r>
            <w:r w:rsidRPr="00607669">
              <w:t>písemný test s maximálním možným počtem dosažitelných bodů 100 musí být napsán alespoň na 60 %.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245E65" w:rsidTr="00C73909">
        <w:trPr>
          <w:trHeight w:val="243"/>
        </w:trPr>
        <w:tc>
          <w:tcPr>
            <w:tcW w:w="3086" w:type="dxa"/>
            <w:tcBorders>
              <w:top w:val="nil"/>
            </w:tcBorders>
            <w:shd w:val="clear" w:color="auto" w:fill="F7CAAC"/>
          </w:tcPr>
          <w:p w:rsidR="00245E65" w:rsidRPr="00607669" w:rsidRDefault="00245E65" w:rsidP="00245E65">
            <w:pPr>
              <w:jc w:val="both"/>
              <w:rPr>
                <w:b/>
              </w:rPr>
            </w:pPr>
            <w:r w:rsidRPr="00607669">
              <w:rPr>
                <w:b/>
              </w:rPr>
              <w:t>Zapojení garanta do výuky předmětu</w:t>
            </w:r>
          </w:p>
        </w:tc>
        <w:tc>
          <w:tcPr>
            <w:tcW w:w="6769" w:type="dxa"/>
            <w:gridSpan w:val="7"/>
            <w:tcBorders>
              <w:top w:val="nil"/>
            </w:tcBorders>
          </w:tcPr>
          <w:p w:rsidR="00245E65" w:rsidRPr="00607669" w:rsidRDefault="00245E65" w:rsidP="00245E6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245E65" w:rsidTr="00C73909">
        <w:tc>
          <w:tcPr>
            <w:tcW w:w="3086" w:type="dxa"/>
            <w:shd w:val="clear" w:color="auto" w:fill="F7CAAC"/>
          </w:tcPr>
          <w:p w:rsidR="00245E65" w:rsidRPr="00607669" w:rsidRDefault="00245E65" w:rsidP="00245E65">
            <w:pPr>
              <w:jc w:val="both"/>
              <w:rPr>
                <w:b/>
              </w:rPr>
            </w:pPr>
            <w:r w:rsidRPr="00607669">
              <w:rPr>
                <w:b/>
              </w:rPr>
              <w:t>Vyučující</w:t>
            </w:r>
          </w:p>
        </w:tc>
        <w:tc>
          <w:tcPr>
            <w:tcW w:w="6769" w:type="dxa"/>
            <w:gridSpan w:val="7"/>
            <w:tcBorders>
              <w:bottom w:val="nil"/>
            </w:tcBorders>
          </w:tcPr>
          <w:p w:rsidR="00245E65" w:rsidRPr="00607669" w:rsidRDefault="00245E65" w:rsidP="00245E65">
            <w:pPr>
              <w:jc w:val="both"/>
            </w:pPr>
            <w:r w:rsidRPr="00607669">
              <w:rPr>
                <w:bCs/>
              </w:rPr>
              <w:t>Mgr. Magda Zálešáková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1C7A68">
        <w:trPr>
          <w:trHeight w:val="4044"/>
        </w:trPr>
        <w:tc>
          <w:tcPr>
            <w:tcW w:w="9855" w:type="dxa"/>
            <w:gridSpan w:val="8"/>
            <w:tcBorders>
              <w:top w:val="nil"/>
              <w:bottom w:val="single" w:sz="12" w:space="0" w:color="auto"/>
            </w:tcBorders>
          </w:tcPr>
          <w:p w:rsidR="00FF170D" w:rsidRPr="00607669" w:rsidRDefault="00FF170D" w:rsidP="00C73909">
            <w:r w:rsidRPr="00607669">
              <w:t xml:space="preserve">Cílem kurzu je porozumět základním pravidlům francouzské výslovnosti. Student by měl dosáhnout takové úrovně jazyka, která mu umožní porozumět jednoduchým textům a poslechovým cvičením. </w:t>
            </w:r>
          </w:p>
          <w:p w:rsidR="00FF170D" w:rsidRPr="00607669" w:rsidRDefault="00FF170D" w:rsidP="00726145">
            <w:pPr>
              <w:pStyle w:val="Odstavecseseznamem"/>
              <w:numPr>
                <w:ilvl w:val="0"/>
                <w:numId w:val="5"/>
              </w:numPr>
              <w:ind w:left="247" w:hanging="247"/>
            </w:pPr>
            <w:r w:rsidRPr="00607669">
              <w:t>Člen určitý a neurči</w:t>
            </w:r>
            <w:r w:rsidR="001C7A68">
              <w:t>tý</w:t>
            </w:r>
          </w:p>
          <w:p w:rsidR="00FF170D" w:rsidRPr="00607669" w:rsidRDefault="00FF170D" w:rsidP="00726145">
            <w:pPr>
              <w:pStyle w:val="Odstavecseseznamem"/>
              <w:numPr>
                <w:ilvl w:val="0"/>
                <w:numId w:val="5"/>
              </w:numPr>
              <w:ind w:left="247" w:hanging="247"/>
            </w:pPr>
            <w:r w:rsidRPr="00607669">
              <w:t>Podstatné jméno</w:t>
            </w:r>
            <w:r w:rsidR="001C7A68">
              <w:t xml:space="preserve"> - rod a číslo podstatných jmen</w:t>
            </w:r>
          </w:p>
          <w:p w:rsidR="00FF170D" w:rsidRPr="00607669" w:rsidRDefault="001C7A68" w:rsidP="00726145">
            <w:pPr>
              <w:pStyle w:val="Odstavecseseznamem"/>
              <w:numPr>
                <w:ilvl w:val="0"/>
                <w:numId w:val="5"/>
              </w:numPr>
              <w:ind w:left="247" w:hanging="247"/>
            </w:pPr>
            <w:r>
              <w:t>Skloňování podstatných jmen</w:t>
            </w:r>
          </w:p>
          <w:p w:rsidR="00FF170D" w:rsidRPr="00607669" w:rsidRDefault="00FF170D" w:rsidP="00726145">
            <w:pPr>
              <w:pStyle w:val="Odstavecseseznamem"/>
              <w:numPr>
                <w:ilvl w:val="0"/>
                <w:numId w:val="5"/>
              </w:numPr>
              <w:ind w:left="247" w:hanging="247"/>
            </w:pPr>
            <w:r w:rsidRPr="00607669">
              <w:t xml:space="preserve">Přídavné </w:t>
            </w:r>
            <w:r w:rsidR="001C7A68">
              <w:t>jméno - číslo u přídavných jmen</w:t>
            </w:r>
          </w:p>
          <w:p w:rsidR="00FF170D" w:rsidRPr="00607669" w:rsidRDefault="001C7A68" w:rsidP="00726145">
            <w:pPr>
              <w:pStyle w:val="Odstavecseseznamem"/>
              <w:numPr>
                <w:ilvl w:val="0"/>
                <w:numId w:val="5"/>
              </w:numPr>
              <w:ind w:left="247" w:hanging="247"/>
            </w:pPr>
            <w:r>
              <w:t>Číslovky základní</w:t>
            </w:r>
          </w:p>
          <w:p w:rsidR="00FF170D" w:rsidRPr="00607669" w:rsidRDefault="001C7A68" w:rsidP="00726145">
            <w:pPr>
              <w:pStyle w:val="Odstavecseseznamem"/>
              <w:numPr>
                <w:ilvl w:val="0"/>
                <w:numId w:val="5"/>
              </w:numPr>
              <w:ind w:left="247" w:hanging="247"/>
            </w:pPr>
            <w:r>
              <w:t>Zájmena osobní nesamostatná</w:t>
            </w:r>
          </w:p>
          <w:p w:rsidR="00FF170D" w:rsidRPr="00607669" w:rsidRDefault="001C7A68" w:rsidP="00726145">
            <w:pPr>
              <w:pStyle w:val="Odstavecseseznamem"/>
              <w:numPr>
                <w:ilvl w:val="0"/>
                <w:numId w:val="5"/>
              </w:numPr>
              <w:ind w:left="247" w:hanging="247"/>
            </w:pPr>
            <w:r>
              <w:t>Sloveso - slovesa I. třídy</w:t>
            </w:r>
          </w:p>
          <w:p w:rsidR="00FF170D" w:rsidRPr="00607669" w:rsidRDefault="001C7A68" w:rsidP="00726145">
            <w:pPr>
              <w:pStyle w:val="Odstavecseseznamem"/>
              <w:numPr>
                <w:ilvl w:val="0"/>
                <w:numId w:val="5"/>
              </w:numPr>
              <w:ind w:left="247" w:hanging="247"/>
            </w:pPr>
            <w:r>
              <w:t>Vybraná nepravidelná slovesa</w:t>
            </w:r>
          </w:p>
          <w:p w:rsidR="00FF170D" w:rsidRPr="00607669" w:rsidRDefault="001C7A68" w:rsidP="00726145">
            <w:pPr>
              <w:pStyle w:val="Odstavecseseznamem"/>
              <w:numPr>
                <w:ilvl w:val="0"/>
                <w:numId w:val="5"/>
              </w:numPr>
              <w:ind w:left="247" w:hanging="247"/>
            </w:pPr>
            <w:r>
              <w:t>Zápor ve francouzštině</w:t>
            </w:r>
            <w:r w:rsidR="00FF170D" w:rsidRPr="00607669">
              <w:t xml:space="preserve"> </w:t>
            </w:r>
          </w:p>
          <w:p w:rsidR="00FF170D" w:rsidRPr="00607669" w:rsidRDefault="001C7A68" w:rsidP="00726145">
            <w:pPr>
              <w:pStyle w:val="Odstavecseseznamem"/>
              <w:numPr>
                <w:ilvl w:val="0"/>
                <w:numId w:val="5"/>
              </w:numPr>
              <w:ind w:left="247" w:hanging="247"/>
            </w:pPr>
            <w:r>
              <w:t>Otázka ve francouzštině</w:t>
            </w:r>
          </w:p>
          <w:p w:rsidR="00FF170D" w:rsidRPr="00607669" w:rsidRDefault="00FF170D" w:rsidP="00726145">
            <w:pPr>
              <w:pStyle w:val="Odstavecseseznamem"/>
              <w:numPr>
                <w:ilvl w:val="0"/>
                <w:numId w:val="5"/>
              </w:numPr>
              <w:ind w:left="247" w:hanging="247"/>
            </w:pPr>
            <w:r w:rsidRPr="00607669">
              <w:t xml:space="preserve">Základní </w:t>
            </w:r>
            <w:r w:rsidR="001C7A68">
              <w:t>pravidla francouzské výslovnosti</w:t>
            </w:r>
          </w:p>
          <w:p w:rsidR="00FF170D" w:rsidRPr="00B934FF" w:rsidRDefault="00FF170D" w:rsidP="00C73909">
            <w:pPr>
              <w:jc w:val="both"/>
            </w:pPr>
            <w:r w:rsidRPr="00B934FF">
              <w:t>Výstupní kompetence</w:t>
            </w:r>
          </w:p>
          <w:p w:rsidR="00FF170D" w:rsidRPr="00607669" w:rsidRDefault="00FF170D" w:rsidP="00C73909">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497"/>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40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FF170D" w:rsidP="00C73909">
            <w:pPr>
              <w:jc w:val="both"/>
            </w:pPr>
            <w:r w:rsidRPr="00607669">
              <w:t>Francouzština 2</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 xml:space="preserve">povinný </w:t>
            </w:r>
            <w:r w:rsidR="006E6382">
              <w:t xml:space="preserve"> </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L</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klasifikovaný 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klasifikovaný zápočet</w:t>
            </w:r>
          </w:p>
          <w:p w:rsidR="00FF170D" w:rsidRPr="00607669" w:rsidRDefault="00FF170D" w:rsidP="00C73909">
            <w:pPr>
              <w:jc w:val="both"/>
            </w:pPr>
            <w:r w:rsidRPr="00882107">
              <w:t>Požadavky k</w:t>
            </w:r>
            <w:r>
              <w:t xml:space="preserve">e klasifikovanému </w:t>
            </w:r>
            <w:r w:rsidRPr="00882107">
              <w:t>zápočtu:</w:t>
            </w:r>
            <w:r>
              <w:t xml:space="preserve"> 8</w:t>
            </w:r>
            <w:r w:rsidRPr="00607669">
              <w:t>0% aktivní účast na seminářích</w:t>
            </w:r>
            <w:r>
              <w:t xml:space="preserve">; </w:t>
            </w:r>
            <w:r w:rsidRPr="00607669">
              <w:t xml:space="preserve">písemný test s maximálním možným počtem dosažitelných bodů 100 musí být napsán alespoň na 60 %.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FF170D" w:rsidTr="00C73909">
        <w:trPr>
          <w:trHeight w:val="243"/>
        </w:trPr>
        <w:tc>
          <w:tcPr>
            <w:tcW w:w="3086" w:type="dxa"/>
            <w:tcBorders>
              <w:top w:val="nil"/>
            </w:tcBorders>
            <w:shd w:val="clear" w:color="auto" w:fill="F7CAAC"/>
          </w:tcPr>
          <w:p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607669" w:rsidRDefault="00FF170D" w:rsidP="00C73909">
            <w:pPr>
              <w:jc w:val="both"/>
              <w:rPr>
                <w:b/>
              </w:rPr>
            </w:pPr>
            <w:r w:rsidRPr="00607669">
              <w:rPr>
                <w:b/>
              </w:rPr>
              <w:t>Vyučující</w:t>
            </w:r>
          </w:p>
        </w:tc>
        <w:tc>
          <w:tcPr>
            <w:tcW w:w="6769" w:type="dxa"/>
            <w:gridSpan w:val="7"/>
            <w:tcBorders>
              <w:bottom w:val="nil"/>
            </w:tcBorders>
          </w:tcPr>
          <w:p w:rsidR="00FF170D" w:rsidRPr="00607669" w:rsidRDefault="00FF170D" w:rsidP="00C73909">
            <w:pPr>
              <w:jc w:val="both"/>
            </w:pPr>
            <w:r w:rsidRPr="00607669">
              <w:rPr>
                <w:bCs/>
              </w:rPr>
              <w:t>Mgr. Magda Zálešáková</w:t>
            </w:r>
            <w:r>
              <w:rPr>
                <w:bCs/>
              </w:rPr>
              <w:t xml:space="preserve"> </w:t>
            </w:r>
            <w:r w:rsidRPr="008271D7">
              <w:t xml:space="preserve">– </w:t>
            </w:r>
            <w:r>
              <w:t>semináře (100%)</w:t>
            </w:r>
          </w:p>
        </w:tc>
      </w:tr>
      <w:tr w:rsidR="00FF170D" w:rsidTr="00C73909">
        <w:trPr>
          <w:trHeight w:val="172"/>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607669" w:rsidRDefault="00FF170D" w:rsidP="00C73909">
            <w:pPr>
              <w:jc w:val="both"/>
            </w:pPr>
            <w:r w:rsidRPr="00607669">
              <w:t xml:space="preserve">Jedná se o studium francouzštiny v </w:t>
            </w:r>
            <w:r w:rsidR="003A3C83">
              <w:t>bakalářském</w:t>
            </w:r>
            <w:r w:rsidRPr="00607669">
              <w:t xml:space="preserve">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rsidR="00FF170D" w:rsidRPr="00607669" w:rsidRDefault="00FF170D" w:rsidP="00726145">
            <w:pPr>
              <w:pStyle w:val="Odstavecseseznamem"/>
              <w:numPr>
                <w:ilvl w:val="0"/>
                <w:numId w:val="6"/>
              </w:numPr>
              <w:ind w:left="247" w:hanging="247"/>
            </w:pPr>
            <w:r w:rsidRPr="00607669">
              <w:t>Člen</w:t>
            </w:r>
            <w:r w:rsidR="001C7A68">
              <w:t xml:space="preserve"> a předložky u jmen měst a zemí</w:t>
            </w:r>
          </w:p>
          <w:p w:rsidR="00FF170D" w:rsidRPr="00607669" w:rsidRDefault="001C7A68" w:rsidP="00726145">
            <w:pPr>
              <w:pStyle w:val="Odstavecseseznamem"/>
              <w:numPr>
                <w:ilvl w:val="0"/>
                <w:numId w:val="6"/>
              </w:numPr>
              <w:ind w:left="247" w:hanging="247"/>
            </w:pPr>
            <w:r>
              <w:t>Vynechání členu</w:t>
            </w:r>
          </w:p>
          <w:p w:rsidR="00FF170D" w:rsidRPr="00607669" w:rsidRDefault="00FF170D" w:rsidP="00726145">
            <w:pPr>
              <w:pStyle w:val="Odstavecseseznamem"/>
              <w:numPr>
                <w:ilvl w:val="0"/>
                <w:numId w:val="6"/>
              </w:numPr>
              <w:ind w:left="247" w:hanging="247"/>
            </w:pPr>
            <w:r w:rsidRPr="00607669">
              <w:t>Ženský rod u podstatných jmen</w:t>
            </w:r>
            <w:r w:rsidR="001C7A68">
              <w:t xml:space="preserve"> označujících některá povolání</w:t>
            </w:r>
          </w:p>
          <w:p w:rsidR="00FF170D" w:rsidRPr="00607669" w:rsidRDefault="00FF170D" w:rsidP="00726145">
            <w:pPr>
              <w:pStyle w:val="Odstavecseseznamem"/>
              <w:numPr>
                <w:ilvl w:val="0"/>
                <w:numId w:val="6"/>
              </w:numPr>
              <w:ind w:left="247" w:hanging="247"/>
            </w:pPr>
            <w:r w:rsidRPr="00607669">
              <w:t xml:space="preserve">Tvoření množného čísla u </w:t>
            </w:r>
            <w:r w:rsidR="001C7A68">
              <w:t>podstatných jmen na -s, -x, - z</w:t>
            </w:r>
          </w:p>
          <w:p w:rsidR="00FF170D" w:rsidRPr="00607669" w:rsidRDefault="00FF170D" w:rsidP="00726145">
            <w:pPr>
              <w:pStyle w:val="Odstavecseseznamem"/>
              <w:numPr>
                <w:ilvl w:val="0"/>
                <w:numId w:val="6"/>
              </w:numPr>
              <w:ind w:left="247" w:hanging="247"/>
            </w:pPr>
            <w:r w:rsidRPr="00607669">
              <w:t>Přídavná jmén</w:t>
            </w:r>
            <w:r w:rsidR="001C7A68">
              <w:t>a s jedním tvarem pro oba rody</w:t>
            </w:r>
          </w:p>
          <w:p w:rsidR="00FF170D" w:rsidRPr="00607669" w:rsidRDefault="001C7A68" w:rsidP="00726145">
            <w:pPr>
              <w:pStyle w:val="Odstavecseseznamem"/>
              <w:numPr>
                <w:ilvl w:val="0"/>
                <w:numId w:val="6"/>
              </w:numPr>
              <w:ind w:left="247" w:hanging="247"/>
            </w:pPr>
            <w:r>
              <w:t>Postavení přídavného jména</w:t>
            </w:r>
          </w:p>
          <w:p w:rsidR="00FF170D" w:rsidRPr="00607669" w:rsidRDefault="001C7A68" w:rsidP="00726145">
            <w:pPr>
              <w:pStyle w:val="Odstavecseseznamem"/>
              <w:numPr>
                <w:ilvl w:val="0"/>
                <w:numId w:val="6"/>
              </w:numPr>
              <w:ind w:left="247" w:hanging="247"/>
            </w:pPr>
            <w:r>
              <w:t>Příslovce tázací</w:t>
            </w:r>
          </w:p>
          <w:p w:rsidR="00FF170D" w:rsidRPr="00607669" w:rsidRDefault="00FF170D" w:rsidP="00726145">
            <w:pPr>
              <w:pStyle w:val="Odstavecseseznamem"/>
              <w:numPr>
                <w:ilvl w:val="0"/>
                <w:numId w:val="6"/>
              </w:numPr>
              <w:ind w:left="247" w:hanging="247"/>
            </w:pPr>
            <w:r w:rsidRPr="00607669">
              <w:t>Číslovky základní - pokračování</w:t>
            </w:r>
            <w:r w:rsidR="001C7A68">
              <w:t>, skládání číslovek základních</w:t>
            </w:r>
          </w:p>
          <w:p w:rsidR="00FF170D" w:rsidRPr="00607669" w:rsidRDefault="00FF170D" w:rsidP="00726145">
            <w:pPr>
              <w:pStyle w:val="Odstavecseseznamem"/>
              <w:numPr>
                <w:ilvl w:val="0"/>
                <w:numId w:val="6"/>
              </w:numPr>
              <w:ind w:left="247" w:hanging="247"/>
            </w:pPr>
            <w:r w:rsidRPr="00607669">
              <w:t>Výslovnost a čtení někter</w:t>
            </w:r>
            <w:r w:rsidR="001C7A68">
              <w:t>ých nových číslovek základních</w:t>
            </w:r>
          </w:p>
          <w:p w:rsidR="00FF170D" w:rsidRPr="00607669" w:rsidRDefault="001C7A68" w:rsidP="00726145">
            <w:pPr>
              <w:pStyle w:val="Odstavecseseznamem"/>
              <w:numPr>
                <w:ilvl w:val="0"/>
                <w:numId w:val="6"/>
              </w:numPr>
              <w:ind w:left="247" w:hanging="247"/>
            </w:pPr>
            <w:r>
              <w:t>Číslovky řadové – úvod</w:t>
            </w:r>
          </w:p>
          <w:p w:rsidR="00FF170D" w:rsidRPr="00607669" w:rsidRDefault="001C7A68" w:rsidP="00726145">
            <w:pPr>
              <w:pStyle w:val="Odstavecseseznamem"/>
              <w:numPr>
                <w:ilvl w:val="0"/>
                <w:numId w:val="6"/>
              </w:numPr>
              <w:ind w:left="247" w:hanging="247"/>
            </w:pPr>
            <w:r>
              <w:t>Slovesa nepravidelná</w:t>
            </w:r>
          </w:p>
          <w:p w:rsidR="00FF170D" w:rsidRPr="00607669" w:rsidRDefault="001C7A68" w:rsidP="00726145">
            <w:pPr>
              <w:pStyle w:val="Odstavecseseznamem"/>
              <w:numPr>
                <w:ilvl w:val="0"/>
                <w:numId w:val="6"/>
              </w:numPr>
              <w:ind w:left="247" w:hanging="247"/>
              <w:rPr>
                <w:b/>
              </w:rPr>
            </w:pPr>
            <w:r>
              <w:t>Popis města, ve kterém žiju</w:t>
            </w:r>
          </w:p>
          <w:p w:rsidR="00FF170D" w:rsidRPr="00607669" w:rsidRDefault="001C7A68" w:rsidP="00726145">
            <w:pPr>
              <w:pStyle w:val="Odstavecseseznamem"/>
              <w:numPr>
                <w:ilvl w:val="0"/>
                <w:numId w:val="6"/>
              </w:numPr>
              <w:ind w:left="247" w:hanging="247"/>
              <w:rPr>
                <w:b/>
              </w:rPr>
            </w:pPr>
            <w:r>
              <w:t>Popis osoby</w:t>
            </w:r>
          </w:p>
          <w:p w:rsidR="00FF170D" w:rsidRPr="00B934FF" w:rsidRDefault="00FF170D" w:rsidP="00C73909">
            <w:r w:rsidRPr="00B934FF">
              <w:t>Výstupní kompetence</w:t>
            </w:r>
          </w:p>
          <w:p w:rsidR="00FF170D" w:rsidRPr="00607669" w:rsidRDefault="00FF170D" w:rsidP="00C73909">
            <w:pPr>
              <w:jc w:val="both"/>
            </w:pPr>
            <w:r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389"/>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62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C78C3" w:rsidRDefault="00FC78C3" w:rsidP="00FF170D"/>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607669" w:rsidRDefault="00FC78C3" w:rsidP="00581395">
            <w:pPr>
              <w:jc w:val="both"/>
              <w:rPr>
                <w:b/>
              </w:rPr>
            </w:pPr>
            <w:r w:rsidRPr="00607669">
              <w:rPr>
                <w:b/>
              </w:rPr>
              <w:t>Název studijního předmětu</w:t>
            </w:r>
          </w:p>
        </w:tc>
        <w:tc>
          <w:tcPr>
            <w:tcW w:w="6769" w:type="dxa"/>
            <w:gridSpan w:val="7"/>
            <w:tcBorders>
              <w:top w:val="double" w:sz="4" w:space="0" w:color="auto"/>
            </w:tcBorders>
          </w:tcPr>
          <w:p w:rsidR="00FC78C3" w:rsidRPr="00607669" w:rsidRDefault="00FC78C3" w:rsidP="00581395">
            <w:pPr>
              <w:jc w:val="both"/>
            </w:pPr>
            <w:r w:rsidRPr="00607669">
              <w:t>Konverzace v němčině 1</w:t>
            </w:r>
          </w:p>
        </w:tc>
      </w:tr>
      <w:tr w:rsidR="00FC78C3" w:rsidTr="00581395">
        <w:trPr>
          <w:trHeight w:val="249"/>
        </w:trPr>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6E6382">
              <w:t xml:space="preserve"> </w:t>
            </w:r>
          </w:p>
        </w:tc>
        <w:tc>
          <w:tcPr>
            <w:tcW w:w="2695" w:type="dxa"/>
            <w:gridSpan w:val="2"/>
            <w:shd w:val="clear" w:color="auto" w:fill="F7CAAC"/>
          </w:tcPr>
          <w:p w:rsidR="00FC78C3" w:rsidRPr="00607669" w:rsidRDefault="00FC78C3" w:rsidP="00581395">
            <w:pPr>
              <w:jc w:val="both"/>
            </w:pPr>
            <w:r w:rsidRPr="00607669">
              <w:rPr>
                <w:b/>
              </w:rPr>
              <w:t>doporučený ročník / semestr</w:t>
            </w:r>
          </w:p>
        </w:tc>
        <w:tc>
          <w:tcPr>
            <w:tcW w:w="668" w:type="dxa"/>
          </w:tcPr>
          <w:p w:rsidR="00FC78C3" w:rsidRPr="00607669" w:rsidRDefault="00FC78C3" w:rsidP="00581395">
            <w:pPr>
              <w:jc w:val="both"/>
            </w:pPr>
            <w:r w:rsidRPr="00607669">
              <w:t>Z</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rsidRPr="00607669">
              <w:t>26s</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rsidRPr="00607669">
              <w:t>26</w:t>
            </w:r>
          </w:p>
        </w:tc>
        <w:tc>
          <w:tcPr>
            <w:tcW w:w="2156" w:type="dxa"/>
            <w:shd w:val="clear" w:color="auto" w:fill="F7CAAC"/>
          </w:tcPr>
          <w:p w:rsidR="00FC78C3" w:rsidRPr="00607669" w:rsidRDefault="00FC78C3" w:rsidP="00581395">
            <w:pPr>
              <w:jc w:val="both"/>
              <w:rPr>
                <w:b/>
              </w:rPr>
            </w:pPr>
            <w:r w:rsidRPr="00607669">
              <w:rPr>
                <w:b/>
              </w:rPr>
              <w:t>kreditů</w:t>
            </w:r>
          </w:p>
        </w:tc>
        <w:tc>
          <w:tcPr>
            <w:tcW w:w="1207" w:type="dxa"/>
            <w:gridSpan w:val="2"/>
          </w:tcPr>
          <w:p w:rsidR="00FC78C3" w:rsidRPr="00607669" w:rsidRDefault="00FC78C3" w:rsidP="00581395">
            <w:pPr>
              <w:jc w:val="both"/>
            </w:pPr>
            <w:r w:rsidRPr="00607669">
              <w:t>3</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zápočet</w:t>
            </w:r>
          </w:p>
        </w:tc>
        <w:tc>
          <w:tcPr>
            <w:tcW w:w="2156" w:type="dxa"/>
            <w:shd w:val="clear" w:color="auto" w:fill="F7CAAC"/>
          </w:tcPr>
          <w:p w:rsidR="00FC78C3" w:rsidRPr="00607669" w:rsidRDefault="00FC78C3" w:rsidP="00581395">
            <w:pPr>
              <w:jc w:val="both"/>
              <w:rPr>
                <w:b/>
              </w:rPr>
            </w:pPr>
            <w:r w:rsidRPr="00607669">
              <w:rPr>
                <w:b/>
              </w:rPr>
              <w:t>Forma výuky</w:t>
            </w:r>
          </w:p>
        </w:tc>
        <w:tc>
          <w:tcPr>
            <w:tcW w:w="1207" w:type="dxa"/>
            <w:gridSpan w:val="2"/>
          </w:tcPr>
          <w:p w:rsidR="00FC78C3" w:rsidRPr="00607669" w:rsidRDefault="00FC78C3" w:rsidP="00581395">
            <w:pPr>
              <w:jc w:val="both"/>
            </w:pPr>
            <w:r w:rsidRPr="00607669">
              <w:t>seminář</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FC78C3" w:rsidRPr="00607669" w:rsidRDefault="00FC78C3" w:rsidP="00581395">
            <w:pPr>
              <w:jc w:val="both"/>
            </w:pPr>
            <w:r w:rsidRPr="00607669">
              <w:t>Způsob zakončení předmětu – zápočet</w:t>
            </w:r>
          </w:p>
          <w:p w:rsidR="00FC78C3" w:rsidRPr="00607669" w:rsidRDefault="00FC78C3" w:rsidP="00581395">
            <w:pPr>
              <w:jc w:val="both"/>
            </w:pPr>
            <w:r>
              <w:t xml:space="preserve">Požadavky k zápočtu: </w:t>
            </w:r>
            <w:r w:rsidRPr="00607669">
              <w:t>Práce studentů je sledována komunikačními aktivitami v hodinách. Na konci semestru absolvují studenti prezentaci na zvolené téma. Student musí splnit 80% účast na seminářích. Vstupní znalost studentů je na úrovni B1.</w:t>
            </w:r>
          </w:p>
        </w:tc>
      </w:tr>
      <w:tr w:rsidR="00FC78C3" w:rsidTr="00581395">
        <w:trPr>
          <w:trHeight w:val="70"/>
        </w:trPr>
        <w:tc>
          <w:tcPr>
            <w:tcW w:w="9855" w:type="dxa"/>
            <w:gridSpan w:val="8"/>
            <w:tcBorders>
              <w:top w:val="nil"/>
            </w:tcBorders>
          </w:tcPr>
          <w:p w:rsidR="00FC78C3" w:rsidRPr="00607669" w:rsidRDefault="00FC78C3" w:rsidP="00581395">
            <w:pPr>
              <w:jc w:val="both"/>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rsidRPr="00607669">
              <w:t>Mgr. Věra Kozáková,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581395">
            <w:pPr>
              <w:jc w:val="both"/>
            </w:pPr>
            <w:r w:rsidRPr="00607669">
              <w:t>Mgr. Věra Kozáková, Ph.D.</w:t>
            </w:r>
            <w:r w:rsidRPr="008271D7">
              <w:t xml:space="preserve"> – </w:t>
            </w:r>
            <w:r>
              <w:t>semináře (100%)</w:t>
            </w:r>
          </w:p>
        </w:tc>
      </w:tr>
      <w:tr w:rsidR="00FC78C3" w:rsidTr="00581395">
        <w:trPr>
          <w:trHeight w:val="70"/>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1C7A68" w:rsidRDefault="00FC78C3" w:rsidP="001C7A68">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rsidR="00FC78C3" w:rsidRPr="00607669" w:rsidRDefault="00FC78C3" w:rsidP="00016FF9">
            <w:pPr>
              <w:pStyle w:val="Odstavecseseznamem"/>
              <w:numPr>
                <w:ilvl w:val="0"/>
                <w:numId w:val="110"/>
              </w:numPr>
              <w:ind w:left="247" w:hanging="247"/>
              <w:jc w:val="both"/>
            </w:pPr>
            <w:r w:rsidRPr="00607669">
              <w:t>Pozdravit, představit sebe i ostatní</w:t>
            </w:r>
          </w:p>
          <w:p w:rsidR="00FC78C3" w:rsidRPr="00607669" w:rsidRDefault="00FC78C3" w:rsidP="00726145">
            <w:pPr>
              <w:pStyle w:val="Odstavecseseznamem"/>
              <w:numPr>
                <w:ilvl w:val="0"/>
                <w:numId w:val="7"/>
              </w:numPr>
              <w:ind w:left="247" w:hanging="247"/>
              <w:jc w:val="both"/>
            </w:pPr>
            <w:r w:rsidRPr="00607669">
              <w:t>Uvítat někoho, navázat kontakt</w:t>
            </w:r>
          </w:p>
          <w:p w:rsidR="00FC78C3" w:rsidRPr="00607669" w:rsidRDefault="00FC78C3" w:rsidP="00726145">
            <w:pPr>
              <w:pStyle w:val="Odstavecseseznamem"/>
              <w:numPr>
                <w:ilvl w:val="0"/>
                <w:numId w:val="7"/>
              </w:numPr>
              <w:ind w:left="247" w:hanging="247"/>
              <w:jc w:val="both"/>
            </w:pPr>
            <w:r w:rsidRPr="00607669">
              <w:t>Říci o sobě základní údaje, poprosit, poděkovat</w:t>
            </w:r>
          </w:p>
          <w:p w:rsidR="00FC78C3" w:rsidRPr="00607669" w:rsidRDefault="00FC78C3" w:rsidP="00726145">
            <w:pPr>
              <w:pStyle w:val="Odstavecseseznamem"/>
              <w:numPr>
                <w:ilvl w:val="0"/>
                <w:numId w:val="7"/>
              </w:numPr>
              <w:ind w:left="247" w:hanging="247"/>
              <w:jc w:val="both"/>
            </w:pPr>
            <w:r w:rsidRPr="00607669">
              <w:t>Orientovat se ve městě, zeptat se na cestu</w:t>
            </w:r>
          </w:p>
          <w:p w:rsidR="00FC78C3" w:rsidRPr="00607669" w:rsidRDefault="00FC78C3" w:rsidP="00726145">
            <w:pPr>
              <w:pStyle w:val="Odstavecseseznamem"/>
              <w:numPr>
                <w:ilvl w:val="0"/>
                <w:numId w:val="7"/>
              </w:numPr>
              <w:ind w:left="247" w:hanging="247"/>
              <w:jc w:val="both"/>
            </w:pPr>
            <w:r w:rsidRPr="00607669">
              <w:t>Představit členy své rodiny, jejich práci, záliby</w:t>
            </w:r>
          </w:p>
          <w:p w:rsidR="00FC78C3" w:rsidRPr="00607669" w:rsidRDefault="00FC78C3" w:rsidP="00726145">
            <w:pPr>
              <w:pStyle w:val="Odstavecseseznamem"/>
              <w:numPr>
                <w:ilvl w:val="0"/>
                <w:numId w:val="7"/>
              </w:numPr>
              <w:ind w:left="247" w:hanging="247"/>
              <w:jc w:val="both"/>
            </w:pPr>
            <w:r w:rsidRPr="00607669">
              <w:t>Popsat různé typy bydlení, jejich výhody a nevýhody</w:t>
            </w:r>
          </w:p>
          <w:p w:rsidR="00FC78C3" w:rsidRPr="00607669" w:rsidRDefault="00FC78C3" w:rsidP="00726145">
            <w:pPr>
              <w:pStyle w:val="Odstavecseseznamem"/>
              <w:numPr>
                <w:ilvl w:val="0"/>
                <w:numId w:val="7"/>
              </w:numPr>
              <w:ind w:left="247" w:hanging="247"/>
              <w:jc w:val="both"/>
            </w:pPr>
            <w:r w:rsidRPr="00607669">
              <w:t>Zeptat se na restauraci, objednat si oběd</w:t>
            </w:r>
          </w:p>
          <w:p w:rsidR="00FC78C3" w:rsidRPr="00607669" w:rsidRDefault="00FC78C3" w:rsidP="00726145">
            <w:pPr>
              <w:pStyle w:val="Odstavecseseznamem"/>
              <w:numPr>
                <w:ilvl w:val="0"/>
                <w:numId w:val="7"/>
              </w:numPr>
              <w:ind w:left="247" w:hanging="247"/>
              <w:jc w:val="both"/>
            </w:pPr>
            <w:r w:rsidRPr="00607669">
              <w:t>Popsat různé stravovací návyky</w:t>
            </w:r>
          </w:p>
          <w:p w:rsidR="00FC78C3" w:rsidRPr="00607669" w:rsidRDefault="00FC78C3" w:rsidP="00726145">
            <w:pPr>
              <w:pStyle w:val="Odstavecseseznamem"/>
              <w:numPr>
                <w:ilvl w:val="0"/>
                <w:numId w:val="7"/>
              </w:numPr>
              <w:ind w:left="247" w:hanging="247"/>
              <w:jc w:val="both"/>
            </w:pPr>
            <w:r w:rsidRPr="00607669">
              <w:t>Přítomný čas slabých sloves</w:t>
            </w:r>
          </w:p>
          <w:p w:rsidR="00FC78C3" w:rsidRPr="00607669" w:rsidRDefault="00FC78C3" w:rsidP="00726145">
            <w:pPr>
              <w:pStyle w:val="Odstavecseseznamem"/>
              <w:numPr>
                <w:ilvl w:val="0"/>
                <w:numId w:val="7"/>
              </w:numPr>
              <w:ind w:left="247" w:hanging="247"/>
              <w:jc w:val="both"/>
            </w:pPr>
            <w:r w:rsidRPr="00607669">
              <w:t>Slovosled věty oznamovací, tázací</w:t>
            </w:r>
          </w:p>
          <w:p w:rsidR="00FC78C3" w:rsidRPr="00607669" w:rsidRDefault="00FC78C3" w:rsidP="00726145">
            <w:pPr>
              <w:pStyle w:val="Odstavecseseznamem"/>
              <w:numPr>
                <w:ilvl w:val="0"/>
                <w:numId w:val="7"/>
              </w:numPr>
              <w:ind w:left="247" w:hanging="247"/>
              <w:jc w:val="both"/>
            </w:pPr>
            <w:r w:rsidRPr="00607669">
              <w:t>Přítomný čas vybraných silných sloves, rozkazovací způsob</w:t>
            </w:r>
          </w:p>
          <w:p w:rsidR="00FC78C3" w:rsidRPr="00607669" w:rsidRDefault="00FC78C3" w:rsidP="00726145">
            <w:pPr>
              <w:pStyle w:val="Odstavecseseznamem"/>
              <w:numPr>
                <w:ilvl w:val="0"/>
                <w:numId w:val="7"/>
              </w:numPr>
              <w:ind w:left="247" w:hanging="247"/>
              <w:jc w:val="both"/>
            </w:pPr>
            <w:r w:rsidRPr="00607669">
              <w:t>Předložky se 3. a 4. pádem</w:t>
            </w:r>
          </w:p>
          <w:p w:rsidR="00FC78C3" w:rsidRPr="00607669" w:rsidRDefault="00FC78C3" w:rsidP="00726145">
            <w:pPr>
              <w:pStyle w:val="Odstavecseseznamem"/>
              <w:numPr>
                <w:ilvl w:val="0"/>
                <w:numId w:val="7"/>
              </w:numPr>
              <w:ind w:left="247" w:hanging="247"/>
              <w:jc w:val="both"/>
            </w:pPr>
            <w:r w:rsidRPr="00607669">
              <w:t>Testování</w:t>
            </w: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1497"/>
        </w:trPr>
        <w:tc>
          <w:tcPr>
            <w:tcW w:w="9855" w:type="dxa"/>
            <w:gridSpan w:val="8"/>
            <w:tcBorders>
              <w:top w:val="nil"/>
            </w:tcBorders>
          </w:tcPr>
          <w:p w:rsidR="00FC78C3" w:rsidRPr="00607669" w:rsidRDefault="00FC78C3" w:rsidP="00581395">
            <w:pPr>
              <w:jc w:val="both"/>
              <w:rPr>
                <w:b/>
              </w:rPr>
            </w:pPr>
            <w:r w:rsidRPr="00607669">
              <w:rPr>
                <w:b/>
              </w:rPr>
              <w:t>Povinná literatura</w:t>
            </w:r>
          </w:p>
          <w:p w:rsidR="00FC78C3" w:rsidRPr="00607669" w:rsidRDefault="00FC78C3" w:rsidP="00581395">
            <w:pPr>
              <w:jc w:val="both"/>
            </w:pPr>
            <w:r w:rsidRPr="00607669">
              <w:t xml:space="preserve">HÖPPNEROVÁ, V. </w:t>
            </w:r>
            <w:r w:rsidRPr="00607669">
              <w:rPr>
                <w:i/>
              </w:rPr>
              <w:t xml:space="preserve">Němčina pro jazykové školy nově 1. </w:t>
            </w:r>
            <w:r w:rsidRPr="00607669">
              <w:t>1. vyd. Plzeň: Fraus, 2010, 232 s. ISBN 978-80-7238-912-4.</w:t>
            </w:r>
          </w:p>
          <w:p w:rsidR="00FC78C3" w:rsidRPr="00607669" w:rsidRDefault="00FC78C3" w:rsidP="00581395">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C78C3" w:rsidRPr="00607669" w:rsidRDefault="00FC78C3" w:rsidP="00581395">
            <w:pPr>
              <w:jc w:val="both"/>
              <w:rPr>
                <w:b/>
              </w:rPr>
            </w:pPr>
            <w:r w:rsidRPr="00607669">
              <w:rPr>
                <w:b/>
              </w:rPr>
              <w:t>Doporučená literatura</w:t>
            </w:r>
          </w:p>
          <w:p w:rsidR="00FC78C3" w:rsidRPr="00607669" w:rsidRDefault="00FC78C3" w:rsidP="00581395">
            <w:pPr>
              <w:jc w:val="both"/>
            </w:pPr>
            <w:r w:rsidRPr="00607669">
              <w:t xml:space="preserve">KRENN, W., PUCHTA, H. </w:t>
            </w:r>
            <w:r w:rsidRPr="00607669">
              <w:rPr>
                <w:i/>
              </w:rPr>
              <w:t>Motive</w:t>
            </w:r>
            <w:r w:rsidRPr="00607669">
              <w:t>. München: Hueber Verlag, 2016, 260 s. ISBN 978-3-19-001878-9.</w:t>
            </w:r>
          </w:p>
          <w:p w:rsidR="00FC78C3" w:rsidRDefault="00FC78C3" w:rsidP="00581395">
            <w:pPr>
              <w:jc w:val="both"/>
            </w:pPr>
            <w:r w:rsidRPr="00607669">
              <w:t xml:space="preserve">MICHŇOVÁ, I. </w:t>
            </w:r>
            <w:r w:rsidRPr="00607669">
              <w:rPr>
                <w:i/>
              </w:rPr>
              <w:t>Deutsch im Beruf.</w:t>
            </w:r>
            <w:r w:rsidRPr="00607669">
              <w:t xml:space="preserve"> 1. vyd. Praha: Grada, 2008, 128 s. ISBN 978-80-247-2408-9.</w:t>
            </w:r>
          </w:p>
          <w:p w:rsidR="00FC78C3" w:rsidRPr="00607669" w:rsidRDefault="00FC78C3" w:rsidP="00581395">
            <w:pPr>
              <w:jc w:val="both"/>
              <w:rPr>
                <w:b/>
              </w:rPr>
            </w:pPr>
            <w:r>
              <w:t xml:space="preserve">BETZ, J., BILLINA, A. </w:t>
            </w:r>
            <w:r>
              <w:rPr>
                <w:i/>
              </w:rPr>
              <w:t xml:space="preserve">Deutsch  fur Besserwisser Bl. </w:t>
            </w:r>
            <w:r>
              <w:t>Hueber Verlag. 2016, 184 s. ISBN 978-3-19-027499-4.</w:t>
            </w:r>
          </w:p>
          <w:p w:rsidR="00FC78C3" w:rsidRDefault="00FC78C3" w:rsidP="00581395">
            <w:pPr>
              <w:jc w:val="both"/>
            </w:pPr>
            <w:r w:rsidRPr="00607669">
              <w:t>Doplňující materiály:</w:t>
            </w:r>
          </w:p>
          <w:p w:rsidR="00FC78C3" w:rsidRPr="00607669" w:rsidRDefault="00984BE6" w:rsidP="00581395">
            <w:pPr>
              <w:jc w:val="both"/>
            </w:pPr>
            <w:hyperlink r:id="rId50" w:history="1">
              <w:r w:rsidR="00FC78C3" w:rsidRPr="00607669">
                <w:rPr>
                  <w:rStyle w:val="Hypertextovodkaz"/>
                </w:rPr>
                <w:t>https://www.hueber.de/seite/pg_lehren_unterrichtsplan_mot</w:t>
              </w:r>
            </w:hyperlink>
            <w:r w:rsidR="00FC78C3">
              <w:rPr>
                <w:rStyle w:val="Hypertextovodkaz"/>
              </w:rPr>
              <w:t xml:space="preserve">; </w:t>
            </w:r>
            <w:hyperlink r:id="rId51" w:history="1">
              <w:r w:rsidR="00FC78C3" w:rsidRPr="00607669">
                <w:rPr>
                  <w:rStyle w:val="Hypertextovodkaz"/>
                </w:rPr>
                <w:t>http://www.deutschunddeutlich.de/</w:t>
              </w:r>
            </w:hyperlink>
          </w:p>
          <w:p w:rsidR="00FC78C3" w:rsidRDefault="00984BE6" w:rsidP="00581395">
            <w:pPr>
              <w:jc w:val="both"/>
              <w:rPr>
                <w:rStyle w:val="Hypertextovodkaz"/>
              </w:rPr>
            </w:pPr>
            <w:hyperlink r:id="rId52" w:history="1">
              <w:r w:rsidR="00FC78C3" w:rsidRPr="00607669">
                <w:rPr>
                  <w:rStyle w:val="Hypertextovodkaz"/>
                </w:rPr>
                <w:t>https://www.schubert-verlag.de/aufgaben/arbeitsblaetter_a1_z/a1_arbeitsblaetter_index_z.htm</w:t>
              </w:r>
            </w:hyperlink>
          </w:p>
          <w:p w:rsidR="00FC78C3" w:rsidRDefault="00984BE6" w:rsidP="00581395">
            <w:pPr>
              <w:jc w:val="both"/>
              <w:rPr>
                <w:rStyle w:val="Hypertextovodkaz"/>
              </w:rPr>
            </w:pPr>
            <w:hyperlink r:id="rId53" w:history="1">
              <w:r w:rsidR="00FC78C3" w:rsidRPr="00D16056">
                <w:rPr>
                  <w:rStyle w:val="Hypertextovodkaz"/>
                </w:rPr>
                <w:t>https://www.deutsch-perfekt.com/</w:t>
              </w:r>
            </w:hyperlink>
          </w:p>
          <w:p w:rsidR="00FC78C3" w:rsidRDefault="00FC78C3" w:rsidP="00581395">
            <w:pPr>
              <w:jc w:val="both"/>
              <w:rPr>
                <w:rStyle w:val="Hypertextovodkaz"/>
              </w:rPr>
            </w:pPr>
            <w:r w:rsidRPr="009E2921">
              <w:rPr>
                <w:rStyle w:val="Hypertextovodkaz"/>
              </w:rPr>
              <w:t>https://www.dw.com/de/deutsch-lernen/deutsch-unterrichten/s-2233</w:t>
            </w:r>
          </w:p>
          <w:p w:rsidR="00FC78C3" w:rsidRPr="00607669" w:rsidRDefault="00984BE6" w:rsidP="00581395">
            <w:pPr>
              <w:jc w:val="both"/>
            </w:pPr>
            <w:hyperlink r:id="rId54" w:history="1">
              <w:r w:rsidR="00FC78C3" w:rsidRPr="000A3B9F">
                <w:rPr>
                  <w:rStyle w:val="Hypertextovodkaz"/>
                </w:rPr>
                <w:t>https://portal.mpsv.cz/eures/podminky/dokumenty/slovnik/slovnik_0.pdf</w:t>
              </w:r>
            </w:hyperlink>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693"/>
        </w:trPr>
        <w:tc>
          <w:tcPr>
            <w:tcW w:w="9855" w:type="dxa"/>
            <w:gridSpan w:val="8"/>
          </w:tcPr>
          <w:p w:rsidR="00FC78C3" w:rsidRPr="00607669"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rPr>
          <w:trHeight w:val="274"/>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FC78C3" w:rsidRPr="00607669" w:rsidRDefault="00FC78C3" w:rsidP="00581395">
            <w:pPr>
              <w:jc w:val="both"/>
              <w:rPr>
                <w:b/>
              </w:rPr>
            </w:pPr>
            <w:r>
              <w:lastRenderedPageBreak/>
              <w:br w:type="page"/>
            </w:r>
            <w:r w:rsidRPr="00607669">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Default="00FC78C3" w:rsidP="00581395">
            <w:pPr>
              <w:jc w:val="both"/>
              <w:rPr>
                <w:b/>
              </w:rPr>
            </w:pPr>
            <w:r>
              <w:rPr>
                <w:b/>
              </w:rPr>
              <w:t>Název studijního předmětu</w:t>
            </w:r>
          </w:p>
        </w:tc>
        <w:tc>
          <w:tcPr>
            <w:tcW w:w="6769" w:type="dxa"/>
            <w:gridSpan w:val="7"/>
            <w:tcBorders>
              <w:top w:val="double" w:sz="4" w:space="0" w:color="auto"/>
            </w:tcBorders>
          </w:tcPr>
          <w:p w:rsidR="00FC78C3" w:rsidRDefault="00FC78C3" w:rsidP="00581395">
            <w:pPr>
              <w:jc w:val="both"/>
            </w:pPr>
            <w:r>
              <w:t>Konverzace v němčině 2</w:t>
            </w:r>
          </w:p>
        </w:tc>
      </w:tr>
      <w:tr w:rsidR="00FC78C3" w:rsidTr="00581395">
        <w:trPr>
          <w:trHeight w:val="249"/>
        </w:trPr>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6E6382">
              <w:t xml:space="preserve"> </w:t>
            </w:r>
          </w:p>
        </w:tc>
        <w:tc>
          <w:tcPr>
            <w:tcW w:w="2695" w:type="dxa"/>
            <w:gridSpan w:val="2"/>
            <w:shd w:val="clear" w:color="auto" w:fill="F7CAAC"/>
          </w:tcPr>
          <w:p w:rsidR="00FC78C3" w:rsidRDefault="00FC78C3" w:rsidP="00581395">
            <w:pPr>
              <w:jc w:val="both"/>
            </w:pPr>
            <w:r>
              <w:rPr>
                <w:b/>
              </w:rPr>
              <w:t>doporučený ročník / semestr</w:t>
            </w:r>
          </w:p>
        </w:tc>
        <w:tc>
          <w:tcPr>
            <w:tcW w:w="668" w:type="dxa"/>
          </w:tcPr>
          <w:p w:rsidR="00FC78C3" w:rsidRDefault="00FC78C3" w:rsidP="00581395">
            <w:pPr>
              <w:jc w:val="both"/>
            </w:pPr>
            <w:r>
              <w:t>L</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rsidRPr="00607669">
              <w:t>26s</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rsidRPr="00607669">
              <w:t>26</w:t>
            </w:r>
          </w:p>
        </w:tc>
        <w:tc>
          <w:tcPr>
            <w:tcW w:w="2156" w:type="dxa"/>
            <w:shd w:val="clear" w:color="auto" w:fill="F7CAAC"/>
          </w:tcPr>
          <w:p w:rsidR="00FC78C3" w:rsidRDefault="00FC78C3" w:rsidP="00581395">
            <w:pPr>
              <w:jc w:val="both"/>
              <w:rPr>
                <w:b/>
              </w:rPr>
            </w:pPr>
            <w:r>
              <w:rPr>
                <w:b/>
              </w:rPr>
              <w:t>kreditů</w:t>
            </w:r>
          </w:p>
        </w:tc>
        <w:tc>
          <w:tcPr>
            <w:tcW w:w="1207" w:type="dxa"/>
            <w:gridSpan w:val="2"/>
          </w:tcPr>
          <w:p w:rsidR="00FC78C3" w:rsidRDefault="00FC78C3" w:rsidP="00581395">
            <w:pPr>
              <w:jc w:val="both"/>
            </w:pPr>
            <w:r>
              <w:t>3</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klasifikovaný zápočet</w:t>
            </w:r>
          </w:p>
        </w:tc>
        <w:tc>
          <w:tcPr>
            <w:tcW w:w="2156" w:type="dxa"/>
            <w:shd w:val="clear" w:color="auto" w:fill="F7CAAC"/>
          </w:tcPr>
          <w:p w:rsidR="00FC78C3" w:rsidRDefault="00FC78C3" w:rsidP="00581395">
            <w:pPr>
              <w:jc w:val="both"/>
              <w:rPr>
                <w:b/>
              </w:rPr>
            </w:pPr>
            <w:r>
              <w:rPr>
                <w:b/>
              </w:rPr>
              <w:t>Forma výuky</w:t>
            </w:r>
          </w:p>
        </w:tc>
        <w:tc>
          <w:tcPr>
            <w:tcW w:w="1207" w:type="dxa"/>
            <w:gridSpan w:val="2"/>
          </w:tcPr>
          <w:p w:rsidR="00FC78C3" w:rsidRDefault="00FC78C3" w:rsidP="00581395">
            <w:pPr>
              <w:jc w:val="both"/>
            </w:pPr>
            <w:r>
              <w:t>seminář</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FC78C3" w:rsidRPr="00607669" w:rsidRDefault="00FC78C3" w:rsidP="00581395">
            <w:pPr>
              <w:jc w:val="both"/>
            </w:pPr>
            <w:r w:rsidRPr="00607669">
              <w:t>Způsob zakončení předmětu - klasifikovaný zápočet</w:t>
            </w:r>
          </w:p>
          <w:p w:rsidR="00FC78C3" w:rsidRPr="00607669" w:rsidRDefault="00FC78C3" w:rsidP="00581395">
            <w:pPr>
              <w:jc w:val="both"/>
            </w:pPr>
            <w:r>
              <w:t>Požadavky ke klasifikovanému zápočtu:</w:t>
            </w:r>
            <w:r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FC78C3" w:rsidTr="00581395">
        <w:trPr>
          <w:trHeight w:val="70"/>
        </w:trPr>
        <w:tc>
          <w:tcPr>
            <w:tcW w:w="9855" w:type="dxa"/>
            <w:gridSpan w:val="8"/>
            <w:tcBorders>
              <w:top w:val="nil"/>
            </w:tcBorders>
          </w:tcPr>
          <w:p w:rsidR="00FC78C3" w:rsidRPr="004E1CB1" w:rsidRDefault="00FC78C3" w:rsidP="00581395">
            <w:pPr>
              <w:jc w:val="both"/>
              <w:rPr>
                <w:sz w:val="16"/>
              </w:rPr>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rsidRPr="00607669">
              <w:t>Mgr. Věra Kozáková,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581395">
            <w:pPr>
              <w:jc w:val="both"/>
            </w:pPr>
            <w:r w:rsidRPr="00607669">
              <w:t>Mgr. Věra Kozáková, Ph.D.</w:t>
            </w:r>
            <w:r w:rsidRPr="008271D7">
              <w:t xml:space="preserve"> – </w:t>
            </w:r>
            <w:r>
              <w:t>semináře (100%)</w:t>
            </w:r>
          </w:p>
        </w:tc>
      </w:tr>
      <w:tr w:rsidR="00FC78C3" w:rsidTr="00581395">
        <w:trPr>
          <w:trHeight w:val="176"/>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FC78C3" w:rsidRPr="00607669" w:rsidRDefault="00FC78C3" w:rsidP="00581395">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rsidR="00FC78C3" w:rsidRPr="00607669" w:rsidRDefault="00FC78C3" w:rsidP="00726145">
            <w:pPr>
              <w:pStyle w:val="Odstavecseseznamem"/>
              <w:numPr>
                <w:ilvl w:val="0"/>
                <w:numId w:val="8"/>
              </w:numPr>
              <w:ind w:left="247" w:hanging="284"/>
              <w:jc w:val="both"/>
            </w:pPr>
            <w:r w:rsidRPr="00607669">
              <w:t>Schopnost popsat svou životosprávu a své sportovní aktivity</w:t>
            </w:r>
          </w:p>
          <w:p w:rsidR="00FC78C3" w:rsidRPr="00607669" w:rsidRDefault="00FC78C3" w:rsidP="00726145">
            <w:pPr>
              <w:pStyle w:val="Odstavecseseznamem"/>
              <w:numPr>
                <w:ilvl w:val="0"/>
                <w:numId w:val="8"/>
              </w:numPr>
              <w:ind w:left="247" w:hanging="284"/>
              <w:jc w:val="both"/>
            </w:pPr>
            <w:r w:rsidRPr="00607669">
              <w:t>Rozhovory o práci</w:t>
            </w:r>
          </w:p>
          <w:p w:rsidR="00FC78C3" w:rsidRPr="00607669" w:rsidRDefault="00FC78C3" w:rsidP="00726145">
            <w:pPr>
              <w:pStyle w:val="Odstavecseseznamem"/>
              <w:numPr>
                <w:ilvl w:val="0"/>
                <w:numId w:val="8"/>
              </w:numPr>
              <w:ind w:left="247" w:hanging="284"/>
              <w:jc w:val="both"/>
            </w:pPr>
            <w:r w:rsidRPr="00607669">
              <w:t>Komunikace o různých možnostech podnikání</w:t>
            </w:r>
          </w:p>
          <w:p w:rsidR="00FC78C3" w:rsidRPr="00607669" w:rsidRDefault="00FC78C3" w:rsidP="00726145">
            <w:pPr>
              <w:pStyle w:val="Odstavecseseznamem"/>
              <w:numPr>
                <w:ilvl w:val="0"/>
                <w:numId w:val="8"/>
              </w:numPr>
              <w:ind w:left="247" w:hanging="284"/>
              <w:jc w:val="both"/>
            </w:pPr>
            <w:r w:rsidRPr="00607669">
              <w:t>Nákupy potravin</w:t>
            </w:r>
          </w:p>
          <w:p w:rsidR="00FC78C3" w:rsidRPr="00607669" w:rsidRDefault="00FC78C3" w:rsidP="00726145">
            <w:pPr>
              <w:pStyle w:val="Odstavecseseznamem"/>
              <w:numPr>
                <w:ilvl w:val="0"/>
                <w:numId w:val="8"/>
              </w:numPr>
              <w:ind w:left="247" w:hanging="284"/>
              <w:jc w:val="both"/>
            </w:pPr>
            <w:r w:rsidRPr="00607669">
              <w:t>Nakupování v supermarketu</w:t>
            </w:r>
          </w:p>
          <w:p w:rsidR="00FC78C3" w:rsidRPr="00607669" w:rsidRDefault="00FC78C3" w:rsidP="00726145">
            <w:pPr>
              <w:pStyle w:val="Odstavecseseznamem"/>
              <w:numPr>
                <w:ilvl w:val="0"/>
                <w:numId w:val="8"/>
              </w:numPr>
              <w:ind w:left="247" w:hanging="284"/>
              <w:jc w:val="both"/>
            </w:pPr>
            <w:r w:rsidRPr="00607669">
              <w:t>Popsat měsíční výdaje, hovořit o svých finančních problémech</w:t>
            </w:r>
          </w:p>
          <w:p w:rsidR="00FC78C3" w:rsidRPr="00607669" w:rsidRDefault="00FC78C3" w:rsidP="00726145">
            <w:pPr>
              <w:pStyle w:val="Odstavecseseznamem"/>
              <w:numPr>
                <w:ilvl w:val="0"/>
                <w:numId w:val="8"/>
              </w:numPr>
              <w:ind w:left="247" w:hanging="284"/>
              <w:jc w:val="both"/>
            </w:pPr>
            <w:r w:rsidRPr="00607669">
              <w:t>Informovat se na zimní ubytování v Alpách</w:t>
            </w:r>
          </w:p>
          <w:p w:rsidR="00FC78C3" w:rsidRPr="00607669" w:rsidRDefault="00FC78C3" w:rsidP="00726145">
            <w:pPr>
              <w:pStyle w:val="Odstavecseseznamem"/>
              <w:numPr>
                <w:ilvl w:val="0"/>
                <w:numId w:val="8"/>
              </w:numPr>
              <w:ind w:left="247" w:hanging="284"/>
              <w:jc w:val="both"/>
            </w:pPr>
            <w:r w:rsidRPr="00607669">
              <w:t>Umět popsat zimní dovolenou</w:t>
            </w:r>
          </w:p>
          <w:p w:rsidR="00FC78C3" w:rsidRPr="00607669" w:rsidRDefault="00FC78C3" w:rsidP="00726145">
            <w:pPr>
              <w:pStyle w:val="Odstavecseseznamem"/>
              <w:numPr>
                <w:ilvl w:val="0"/>
                <w:numId w:val="8"/>
              </w:numPr>
              <w:ind w:left="247" w:hanging="284"/>
              <w:jc w:val="both"/>
            </w:pPr>
            <w:r w:rsidRPr="00607669">
              <w:t>Perfektum vybraných slabých a silných sloves</w:t>
            </w:r>
          </w:p>
          <w:p w:rsidR="00FC78C3" w:rsidRPr="00607669" w:rsidRDefault="00FC78C3" w:rsidP="00726145">
            <w:pPr>
              <w:pStyle w:val="Odstavecseseznamem"/>
              <w:numPr>
                <w:ilvl w:val="0"/>
                <w:numId w:val="8"/>
              </w:numPr>
              <w:ind w:left="247" w:hanging="284"/>
              <w:jc w:val="both"/>
            </w:pPr>
            <w:r w:rsidRPr="00607669">
              <w:t>Slovosled věty vedlejší</w:t>
            </w:r>
          </w:p>
          <w:p w:rsidR="00FC78C3" w:rsidRPr="00607669" w:rsidRDefault="00FC78C3" w:rsidP="00726145">
            <w:pPr>
              <w:pStyle w:val="Odstavecseseznamem"/>
              <w:numPr>
                <w:ilvl w:val="0"/>
                <w:numId w:val="8"/>
              </w:numPr>
              <w:ind w:left="247" w:hanging="284"/>
              <w:jc w:val="both"/>
            </w:pPr>
            <w:r w:rsidRPr="00607669">
              <w:t>Préteritum vybraných slabých a silných sloves</w:t>
            </w:r>
          </w:p>
          <w:p w:rsidR="00FC78C3" w:rsidRPr="00607669" w:rsidRDefault="00FC78C3" w:rsidP="00726145">
            <w:pPr>
              <w:pStyle w:val="Odstavecseseznamem"/>
              <w:numPr>
                <w:ilvl w:val="0"/>
                <w:numId w:val="8"/>
              </w:numPr>
              <w:ind w:left="247" w:hanging="284"/>
              <w:jc w:val="both"/>
            </w:pPr>
            <w:r w:rsidRPr="00607669">
              <w:t>Údaje míry, hmotnosti a množství</w:t>
            </w:r>
          </w:p>
          <w:p w:rsidR="00FC78C3" w:rsidRPr="00607669" w:rsidRDefault="00FC78C3" w:rsidP="00726145">
            <w:pPr>
              <w:pStyle w:val="Odstavecseseznamem"/>
              <w:numPr>
                <w:ilvl w:val="0"/>
                <w:numId w:val="8"/>
              </w:numPr>
              <w:ind w:left="247" w:hanging="284"/>
              <w:jc w:val="both"/>
            </w:pPr>
            <w:r w:rsidRPr="00607669">
              <w:t>Vazby sloves, zájmenná příslovce</w:t>
            </w:r>
          </w:p>
          <w:p w:rsidR="00FC78C3" w:rsidRPr="00607669" w:rsidRDefault="00FC78C3" w:rsidP="00726145">
            <w:pPr>
              <w:pStyle w:val="Odstavecseseznamem"/>
              <w:numPr>
                <w:ilvl w:val="0"/>
                <w:numId w:val="8"/>
              </w:numPr>
              <w:ind w:left="247" w:hanging="284"/>
              <w:jc w:val="both"/>
            </w:pPr>
            <w:r w:rsidRPr="00607669">
              <w:t>Prezentace</w:t>
            </w: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1497"/>
        </w:trPr>
        <w:tc>
          <w:tcPr>
            <w:tcW w:w="9855" w:type="dxa"/>
            <w:gridSpan w:val="8"/>
            <w:tcBorders>
              <w:top w:val="nil"/>
            </w:tcBorders>
          </w:tcPr>
          <w:p w:rsidR="00FC78C3" w:rsidRPr="00607669" w:rsidRDefault="00FC78C3" w:rsidP="00581395">
            <w:pPr>
              <w:jc w:val="both"/>
              <w:rPr>
                <w:b/>
              </w:rPr>
            </w:pPr>
            <w:r w:rsidRPr="00607669">
              <w:rPr>
                <w:b/>
              </w:rPr>
              <w:t>Povinná literatura</w:t>
            </w:r>
          </w:p>
          <w:p w:rsidR="00FC78C3" w:rsidRPr="00607669" w:rsidRDefault="00FC78C3" w:rsidP="00581395">
            <w:pPr>
              <w:jc w:val="both"/>
            </w:pPr>
            <w:r w:rsidRPr="00607669">
              <w:t xml:space="preserve">HÖPPNEROVÁ, V. </w:t>
            </w:r>
            <w:r w:rsidRPr="00607669">
              <w:rPr>
                <w:i/>
              </w:rPr>
              <w:t xml:space="preserve">Němčina pro jazykové školy nově 1. </w:t>
            </w:r>
            <w:r w:rsidRPr="00607669">
              <w:t>1. vyd. Plzeň: Fraus, 2010, 232 s. ISBN 978-80-7238-912-4.</w:t>
            </w:r>
          </w:p>
          <w:p w:rsidR="00FC78C3" w:rsidRPr="00607669" w:rsidRDefault="00FC78C3" w:rsidP="00581395">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C78C3" w:rsidRPr="00607669" w:rsidRDefault="00FC78C3" w:rsidP="00581395">
            <w:pPr>
              <w:jc w:val="both"/>
              <w:rPr>
                <w:b/>
              </w:rPr>
            </w:pPr>
            <w:r w:rsidRPr="00607669">
              <w:rPr>
                <w:b/>
              </w:rPr>
              <w:t>Doporučená literatura</w:t>
            </w:r>
          </w:p>
          <w:p w:rsidR="00FC78C3" w:rsidRPr="00607669" w:rsidRDefault="00FC78C3" w:rsidP="00581395">
            <w:pPr>
              <w:jc w:val="both"/>
            </w:pPr>
            <w:r w:rsidRPr="00607669">
              <w:t xml:space="preserve">KRENN, W., PUCHTA, H. </w:t>
            </w:r>
            <w:r w:rsidRPr="00607669">
              <w:rPr>
                <w:i/>
              </w:rPr>
              <w:t>Motive</w:t>
            </w:r>
            <w:r w:rsidRPr="00607669">
              <w:t>. München: Hueber Verlag, 2016, 260 s. ISBN 978-3-19-001878-9.</w:t>
            </w:r>
          </w:p>
          <w:p w:rsidR="00FC78C3" w:rsidRDefault="00FC78C3" w:rsidP="00581395">
            <w:pPr>
              <w:jc w:val="both"/>
            </w:pPr>
            <w:r w:rsidRPr="00607669">
              <w:t xml:space="preserve">MICHŇOVÁ, I. </w:t>
            </w:r>
            <w:r w:rsidRPr="00607669">
              <w:rPr>
                <w:i/>
              </w:rPr>
              <w:t>Deutsch im Beruf.</w:t>
            </w:r>
            <w:r w:rsidRPr="00607669">
              <w:t xml:space="preserve"> 1. vyd. Praha: Grada, 2008, 128 s. ISBN 978-80-247-2408-9.</w:t>
            </w:r>
          </w:p>
          <w:p w:rsidR="00FC78C3" w:rsidRPr="00607669" w:rsidRDefault="00FC78C3" w:rsidP="00581395">
            <w:pPr>
              <w:jc w:val="both"/>
              <w:rPr>
                <w:b/>
              </w:rPr>
            </w:pPr>
            <w:r>
              <w:t xml:space="preserve">BETZ, J., BILLINA, A. </w:t>
            </w:r>
            <w:r>
              <w:rPr>
                <w:i/>
              </w:rPr>
              <w:t xml:space="preserve">Deutsch  fur Besserwisser Bl. </w:t>
            </w:r>
            <w:r>
              <w:t>Hueber Verlag. 2016, 184 s. ISBN 978-3-19-027499-4.</w:t>
            </w:r>
          </w:p>
          <w:p w:rsidR="00FC78C3" w:rsidRDefault="00FC78C3" w:rsidP="00581395">
            <w:pPr>
              <w:jc w:val="both"/>
            </w:pPr>
            <w:r w:rsidRPr="00607669">
              <w:t>Doplňující materiály:</w:t>
            </w:r>
          </w:p>
          <w:p w:rsidR="00FC78C3" w:rsidRPr="00607669" w:rsidRDefault="00984BE6" w:rsidP="00581395">
            <w:pPr>
              <w:jc w:val="both"/>
            </w:pPr>
            <w:hyperlink r:id="rId55" w:history="1">
              <w:r w:rsidR="00FC78C3" w:rsidRPr="00607669">
                <w:rPr>
                  <w:rStyle w:val="Hypertextovodkaz"/>
                </w:rPr>
                <w:t>https://www.hueber.de/seite/pg_lehren_unterrichtsplan_mot</w:t>
              </w:r>
            </w:hyperlink>
            <w:r w:rsidR="00FC78C3">
              <w:rPr>
                <w:rStyle w:val="Hypertextovodkaz"/>
              </w:rPr>
              <w:t xml:space="preserve">; </w:t>
            </w:r>
            <w:hyperlink r:id="rId56" w:history="1">
              <w:r w:rsidR="00FC78C3" w:rsidRPr="00607669">
                <w:rPr>
                  <w:rStyle w:val="Hypertextovodkaz"/>
                </w:rPr>
                <w:t>http://www.deutschunddeutlich.de/</w:t>
              </w:r>
            </w:hyperlink>
          </w:p>
          <w:p w:rsidR="00FC78C3" w:rsidRDefault="00984BE6" w:rsidP="00581395">
            <w:pPr>
              <w:jc w:val="both"/>
              <w:rPr>
                <w:rStyle w:val="Hypertextovodkaz"/>
              </w:rPr>
            </w:pPr>
            <w:hyperlink r:id="rId57" w:history="1">
              <w:r w:rsidR="00FC78C3" w:rsidRPr="00607669">
                <w:rPr>
                  <w:rStyle w:val="Hypertextovodkaz"/>
                </w:rPr>
                <w:t>https://www.schubert-verlag.de/aufgaben/arbeitsblaetter_a1_z/a1_arbeitsblaetter_index_z.htm</w:t>
              </w:r>
            </w:hyperlink>
          </w:p>
          <w:p w:rsidR="00FC78C3" w:rsidRDefault="00984BE6" w:rsidP="00581395">
            <w:pPr>
              <w:jc w:val="both"/>
              <w:rPr>
                <w:rStyle w:val="Hypertextovodkaz"/>
              </w:rPr>
            </w:pPr>
            <w:hyperlink r:id="rId58" w:history="1">
              <w:r w:rsidR="00FC78C3" w:rsidRPr="00D16056">
                <w:rPr>
                  <w:rStyle w:val="Hypertextovodkaz"/>
                </w:rPr>
                <w:t>https://www.deutsch-perfekt.com/</w:t>
              </w:r>
            </w:hyperlink>
          </w:p>
          <w:p w:rsidR="00FC78C3" w:rsidRDefault="00FC78C3" w:rsidP="00581395">
            <w:pPr>
              <w:jc w:val="both"/>
              <w:rPr>
                <w:rStyle w:val="Hypertextovodkaz"/>
              </w:rPr>
            </w:pPr>
            <w:r w:rsidRPr="009E2921">
              <w:rPr>
                <w:rStyle w:val="Hypertextovodkaz"/>
              </w:rPr>
              <w:t>https://www.dw.com/de/deutsch-lernen/deutsch-unterrichten/s-2233</w:t>
            </w:r>
          </w:p>
          <w:p w:rsidR="00FC78C3" w:rsidRPr="00607669" w:rsidRDefault="00984BE6" w:rsidP="00581395">
            <w:pPr>
              <w:jc w:val="both"/>
            </w:pPr>
            <w:hyperlink r:id="rId59" w:history="1">
              <w:r w:rsidR="00FC78C3" w:rsidRPr="000A3B9F">
                <w:rPr>
                  <w:rStyle w:val="Hypertextovodkaz"/>
                </w:rPr>
                <w:t>https://portal.mpsv.cz/eures/podminky/dokumenty/slovnik/slovnik_0.pdf</w:t>
              </w:r>
            </w:hyperlink>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771"/>
        </w:trPr>
        <w:tc>
          <w:tcPr>
            <w:tcW w:w="9855" w:type="dxa"/>
            <w:gridSpan w:val="8"/>
          </w:tcPr>
          <w:p w:rsidR="00FC78C3" w:rsidRPr="00607669"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890483" w:rsidRDefault="00FC78C3" w:rsidP="00581395">
            <w:pPr>
              <w:jc w:val="both"/>
              <w:rPr>
                <w:b/>
              </w:rPr>
            </w:pPr>
            <w:r w:rsidRPr="00890483">
              <w:rPr>
                <w:b/>
              </w:rPr>
              <w:t>Název studijního předmětu</w:t>
            </w:r>
          </w:p>
        </w:tc>
        <w:tc>
          <w:tcPr>
            <w:tcW w:w="6769" w:type="dxa"/>
            <w:gridSpan w:val="7"/>
            <w:tcBorders>
              <w:top w:val="double" w:sz="4" w:space="0" w:color="auto"/>
            </w:tcBorders>
          </w:tcPr>
          <w:p w:rsidR="00FC78C3" w:rsidRPr="00890483" w:rsidRDefault="00FC78C3" w:rsidP="00581395">
            <w:pPr>
              <w:jc w:val="both"/>
            </w:pPr>
            <w:r w:rsidRPr="00890483">
              <w:t>Korespondence v angličtině</w:t>
            </w:r>
          </w:p>
        </w:tc>
      </w:tr>
      <w:tr w:rsidR="00FC78C3" w:rsidTr="00581395">
        <w:trPr>
          <w:trHeight w:val="249"/>
        </w:trPr>
        <w:tc>
          <w:tcPr>
            <w:tcW w:w="3086" w:type="dxa"/>
            <w:shd w:val="clear" w:color="auto" w:fill="F7CAAC"/>
          </w:tcPr>
          <w:p w:rsidR="00FC78C3" w:rsidRPr="00890483" w:rsidRDefault="00FC78C3" w:rsidP="00581395">
            <w:pPr>
              <w:jc w:val="both"/>
              <w:rPr>
                <w:b/>
              </w:rPr>
            </w:pPr>
            <w:r w:rsidRPr="00890483">
              <w:rPr>
                <w:b/>
              </w:rPr>
              <w:t>Typ předmětu</w:t>
            </w:r>
          </w:p>
        </w:tc>
        <w:tc>
          <w:tcPr>
            <w:tcW w:w="3406" w:type="dxa"/>
            <w:gridSpan w:val="4"/>
          </w:tcPr>
          <w:p w:rsidR="00FC78C3" w:rsidRPr="00890483" w:rsidRDefault="00FC78C3" w:rsidP="00581395">
            <w:pPr>
              <w:jc w:val="both"/>
            </w:pPr>
            <w:r w:rsidRPr="00890483">
              <w:t xml:space="preserve">povinný </w:t>
            </w:r>
            <w:r w:rsidR="006E6382">
              <w:t xml:space="preserve"> </w:t>
            </w:r>
          </w:p>
        </w:tc>
        <w:tc>
          <w:tcPr>
            <w:tcW w:w="2695" w:type="dxa"/>
            <w:gridSpan w:val="2"/>
            <w:shd w:val="clear" w:color="auto" w:fill="F7CAAC"/>
          </w:tcPr>
          <w:p w:rsidR="00FC78C3" w:rsidRPr="00890483" w:rsidRDefault="00FC78C3" w:rsidP="00581395">
            <w:pPr>
              <w:jc w:val="both"/>
            </w:pPr>
            <w:r w:rsidRPr="00890483">
              <w:rPr>
                <w:b/>
              </w:rPr>
              <w:t>doporučený ročník / semestr</w:t>
            </w:r>
          </w:p>
        </w:tc>
        <w:tc>
          <w:tcPr>
            <w:tcW w:w="668" w:type="dxa"/>
          </w:tcPr>
          <w:p w:rsidR="00FC78C3" w:rsidRPr="00890483" w:rsidRDefault="00FC78C3" w:rsidP="00581395">
            <w:pPr>
              <w:jc w:val="both"/>
            </w:pPr>
            <w:r w:rsidRPr="00890483">
              <w:t>L</w:t>
            </w:r>
          </w:p>
        </w:tc>
      </w:tr>
      <w:tr w:rsidR="00FC78C3" w:rsidTr="00581395">
        <w:tc>
          <w:tcPr>
            <w:tcW w:w="3086" w:type="dxa"/>
            <w:shd w:val="clear" w:color="auto" w:fill="F7CAAC"/>
          </w:tcPr>
          <w:p w:rsidR="00FC78C3" w:rsidRPr="00890483" w:rsidRDefault="00FC78C3" w:rsidP="00581395">
            <w:pPr>
              <w:jc w:val="both"/>
              <w:rPr>
                <w:b/>
              </w:rPr>
            </w:pPr>
            <w:r w:rsidRPr="00890483">
              <w:rPr>
                <w:b/>
              </w:rPr>
              <w:t>Rozsah studijního předmětu</w:t>
            </w:r>
          </w:p>
        </w:tc>
        <w:tc>
          <w:tcPr>
            <w:tcW w:w="1701" w:type="dxa"/>
            <w:gridSpan w:val="2"/>
          </w:tcPr>
          <w:p w:rsidR="00FC78C3" w:rsidRPr="00890483" w:rsidRDefault="00FC78C3" w:rsidP="00581395">
            <w:pPr>
              <w:jc w:val="both"/>
            </w:pPr>
            <w:r w:rsidRPr="00890483">
              <w:t>26s</w:t>
            </w:r>
          </w:p>
        </w:tc>
        <w:tc>
          <w:tcPr>
            <w:tcW w:w="889" w:type="dxa"/>
            <w:shd w:val="clear" w:color="auto" w:fill="F7CAAC"/>
          </w:tcPr>
          <w:p w:rsidR="00FC78C3" w:rsidRPr="00890483" w:rsidRDefault="00FC78C3" w:rsidP="00581395">
            <w:pPr>
              <w:jc w:val="both"/>
              <w:rPr>
                <w:b/>
              </w:rPr>
            </w:pPr>
            <w:r w:rsidRPr="00890483">
              <w:rPr>
                <w:b/>
              </w:rPr>
              <w:t xml:space="preserve">hod. </w:t>
            </w:r>
          </w:p>
        </w:tc>
        <w:tc>
          <w:tcPr>
            <w:tcW w:w="816" w:type="dxa"/>
          </w:tcPr>
          <w:p w:rsidR="00FC78C3" w:rsidRPr="00890483" w:rsidRDefault="00FC78C3" w:rsidP="00581395">
            <w:pPr>
              <w:jc w:val="both"/>
            </w:pPr>
            <w:r w:rsidRPr="00890483">
              <w:t>26</w:t>
            </w:r>
          </w:p>
        </w:tc>
        <w:tc>
          <w:tcPr>
            <w:tcW w:w="2156" w:type="dxa"/>
            <w:shd w:val="clear" w:color="auto" w:fill="F7CAAC"/>
          </w:tcPr>
          <w:p w:rsidR="00FC78C3" w:rsidRPr="00890483" w:rsidRDefault="00FC78C3" w:rsidP="00581395">
            <w:pPr>
              <w:jc w:val="both"/>
              <w:rPr>
                <w:b/>
              </w:rPr>
            </w:pPr>
            <w:r w:rsidRPr="00890483">
              <w:rPr>
                <w:b/>
              </w:rPr>
              <w:t>kreditů</w:t>
            </w:r>
          </w:p>
        </w:tc>
        <w:tc>
          <w:tcPr>
            <w:tcW w:w="1207" w:type="dxa"/>
            <w:gridSpan w:val="2"/>
          </w:tcPr>
          <w:p w:rsidR="00FC78C3" w:rsidRPr="00890483" w:rsidRDefault="00FC78C3" w:rsidP="00581395">
            <w:pPr>
              <w:jc w:val="both"/>
            </w:pPr>
            <w:r w:rsidRPr="00890483">
              <w:t>3</w:t>
            </w:r>
          </w:p>
        </w:tc>
      </w:tr>
      <w:tr w:rsidR="00FC78C3" w:rsidTr="00581395">
        <w:tc>
          <w:tcPr>
            <w:tcW w:w="3086" w:type="dxa"/>
            <w:shd w:val="clear" w:color="auto" w:fill="F7CAAC"/>
          </w:tcPr>
          <w:p w:rsidR="00FC78C3" w:rsidRPr="00890483" w:rsidRDefault="00FC78C3" w:rsidP="00581395">
            <w:pPr>
              <w:jc w:val="both"/>
              <w:rPr>
                <w:b/>
              </w:rPr>
            </w:pPr>
            <w:r w:rsidRPr="00890483">
              <w:rPr>
                <w:b/>
              </w:rPr>
              <w:t>Prerekvizity, korekvizity, ekvivalence</w:t>
            </w:r>
          </w:p>
        </w:tc>
        <w:tc>
          <w:tcPr>
            <w:tcW w:w="6769" w:type="dxa"/>
            <w:gridSpan w:val="7"/>
          </w:tcPr>
          <w:p w:rsidR="00FC78C3" w:rsidRPr="00890483" w:rsidRDefault="00FC78C3" w:rsidP="00581395">
            <w:pPr>
              <w:jc w:val="both"/>
            </w:pPr>
          </w:p>
        </w:tc>
      </w:tr>
      <w:tr w:rsidR="00FC78C3" w:rsidTr="00581395">
        <w:tc>
          <w:tcPr>
            <w:tcW w:w="3086" w:type="dxa"/>
            <w:shd w:val="clear" w:color="auto" w:fill="F7CAAC"/>
          </w:tcPr>
          <w:p w:rsidR="00FC78C3" w:rsidRPr="00890483" w:rsidRDefault="00FC78C3" w:rsidP="00581395">
            <w:pPr>
              <w:jc w:val="both"/>
              <w:rPr>
                <w:b/>
              </w:rPr>
            </w:pPr>
            <w:r w:rsidRPr="00890483">
              <w:rPr>
                <w:b/>
              </w:rPr>
              <w:t>Způsob ověření studijních výsledků</w:t>
            </w:r>
          </w:p>
        </w:tc>
        <w:tc>
          <w:tcPr>
            <w:tcW w:w="3406" w:type="dxa"/>
            <w:gridSpan w:val="4"/>
          </w:tcPr>
          <w:p w:rsidR="00FC78C3" w:rsidRPr="00890483" w:rsidRDefault="00FC78C3" w:rsidP="00581395">
            <w:pPr>
              <w:jc w:val="both"/>
            </w:pPr>
            <w:r w:rsidRPr="00890483">
              <w:t>zápočet</w:t>
            </w:r>
          </w:p>
        </w:tc>
        <w:tc>
          <w:tcPr>
            <w:tcW w:w="2156" w:type="dxa"/>
            <w:shd w:val="clear" w:color="auto" w:fill="F7CAAC"/>
          </w:tcPr>
          <w:p w:rsidR="00FC78C3" w:rsidRPr="00890483" w:rsidRDefault="00FC78C3" w:rsidP="00581395">
            <w:pPr>
              <w:jc w:val="both"/>
              <w:rPr>
                <w:b/>
              </w:rPr>
            </w:pPr>
            <w:r w:rsidRPr="00890483">
              <w:rPr>
                <w:b/>
              </w:rPr>
              <w:t>Forma výuky</w:t>
            </w:r>
          </w:p>
        </w:tc>
        <w:tc>
          <w:tcPr>
            <w:tcW w:w="1207" w:type="dxa"/>
            <w:gridSpan w:val="2"/>
          </w:tcPr>
          <w:p w:rsidR="00FC78C3" w:rsidRPr="00890483" w:rsidRDefault="00FC78C3" w:rsidP="00581395">
            <w:pPr>
              <w:jc w:val="both"/>
            </w:pPr>
            <w:r w:rsidRPr="00890483">
              <w:t>seminář</w:t>
            </w:r>
          </w:p>
        </w:tc>
      </w:tr>
      <w:tr w:rsidR="00FC78C3" w:rsidTr="00581395">
        <w:tc>
          <w:tcPr>
            <w:tcW w:w="3086" w:type="dxa"/>
            <w:shd w:val="clear" w:color="auto" w:fill="F7CAAC"/>
          </w:tcPr>
          <w:p w:rsidR="00FC78C3" w:rsidRPr="00890483" w:rsidRDefault="00FC78C3" w:rsidP="00581395">
            <w:pPr>
              <w:jc w:val="both"/>
              <w:rPr>
                <w:b/>
              </w:rPr>
            </w:pPr>
            <w:r w:rsidRPr="00890483">
              <w:rPr>
                <w:b/>
              </w:rPr>
              <w:t>Forma způsobu ověření studijních výsledků a další požadavky na studenta</w:t>
            </w:r>
          </w:p>
        </w:tc>
        <w:tc>
          <w:tcPr>
            <w:tcW w:w="6769" w:type="dxa"/>
            <w:gridSpan w:val="7"/>
            <w:tcBorders>
              <w:bottom w:val="nil"/>
            </w:tcBorders>
          </w:tcPr>
          <w:p w:rsidR="00FC78C3" w:rsidRDefault="00FC78C3" w:rsidP="00581395">
            <w:pPr>
              <w:jc w:val="both"/>
            </w:pPr>
            <w:r w:rsidRPr="00890483">
              <w:t>Způsob zakončení předmětu – zápočet</w:t>
            </w:r>
          </w:p>
          <w:p w:rsidR="00FC78C3" w:rsidRDefault="00FC78C3" w:rsidP="00581395">
            <w:pPr>
              <w:jc w:val="both"/>
            </w:pPr>
            <w:r>
              <w:t xml:space="preserve">Požadavky k zápočtu: </w:t>
            </w:r>
            <w:r w:rsidRPr="00890483">
              <w:t>70% aktivní účast ve vyučování. Každý týden studenti doplní cvičení v příslušném pracovním listu. Během každé lekce jsou diskutovány informace v pracovním listu. (30% celkového hodnocení</w:t>
            </w:r>
            <w:r>
              <w:t xml:space="preserve"> </w:t>
            </w:r>
            <w:r w:rsidRPr="00890483">
              <w:t>na základě aktivní účasti)</w:t>
            </w:r>
            <w:r>
              <w:t>.</w:t>
            </w:r>
          </w:p>
          <w:p w:rsidR="00FC78C3" w:rsidRDefault="00FC78C3" w:rsidP="00581395">
            <w:pPr>
              <w:jc w:val="both"/>
            </w:pPr>
            <w:r w:rsidRPr="00890483">
              <w:t>4 písemné úkoly v průběhu semestru se budou shromažďovat pro vyhodnocení. Vhodný styl s přesnou gramatikou a slovní zásobou budou primárními kritérii pro vyhodnoc</w:t>
            </w:r>
            <w:r>
              <w:t xml:space="preserve">ení. (70% celkového hodnocení) </w:t>
            </w:r>
          </w:p>
          <w:p w:rsidR="00FC78C3" w:rsidRPr="00890483" w:rsidRDefault="00FC78C3" w:rsidP="00581395">
            <w:pPr>
              <w:jc w:val="both"/>
            </w:pPr>
            <w:r w:rsidRPr="00890483">
              <w:t xml:space="preserve">- Životopis </w:t>
            </w:r>
          </w:p>
          <w:p w:rsidR="00FC78C3" w:rsidRPr="00890483" w:rsidRDefault="00FC78C3" w:rsidP="00581395">
            <w:r w:rsidRPr="00890483">
              <w:t>- Interní zpráva</w:t>
            </w:r>
            <w:r w:rsidRPr="00890483">
              <w:br/>
              <w:t xml:space="preserve">- Obchodní návrh </w:t>
            </w:r>
            <w:r w:rsidRPr="00890483">
              <w:br/>
              <w:t>- Formální koordinační dohoda / schvalovací dopis</w:t>
            </w:r>
          </w:p>
        </w:tc>
      </w:tr>
      <w:tr w:rsidR="00FC78C3" w:rsidTr="00581395">
        <w:trPr>
          <w:trHeight w:val="92"/>
        </w:trPr>
        <w:tc>
          <w:tcPr>
            <w:tcW w:w="9855" w:type="dxa"/>
            <w:gridSpan w:val="8"/>
            <w:tcBorders>
              <w:top w:val="nil"/>
            </w:tcBorders>
          </w:tcPr>
          <w:p w:rsidR="00FC78C3" w:rsidRPr="00890483" w:rsidRDefault="00FC78C3" w:rsidP="00581395">
            <w:pPr>
              <w:jc w:val="both"/>
            </w:pPr>
          </w:p>
        </w:tc>
      </w:tr>
      <w:tr w:rsidR="00FC78C3" w:rsidTr="00581395">
        <w:trPr>
          <w:trHeight w:val="197"/>
        </w:trPr>
        <w:tc>
          <w:tcPr>
            <w:tcW w:w="3086" w:type="dxa"/>
            <w:tcBorders>
              <w:top w:val="nil"/>
            </w:tcBorders>
            <w:shd w:val="clear" w:color="auto" w:fill="F7CAAC"/>
          </w:tcPr>
          <w:p w:rsidR="00FC78C3" w:rsidRPr="00890483" w:rsidRDefault="00FC78C3" w:rsidP="00581395">
            <w:pPr>
              <w:jc w:val="both"/>
              <w:rPr>
                <w:b/>
              </w:rPr>
            </w:pPr>
            <w:r w:rsidRPr="00890483">
              <w:rPr>
                <w:b/>
              </w:rPr>
              <w:t>Garant předmětu</w:t>
            </w:r>
          </w:p>
        </w:tc>
        <w:tc>
          <w:tcPr>
            <w:tcW w:w="6769" w:type="dxa"/>
            <w:gridSpan w:val="7"/>
            <w:tcBorders>
              <w:top w:val="nil"/>
            </w:tcBorders>
          </w:tcPr>
          <w:p w:rsidR="00FC78C3" w:rsidRPr="00890483" w:rsidRDefault="00FC78C3" w:rsidP="00581395">
            <w:r w:rsidRPr="00890483">
              <w:t>Daniel Paul Sampey, MFA</w:t>
            </w:r>
          </w:p>
        </w:tc>
      </w:tr>
      <w:tr w:rsidR="00FC78C3" w:rsidTr="00581395">
        <w:trPr>
          <w:trHeight w:val="243"/>
        </w:trPr>
        <w:tc>
          <w:tcPr>
            <w:tcW w:w="3086" w:type="dxa"/>
            <w:tcBorders>
              <w:top w:val="nil"/>
            </w:tcBorders>
            <w:shd w:val="clear" w:color="auto" w:fill="F7CAAC"/>
          </w:tcPr>
          <w:p w:rsidR="00FC78C3" w:rsidRPr="00890483" w:rsidRDefault="00FC78C3" w:rsidP="00581395">
            <w:pPr>
              <w:jc w:val="both"/>
              <w:rPr>
                <w:b/>
              </w:rPr>
            </w:pPr>
            <w:r w:rsidRPr="00890483">
              <w:rPr>
                <w:b/>
              </w:rPr>
              <w:t>Zapojení garanta do výuky předmětu</w:t>
            </w:r>
          </w:p>
        </w:tc>
        <w:tc>
          <w:tcPr>
            <w:tcW w:w="6769" w:type="dxa"/>
            <w:gridSpan w:val="7"/>
            <w:tcBorders>
              <w:top w:val="nil"/>
            </w:tcBorders>
          </w:tcPr>
          <w:p w:rsidR="00FC78C3" w:rsidRPr="00890483"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890483" w:rsidRDefault="00FC78C3" w:rsidP="00581395">
            <w:pPr>
              <w:jc w:val="both"/>
              <w:rPr>
                <w:b/>
              </w:rPr>
            </w:pPr>
            <w:r w:rsidRPr="00890483">
              <w:rPr>
                <w:b/>
              </w:rPr>
              <w:t>Vyučující</w:t>
            </w:r>
          </w:p>
        </w:tc>
        <w:tc>
          <w:tcPr>
            <w:tcW w:w="6769" w:type="dxa"/>
            <w:gridSpan w:val="7"/>
            <w:tcBorders>
              <w:bottom w:val="nil"/>
            </w:tcBorders>
          </w:tcPr>
          <w:p w:rsidR="00FC78C3" w:rsidRPr="00890483" w:rsidRDefault="00FC78C3" w:rsidP="00581395">
            <w:pPr>
              <w:jc w:val="both"/>
            </w:pPr>
            <w:r w:rsidRPr="00890483">
              <w:t>Daniel Paul Sampey, MFA</w:t>
            </w:r>
            <w:r>
              <w:t xml:space="preserve"> -</w:t>
            </w:r>
            <w:r w:rsidRPr="008271D7">
              <w:t xml:space="preserve"> </w:t>
            </w:r>
            <w:r>
              <w:t>semináře (100%)</w:t>
            </w:r>
          </w:p>
        </w:tc>
      </w:tr>
      <w:tr w:rsidR="00FC78C3" w:rsidTr="00581395">
        <w:trPr>
          <w:trHeight w:val="64"/>
        </w:trPr>
        <w:tc>
          <w:tcPr>
            <w:tcW w:w="9855" w:type="dxa"/>
            <w:gridSpan w:val="8"/>
            <w:tcBorders>
              <w:top w:val="nil"/>
            </w:tcBorders>
          </w:tcPr>
          <w:p w:rsidR="00FC78C3" w:rsidRPr="00890483" w:rsidRDefault="00FC78C3" w:rsidP="00581395">
            <w:pPr>
              <w:jc w:val="both"/>
            </w:pPr>
          </w:p>
        </w:tc>
      </w:tr>
      <w:tr w:rsidR="00FC78C3" w:rsidTr="00581395">
        <w:tc>
          <w:tcPr>
            <w:tcW w:w="3086" w:type="dxa"/>
            <w:shd w:val="clear" w:color="auto" w:fill="F7CAAC"/>
          </w:tcPr>
          <w:p w:rsidR="00FC78C3" w:rsidRPr="00890483" w:rsidRDefault="00FC78C3" w:rsidP="00581395">
            <w:pPr>
              <w:jc w:val="both"/>
              <w:rPr>
                <w:b/>
              </w:rPr>
            </w:pPr>
            <w:r w:rsidRPr="00890483">
              <w:rPr>
                <w:b/>
              </w:rPr>
              <w:t>Stručná anotace předmětu</w:t>
            </w:r>
          </w:p>
        </w:tc>
        <w:tc>
          <w:tcPr>
            <w:tcW w:w="6769" w:type="dxa"/>
            <w:gridSpan w:val="7"/>
            <w:tcBorders>
              <w:bottom w:val="nil"/>
            </w:tcBorders>
          </w:tcPr>
          <w:p w:rsidR="00FC78C3" w:rsidRPr="00890483" w:rsidRDefault="00FC78C3" w:rsidP="00581395">
            <w:pPr>
              <w:jc w:val="both"/>
            </w:pPr>
          </w:p>
        </w:tc>
      </w:tr>
      <w:tr w:rsidR="00FC78C3" w:rsidTr="001C7A68">
        <w:trPr>
          <w:trHeight w:val="3532"/>
        </w:trPr>
        <w:tc>
          <w:tcPr>
            <w:tcW w:w="9855" w:type="dxa"/>
            <w:gridSpan w:val="8"/>
            <w:tcBorders>
              <w:top w:val="nil"/>
              <w:bottom w:val="single" w:sz="12" w:space="0" w:color="auto"/>
            </w:tcBorders>
          </w:tcPr>
          <w:p w:rsidR="00FC78C3" w:rsidRPr="00890483" w:rsidRDefault="00FC78C3" w:rsidP="00581395">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w:t>
            </w:r>
            <w:r>
              <w:t>slovní zásobu a styl vzhledem k</w:t>
            </w:r>
            <w:r w:rsidRPr="00890483">
              <w:t xml:space="preserve"> </w:t>
            </w:r>
            <w:r w:rsidRPr="00890483">
              <w:rPr>
                <w:rStyle w:val="shorttext"/>
              </w:rPr>
              <w:t>různé</w:t>
            </w:r>
            <w:r w:rsidRPr="00890483">
              <w:t>mu žánru obchodní korespondence. Výuka probíhá v angličtině.</w:t>
            </w:r>
          </w:p>
          <w:p w:rsidR="00FC78C3" w:rsidRPr="00890483" w:rsidRDefault="00FC78C3" w:rsidP="00726145">
            <w:pPr>
              <w:pStyle w:val="Odstavecseseznamem"/>
              <w:numPr>
                <w:ilvl w:val="0"/>
                <w:numId w:val="9"/>
              </w:numPr>
              <w:ind w:left="247" w:hanging="247"/>
            </w:pPr>
            <w:r w:rsidRPr="00890483">
              <w:t xml:space="preserve">Formální i neformální styly </w:t>
            </w:r>
          </w:p>
          <w:p w:rsidR="00FC78C3" w:rsidRPr="00890483" w:rsidRDefault="00FC78C3" w:rsidP="00726145">
            <w:pPr>
              <w:pStyle w:val="Odstavecseseznamem"/>
              <w:numPr>
                <w:ilvl w:val="0"/>
                <w:numId w:val="9"/>
              </w:numPr>
              <w:ind w:left="247" w:hanging="247"/>
            </w:pPr>
            <w:r w:rsidRPr="00890483">
              <w:t xml:space="preserve">Zápis z porady </w:t>
            </w:r>
          </w:p>
          <w:p w:rsidR="00FC78C3" w:rsidRPr="00890483" w:rsidRDefault="00FC78C3" w:rsidP="00726145">
            <w:pPr>
              <w:pStyle w:val="Odstavecseseznamem"/>
              <w:numPr>
                <w:ilvl w:val="0"/>
                <w:numId w:val="9"/>
              </w:numPr>
              <w:ind w:left="247" w:hanging="247"/>
            </w:pPr>
            <w:r w:rsidRPr="00890483">
              <w:t xml:space="preserve">Životopis </w:t>
            </w:r>
          </w:p>
          <w:p w:rsidR="00FC78C3" w:rsidRPr="00890483" w:rsidRDefault="00FC78C3" w:rsidP="00726145">
            <w:pPr>
              <w:pStyle w:val="Odstavecseseznamem"/>
              <w:numPr>
                <w:ilvl w:val="0"/>
                <w:numId w:val="9"/>
              </w:numPr>
              <w:ind w:left="247" w:hanging="247"/>
            </w:pPr>
            <w:r w:rsidRPr="00890483">
              <w:t xml:space="preserve">Interní zpráva </w:t>
            </w:r>
          </w:p>
          <w:p w:rsidR="00FC78C3" w:rsidRPr="00890483" w:rsidRDefault="00FC78C3" w:rsidP="00726145">
            <w:pPr>
              <w:pStyle w:val="Odstavecseseznamem"/>
              <w:numPr>
                <w:ilvl w:val="0"/>
                <w:numId w:val="9"/>
              </w:numPr>
              <w:ind w:left="247" w:hanging="247"/>
            </w:pPr>
            <w:r w:rsidRPr="00890483">
              <w:t xml:space="preserve">Prohlášení o misi </w:t>
            </w:r>
          </w:p>
          <w:p w:rsidR="00FC78C3" w:rsidRPr="00890483" w:rsidRDefault="00FC78C3" w:rsidP="00726145">
            <w:pPr>
              <w:pStyle w:val="Odstavecseseznamem"/>
              <w:numPr>
                <w:ilvl w:val="0"/>
                <w:numId w:val="9"/>
              </w:numPr>
              <w:ind w:left="247" w:hanging="247"/>
            </w:pPr>
            <w:r w:rsidRPr="00890483">
              <w:t xml:space="preserve">Styl e-mailů </w:t>
            </w:r>
          </w:p>
          <w:p w:rsidR="00FC78C3" w:rsidRPr="00890483" w:rsidRDefault="00FC78C3" w:rsidP="00726145">
            <w:pPr>
              <w:pStyle w:val="Odstavecseseznamem"/>
              <w:numPr>
                <w:ilvl w:val="0"/>
                <w:numId w:val="9"/>
              </w:numPr>
              <w:ind w:left="247" w:hanging="247"/>
            </w:pPr>
            <w:r w:rsidRPr="00890483">
              <w:t xml:space="preserve">Formální koordinační dohoda / schvalovací dopis </w:t>
            </w:r>
          </w:p>
          <w:p w:rsidR="00FC78C3" w:rsidRPr="00890483" w:rsidRDefault="00FC78C3" w:rsidP="00726145">
            <w:pPr>
              <w:pStyle w:val="Odstavecseseznamem"/>
              <w:numPr>
                <w:ilvl w:val="0"/>
                <w:numId w:val="9"/>
              </w:numPr>
              <w:ind w:left="247" w:hanging="247"/>
            </w:pPr>
            <w:r w:rsidRPr="00890483">
              <w:t xml:space="preserve">E-maily klientům </w:t>
            </w:r>
          </w:p>
          <w:p w:rsidR="00FC78C3" w:rsidRPr="00890483" w:rsidRDefault="00FC78C3" w:rsidP="00726145">
            <w:pPr>
              <w:pStyle w:val="Odstavecseseznamem"/>
              <w:numPr>
                <w:ilvl w:val="0"/>
                <w:numId w:val="9"/>
              </w:numPr>
              <w:ind w:left="247" w:hanging="247"/>
            </w:pPr>
            <w:r w:rsidRPr="00890483">
              <w:t xml:space="preserve">Obchodní návrh </w:t>
            </w:r>
          </w:p>
          <w:p w:rsidR="00FC78C3" w:rsidRPr="00890483" w:rsidRDefault="00FC78C3" w:rsidP="00726145">
            <w:pPr>
              <w:pStyle w:val="Odstavecseseznamem"/>
              <w:numPr>
                <w:ilvl w:val="0"/>
                <w:numId w:val="9"/>
              </w:numPr>
              <w:ind w:left="247" w:hanging="247"/>
            </w:pPr>
            <w:r w:rsidRPr="00890483">
              <w:t xml:space="preserve">Finanční zpráva </w:t>
            </w:r>
          </w:p>
          <w:p w:rsidR="00FC78C3" w:rsidRPr="00890483" w:rsidRDefault="00FC78C3" w:rsidP="00581395">
            <w:pPr>
              <w:jc w:val="both"/>
            </w:pPr>
            <w:r w:rsidRPr="00890483">
              <w:t>Na seminářích budou probírány konkrétní texty.</w:t>
            </w:r>
          </w:p>
        </w:tc>
      </w:tr>
      <w:tr w:rsidR="00FC78C3" w:rsidTr="00581395">
        <w:trPr>
          <w:trHeight w:val="265"/>
        </w:trPr>
        <w:tc>
          <w:tcPr>
            <w:tcW w:w="3653" w:type="dxa"/>
            <w:gridSpan w:val="2"/>
            <w:tcBorders>
              <w:top w:val="nil"/>
            </w:tcBorders>
            <w:shd w:val="clear" w:color="auto" w:fill="F7CAAC"/>
          </w:tcPr>
          <w:p w:rsidR="00FC78C3" w:rsidRPr="00890483" w:rsidRDefault="00FC78C3" w:rsidP="00581395">
            <w:pPr>
              <w:jc w:val="both"/>
            </w:pPr>
            <w:r w:rsidRPr="00890483">
              <w:rPr>
                <w:b/>
              </w:rPr>
              <w:t>Studijní literatura a studijní pomůcky</w:t>
            </w:r>
          </w:p>
        </w:tc>
        <w:tc>
          <w:tcPr>
            <w:tcW w:w="6202" w:type="dxa"/>
            <w:gridSpan w:val="6"/>
            <w:tcBorders>
              <w:top w:val="nil"/>
              <w:bottom w:val="nil"/>
            </w:tcBorders>
          </w:tcPr>
          <w:p w:rsidR="00FC78C3" w:rsidRPr="00890483" w:rsidRDefault="00FC78C3" w:rsidP="00581395">
            <w:pPr>
              <w:jc w:val="both"/>
            </w:pPr>
          </w:p>
        </w:tc>
      </w:tr>
      <w:tr w:rsidR="00FC78C3" w:rsidTr="00581395">
        <w:trPr>
          <w:trHeight w:val="1497"/>
        </w:trPr>
        <w:tc>
          <w:tcPr>
            <w:tcW w:w="9855" w:type="dxa"/>
            <w:gridSpan w:val="8"/>
            <w:tcBorders>
              <w:top w:val="nil"/>
            </w:tcBorders>
          </w:tcPr>
          <w:p w:rsidR="00FC78C3" w:rsidRPr="00890483" w:rsidRDefault="00FC78C3" w:rsidP="00581395">
            <w:pPr>
              <w:rPr>
                <w:b/>
              </w:rPr>
            </w:pPr>
            <w:r w:rsidRPr="00890483">
              <w:rPr>
                <w:b/>
              </w:rPr>
              <w:t>Povinná literatura</w:t>
            </w:r>
          </w:p>
          <w:p w:rsidR="00FC78C3" w:rsidRPr="00890483" w:rsidRDefault="00FC78C3" w:rsidP="00581395">
            <w:pPr>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rsidR="00FC78C3" w:rsidRPr="00890483" w:rsidRDefault="00FC78C3" w:rsidP="00581395">
            <w:pPr>
              <w:rPr>
                <w:b/>
                <w:color w:val="000000"/>
              </w:rPr>
            </w:pPr>
            <w:r w:rsidRPr="00890483">
              <w:rPr>
                <w:b/>
                <w:color w:val="000000"/>
              </w:rPr>
              <w:t>Doporučená literatura</w:t>
            </w:r>
          </w:p>
          <w:p w:rsidR="00FC78C3" w:rsidRPr="00890483" w:rsidRDefault="00FC78C3" w:rsidP="00581395">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rsidR="00FC78C3" w:rsidRPr="00890483" w:rsidRDefault="00FC78C3" w:rsidP="00581395">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890483" w:rsidRDefault="00FC78C3" w:rsidP="00581395">
            <w:pPr>
              <w:jc w:val="center"/>
              <w:rPr>
                <w:b/>
              </w:rPr>
            </w:pPr>
            <w:r w:rsidRPr="00890483">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890483" w:rsidRDefault="00FC78C3" w:rsidP="00581395">
            <w:pPr>
              <w:jc w:val="both"/>
            </w:pPr>
            <w:r w:rsidRPr="00890483">
              <w:rPr>
                <w:b/>
              </w:rPr>
              <w:t>Rozsah konzultací (soustředění)</w:t>
            </w:r>
          </w:p>
        </w:tc>
        <w:tc>
          <w:tcPr>
            <w:tcW w:w="889" w:type="dxa"/>
            <w:tcBorders>
              <w:top w:val="single" w:sz="2" w:space="0" w:color="auto"/>
            </w:tcBorders>
          </w:tcPr>
          <w:p w:rsidR="00FC78C3" w:rsidRPr="00890483" w:rsidRDefault="00FC78C3" w:rsidP="00581395">
            <w:pPr>
              <w:jc w:val="both"/>
            </w:pPr>
          </w:p>
        </w:tc>
        <w:tc>
          <w:tcPr>
            <w:tcW w:w="4179" w:type="dxa"/>
            <w:gridSpan w:val="4"/>
            <w:tcBorders>
              <w:top w:val="single" w:sz="2" w:space="0" w:color="auto"/>
            </w:tcBorders>
            <w:shd w:val="clear" w:color="auto" w:fill="F7CAAC"/>
          </w:tcPr>
          <w:p w:rsidR="00FC78C3" w:rsidRPr="00890483" w:rsidRDefault="00FC78C3" w:rsidP="00581395">
            <w:pPr>
              <w:jc w:val="both"/>
              <w:rPr>
                <w:b/>
              </w:rPr>
            </w:pPr>
            <w:r w:rsidRPr="00890483">
              <w:rPr>
                <w:b/>
              </w:rPr>
              <w:t xml:space="preserve">hodin </w:t>
            </w:r>
          </w:p>
        </w:tc>
      </w:tr>
      <w:tr w:rsidR="00FC78C3" w:rsidTr="00581395">
        <w:tc>
          <w:tcPr>
            <w:tcW w:w="9855" w:type="dxa"/>
            <w:gridSpan w:val="8"/>
            <w:shd w:val="clear" w:color="auto" w:fill="F7CAAC"/>
          </w:tcPr>
          <w:p w:rsidR="00FC78C3" w:rsidRPr="00890483" w:rsidRDefault="00FC78C3" w:rsidP="00581395">
            <w:pPr>
              <w:jc w:val="both"/>
              <w:rPr>
                <w:b/>
              </w:rPr>
            </w:pPr>
            <w:r w:rsidRPr="00890483">
              <w:rPr>
                <w:b/>
              </w:rPr>
              <w:t>Informace o způsobu kontaktu s vyučujícím</w:t>
            </w:r>
          </w:p>
        </w:tc>
      </w:tr>
      <w:tr w:rsidR="00FC78C3" w:rsidTr="00581395">
        <w:trPr>
          <w:trHeight w:val="553"/>
        </w:trPr>
        <w:tc>
          <w:tcPr>
            <w:tcW w:w="9855" w:type="dxa"/>
            <w:gridSpan w:val="8"/>
          </w:tcPr>
          <w:p w:rsidR="00FC78C3" w:rsidRPr="00890483"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FF170D" w:rsidP="00C73909">
            <w:pPr>
              <w:jc w:val="both"/>
            </w:pPr>
            <w:r w:rsidRPr="00890483">
              <w:t>Ruština 1</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 xml:space="preserve">povinný </w:t>
            </w:r>
            <w:r w:rsidR="006E6382">
              <w:t xml:space="preserve"> </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Z</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Pr="00890483" w:rsidRDefault="00FF170D" w:rsidP="00C73909">
            <w:pPr>
              <w:jc w:val="both"/>
            </w:pPr>
            <w:r w:rsidRPr="00890483">
              <w:t>Způsob zakončení předmětu – zápočet</w:t>
            </w:r>
          </w:p>
          <w:p w:rsidR="00FF170D" w:rsidRPr="00890483" w:rsidRDefault="00FF170D" w:rsidP="008F4558">
            <w:pPr>
              <w:jc w:val="both"/>
            </w:pPr>
            <w:r w:rsidRPr="00890483">
              <w:t>Požadavky k zápočtu:</w:t>
            </w:r>
            <w:r w:rsidR="008F4558">
              <w:t xml:space="preserve"> </w:t>
            </w:r>
            <w:r w:rsidRPr="00890483">
              <w:t>80% aktivní účast na seminářích.</w:t>
            </w:r>
            <w:r w:rsidR="008F4558">
              <w:t xml:space="preserve"> </w:t>
            </w:r>
            <w:r w:rsidRPr="00890483">
              <w:t>Písemný test s maximálním možným počtem dosažitelných bodů 100 musí být napsán alespoň na 60 %.</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RPr="009A4AD5"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nil"/>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245E65" w:rsidP="00C73909">
            <w:pPr>
              <w:jc w:val="both"/>
            </w:pPr>
            <w:r w:rsidRPr="00890483">
              <w:rPr>
                <w:bCs/>
              </w:rPr>
              <w:t>Mgr. Magda Zálešáková</w:t>
            </w:r>
            <w:r w:rsidRPr="00890483" w:rsidDel="00245E65">
              <w:rPr>
                <w:bCs/>
              </w:rPr>
              <w:t xml:space="preserve"> </w:t>
            </w:r>
            <w:r w:rsidR="00FF170D" w:rsidRPr="008271D7">
              <w:t xml:space="preserve">– </w:t>
            </w:r>
            <w:r w:rsidR="00FF170D">
              <w:t>semináře (100%)</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4605"/>
        </w:trPr>
        <w:tc>
          <w:tcPr>
            <w:tcW w:w="9855" w:type="dxa"/>
            <w:gridSpan w:val="8"/>
            <w:tcBorders>
              <w:top w:val="nil"/>
              <w:bottom w:val="single" w:sz="12" w:space="0" w:color="auto"/>
            </w:tcBorders>
          </w:tcPr>
          <w:p w:rsidR="00FF170D" w:rsidRPr="00890483" w:rsidRDefault="00FF170D" w:rsidP="00C73909">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rsidR="001C7A68" w:rsidRDefault="001C7A68" w:rsidP="00BF289D">
            <w:pPr>
              <w:pStyle w:val="Odstavecseseznamem"/>
              <w:numPr>
                <w:ilvl w:val="0"/>
                <w:numId w:val="10"/>
              </w:numPr>
              <w:ind w:left="247" w:hanging="247"/>
            </w:pPr>
            <w:r>
              <w:t>Úvodní fonetický kurz</w:t>
            </w:r>
          </w:p>
          <w:p w:rsidR="00FF170D" w:rsidRPr="00890483" w:rsidRDefault="001C7A68" w:rsidP="00BF289D">
            <w:pPr>
              <w:pStyle w:val="Odstavecseseznamem"/>
              <w:numPr>
                <w:ilvl w:val="0"/>
                <w:numId w:val="10"/>
              </w:numPr>
              <w:ind w:left="247" w:hanging="247"/>
            </w:pPr>
            <w:r>
              <w:t>Rodina, kolegové</w:t>
            </w:r>
          </w:p>
          <w:p w:rsidR="00FF170D" w:rsidRPr="00890483" w:rsidRDefault="00FF170D" w:rsidP="00726145">
            <w:pPr>
              <w:pStyle w:val="Odstavecseseznamem"/>
              <w:numPr>
                <w:ilvl w:val="0"/>
                <w:numId w:val="10"/>
              </w:numPr>
              <w:ind w:left="247" w:hanging="247"/>
            </w:pPr>
            <w:r w:rsidRPr="00890483">
              <w:t>Orientace ve městě, seznám</w:t>
            </w:r>
            <w:r w:rsidR="001C7A68">
              <w:t>ení, v restauraci</w:t>
            </w:r>
          </w:p>
          <w:p w:rsidR="00FF170D" w:rsidRPr="00890483" w:rsidRDefault="001C7A68" w:rsidP="00726145">
            <w:pPr>
              <w:pStyle w:val="Odstavecseseznamem"/>
              <w:numPr>
                <w:ilvl w:val="0"/>
                <w:numId w:val="10"/>
              </w:numPr>
              <w:ind w:left="247" w:hanging="247"/>
            </w:pPr>
            <w:r>
              <w:t>Denní rutina, pasová kontrola</w:t>
            </w:r>
          </w:p>
          <w:p w:rsidR="00FF170D" w:rsidRPr="00890483" w:rsidRDefault="00FF170D" w:rsidP="00726145">
            <w:pPr>
              <w:pStyle w:val="Odstavecseseznamem"/>
              <w:numPr>
                <w:ilvl w:val="0"/>
                <w:numId w:val="10"/>
              </w:numPr>
              <w:ind w:left="247" w:hanging="247"/>
            </w:pPr>
            <w:r w:rsidRPr="00890483">
              <w:t>V</w:t>
            </w:r>
            <w:r w:rsidR="001C7A68">
              <w:t> </w:t>
            </w:r>
            <w:r w:rsidRPr="00890483">
              <w:t>obcho</w:t>
            </w:r>
            <w:r w:rsidR="001C7A68">
              <w:t>dě, v práci, práce a odpočinek</w:t>
            </w:r>
          </w:p>
          <w:p w:rsidR="00FF170D" w:rsidRPr="00890483" w:rsidRDefault="001C7A68" w:rsidP="00726145">
            <w:pPr>
              <w:pStyle w:val="Odstavecseseznamem"/>
              <w:numPr>
                <w:ilvl w:val="0"/>
                <w:numId w:val="10"/>
              </w:numPr>
              <w:ind w:left="247" w:hanging="247"/>
            </w:pPr>
            <w:r>
              <w:t>Moje firma</w:t>
            </w:r>
          </w:p>
          <w:p w:rsidR="00FF170D" w:rsidRPr="00890483" w:rsidRDefault="001C7A68" w:rsidP="00726145">
            <w:pPr>
              <w:pStyle w:val="Odstavecseseznamem"/>
              <w:numPr>
                <w:ilvl w:val="0"/>
                <w:numId w:val="10"/>
              </w:numPr>
              <w:ind w:left="247" w:hanging="247"/>
            </w:pPr>
            <w:r>
              <w:t>Počasí a klima</w:t>
            </w:r>
          </w:p>
          <w:p w:rsidR="00FF170D" w:rsidRPr="00890483" w:rsidRDefault="001C7A68" w:rsidP="00726145">
            <w:pPr>
              <w:pStyle w:val="Odstavecseseznamem"/>
              <w:numPr>
                <w:ilvl w:val="0"/>
                <w:numId w:val="10"/>
              </w:numPr>
              <w:ind w:left="247" w:hanging="247"/>
            </w:pPr>
            <w:r>
              <w:t>Národnosti</w:t>
            </w:r>
          </w:p>
          <w:p w:rsidR="00FF170D" w:rsidRPr="00890483" w:rsidRDefault="00FF170D" w:rsidP="00C73909">
            <w:r w:rsidRPr="00890483">
              <w:t>Výstupní kompetence</w:t>
            </w:r>
          </w:p>
          <w:p w:rsidR="00FF170D" w:rsidRPr="00890483" w:rsidRDefault="00FF170D" w:rsidP="00C73909">
            <w:r w:rsidRPr="00890483">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rsidRPr="00890483">
              <w:br/>
              <w:t>Předpokládaná vstupní jazyko</w:t>
            </w:r>
            <w:r>
              <w:t xml:space="preserve">vá kompetence posluchače - A0.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RPr="00DE4D8A" w:rsidTr="00C73909">
        <w:trPr>
          <w:trHeight w:val="125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609"/>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FF170D" w:rsidP="00C73909">
            <w:pPr>
              <w:jc w:val="both"/>
            </w:pPr>
            <w:r w:rsidRPr="00890483">
              <w:t>Ruština 2</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 xml:space="preserve">povinný </w:t>
            </w:r>
            <w:r w:rsidR="006E6382">
              <w:t xml:space="preserve"> </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L</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klasifikovaný 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890483">
              <w:t>Způsob zakončení předmětu – klasifikovaný zápočet.</w:t>
            </w:r>
          </w:p>
          <w:p w:rsidR="00FF170D" w:rsidRPr="00890483" w:rsidRDefault="008F4558" w:rsidP="008F4558">
            <w:pPr>
              <w:jc w:val="both"/>
            </w:pPr>
            <w:r w:rsidRPr="00E2695E">
              <w:t xml:space="preserve">Požadavky k udělení </w:t>
            </w:r>
            <w:r>
              <w:t xml:space="preserve">klasifikovaného </w:t>
            </w:r>
            <w:r w:rsidRPr="00E2695E">
              <w:t>zápočtu:</w:t>
            </w:r>
            <w:r>
              <w:t xml:space="preserve"> </w:t>
            </w:r>
            <w:r w:rsidR="00FF170D" w:rsidRPr="00890483">
              <w:t>80% aktivní účast na seminářích.</w:t>
            </w:r>
            <w:r>
              <w:t xml:space="preserve"> </w:t>
            </w:r>
            <w:r w:rsidR="00FF170D" w:rsidRPr="00890483">
              <w:t>Písemný test s maximálním možným počtem dosažitelných bodů 100 musí být napsán alespoň na 60 %.</w:t>
            </w:r>
          </w:p>
        </w:tc>
      </w:tr>
      <w:tr w:rsidR="00FF170D" w:rsidTr="00C73909">
        <w:tc>
          <w:tcPr>
            <w:tcW w:w="3086" w:type="dxa"/>
            <w:tcBorders>
              <w:right w:val="nil"/>
            </w:tcBorders>
            <w:shd w:val="clear" w:color="auto" w:fill="auto"/>
          </w:tcPr>
          <w:p w:rsidR="00FF170D" w:rsidRPr="00890483" w:rsidRDefault="00FF170D" w:rsidP="00C73909">
            <w:pPr>
              <w:jc w:val="both"/>
              <w:rPr>
                <w:b/>
              </w:rPr>
            </w:pPr>
          </w:p>
        </w:tc>
        <w:tc>
          <w:tcPr>
            <w:tcW w:w="6769" w:type="dxa"/>
            <w:gridSpan w:val="7"/>
            <w:tcBorders>
              <w:top w:val="nil"/>
              <w:left w:val="nil"/>
              <w:bottom w:val="single" w:sz="4" w:space="0" w:color="auto"/>
            </w:tcBorders>
            <w:shd w:val="clear" w:color="auto" w:fill="auto"/>
          </w:tcPr>
          <w:p w:rsidR="00FF170D" w:rsidRPr="00890483" w:rsidRDefault="00FF170D" w:rsidP="00C73909">
            <w:pPr>
              <w:jc w:val="both"/>
            </w:pPr>
          </w:p>
        </w:tc>
      </w:tr>
      <w:tr w:rsidR="00FF170D"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single" w:sz="4" w:space="0" w:color="auto"/>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FF170D">
            <w:pPr>
              <w:jc w:val="both"/>
            </w:pPr>
            <w:r w:rsidRPr="00890483">
              <w:rPr>
                <w:bCs/>
              </w:rPr>
              <w:t xml:space="preserve">Mgr. </w:t>
            </w:r>
            <w:r w:rsidR="00245E65">
              <w:rPr>
                <w:bCs/>
              </w:rPr>
              <w:t>Magda Zálešáková</w:t>
            </w:r>
            <w:r>
              <w:rPr>
                <w:bCs/>
              </w:rPr>
              <w:t xml:space="preserve"> </w:t>
            </w:r>
            <w:r w:rsidRPr="008271D7">
              <w:t xml:space="preserve">– </w:t>
            </w:r>
            <w:r>
              <w:t>semináře (100%)</w:t>
            </w:r>
          </w:p>
        </w:tc>
      </w:tr>
      <w:tr w:rsidR="00FF170D" w:rsidTr="00C73909">
        <w:trPr>
          <w:trHeight w:val="200"/>
        </w:trPr>
        <w:tc>
          <w:tcPr>
            <w:tcW w:w="9855" w:type="dxa"/>
            <w:gridSpan w:val="8"/>
            <w:tcBorders>
              <w:top w:val="nil"/>
            </w:tcBorders>
          </w:tcPr>
          <w:p w:rsidR="00FF170D" w:rsidRPr="00890483" w:rsidRDefault="00FF170D" w:rsidP="00C73909"/>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890483" w:rsidRDefault="00FF170D" w:rsidP="00C73909">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rsidR="00FF170D" w:rsidRPr="00890483" w:rsidRDefault="00FF170D" w:rsidP="00726145">
            <w:pPr>
              <w:pStyle w:val="Odstavecseseznamem"/>
              <w:numPr>
                <w:ilvl w:val="0"/>
                <w:numId w:val="11"/>
              </w:numPr>
              <w:ind w:left="247" w:hanging="247"/>
            </w:pPr>
            <w:r w:rsidRPr="00890483">
              <w:t xml:space="preserve">Rod podstatných jmen. Skloňování podstatných jmen </w:t>
            </w:r>
          </w:p>
          <w:p w:rsidR="00FF170D" w:rsidRPr="00890483" w:rsidRDefault="00FF170D" w:rsidP="00726145">
            <w:pPr>
              <w:pStyle w:val="Odstavecseseznamem"/>
              <w:numPr>
                <w:ilvl w:val="0"/>
                <w:numId w:val="11"/>
              </w:numPr>
              <w:ind w:left="247" w:hanging="247"/>
            </w:pPr>
            <w:r w:rsidRPr="00890483">
              <w:t>C</w:t>
            </w:r>
            <w:r w:rsidR="001C7A68">
              <w:t>estování. Nákupy. Restaurace</w:t>
            </w:r>
          </w:p>
          <w:p w:rsidR="00FF170D" w:rsidRPr="00890483" w:rsidRDefault="001C7A68" w:rsidP="00726145">
            <w:pPr>
              <w:pStyle w:val="Odstavecseseznamem"/>
              <w:numPr>
                <w:ilvl w:val="0"/>
                <w:numId w:val="11"/>
              </w:numPr>
              <w:ind w:left="247" w:hanging="247"/>
            </w:pPr>
            <w:r>
              <w:t>Slovesa I. a II. časování</w:t>
            </w:r>
          </w:p>
          <w:p w:rsidR="00FF170D" w:rsidRPr="00890483" w:rsidRDefault="001C7A68" w:rsidP="00726145">
            <w:pPr>
              <w:pStyle w:val="Odstavecseseznamem"/>
              <w:numPr>
                <w:ilvl w:val="0"/>
                <w:numId w:val="11"/>
              </w:numPr>
              <w:ind w:left="247" w:hanging="247"/>
            </w:pPr>
            <w:r>
              <w:t>Zájmena osobní a přivlastňovací</w:t>
            </w:r>
          </w:p>
          <w:p w:rsidR="00FF170D" w:rsidRPr="00890483" w:rsidRDefault="00FF170D" w:rsidP="00726145">
            <w:pPr>
              <w:pStyle w:val="Odstavecseseznamem"/>
              <w:numPr>
                <w:ilvl w:val="0"/>
                <w:numId w:val="11"/>
              </w:numPr>
              <w:ind w:left="247" w:hanging="247"/>
            </w:pPr>
            <w:r w:rsidRPr="00890483">
              <w:t>Předlo</w:t>
            </w:r>
            <w:r w:rsidR="001C7A68">
              <w:t>žkové vazby odlišné od češtiny</w:t>
            </w:r>
          </w:p>
          <w:p w:rsidR="00FF170D" w:rsidRPr="00890483" w:rsidRDefault="00FF170D" w:rsidP="00726145">
            <w:pPr>
              <w:pStyle w:val="Odstavecseseznamem"/>
              <w:numPr>
                <w:ilvl w:val="0"/>
                <w:numId w:val="11"/>
              </w:numPr>
              <w:ind w:left="247" w:hanging="247"/>
            </w:pPr>
            <w:r w:rsidRPr="00890483">
              <w:t xml:space="preserve">Skloňování podstatných </w:t>
            </w:r>
            <w:r w:rsidR="001C7A68">
              <w:t>jmen. Nesklonná podstatná jména</w:t>
            </w:r>
          </w:p>
          <w:p w:rsidR="00FF170D" w:rsidRPr="00890483" w:rsidRDefault="001C7A68" w:rsidP="00726145">
            <w:pPr>
              <w:pStyle w:val="Odstavecseseznamem"/>
              <w:numPr>
                <w:ilvl w:val="0"/>
                <w:numId w:val="11"/>
              </w:numPr>
              <w:ind w:left="247" w:hanging="247"/>
            </w:pPr>
            <w:r>
              <w:t>Číslovky 0 – 1000</w:t>
            </w:r>
          </w:p>
          <w:p w:rsidR="00FF170D" w:rsidRPr="00890483" w:rsidRDefault="00FF170D" w:rsidP="00C73909">
            <w:r w:rsidRPr="00890483">
              <w:t>Výstupní kompetence</w:t>
            </w:r>
          </w:p>
          <w:p w:rsidR="00FF170D" w:rsidRPr="00890483" w:rsidRDefault="00FF170D" w:rsidP="00C73909">
            <w:pPr>
              <w:jc w:val="both"/>
            </w:pP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Tr="00C73909">
        <w:trPr>
          <w:trHeight w:val="124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jc w:val="cente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400"/>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Španělština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E638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B934FF" w:rsidP="00B934FF">
            <w:pPr>
              <w:jc w:val="both"/>
            </w:pPr>
            <w:r>
              <w:rPr>
                <w:color w:val="000000"/>
                <w:shd w:val="clear" w:color="auto" w:fill="FFFFFF"/>
              </w:rPr>
              <w:t>Požadavky k z</w:t>
            </w:r>
            <w:r w:rsidR="00FF170D"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w:t>
            </w:r>
            <w:r w:rsidR="008F4558">
              <w:rPr>
                <w:color w:val="000000"/>
                <w:shd w:val="clear" w:color="auto" w:fill="FFFFFF"/>
              </w:rPr>
              <w:t xml:space="preserve"> </w:t>
            </w:r>
            <w:r w:rsidR="00FF170D" w:rsidRPr="002401C8">
              <w:rPr>
                <w:color w:val="000000"/>
                <w:shd w:val="clear" w:color="auto" w:fill="FFFFFF"/>
              </w:rPr>
              <w:t>aktivní účast v hodinách, p</w:t>
            </w:r>
            <w:r>
              <w:rPr>
                <w:color w:val="000000"/>
                <w:shd w:val="clear" w:color="auto" w:fill="FFFFFF"/>
              </w:rPr>
              <w:t xml:space="preserve">ovinná účast seminářích min. 80 </w:t>
            </w:r>
            <w:r w:rsidR="00FF170D" w:rsidRPr="002401C8">
              <w:rPr>
                <w:color w:val="000000"/>
                <w:shd w:val="clear" w:color="auto" w:fill="FFFFFF"/>
              </w:rPr>
              <w:t>%, absolvování zápočtového testu s úspěšností min. 60%.</w:t>
            </w:r>
          </w:p>
        </w:tc>
      </w:tr>
      <w:tr w:rsidR="00FF170D" w:rsidTr="00C73909">
        <w:trPr>
          <w:trHeight w:val="108"/>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Mgr. Veronika Pečivová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35"/>
        </w:trPr>
        <w:tc>
          <w:tcPr>
            <w:tcW w:w="9855" w:type="dxa"/>
            <w:gridSpan w:val="8"/>
            <w:tcBorders>
              <w:top w:val="nil"/>
              <w:bottom w:val="single" w:sz="12" w:space="0" w:color="auto"/>
            </w:tcBorders>
          </w:tcPr>
          <w:p w:rsidR="00FF170D" w:rsidRDefault="00FF170D" w:rsidP="00C73909">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726145">
            <w:pPr>
              <w:pStyle w:val="Odstavecseseznamem"/>
              <w:numPr>
                <w:ilvl w:val="0"/>
                <w:numId w:val="12"/>
              </w:numPr>
              <w:ind w:left="247" w:hanging="284"/>
            </w:pPr>
            <w:r w:rsidRPr="002401C8">
              <w:rPr>
                <w:color w:val="000000"/>
                <w:shd w:val="clear" w:color="auto" w:fill="FFFFFF"/>
              </w:rPr>
              <w:t>Pravidla čtení španělských slov </w:t>
            </w:r>
          </w:p>
          <w:p w:rsidR="00FF170D" w:rsidRPr="002401C8" w:rsidRDefault="00FF170D" w:rsidP="00726145">
            <w:pPr>
              <w:pStyle w:val="Odstavecseseznamem"/>
              <w:numPr>
                <w:ilvl w:val="0"/>
                <w:numId w:val="12"/>
              </w:numPr>
              <w:ind w:left="247" w:hanging="284"/>
            </w:pPr>
            <w:r w:rsidRPr="002401C8">
              <w:rPr>
                <w:color w:val="000000"/>
                <w:shd w:val="clear" w:color="auto" w:fill="FFFFFF"/>
              </w:rPr>
              <w:t>Rod přídavných a podstatných jmen</w:t>
            </w:r>
          </w:p>
          <w:p w:rsidR="00FF170D" w:rsidRPr="002401C8" w:rsidRDefault="00FF170D" w:rsidP="00726145">
            <w:pPr>
              <w:pStyle w:val="Odstavecseseznamem"/>
              <w:numPr>
                <w:ilvl w:val="0"/>
                <w:numId w:val="12"/>
              </w:numPr>
              <w:ind w:left="247" w:hanging="284"/>
            </w:pPr>
            <w:r w:rsidRPr="002401C8">
              <w:rPr>
                <w:color w:val="000000"/>
                <w:shd w:val="clear" w:color="auto" w:fill="FFFFFF"/>
              </w:rPr>
              <w:t>Přítomný čas sloves: SER, LLAMARSE, TRABAJAR, VIVIR, ESTAR, TENER</w:t>
            </w:r>
          </w:p>
          <w:p w:rsidR="00FF170D" w:rsidRPr="002401C8" w:rsidRDefault="00FF170D" w:rsidP="00726145">
            <w:pPr>
              <w:pStyle w:val="Odstavecseseznamem"/>
              <w:numPr>
                <w:ilvl w:val="0"/>
                <w:numId w:val="12"/>
              </w:numPr>
              <w:ind w:left="247" w:hanging="284"/>
            </w:pPr>
            <w:r w:rsidRPr="002401C8">
              <w:rPr>
                <w:color w:val="000000"/>
                <w:shd w:val="clear" w:color="auto" w:fill="FFFFFF"/>
              </w:rPr>
              <w:t>Přízvuk</w:t>
            </w:r>
          </w:p>
          <w:p w:rsidR="00FF170D" w:rsidRPr="002401C8" w:rsidRDefault="00FF170D" w:rsidP="00726145">
            <w:pPr>
              <w:pStyle w:val="Odstavecseseznamem"/>
              <w:numPr>
                <w:ilvl w:val="0"/>
                <w:numId w:val="12"/>
              </w:numPr>
              <w:ind w:left="247" w:hanging="284"/>
            </w:pPr>
            <w:r w:rsidRPr="002401C8">
              <w:rPr>
                <w:color w:val="000000"/>
                <w:shd w:val="clear" w:color="auto" w:fill="FFFFFF"/>
              </w:rPr>
              <w:t>Tvoření otázek pomocí: DÓNDE, QUÉ, DE DÓNDE, CÓMO</w:t>
            </w:r>
          </w:p>
          <w:p w:rsidR="00FF170D" w:rsidRPr="002401C8" w:rsidRDefault="00FF170D" w:rsidP="00726145">
            <w:pPr>
              <w:pStyle w:val="Odstavecseseznamem"/>
              <w:numPr>
                <w:ilvl w:val="0"/>
                <w:numId w:val="12"/>
              </w:numPr>
              <w:ind w:left="247" w:hanging="284"/>
            </w:pPr>
            <w:r w:rsidRPr="002401C8">
              <w:rPr>
                <w:color w:val="000000"/>
                <w:shd w:val="clear" w:color="auto" w:fill="FFFFFF"/>
              </w:rPr>
              <w:t>Zájmena ukazovací a přivlastňovací</w:t>
            </w:r>
          </w:p>
          <w:p w:rsidR="00FF170D" w:rsidRPr="002401C8" w:rsidRDefault="00FF170D" w:rsidP="00726145">
            <w:pPr>
              <w:pStyle w:val="Odstavecseseznamem"/>
              <w:numPr>
                <w:ilvl w:val="0"/>
                <w:numId w:val="12"/>
              </w:numPr>
              <w:ind w:left="247" w:hanging="284"/>
            </w:pPr>
            <w:r w:rsidRPr="002401C8">
              <w:rPr>
                <w:color w:val="000000"/>
                <w:shd w:val="clear" w:color="auto" w:fill="FFFFFF"/>
              </w:rPr>
              <w:t>Množné číslo přídavných a podstatných jmen</w:t>
            </w:r>
          </w:p>
          <w:p w:rsidR="00FF170D" w:rsidRPr="002401C8" w:rsidRDefault="00FF170D" w:rsidP="00726145">
            <w:pPr>
              <w:pStyle w:val="Odstavecseseznamem"/>
              <w:numPr>
                <w:ilvl w:val="0"/>
                <w:numId w:val="12"/>
              </w:numPr>
              <w:ind w:left="247" w:hanging="284"/>
            </w:pPr>
            <w:r w:rsidRPr="002401C8">
              <w:rPr>
                <w:color w:val="000000"/>
                <w:shd w:val="clear" w:color="auto" w:fill="FFFFFF"/>
              </w:rPr>
              <w:t>Přítomný čas prostý pravidelných sloves</w:t>
            </w:r>
          </w:p>
          <w:p w:rsidR="00FF170D" w:rsidRPr="002401C8" w:rsidRDefault="00FF170D" w:rsidP="00726145">
            <w:pPr>
              <w:pStyle w:val="Odstavecseseznamem"/>
              <w:numPr>
                <w:ilvl w:val="0"/>
                <w:numId w:val="12"/>
              </w:numPr>
              <w:ind w:left="247" w:hanging="284"/>
            </w:pPr>
            <w:r w:rsidRPr="002401C8">
              <w:rPr>
                <w:color w:val="000000"/>
                <w:shd w:val="clear" w:color="auto" w:fill="FFFFFF"/>
              </w:rPr>
              <w:t>Člen určitý: EL, LA, LOS, LAS</w:t>
            </w:r>
          </w:p>
          <w:p w:rsidR="00FF170D" w:rsidRPr="002401C8" w:rsidRDefault="00FF170D" w:rsidP="00726145">
            <w:pPr>
              <w:pStyle w:val="Odstavecseseznamem"/>
              <w:numPr>
                <w:ilvl w:val="0"/>
                <w:numId w:val="12"/>
              </w:numPr>
              <w:ind w:left="247" w:hanging="284"/>
            </w:pPr>
            <w:r w:rsidRPr="002401C8">
              <w:rPr>
                <w:color w:val="000000"/>
                <w:shd w:val="clear" w:color="auto" w:fill="FFFFFF"/>
              </w:rPr>
              <w:t>Předložkové vazby: ENCIMA DE, DEBAJO DE, AL LADO DE </w:t>
            </w:r>
          </w:p>
          <w:p w:rsidR="00FF170D" w:rsidRPr="002401C8" w:rsidRDefault="00FF170D" w:rsidP="00726145">
            <w:pPr>
              <w:pStyle w:val="Odstavecseseznamem"/>
              <w:numPr>
                <w:ilvl w:val="0"/>
                <w:numId w:val="12"/>
              </w:numPr>
              <w:ind w:left="247" w:hanging="284"/>
            </w:pPr>
            <w:r w:rsidRPr="002401C8">
              <w:rPr>
                <w:color w:val="000000"/>
                <w:shd w:val="clear" w:color="auto" w:fill="FFFFFF"/>
              </w:rPr>
              <w:t>Základní a řadové číslovky</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C73909">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91"/>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Španělština 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E6382">
              <w:t xml:space="preserve"> </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Default="00FF170D" w:rsidP="00C73909">
            <w:pPr>
              <w:jc w:val="both"/>
            </w:pPr>
            <w:r>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klasifikovaný 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klasifikovaný zápočet</w:t>
            </w:r>
          </w:p>
          <w:p w:rsidR="00FF170D" w:rsidRPr="002401C8" w:rsidRDefault="00B934FF" w:rsidP="008F4558">
            <w:pPr>
              <w:jc w:val="both"/>
            </w:pPr>
            <w:r>
              <w:rPr>
                <w:color w:val="000000"/>
                <w:shd w:val="clear" w:color="auto" w:fill="FFFFFF"/>
              </w:rPr>
              <w:t>Požadavky ke klasifikovanému z</w:t>
            </w:r>
            <w:r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 aktivní účast v hodinách, povinná účast seminářích min. 80 %, absolvování zápočtového testu s úspěšností min. 60% </w:t>
            </w:r>
            <w:r w:rsidR="008F4558">
              <w:rPr>
                <w:color w:val="000000"/>
                <w:shd w:val="clear" w:color="auto" w:fill="FFFFFF"/>
              </w:rPr>
              <w:t>.</w:t>
            </w:r>
          </w:p>
        </w:tc>
      </w:tr>
      <w:tr w:rsidR="00FF170D" w:rsidTr="00C73909">
        <w:trPr>
          <w:trHeight w:val="25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8B7889">
        <w:trPr>
          <w:trHeight w:val="314"/>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Mgr. Veronika Pečivová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06"/>
        </w:trPr>
        <w:tc>
          <w:tcPr>
            <w:tcW w:w="9855" w:type="dxa"/>
            <w:gridSpan w:val="8"/>
            <w:tcBorders>
              <w:top w:val="nil"/>
              <w:bottom w:val="single" w:sz="12" w:space="0" w:color="auto"/>
            </w:tcBorders>
          </w:tcPr>
          <w:p w:rsidR="00FF170D" w:rsidRDefault="00FF170D" w:rsidP="00C73909">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726145">
            <w:pPr>
              <w:pStyle w:val="Odstavecseseznamem"/>
              <w:numPr>
                <w:ilvl w:val="0"/>
                <w:numId w:val="13"/>
              </w:numPr>
              <w:ind w:left="247" w:hanging="247"/>
            </w:pPr>
            <w:r w:rsidRPr="002401C8">
              <w:rPr>
                <w:color w:val="000000"/>
                <w:shd w:val="clear" w:color="auto" w:fill="FFFFFF"/>
              </w:rPr>
              <w:t>Přítomný čas sloves IR, DAR, VENIR, SEGUIR, orientace ve městě</w:t>
            </w:r>
          </w:p>
          <w:p w:rsidR="00FF170D" w:rsidRPr="002401C8" w:rsidRDefault="00FF170D" w:rsidP="00726145">
            <w:pPr>
              <w:pStyle w:val="Odstavecseseznamem"/>
              <w:numPr>
                <w:ilvl w:val="0"/>
                <w:numId w:val="13"/>
              </w:numPr>
              <w:ind w:left="247" w:hanging="247"/>
            </w:pPr>
            <w:r w:rsidRPr="002401C8">
              <w:rPr>
                <w:color w:val="000000"/>
                <w:shd w:val="clear" w:color="auto" w:fill="FFFFFF"/>
              </w:rPr>
              <w:t>Použití sloves HAY x ESTAR, neurčité členy</w:t>
            </w:r>
          </w:p>
          <w:p w:rsidR="00FF170D" w:rsidRPr="002401C8" w:rsidRDefault="00FF170D" w:rsidP="00726145">
            <w:pPr>
              <w:pStyle w:val="Odstavecseseznamem"/>
              <w:numPr>
                <w:ilvl w:val="0"/>
                <w:numId w:val="13"/>
              </w:numPr>
              <w:ind w:left="247" w:hanging="247"/>
            </w:pPr>
            <w:r w:rsidRPr="002401C8">
              <w:rPr>
                <w:color w:val="000000"/>
                <w:shd w:val="clear" w:color="auto" w:fill="FFFFFF"/>
              </w:rPr>
              <w:t>Číslovky, hodiny</w:t>
            </w:r>
          </w:p>
          <w:p w:rsidR="00FF170D" w:rsidRPr="002401C8" w:rsidRDefault="00FF170D" w:rsidP="00726145">
            <w:pPr>
              <w:pStyle w:val="Odstavecseseznamem"/>
              <w:numPr>
                <w:ilvl w:val="0"/>
                <w:numId w:val="13"/>
              </w:numPr>
              <w:ind w:left="247" w:hanging="247"/>
            </w:pPr>
            <w:r w:rsidRPr="002401C8">
              <w:rPr>
                <w:color w:val="000000"/>
                <w:shd w:val="clear" w:color="auto" w:fill="FFFFFF"/>
              </w:rPr>
              <w:t>Rozkaz</w:t>
            </w:r>
          </w:p>
          <w:p w:rsidR="00FF170D" w:rsidRPr="002401C8" w:rsidRDefault="00FF170D" w:rsidP="00726145">
            <w:pPr>
              <w:pStyle w:val="Odstavecseseznamem"/>
              <w:numPr>
                <w:ilvl w:val="0"/>
                <w:numId w:val="13"/>
              </w:numPr>
              <w:ind w:left="247" w:hanging="247"/>
            </w:pPr>
            <w:r w:rsidRPr="002401C8">
              <w:rPr>
                <w:color w:val="000000"/>
                <w:shd w:val="clear" w:color="auto" w:fill="FFFFFF"/>
              </w:rPr>
              <w:t>V restauraci</w:t>
            </w:r>
          </w:p>
          <w:p w:rsidR="00FF170D" w:rsidRPr="002401C8" w:rsidRDefault="00FF170D" w:rsidP="00726145">
            <w:pPr>
              <w:pStyle w:val="Odstavecseseznamem"/>
              <w:numPr>
                <w:ilvl w:val="0"/>
                <w:numId w:val="13"/>
              </w:numPr>
              <w:ind w:left="247" w:hanging="247"/>
            </w:pPr>
            <w:r w:rsidRPr="002401C8">
              <w:rPr>
                <w:color w:val="000000"/>
                <w:shd w:val="clear" w:color="auto" w:fill="FFFFFF"/>
              </w:rPr>
              <w:t>Slovesa GUSTAR a QUEDAR</w:t>
            </w:r>
          </w:p>
          <w:p w:rsidR="00FF170D" w:rsidRPr="002401C8" w:rsidRDefault="00FF170D" w:rsidP="00726145">
            <w:pPr>
              <w:pStyle w:val="Odstavecseseznamem"/>
              <w:numPr>
                <w:ilvl w:val="0"/>
                <w:numId w:val="13"/>
              </w:numPr>
              <w:ind w:left="247" w:hanging="247"/>
            </w:pPr>
            <w:r w:rsidRPr="002401C8">
              <w:rPr>
                <w:color w:val="000000"/>
                <w:shd w:val="clear" w:color="auto" w:fill="FFFFFF"/>
              </w:rPr>
              <w:t>Nepravidelná slovesa QUERER, PODER, HACER</w:t>
            </w:r>
          </w:p>
          <w:p w:rsidR="00FF170D" w:rsidRPr="002401C8" w:rsidRDefault="00FF170D" w:rsidP="00726145">
            <w:pPr>
              <w:pStyle w:val="Odstavecseseznamem"/>
              <w:numPr>
                <w:ilvl w:val="0"/>
                <w:numId w:val="13"/>
              </w:numPr>
              <w:ind w:left="247" w:hanging="247"/>
            </w:pPr>
            <w:r w:rsidRPr="002401C8">
              <w:rPr>
                <w:color w:val="000000"/>
                <w:shd w:val="clear" w:color="auto" w:fill="FFFFFF"/>
              </w:rPr>
              <w:t>Popis osoby </w:t>
            </w:r>
          </w:p>
          <w:p w:rsidR="00FF170D" w:rsidRPr="002401C8" w:rsidRDefault="00FF170D" w:rsidP="00726145">
            <w:pPr>
              <w:pStyle w:val="Odstavecseseznamem"/>
              <w:numPr>
                <w:ilvl w:val="0"/>
                <w:numId w:val="13"/>
              </w:numPr>
              <w:ind w:left="247" w:hanging="247"/>
            </w:pPr>
            <w:r w:rsidRPr="002401C8">
              <w:rPr>
                <w:color w:val="000000"/>
                <w:shd w:val="clear" w:color="auto" w:fill="FFFFFF"/>
              </w:rPr>
              <w:t>Předložky A, DE, EN, CON, přivlastňovací zájmena</w:t>
            </w:r>
          </w:p>
          <w:p w:rsidR="00FF170D" w:rsidRPr="002401C8" w:rsidRDefault="00FF170D" w:rsidP="00726145">
            <w:pPr>
              <w:pStyle w:val="Odstavecseseznamem"/>
              <w:numPr>
                <w:ilvl w:val="0"/>
                <w:numId w:val="13"/>
              </w:numPr>
              <w:ind w:left="247" w:hanging="247"/>
            </w:pPr>
            <w:r w:rsidRPr="002401C8">
              <w:rPr>
                <w:color w:val="000000"/>
                <w:shd w:val="clear" w:color="auto" w:fill="FFFFFF"/>
              </w:rPr>
              <w:t>Nepravidelná slovesa SALIR, VOLVER, EMPEZAR</w:t>
            </w:r>
          </w:p>
          <w:p w:rsidR="00FF170D" w:rsidRPr="002401C8" w:rsidRDefault="00FF170D" w:rsidP="00726145">
            <w:pPr>
              <w:pStyle w:val="Odstavecseseznamem"/>
              <w:numPr>
                <w:ilvl w:val="0"/>
                <w:numId w:val="13"/>
              </w:numPr>
              <w:ind w:left="247" w:hanging="247"/>
            </w:pPr>
            <w:r w:rsidRPr="002401C8">
              <w:rPr>
                <w:color w:val="000000"/>
                <w:shd w:val="clear" w:color="auto" w:fill="FFFFFF"/>
              </w:rPr>
              <w:t>Evaluace - test</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27"/>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Čínština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E638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109"/>
        </w:trPr>
        <w:tc>
          <w:tcPr>
            <w:tcW w:w="9855" w:type="dxa"/>
            <w:gridSpan w:val="8"/>
            <w:tcBorders>
              <w:top w:val="nil"/>
            </w:tcBorders>
          </w:tcPr>
          <w:p w:rsidR="00FF170D" w:rsidRPr="002401C8" w:rsidRDefault="00FF170D" w:rsidP="00C73909">
            <w:pPr>
              <w:jc w:val="both"/>
            </w:pPr>
          </w:p>
        </w:tc>
      </w:tr>
      <w:tr w:rsidR="002A6F3C" w:rsidTr="00C73909">
        <w:trPr>
          <w:trHeight w:val="197"/>
        </w:trPr>
        <w:tc>
          <w:tcPr>
            <w:tcW w:w="3086" w:type="dxa"/>
            <w:tcBorders>
              <w:top w:val="nil"/>
            </w:tcBorders>
            <w:shd w:val="clear" w:color="auto" w:fill="F7CAAC"/>
          </w:tcPr>
          <w:p w:rsidR="002A6F3C" w:rsidRPr="002401C8" w:rsidRDefault="002A6F3C" w:rsidP="002A6F3C">
            <w:pPr>
              <w:jc w:val="both"/>
              <w:rPr>
                <w:b/>
              </w:rPr>
            </w:pPr>
            <w:r w:rsidRPr="002401C8">
              <w:rPr>
                <w:b/>
              </w:rPr>
              <w:t>Garant předmětu</w:t>
            </w:r>
          </w:p>
        </w:tc>
        <w:tc>
          <w:tcPr>
            <w:tcW w:w="6769" w:type="dxa"/>
            <w:gridSpan w:val="7"/>
            <w:tcBorders>
              <w:top w:val="nil"/>
            </w:tcBorders>
          </w:tcPr>
          <w:p w:rsidR="002A6F3C" w:rsidRPr="002401C8" w:rsidRDefault="002A6F3C" w:rsidP="002A6F3C">
            <w:pPr>
              <w:shd w:val="clear" w:color="auto" w:fill="FFFFFF"/>
              <w:spacing w:after="100" w:afterAutospacing="1"/>
              <w:outlineLvl w:val="3"/>
              <w:rPr>
                <w:bCs/>
                <w:color w:val="222222"/>
              </w:rPr>
            </w:pPr>
            <w:r w:rsidRPr="002401C8">
              <w:rPr>
                <w:bCs/>
              </w:rPr>
              <w:t xml:space="preserve">M.A. </w:t>
            </w:r>
            <w:r>
              <w:t>Xiaofang Chen</w:t>
            </w:r>
          </w:p>
        </w:tc>
      </w:tr>
      <w:tr w:rsidR="002A6F3C" w:rsidTr="00C73909">
        <w:trPr>
          <w:trHeight w:val="243"/>
        </w:trPr>
        <w:tc>
          <w:tcPr>
            <w:tcW w:w="3086" w:type="dxa"/>
            <w:tcBorders>
              <w:top w:val="nil"/>
            </w:tcBorders>
            <w:shd w:val="clear" w:color="auto" w:fill="F7CAAC"/>
          </w:tcPr>
          <w:p w:rsidR="002A6F3C" w:rsidRPr="002401C8" w:rsidRDefault="002A6F3C" w:rsidP="002A6F3C">
            <w:pPr>
              <w:jc w:val="both"/>
              <w:rPr>
                <w:b/>
              </w:rPr>
            </w:pPr>
            <w:r w:rsidRPr="002401C8">
              <w:rPr>
                <w:b/>
              </w:rPr>
              <w:t>Zapojení garanta do výuky předmětu</w:t>
            </w:r>
          </w:p>
        </w:tc>
        <w:tc>
          <w:tcPr>
            <w:tcW w:w="6769" w:type="dxa"/>
            <w:gridSpan w:val="7"/>
            <w:tcBorders>
              <w:top w:val="nil"/>
            </w:tcBorders>
          </w:tcPr>
          <w:p w:rsidR="002A6F3C" w:rsidRPr="002401C8" w:rsidRDefault="002A6F3C" w:rsidP="002A6F3C">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2A6F3C" w:rsidTr="00C73909">
        <w:tc>
          <w:tcPr>
            <w:tcW w:w="3086" w:type="dxa"/>
            <w:shd w:val="clear" w:color="auto" w:fill="F7CAAC"/>
          </w:tcPr>
          <w:p w:rsidR="002A6F3C" w:rsidRPr="002401C8" w:rsidRDefault="002A6F3C" w:rsidP="002A6F3C">
            <w:pPr>
              <w:jc w:val="both"/>
              <w:rPr>
                <w:b/>
              </w:rPr>
            </w:pPr>
            <w:r w:rsidRPr="002401C8">
              <w:rPr>
                <w:b/>
              </w:rPr>
              <w:t>Vyučující</w:t>
            </w:r>
          </w:p>
        </w:tc>
        <w:tc>
          <w:tcPr>
            <w:tcW w:w="6769" w:type="dxa"/>
            <w:gridSpan w:val="7"/>
            <w:tcBorders>
              <w:bottom w:val="nil"/>
            </w:tcBorders>
          </w:tcPr>
          <w:p w:rsidR="002A6F3C" w:rsidRPr="002401C8" w:rsidRDefault="002A6F3C" w:rsidP="002A6F3C">
            <w:pPr>
              <w:jc w:val="both"/>
            </w:pPr>
            <w:r w:rsidRPr="002401C8">
              <w:rPr>
                <w:bCs/>
              </w:rPr>
              <w:t xml:space="preserve">M.A. </w:t>
            </w:r>
            <w:r>
              <w:t>Xiaofang Chen</w:t>
            </w:r>
            <w:r w:rsidRPr="008271D7">
              <w:t xml:space="preserve"> – </w:t>
            </w:r>
            <w:r>
              <w:t>semináře (100%)</w:t>
            </w:r>
          </w:p>
        </w:tc>
      </w:tr>
      <w:tr w:rsidR="002A6F3C" w:rsidTr="00C73909">
        <w:trPr>
          <w:trHeight w:val="168"/>
        </w:trPr>
        <w:tc>
          <w:tcPr>
            <w:tcW w:w="9855" w:type="dxa"/>
            <w:gridSpan w:val="8"/>
            <w:tcBorders>
              <w:top w:val="nil"/>
            </w:tcBorders>
          </w:tcPr>
          <w:p w:rsidR="002A6F3C" w:rsidRPr="002401C8" w:rsidRDefault="002A6F3C" w:rsidP="002A6F3C">
            <w:pPr>
              <w:jc w:val="both"/>
            </w:pPr>
          </w:p>
        </w:tc>
      </w:tr>
      <w:tr w:rsidR="002A6F3C" w:rsidTr="00C73909">
        <w:tc>
          <w:tcPr>
            <w:tcW w:w="3086" w:type="dxa"/>
            <w:shd w:val="clear" w:color="auto" w:fill="F7CAAC"/>
          </w:tcPr>
          <w:p w:rsidR="002A6F3C" w:rsidRPr="002401C8" w:rsidRDefault="002A6F3C" w:rsidP="002A6F3C">
            <w:pPr>
              <w:jc w:val="both"/>
              <w:rPr>
                <w:b/>
              </w:rPr>
            </w:pPr>
            <w:r w:rsidRPr="002401C8">
              <w:rPr>
                <w:b/>
              </w:rPr>
              <w:t>Stručná anotace předmětu</w:t>
            </w:r>
          </w:p>
        </w:tc>
        <w:tc>
          <w:tcPr>
            <w:tcW w:w="6769" w:type="dxa"/>
            <w:gridSpan w:val="7"/>
            <w:tcBorders>
              <w:bottom w:val="nil"/>
            </w:tcBorders>
          </w:tcPr>
          <w:p w:rsidR="002A6F3C" w:rsidRPr="002401C8" w:rsidRDefault="002A6F3C" w:rsidP="002A6F3C">
            <w:pPr>
              <w:jc w:val="both"/>
            </w:pPr>
          </w:p>
        </w:tc>
      </w:tr>
      <w:tr w:rsidR="002A6F3C" w:rsidTr="00C73909">
        <w:trPr>
          <w:trHeight w:val="2276"/>
        </w:trPr>
        <w:tc>
          <w:tcPr>
            <w:tcW w:w="9855" w:type="dxa"/>
            <w:gridSpan w:val="8"/>
            <w:tcBorders>
              <w:top w:val="nil"/>
              <w:bottom w:val="single" w:sz="12" w:space="0" w:color="auto"/>
            </w:tcBorders>
          </w:tcPr>
          <w:p w:rsidR="002A6F3C" w:rsidRPr="002401C8" w:rsidRDefault="002A6F3C" w:rsidP="002A6F3C">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2A6F3C" w:rsidRPr="009E237D" w:rsidRDefault="002A6F3C" w:rsidP="002A6F3C">
            <w:pPr>
              <w:pStyle w:val="Odstavecseseznamem"/>
              <w:numPr>
                <w:ilvl w:val="0"/>
                <w:numId w:val="28"/>
              </w:numPr>
              <w:ind w:left="247" w:hanging="247"/>
              <w:jc w:val="both"/>
              <w:rPr>
                <w:color w:val="000000"/>
                <w:shd w:val="clear" w:color="auto" w:fill="FFFFFF"/>
              </w:rPr>
            </w:pPr>
            <w:r w:rsidRPr="002401C8">
              <w:t>Čínská výslovnost </w:t>
            </w:r>
          </w:p>
          <w:p w:rsidR="002A6F3C" w:rsidRPr="002401C8" w:rsidRDefault="002A6F3C" w:rsidP="002A6F3C">
            <w:pPr>
              <w:pStyle w:val="Odstavecseseznamem"/>
              <w:numPr>
                <w:ilvl w:val="0"/>
                <w:numId w:val="14"/>
              </w:numPr>
              <w:ind w:left="247" w:hanging="247"/>
              <w:rPr>
                <w:color w:val="000000"/>
                <w:shd w:val="clear" w:color="auto" w:fill="FFFFFF"/>
              </w:rPr>
            </w:pPr>
            <w:r w:rsidRPr="002401C8">
              <w:t>Pozdravy </w:t>
            </w:r>
          </w:p>
          <w:p w:rsidR="002A6F3C" w:rsidRPr="002401C8" w:rsidRDefault="002A6F3C" w:rsidP="002A6F3C">
            <w:pPr>
              <w:pStyle w:val="Odstavecseseznamem"/>
              <w:numPr>
                <w:ilvl w:val="0"/>
                <w:numId w:val="14"/>
              </w:numPr>
              <w:ind w:left="247" w:hanging="247"/>
              <w:rPr>
                <w:color w:val="000000"/>
                <w:shd w:val="clear" w:color="auto" w:fill="FFFFFF"/>
              </w:rPr>
            </w:pPr>
            <w:r w:rsidRPr="002401C8">
              <w:t>Členové rodiny </w:t>
            </w:r>
          </w:p>
          <w:p w:rsidR="002A6F3C" w:rsidRPr="002401C8" w:rsidRDefault="002A6F3C" w:rsidP="002A6F3C">
            <w:pPr>
              <w:pStyle w:val="Odstavecseseznamem"/>
              <w:numPr>
                <w:ilvl w:val="0"/>
                <w:numId w:val="14"/>
              </w:numPr>
              <w:ind w:left="247" w:hanging="247"/>
              <w:rPr>
                <w:color w:val="000000"/>
                <w:shd w:val="clear" w:color="auto" w:fill="FFFFFF"/>
              </w:rPr>
            </w:pPr>
            <w:r w:rsidRPr="002401C8">
              <w:t>Zaměstnání </w:t>
            </w:r>
          </w:p>
          <w:p w:rsidR="002A6F3C" w:rsidRPr="002401C8" w:rsidRDefault="002A6F3C" w:rsidP="002A6F3C">
            <w:pPr>
              <w:pStyle w:val="Odstavecseseznamem"/>
              <w:numPr>
                <w:ilvl w:val="0"/>
                <w:numId w:val="14"/>
              </w:numPr>
              <w:ind w:left="247" w:hanging="247"/>
              <w:rPr>
                <w:color w:val="000000"/>
                <w:shd w:val="clear" w:color="auto" w:fill="FFFFFF"/>
              </w:rPr>
            </w:pPr>
            <w:r w:rsidRPr="002401C8">
              <w:t>Národnosti, země</w:t>
            </w:r>
          </w:p>
          <w:p w:rsidR="002A6F3C" w:rsidRPr="002401C8" w:rsidRDefault="002A6F3C" w:rsidP="002A6F3C">
            <w:pPr>
              <w:pStyle w:val="Odstavecseseznamem"/>
              <w:numPr>
                <w:ilvl w:val="0"/>
                <w:numId w:val="14"/>
              </w:numPr>
              <w:ind w:left="247" w:hanging="247"/>
              <w:jc w:val="both"/>
            </w:pPr>
            <w:r w:rsidRPr="002401C8">
              <w:t>Počet, čísla, čas</w:t>
            </w:r>
          </w:p>
        </w:tc>
      </w:tr>
      <w:tr w:rsidR="002A6F3C" w:rsidTr="00C73909">
        <w:trPr>
          <w:trHeight w:val="265"/>
        </w:trPr>
        <w:tc>
          <w:tcPr>
            <w:tcW w:w="3653" w:type="dxa"/>
            <w:gridSpan w:val="2"/>
            <w:tcBorders>
              <w:top w:val="nil"/>
            </w:tcBorders>
            <w:shd w:val="clear" w:color="auto" w:fill="F7CAAC"/>
          </w:tcPr>
          <w:p w:rsidR="002A6F3C" w:rsidRPr="002401C8" w:rsidRDefault="002A6F3C" w:rsidP="002A6F3C">
            <w:pPr>
              <w:jc w:val="both"/>
            </w:pPr>
            <w:r w:rsidRPr="002401C8">
              <w:rPr>
                <w:b/>
              </w:rPr>
              <w:t>Studijní literatura a studijní pomůcky</w:t>
            </w:r>
          </w:p>
        </w:tc>
        <w:tc>
          <w:tcPr>
            <w:tcW w:w="6202" w:type="dxa"/>
            <w:gridSpan w:val="6"/>
            <w:tcBorders>
              <w:top w:val="nil"/>
              <w:bottom w:val="nil"/>
            </w:tcBorders>
          </w:tcPr>
          <w:p w:rsidR="002A6F3C" w:rsidRPr="002401C8" w:rsidRDefault="002A6F3C" w:rsidP="002A6F3C">
            <w:pPr>
              <w:jc w:val="both"/>
            </w:pPr>
          </w:p>
        </w:tc>
      </w:tr>
      <w:tr w:rsidR="002A6F3C" w:rsidTr="00C73909">
        <w:trPr>
          <w:trHeight w:val="939"/>
        </w:trPr>
        <w:tc>
          <w:tcPr>
            <w:tcW w:w="9855" w:type="dxa"/>
            <w:gridSpan w:val="8"/>
            <w:tcBorders>
              <w:top w:val="nil"/>
            </w:tcBorders>
          </w:tcPr>
          <w:p w:rsidR="002A6F3C" w:rsidRPr="002401C8" w:rsidRDefault="002A6F3C" w:rsidP="002A6F3C">
            <w:pPr>
              <w:jc w:val="both"/>
              <w:rPr>
                <w:b/>
              </w:rPr>
            </w:pPr>
            <w:r w:rsidRPr="002401C8">
              <w:rPr>
                <w:b/>
              </w:rPr>
              <w:t xml:space="preserve">Doporučená literatura: </w:t>
            </w:r>
          </w:p>
          <w:p w:rsidR="002A6F3C" w:rsidRDefault="002A6F3C" w:rsidP="002A6F3C">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Pr>
                <w:shd w:val="clear" w:color="auto" w:fill="FFFFFF"/>
              </w:rPr>
              <w:t>.</w:t>
            </w:r>
          </w:p>
          <w:p w:rsidR="002A6F3C" w:rsidRPr="002401C8" w:rsidRDefault="002A6F3C" w:rsidP="002A6F3C">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Pr>
                <w:shd w:val="clear" w:color="auto" w:fill="FFFFFF"/>
              </w:rPr>
              <w:t>.</w:t>
            </w:r>
          </w:p>
          <w:p w:rsidR="002A6F3C" w:rsidRPr="002401C8" w:rsidRDefault="002A6F3C" w:rsidP="002A6F3C">
            <w:pPr>
              <w:jc w:val="both"/>
            </w:pPr>
            <w:r w:rsidRPr="002401C8">
              <w:t xml:space="preserve">UHER, D. </w:t>
            </w:r>
            <w:r w:rsidRPr="002401C8">
              <w:rPr>
                <w:i/>
              </w:rPr>
              <w:t xml:space="preserve">Učebnice čínské konverzace. </w:t>
            </w:r>
            <w:r w:rsidRPr="002401C8">
              <w:t>Praha: Leda, 2007. ISBN 978-80-7335-109-0</w:t>
            </w:r>
            <w:r>
              <w:t>.</w:t>
            </w:r>
          </w:p>
          <w:p w:rsidR="002A6F3C" w:rsidRPr="002401C8" w:rsidRDefault="002A6F3C" w:rsidP="002A6F3C">
            <w:pPr>
              <w:jc w:val="both"/>
            </w:pPr>
          </w:p>
        </w:tc>
      </w:tr>
      <w:tr w:rsidR="002A6F3C"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A6F3C" w:rsidRPr="002401C8" w:rsidRDefault="002A6F3C" w:rsidP="002A6F3C">
            <w:pPr>
              <w:jc w:val="center"/>
              <w:rPr>
                <w:b/>
              </w:rPr>
            </w:pPr>
            <w:r w:rsidRPr="002401C8">
              <w:rPr>
                <w:b/>
              </w:rPr>
              <w:t>Informace ke kombinované nebo distanční formě</w:t>
            </w:r>
          </w:p>
        </w:tc>
      </w:tr>
      <w:tr w:rsidR="002A6F3C" w:rsidTr="00C73909">
        <w:tc>
          <w:tcPr>
            <w:tcW w:w="4787" w:type="dxa"/>
            <w:gridSpan w:val="3"/>
            <w:tcBorders>
              <w:top w:val="single" w:sz="2" w:space="0" w:color="auto"/>
            </w:tcBorders>
            <w:shd w:val="clear" w:color="auto" w:fill="F7CAAC"/>
          </w:tcPr>
          <w:p w:rsidR="002A6F3C" w:rsidRPr="002401C8" w:rsidRDefault="002A6F3C" w:rsidP="002A6F3C">
            <w:pPr>
              <w:jc w:val="both"/>
            </w:pPr>
            <w:r w:rsidRPr="002401C8">
              <w:rPr>
                <w:b/>
              </w:rPr>
              <w:t>Rozsah konzultací (soustředění)</w:t>
            </w:r>
          </w:p>
        </w:tc>
        <w:tc>
          <w:tcPr>
            <w:tcW w:w="889" w:type="dxa"/>
            <w:tcBorders>
              <w:top w:val="single" w:sz="2" w:space="0" w:color="auto"/>
            </w:tcBorders>
          </w:tcPr>
          <w:p w:rsidR="002A6F3C" w:rsidRPr="002401C8" w:rsidRDefault="002A6F3C" w:rsidP="002A6F3C">
            <w:pPr>
              <w:jc w:val="both"/>
            </w:pPr>
          </w:p>
        </w:tc>
        <w:tc>
          <w:tcPr>
            <w:tcW w:w="4179" w:type="dxa"/>
            <w:gridSpan w:val="4"/>
            <w:tcBorders>
              <w:top w:val="single" w:sz="2" w:space="0" w:color="auto"/>
            </w:tcBorders>
            <w:shd w:val="clear" w:color="auto" w:fill="F7CAAC"/>
          </w:tcPr>
          <w:p w:rsidR="002A6F3C" w:rsidRPr="002401C8" w:rsidRDefault="002A6F3C" w:rsidP="002A6F3C">
            <w:pPr>
              <w:jc w:val="both"/>
              <w:rPr>
                <w:b/>
              </w:rPr>
            </w:pPr>
            <w:r w:rsidRPr="002401C8">
              <w:rPr>
                <w:b/>
              </w:rPr>
              <w:t xml:space="preserve">hodin </w:t>
            </w:r>
          </w:p>
        </w:tc>
      </w:tr>
      <w:tr w:rsidR="002A6F3C" w:rsidTr="00C73909">
        <w:tc>
          <w:tcPr>
            <w:tcW w:w="9855" w:type="dxa"/>
            <w:gridSpan w:val="8"/>
            <w:shd w:val="clear" w:color="auto" w:fill="F7CAAC"/>
          </w:tcPr>
          <w:p w:rsidR="002A6F3C" w:rsidRPr="002401C8" w:rsidRDefault="002A6F3C" w:rsidP="002A6F3C">
            <w:pPr>
              <w:jc w:val="both"/>
              <w:rPr>
                <w:b/>
              </w:rPr>
            </w:pPr>
            <w:r w:rsidRPr="002401C8">
              <w:rPr>
                <w:b/>
              </w:rPr>
              <w:t>Informace o způsobu kontaktu s vyučujícím</w:t>
            </w:r>
          </w:p>
        </w:tc>
      </w:tr>
      <w:tr w:rsidR="002A6F3C" w:rsidTr="00C73909">
        <w:trPr>
          <w:trHeight w:val="755"/>
        </w:trPr>
        <w:tc>
          <w:tcPr>
            <w:tcW w:w="9855" w:type="dxa"/>
            <w:gridSpan w:val="8"/>
          </w:tcPr>
          <w:p w:rsidR="002A6F3C" w:rsidRPr="002401C8" w:rsidRDefault="002A6F3C" w:rsidP="002A6F3C">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Čínština 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E638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0474BE" w:rsidP="00C73909">
            <w:pPr>
              <w:jc w:val="both"/>
            </w:pPr>
            <w:r>
              <w:t>Způsob zakončení předmětu –</w:t>
            </w:r>
            <w:r w:rsidR="00FF170D" w:rsidRPr="002401C8">
              <w:t xml:space="preserve">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2A6F3C" w:rsidP="00C73909">
            <w:pPr>
              <w:shd w:val="clear" w:color="auto" w:fill="FFFFFF"/>
              <w:spacing w:after="100" w:afterAutospacing="1"/>
              <w:outlineLvl w:val="3"/>
              <w:rPr>
                <w:bCs/>
                <w:color w:val="222222"/>
              </w:rPr>
            </w:pPr>
            <w:r w:rsidRPr="002401C8">
              <w:rPr>
                <w:bCs/>
              </w:rPr>
              <w:t xml:space="preserve">M.A. </w:t>
            </w:r>
            <w:r>
              <w:t>Xiaofang Chen</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2A6F3C" w:rsidP="00C73909">
            <w:pPr>
              <w:jc w:val="both"/>
            </w:pPr>
            <w:r w:rsidRPr="002401C8">
              <w:rPr>
                <w:bCs/>
              </w:rPr>
              <w:t xml:space="preserve">M.A. </w:t>
            </w:r>
            <w:r>
              <w:t>Xiaofang Chen</w:t>
            </w:r>
            <w:r w:rsidRPr="008271D7">
              <w:t xml:space="preserve"> – </w:t>
            </w:r>
            <w:r>
              <w:t xml:space="preserve">semináře </w:t>
            </w:r>
            <w:r w:rsidR="00FF170D">
              <w:t>(100%)</w:t>
            </w:r>
          </w:p>
        </w:tc>
      </w:tr>
      <w:tr w:rsidR="00FF170D" w:rsidTr="00C73909">
        <w:trPr>
          <w:trHeight w:val="168"/>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851"/>
        </w:trPr>
        <w:tc>
          <w:tcPr>
            <w:tcW w:w="9855" w:type="dxa"/>
            <w:gridSpan w:val="8"/>
            <w:tcBorders>
              <w:top w:val="nil"/>
              <w:bottom w:val="single" w:sz="12" w:space="0" w:color="auto"/>
            </w:tcBorders>
          </w:tcPr>
          <w:p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FF170D" w:rsidRPr="002401C8" w:rsidRDefault="00FF170D" w:rsidP="00726145">
            <w:pPr>
              <w:pStyle w:val="Odstavecseseznamem"/>
              <w:numPr>
                <w:ilvl w:val="0"/>
                <w:numId w:val="15"/>
              </w:numPr>
              <w:ind w:left="247" w:hanging="247"/>
              <w:rPr>
                <w:color w:val="000000"/>
                <w:shd w:val="clear" w:color="auto" w:fill="FFFFFF"/>
              </w:rPr>
            </w:pPr>
            <w:r w:rsidRPr="002401C8">
              <w:t>Městská doprava a cestování</w:t>
            </w:r>
          </w:p>
          <w:p w:rsidR="00FF170D" w:rsidRPr="002401C8" w:rsidRDefault="00FF170D" w:rsidP="00726145">
            <w:pPr>
              <w:pStyle w:val="Odstavecseseznamem"/>
              <w:numPr>
                <w:ilvl w:val="0"/>
                <w:numId w:val="15"/>
              </w:numPr>
              <w:ind w:left="247" w:hanging="247"/>
              <w:rPr>
                <w:color w:val="000000"/>
                <w:shd w:val="clear" w:color="auto" w:fill="FFFFFF"/>
              </w:rPr>
            </w:pPr>
            <w:r w:rsidRPr="002401C8">
              <w:t>Na poště, v obchodě</w:t>
            </w:r>
          </w:p>
          <w:p w:rsidR="00FF170D" w:rsidRPr="002401C8" w:rsidRDefault="00FF170D" w:rsidP="00726145">
            <w:pPr>
              <w:pStyle w:val="Odstavecseseznamem"/>
              <w:numPr>
                <w:ilvl w:val="0"/>
                <w:numId w:val="15"/>
              </w:numPr>
              <w:ind w:left="247" w:hanging="247"/>
              <w:rPr>
                <w:color w:val="000000"/>
                <w:shd w:val="clear" w:color="auto" w:fill="FFFFFF"/>
              </w:rPr>
            </w:pPr>
            <w:r w:rsidRPr="002401C8">
              <w:t>Studium, škola, univerzita</w:t>
            </w:r>
          </w:p>
          <w:p w:rsidR="00FF170D" w:rsidRPr="004E1CB1" w:rsidRDefault="00FF170D" w:rsidP="00726145">
            <w:pPr>
              <w:pStyle w:val="Odstavecseseznamem"/>
              <w:numPr>
                <w:ilvl w:val="0"/>
                <w:numId w:val="15"/>
              </w:numPr>
              <w:ind w:left="247" w:hanging="247"/>
              <w:rPr>
                <w:color w:val="000000"/>
                <w:shd w:val="clear" w:color="auto" w:fill="FFFFFF"/>
              </w:rPr>
            </w:pPr>
            <w:r w:rsidRPr="002401C8">
              <w:t>Restaurace, čínské jídlo</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951"/>
        </w:trPr>
        <w:tc>
          <w:tcPr>
            <w:tcW w:w="9855" w:type="dxa"/>
            <w:gridSpan w:val="8"/>
            <w:tcBorders>
              <w:top w:val="nil"/>
            </w:tcBorders>
          </w:tcPr>
          <w:p w:rsidR="00FF170D" w:rsidRPr="002401C8" w:rsidRDefault="00FF170D" w:rsidP="00C73909">
            <w:pPr>
              <w:jc w:val="both"/>
              <w:rPr>
                <w:b/>
              </w:rPr>
            </w:pPr>
            <w:r w:rsidRPr="002401C8">
              <w:rPr>
                <w:b/>
              </w:rPr>
              <w:t xml:space="preserve">Doporučená literatura: </w:t>
            </w:r>
          </w:p>
          <w:p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sidR="00CA2F3F">
              <w:rPr>
                <w:shd w:val="clear" w:color="auto" w:fill="FFFFFF"/>
              </w:rPr>
              <w:t>.</w:t>
            </w:r>
          </w:p>
          <w:p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sidR="00CA2F3F">
              <w:rPr>
                <w:shd w:val="clear" w:color="auto" w:fill="FFFFFF"/>
              </w:rPr>
              <w:t>.</w:t>
            </w:r>
          </w:p>
          <w:p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r w:rsidR="00CA2F3F">
              <w:t>.</w:t>
            </w:r>
          </w:p>
          <w:p w:rsidR="00FF170D" w:rsidRPr="002401C8" w:rsidRDefault="00FF170D" w:rsidP="00C73909">
            <w:pPr>
              <w:jc w:val="both"/>
            </w:pP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61"/>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Default="00FF170D" w:rsidP="00C73909">
            <w:pPr>
              <w:jc w:val="both"/>
              <w:rPr>
                <w:b/>
              </w:rPr>
            </w:pPr>
            <w:r>
              <w:rPr>
                <w:b/>
              </w:rPr>
              <w:t>Název studijního předmětu</w:t>
            </w:r>
          </w:p>
        </w:tc>
        <w:tc>
          <w:tcPr>
            <w:tcW w:w="6769" w:type="dxa"/>
            <w:gridSpan w:val="7"/>
            <w:tcBorders>
              <w:top w:val="double" w:sz="4" w:space="0" w:color="auto"/>
            </w:tcBorders>
          </w:tcPr>
          <w:p w:rsidR="00FF170D" w:rsidRDefault="00FF170D" w:rsidP="00C73909">
            <w:pPr>
              <w:jc w:val="both"/>
            </w:pPr>
            <w:r w:rsidRPr="006856B0">
              <w:t>Příprava na zkoušky Cambridge B2</w:t>
            </w:r>
          </w:p>
        </w:tc>
      </w:tr>
      <w:tr w:rsidR="00FF170D" w:rsidTr="00C73909">
        <w:trPr>
          <w:trHeight w:val="249"/>
        </w:trPr>
        <w:tc>
          <w:tcPr>
            <w:tcW w:w="3086" w:type="dxa"/>
            <w:shd w:val="clear" w:color="auto" w:fill="F7CAAC"/>
          </w:tcPr>
          <w:p w:rsidR="00FF170D" w:rsidRDefault="00FF170D" w:rsidP="00C73909">
            <w:pPr>
              <w:jc w:val="both"/>
              <w:rPr>
                <w:b/>
              </w:rPr>
            </w:pPr>
            <w:r>
              <w:rPr>
                <w:b/>
              </w:rPr>
              <w:t>Typ předmětu</w:t>
            </w:r>
          </w:p>
        </w:tc>
        <w:tc>
          <w:tcPr>
            <w:tcW w:w="3406" w:type="dxa"/>
            <w:gridSpan w:val="4"/>
          </w:tcPr>
          <w:p w:rsidR="00FF170D" w:rsidRDefault="00FF170D" w:rsidP="00C73909">
            <w:pPr>
              <w:jc w:val="both"/>
            </w:pPr>
            <w:r>
              <w:t xml:space="preserve">povinný </w:t>
            </w:r>
            <w:r w:rsidR="006E6382">
              <w:t xml:space="preserve"> </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Z</w:t>
            </w:r>
          </w:p>
        </w:tc>
      </w:tr>
      <w:tr w:rsidR="00FF170D" w:rsidTr="00C73909">
        <w:tc>
          <w:tcPr>
            <w:tcW w:w="3086" w:type="dxa"/>
            <w:shd w:val="clear" w:color="auto" w:fill="F7CAAC"/>
          </w:tcPr>
          <w:p w:rsidR="00FF170D" w:rsidRDefault="00FF170D" w:rsidP="00C73909">
            <w:pPr>
              <w:jc w:val="both"/>
              <w:rPr>
                <w:b/>
              </w:rPr>
            </w:pPr>
            <w:r>
              <w:rPr>
                <w:b/>
              </w:rPr>
              <w:t>Rozsah studijního předmětu</w:t>
            </w:r>
          </w:p>
        </w:tc>
        <w:tc>
          <w:tcPr>
            <w:tcW w:w="1701" w:type="dxa"/>
            <w:gridSpan w:val="2"/>
          </w:tcPr>
          <w:p w:rsidR="00FF170D" w:rsidRDefault="00FF170D" w:rsidP="00C73909">
            <w:pPr>
              <w:jc w:val="both"/>
            </w:pPr>
            <w:r>
              <w:t>26s</w:t>
            </w:r>
          </w:p>
        </w:tc>
        <w:tc>
          <w:tcPr>
            <w:tcW w:w="889" w:type="dxa"/>
            <w:shd w:val="clear" w:color="auto" w:fill="F7CAAC"/>
          </w:tcPr>
          <w:p w:rsidR="00FF170D" w:rsidRDefault="00FF170D" w:rsidP="00C73909">
            <w:pPr>
              <w:jc w:val="both"/>
              <w:rPr>
                <w:b/>
              </w:rPr>
            </w:pPr>
            <w:r>
              <w:rPr>
                <w:b/>
              </w:rPr>
              <w:t xml:space="preserve">hod. </w:t>
            </w:r>
          </w:p>
        </w:tc>
        <w:tc>
          <w:tcPr>
            <w:tcW w:w="816" w:type="dxa"/>
          </w:tcPr>
          <w:p w:rsidR="00FF170D" w:rsidRDefault="00FF170D" w:rsidP="00C73909">
            <w:pPr>
              <w:jc w:val="both"/>
            </w:pPr>
            <w:r>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Default="00FF170D" w:rsidP="00C73909">
            <w:pPr>
              <w:jc w:val="both"/>
              <w:rPr>
                <w:b/>
                <w:sz w:val="22"/>
              </w:rPr>
            </w:pPr>
            <w:r>
              <w:rPr>
                <w:b/>
              </w:rPr>
              <w:t>Prerekvizity, korekvizity, ekvivalence</w:t>
            </w:r>
          </w:p>
        </w:tc>
        <w:tc>
          <w:tcPr>
            <w:tcW w:w="6769" w:type="dxa"/>
            <w:gridSpan w:val="7"/>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Způsob ověření studijních výsledků</w:t>
            </w:r>
          </w:p>
        </w:tc>
        <w:tc>
          <w:tcPr>
            <w:tcW w:w="3406" w:type="dxa"/>
            <w:gridSpan w:val="4"/>
          </w:tcPr>
          <w:p w:rsidR="00FF170D" w:rsidRDefault="00FF170D" w:rsidP="00C73909">
            <w:pPr>
              <w:jc w:val="both"/>
            </w:pPr>
            <w:r>
              <w:t>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Default="00FF170D" w:rsidP="00C73909">
            <w:pPr>
              <w:jc w:val="both"/>
              <w:rPr>
                <w:b/>
              </w:rPr>
            </w:pPr>
            <w:r>
              <w:rPr>
                <w:b/>
              </w:rPr>
              <w:t>Forma způsobu ověření studijních výsledků a další požadavky na studenta</w:t>
            </w:r>
          </w:p>
        </w:tc>
        <w:tc>
          <w:tcPr>
            <w:tcW w:w="6769" w:type="dxa"/>
            <w:gridSpan w:val="7"/>
            <w:tcBorders>
              <w:bottom w:val="nil"/>
            </w:tcBorders>
          </w:tcPr>
          <w:p w:rsidR="00FF170D" w:rsidRPr="00EF1935" w:rsidRDefault="00FF170D" w:rsidP="00C73909">
            <w:pPr>
              <w:jc w:val="both"/>
            </w:pPr>
            <w:r w:rsidRPr="00EF1935">
              <w:t>Způsob zakončení předmětu – zápočet</w:t>
            </w:r>
          </w:p>
          <w:p w:rsidR="00FF170D" w:rsidRPr="00EF1935" w:rsidRDefault="00FC78C3" w:rsidP="008F4558">
            <w:pPr>
              <w:jc w:val="both"/>
            </w:pPr>
            <w:r w:rsidRPr="00EF1935">
              <w:t>Požadavky k zápočtu:</w:t>
            </w:r>
            <w:r>
              <w:t xml:space="preserve"> Aktivní účast na seminářích. Povinná docházka minimálně 80%. Zvládnutí slovní zásoby a gramatiky v oblasti všech 4 jazykových dovedností (čtení, psaní, poslech, mluvení). Úspěšné absolvování závěrečného testu s minimální úspěšností 60%.</w:t>
            </w:r>
          </w:p>
        </w:tc>
      </w:tr>
      <w:tr w:rsidR="00FF170D" w:rsidTr="00C73909">
        <w:trPr>
          <w:trHeight w:val="164"/>
        </w:trPr>
        <w:tc>
          <w:tcPr>
            <w:tcW w:w="9855" w:type="dxa"/>
            <w:gridSpan w:val="8"/>
            <w:tcBorders>
              <w:top w:val="nil"/>
            </w:tcBorders>
          </w:tcPr>
          <w:p w:rsidR="00FF170D" w:rsidRDefault="00FF170D" w:rsidP="00C73909">
            <w:pPr>
              <w:jc w:val="both"/>
            </w:pPr>
          </w:p>
        </w:tc>
      </w:tr>
      <w:tr w:rsidR="00FF170D" w:rsidTr="00C73909">
        <w:trPr>
          <w:trHeight w:val="197"/>
        </w:trPr>
        <w:tc>
          <w:tcPr>
            <w:tcW w:w="3086" w:type="dxa"/>
            <w:tcBorders>
              <w:top w:val="nil"/>
            </w:tcBorders>
            <w:shd w:val="clear" w:color="auto" w:fill="F7CAAC"/>
          </w:tcPr>
          <w:p w:rsidR="00FF170D" w:rsidRDefault="00FF170D" w:rsidP="00C73909">
            <w:pPr>
              <w:jc w:val="both"/>
              <w:rPr>
                <w:b/>
              </w:rPr>
            </w:pPr>
            <w:r>
              <w:rPr>
                <w:b/>
              </w:rPr>
              <w:t>Garant předmětu</w:t>
            </w:r>
          </w:p>
        </w:tc>
        <w:tc>
          <w:tcPr>
            <w:tcW w:w="6769" w:type="dxa"/>
            <w:gridSpan w:val="7"/>
            <w:tcBorders>
              <w:top w:val="nil"/>
            </w:tcBorders>
          </w:tcPr>
          <w:p w:rsidR="00FF170D" w:rsidRPr="009A4AD5" w:rsidRDefault="00FF170D" w:rsidP="00C73909">
            <w:pPr>
              <w:shd w:val="clear" w:color="auto" w:fill="FFFFFF"/>
              <w:spacing w:after="100" w:afterAutospacing="1"/>
              <w:outlineLvl w:val="3"/>
              <w:rPr>
                <w:bCs/>
                <w:color w:val="222222"/>
                <w:sz w:val="19"/>
                <w:szCs w:val="19"/>
              </w:rPr>
            </w:pPr>
            <w:r w:rsidRPr="009A4AD5">
              <w:rPr>
                <w:bCs/>
                <w:szCs w:val="19"/>
              </w:rPr>
              <w:t>PhDr. Jana Semotamová</w:t>
            </w:r>
          </w:p>
        </w:tc>
      </w:tr>
      <w:tr w:rsidR="00FF170D" w:rsidTr="00C73909">
        <w:trPr>
          <w:trHeight w:val="243"/>
        </w:trPr>
        <w:tc>
          <w:tcPr>
            <w:tcW w:w="3086" w:type="dxa"/>
            <w:tcBorders>
              <w:top w:val="nil"/>
            </w:tcBorders>
            <w:shd w:val="clear" w:color="auto" w:fill="F7CAAC"/>
          </w:tcPr>
          <w:p w:rsidR="00FF170D" w:rsidRDefault="00FF170D" w:rsidP="00C73909">
            <w:pPr>
              <w:jc w:val="both"/>
              <w:rPr>
                <w:b/>
              </w:rPr>
            </w:pPr>
            <w:r>
              <w:rPr>
                <w:b/>
              </w:rPr>
              <w:t>Zapojení garanta do výuky předmětu</w:t>
            </w:r>
          </w:p>
        </w:tc>
        <w:tc>
          <w:tcPr>
            <w:tcW w:w="6769" w:type="dxa"/>
            <w:gridSpan w:val="7"/>
            <w:tcBorders>
              <w:top w:val="nil"/>
            </w:tcBorders>
          </w:tcPr>
          <w:p w:rsidR="00FF170D"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Default="00FF170D" w:rsidP="00C73909">
            <w:pPr>
              <w:jc w:val="both"/>
              <w:rPr>
                <w:b/>
              </w:rPr>
            </w:pPr>
            <w:r>
              <w:rPr>
                <w:b/>
              </w:rPr>
              <w:t>Vyučující</w:t>
            </w:r>
          </w:p>
        </w:tc>
        <w:tc>
          <w:tcPr>
            <w:tcW w:w="6769" w:type="dxa"/>
            <w:gridSpan w:val="7"/>
            <w:tcBorders>
              <w:bottom w:val="nil"/>
            </w:tcBorders>
          </w:tcPr>
          <w:p w:rsidR="00FF170D" w:rsidRDefault="00FF170D" w:rsidP="00C73909">
            <w:pPr>
              <w:jc w:val="both"/>
            </w:pPr>
            <w:r w:rsidRPr="009A4AD5">
              <w:rPr>
                <w:bCs/>
                <w:szCs w:val="19"/>
              </w:rPr>
              <w:t>PhDr. Jana Semotamová</w:t>
            </w:r>
            <w:r>
              <w:rPr>
                <w:bCs/>
                <w:szCs w:val="19"/>
              </w:rPr>
              <w:t xml:space="preserve"> </w:t>
            </w:r>
            <w:r w:rsidRPr="008271D7">
              <w:t xml:space="preserve">– </w:t>
            </w:r>
            <w:r>
              <w:t>semináře (100%)</w:t>
            </w:r>
          </w:p>
        </w:tc>
      </w:tr>
      <w:tr w:rsidR="00FF170D" w:rsidTr="00C73909">
        <w:trPr>
          <w:trHeight w:val="170"/>
        </w:trPr>
        <w:tc>
          <w:tcPr>
            <w:tcW w:w="9855" w:type="dxa"/>
            <w:gridSpan w:val="8"/>
            <w:tcBorders>
              <w:top w:val="nil"/>
            </w:tcBorders>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Stručná anotace předmětu</w:t>
            </w:r>
          </w:p>
        </w:tc>
        <w:tc>
          <w:tcPr>
            <w:tcW w:w="6769" w:type="dxa"/>
            <w:gridSpan w:val="7"/>
            <w:tcBorders>
              <w:bottom w:val="nil"/>
            </w:tcBorders>
          </w:tcPr>
          <w:p w:rsidR="00FF170D" w:rsidRDefault="00FF170D" w:rsidP="00C73909">
            <w:pPr>
              <w:jc w:val="both"/>
            </w:pPr>
          </w:p>
        </w:tc>
      </w:tr>
      <w:tr w:rsidR="00FF170D" w:rsidTr="00C73909">
        <w:trPr>
          <w:trHeight w:val="1847"/>
        </w:trPr>
        <w:tc>
          <w:tcPr>
            <w:tcW w:w="9855" w:type="dxa"/>
            <w:gridSpan w:val="8"/>
            <w:tcBorders>
              <w:top w:val="nil"/>
              <w:bottom w:val="single" w:sz="12" w:space="0" w:color="auto"/>
            </w:tcBorders>
          </w:tcPr>
          <w:p w:rsidR="00FC78C3" w:rsidRDefault="00FC78C3" w:rsidP="00FC78C3">
            <w:pPr>
              <w:jc w:val="both"/>
            </w:pPr>
            <w:r>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B2 důkladnou přípravu a procvičování gramatiky, slovní zásoby, jazykové znalosti, témat a dovednosti potřebné pro úspěšné vykonání zkoušek Cambridge.</w:t>
            </w:r>
          </w:p>
          <w:p w:rsidR="00FC78C3" w:rsidRDefault="00FC78C3" w:rsidP="00FC78C3">
            <w:pPr>
              <w:jc w:val="both"/>
            </w:pPr>
            <w:r>
              <w:t>Na rozdíl od zápočtu na konci semestru, který je povinný, je konání Cambridgeské zkoušky FCE na konci letního semestru dobrovolné.</w:t>
            </w:r>
          </w:p>
          <w:p w:rsidR="00FC78C3" w:rsidRDefault="00FC78C3" w:rsidP="00FC78C3">
            <w:pPr>
              <w:jc w:val="both"/>
            </w:pPr>
            <w:r>
              <w:t xml:space="preserve">Seminář </w:t>
            </w:r>
            <w:r w:rsidRPr="001E14E8">
              <w:t>předpokládá znalost anglického jazyka na úrovni B2 Společného evropského referenčního rámce.</w:t>
            </w:r>
          </w:p>
          <w:p w:rsidR="00FF170D" w:rsidRDefault="00FC78C3" w:rsidP="00FC78C3">
            <w:pPr>
              <w:jc w:val="both"/>
              <w:rPr>
                <w:ins w:id="2087" w:author="Neubauerová Bronislava" w:date="2019-08-29T14:45:00Z"/>
              </w:rPr>
            </w:pPr>
            <w:r w:rsidRPr="001E14E8">
              <w:t xml:space="preserve">Po úspěšném absolvování zimního a letního semestru bude student schopen složit Cambridge First </w:t>
            </w:r>
            <w:r>
              <w:t>English Certificate</w:t>
            </w:r>
            <w:r w:rsidRPr="001E14E8">
              <w:t>.</w:t>
            </w:r>
          </w:p>
          <w:p w:rsidR="00AC5235" w:rsidRDefault="00AC5235" w:rsidP="00AC5235">
            <w:pPr>
              <w:jc w:val="both"/>
              <w:rPr>
                <w:ins w:id="2088" w:author="Neubauerová Bronislava" w:date="2019-08-29T14:45:00Z"/>
              </w:rPr>
            </w:pPr>
            <w:ins w:id="2089" w:author="Neubauerová Bronislava" w:date="2019-08-29T14:45:00Z">
              <w:r>
                <w:t></w:t>
              </w:r>
              <w:r>
                <w:tab/>
                <w:t xml:space="preserve">Denní život, popis osob, vztahy </w:t>
              </w:r>
            </w:ins>
          </w:p>
          <w:p w:rsidR="00AC5235" w:rsidRDefault="00AC5235" w:rsidP="00AC5235">
            <w:pPr>
              <w:jc w:val="both"/>
              <w:rPr>
                <w:ins w:id="2090" w:author="Neubauerová Bronislava" w:date="2019-08-29T14:45:00Z"/>
              </w:rPr>
            </w:pPr>
            <w:ins w:id="2091" w:author="Neubauerová Bronislava" w:date="2019-08-29T14:45:00Z">
              <w:r>
                <w:t></w:t>
              </w:r>
              <w:r>
                <w:tab/>
                <w:t xml:space="preserve">Stravování </w:t>
              </w:r>
            </w:ins>
          </w:p>
          <w:p w:rsidR="00AC5235" w:rsidRDefault="00AC5235" w:rsidP="00AC5235">
            <w:pPr>
              <w:jc w:val="both"/>
              <w:rPr>
                <w:ins w:id="2092" w:author="Neubauerová Bronislava" w:date="2019-08-29T14:45:00Z"/>
              </w:rPr>
            </w:pPr>
            <w:ins w:id="2093" w:author="Neubauerová Bronislava" w:date="2019-08-29T14:45:00Z">
              <w:r>
                <w:t></w:t>
              </w:r>
              <w:r>
                <w:tab/>
                <w:t xml:space="preserve">Cestování, turismus, doprava, zvyky </w:t>
              </w:r>
            </w:ins>
          </w:p>
          <w:p w:rsidR="00AC5235" w:rsidRDefault="00AC5235" w:rsidP="00AC5235">
            <w:pPr>
              <w:jc w:val="both"/>
              <w:rPr>
                <w:ins w:id="2094" w:author="Neubauerová Bronislava" w:date="2019-08-29T14:45:00Z"/>
              </w:rPr>
            </w:pPr>
            <w:ins w:id="2095" w:author="Neubauerová Bronislava" w:date="2019-08-29T14:45:00Z">
              <w:r>
                <w:t></w:t>
              </w:r>
              <w:r>
                <w:tab/>
                <w:t xml:space="preserve">Zábava, kultura, volný čas </w:t>
              </w:r>
            </w:ins>
          </w:p>
          <w:p w:rsidR="00AC5235" w:rsidRDefault="00AC5235" w:rsidP="00AC5235">
            <w:pPr>
              <w:jc w:val="both"/>
              <w:rPr>
                <w:ins w:id="2096" w:author="Neubauerová Bronislava" w:date="2019-08-29T14:45:00Z"/>
              </w:rPr>
            </w:pPr>
            <w:ins w:id="2097" w:author="Neubauerová Bronislava" w:date="2019-08-29T14:45:00Z">
              <w:r>
                <w:t></w:t>
              </w:r>
              <w:r>
                <w:tab/>
                <w:t xml:space="preserve">Vzdělávání, kariéra, zaměstnání </w:t>
              </w:r>
            </w:ins>
          </w:p>
          <w:p w:rsidR="00AC5235" w:rsidRDefault="00AC5235" w:rsidP="00AC5235">
            <w:pPr>
              <w:jc w:val="both"/>
              <w:rPr>
                <w:ins w:id="2098" w:author="Neubauerová Bronislava" w:date="2019-08-29T14:45:00Z"/>
              </w:rPr>
            </w:pPr>
            <w:ins w:id="2099" w:author="Neubauerová Bronislava" w:date="2019-08-29T14:45:00Z">
              <w:r>
                <w:t></w:t>
              </w:r>
              <w:r>
                <w:tab/>
                <w:t xml:space="preserve">Přehled slovesných časů - přítomný, minulý, budoucí </w:t>
              </w:r>
            </w:ins>
          </w:p>
          <w:p w:rsidR="00AC5235" w:rsidRDefault="00AC5235" w:rsidP="00AC5235">
            <w:pPr>
              <w:jc w:val="both"/>
              <w:rPr>
                <w:ins w:id="2100" w:author="Neubauerová Bronislava" w:date="2019-08-29T14:45:00Z"/>
              </w:rPr>
            </w:pPr>
            <w:ins w:id="2101" w:author="Neubauerová Bronislava" w:date="2019-08-29T14:45:00Z">
              <w:r>
                <w:t></w:t>
              </w:r>
              <w:r>
                <w:tab/>
                <w:t xml:space="preserve">Modální slovesa </w:t>
              </w:r>
            </w:ins>
          </w:p>
          <w:p w:rsidR="00AC5235" w:rsidRDefault="00AC5235" w:rsidP="00AC5235">
            <w:pPr>
              <w:jc w:val="both"/>
              <w:rPr>
                <w:ins w:id="2102" w:author="Neubauerová Bronislava" w:date="2019-08-29T14:45:00Z"/>
              </w:rPr>
            </w:pPr>
            <w:ins w:id="2103" w:author="Neubauerová Bronislava" w:date="2019-08-29T14:45:00Z">
              <w:r>
                <w:t></w:t>
              </w:r>
              <w:r>
                <w:tab/>
                <w:t xml:space="preserve">Frázová slovesa </w:t>
              </w:r>
            </w:ins>
          </w:p>
          <w:p w:rsidR="00AC5235" w:rsidRDefault="00AC5235" w:rsidP="00AC5235">
            <w:pPr>
              <w:jc w:val="both"/>
              <w:rPr>
                <w:ins w:id="2104" w:author="Neubauerová Bronislava" w:date="2019-08-29T14:45:00Z"/>
              </w:rPr>
            </w:pPr>
            <w:ins w:id="2105" w:author="Neubauerová Bronislava" w:date="2019-08-29T14:45:00Z">
              <w:r>
                <w:t></w:t>
              </w:r>
              <w:r>
                <w:tab/>
                <w:t xml:space="preserve">Počitatelná a nepočitatelná podstatná jména </w:t>
              </w:r>
            </w:ins>
          </w:p>
          <w:p w:rsidR="00AC5235" w:rsidRDefault="00AC5235" w:rsidP="00AC5235">
            <w:pPr>
              <w:jc w:val="both"/>
              <w:rPr>
                <w:ins w:id="2106" w:author="Neubauerová Bronislava" w:date="2019-08-29T14:45:00Z"/>
              </w:rPr>
            </w:pPr>
            <w:ins w:id="2107" w:author="Neubauerová Bronislava" w:date="2019-08-29T14:45:00Z">
              <w:r>
                <w:t></w:t>
              </w:r>
              <w:r>
                <w:tab/>
                <w:t xml:space="preserve">Přídavná jména </w:t>
              </w:r>
            </w:ins>
          </w:p>
          <w:p w:rsidR="00AC5235" w:rsidRDefault="00AC5235" w:rsidP="00AC5235">
            <w:pPr>
              <w:jc w:val="both"/>
              <w:rPr>
                <w:ins w:id="2108" w:author="Neubauerová Bronislava" w:date="2019-08-29T14:45:00Z"/>
              </w:rPr>
            </w:pPr>
            <w:ins w:id="2109" w:author="Neubauerová Bronislava" w:date="2019-08-29T14:45:00Z">
              <w:r>
                <w:t></w:t>
              </w:r>
              <w:r>
                <w:tab/>
                <w:t xml:space="preserve">Tvorba slov </w:t>
              </w:r>
            </w:ins>
          </w:p>
          <w:p w:rsidR="00AC5235" w:rsidRDefault="00AC5235" w:rsidP="00AC5235">
            <w:pPr>
              <w:jc w:val="both"/>
              <w:rPr>
                <w:ins w:id="2110" w:author="Neubauerová Bronislava" w:date="2019-08-29T14:45:00Z"/>
              </w:rPr>
            </w:pPr>
            <w:ins w:id="2111" w:author="Neubauerová Bronislava" w:date="2019-08-29T14:45:00Z">
              <w:r>
                <w:t></w:t>
              </w:r>
              <w:r>
                <w:tab/>
                <w:t xml:space="preserve">Neformální dopis </w:t>
              </w:r>
            </w:ins>
          </w:p>
          <w:p w:rsidR="00AC5235" w:rsidRDefault="00AC5235" w:rsidP="00AC5235">
            <w:pPr>
              <w:jc w:val="both"/>
              <w:rPr>
                <w:ins w:id="2112" w:author="Neubauerová Bronislava" w:date="2019-08-29T14:45:00Z"/>
              </w:rPr>
            </w:pPr>
            <w:ins w:id="2113" w:author="Neubauerová Bronislava" w:date="2019-08-29T14:45:00Z">
              <w:r>
                <w:t></w:t>
              </w:r>
              <w:r>
                <w:tab/>
                <w:t xml:space="preserve">Formální dopis </w:t>
              </w:r>
            </w:ins>
          </w:p>
          <w:p w:rsidR="00AC5235" w:rsidRPr="00FE66BA" w:rsidRDefault="00AC5235" w:rsidP="00AC5235">
            <w:pPr>
              <w:jc w:val="both"/>
            </w:pPr>
            <w:ins w:id="2114" w:author="Neubauerová Bronislava" w:date="2019-08-29T14:45:00Z">
              <w:r>
                <w:t></w:t>
              </w:r>
              <w:r>
                <w:tab/>
                <w:t>Žádost o zaměstnání</w:t>
              </w:r>
            </w:ins>
          </w:p>
        </w:tc>
      </w:tr>
      <w:tr w:rsidR="00FF170D" w:rsidTr="00C73909">
        <w:trPr>
          <w:trHeight w:val="265"/>
        </w:trPr>
        <w:tc>
          <w:tcPr>
            <w:tcW w:w="3653" w:type="dxa"/>
            <w:gridSpan w:val="2"/>
            <w:tcBorders>
              <w:top w:val="nil"/>
            </w:tcBorders>
            <w:shd w:val="clear" w:color="auto" w:fill="F7CAAC"/>
          </w:tcPr>
          <w:p w:rsidR="00FF170D" w:rsidRDefault="00FF170D" w:rsidP="00C73909">
            <w:pPr>
              <w:jc w:val="both"/>
            </w:pPr>
            <w:r>
              <w:rPr>
                <w:b/>
              </w:rPr>
              <w:t>Studijní literatura a studijní pomůcky</w:t>
            </w:r>
          </w:p>
        </w:tc>
        <w:tc>
          <w:tcPr>
            <w:tcW w:w="6202" w:type="dxa"/>
            <w:gridSpan w:val="6"/>
            <w:tcBorders>
              <w:top w:val="nil"/>
              <w:bottom w:val="nil"/>
            </w:tcBorders>
          </w:tcPr>
          <w:p w:rsidR="00FF170D" w:rsidRDefault="00FF170D" w:rsidP="00C73909">
            <w:pPr>
              <w:jc w:val="both"/>
            </w:pPr>
          </w:p>
        </w:tc>
      </w:tr>
      <w:tr w:rsidR="00FF170D" w:rsidTr="00C73909">
        <w:trPr>
          <w:trHeight w:val="1497"/>
        </w:trPr>
        <w:tc>
          <w:tcPr>
            <w:tcW w:w="9855" w:type="dxa"/>
            <w:gridSpan w:val="8"/>
            <w:tcBorders>
              <w:top w:val="nil"/>
            </w:tcBorders>
          </w:tcPr>
          <w:p w:rsidR="00FF170D" w:rsidRDefault="00FF170D" w:rsidP="00C73909">
            <w:pPr>
              <w:jc w:val="both"/>
              <w:rPr>
                <w:b/>
              </w:rPr>
            </w:pPr>
            <w:r w:rsidRPr="002C6A02">
              <w:rPr>
                <w:b/>
              </w:rPr>
              <w:t>Povinná literatura</w:t>
            </w:r>
          </w:p>
          <w:p w:rsidR="00FF170D" w:rsidRDefault="00FF170D" w:rsidP="00C73909">
            <w:pPr>
              <w:jc w:val="both"/>
            </w:pPr>
            <w:r>
              <w:t xml:space="preserve">MAY, P. </w:t>
            </w:r>
            <w:r>
              <w:rPr>
                <w:i/>
              </w:rPr>
              <w:t xml:space="preserve">Compact First: Student´s book with answers. </w:t>
            </w:r>
            <w:r>
              <w:t>Cambridge: Cambridge University Press, 2014, 159 s. ISBN 978-1-107-42844-7.</w:t>
            </w:r>
          </w:p>
          <w:p w:rsidR="00FF170D" w:rsidRDefault="00FF170D" w:rsidP="00C73909">
            <w:pPr>
              <w:jc w:val="both"/>
            </w:pPr>
            <w:r>
              <w:t xml:space="preserve">MAY, P. </w:t>
            </w:r>
            <w:r>
              <w:rPr>
                <w:i/>
              </w:rPr>
              <w:t xml:space="preserve">Compact First: Workbook with answers. </w:t>
            </w:r>
            <w:r>
              <w:t>Cambridge: Cambridge University Press, 2014, 63 s. ISBN 978-1-107-42856-0.</w:t>
            </w:r>
          </w:p>
          <w:p w:rsidR="00FF170D" w:rsidRDefault="00FF170D" w:rsidP="00C73909">
            <w:pPr>
              <w:jc w:val="both"/>
              <w:rPr>
                <w:b/>
              </w:rPr>
            </w:pPr>
            <w:r>
              <w:rPr>
                <w:b/>
              </w:rPr>
              <w:t>Doporučená literatura</w:t>
            </w:r>
          </w:p>
          <w:p w:rsidR="00FF170D" w:rsidRDefault="00FF170D" w:rsidP="00C73909">
            <w:pPr>
              <w:jc w:val="both"/>
            </w:pPr>
            <w:r>
              <w:t xml:space="preserve">HEWINGS, M. </w:t>
            </w:r>
            <w:r>
              <w:rPr>
                <w:i/>
              </w:rPr>
              <w:t xml:space="preserve">Advanced Grammar In Use. </w:t>
            </w:r>
            <w:r>
              <w:t>Cambridge: Cambridge University Press, 2013, 303 s. ISBN 978-1-10-769738-6.</w:t>
            </w:r>
          </w:p>
          <w:p w:rsidR="00FF170D" w:rsidRPr="002C6A02" w:rsidRDefault="00FF170D" w:rsidP="00C73909">
            <w:pPr>
              <w:jc w:val="both"/>
            </w:pPr>
            <w:r w:rsidRPr="00095CA2">
              <w:t xml:space="preserve">TAYFOOR, S. </w:t>
            </w:r>
            <w:r w:rsidRPr="00095CA2">
              <w:rPr>
                <w:i/>
              </w:rPr>
              <w:t>Common mistakes at first certificate: and how to avoid them.</w:t>
            </w:r>
            <w:r w:rsidRPr="00095CA2">
              <w:t xml:space="preserve"> Cambridge: Cambridge University Press, 2004, 64 s. ISBN 0-521-52062-2.</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Default="00FF170D" w:rsidP="00C73909">
            <w:pPr>
              <w:jc w:val="center"/>
              <w:rPr>
                <w:b/>
              </w:rPr>
            </w:pPr>
            <w:r>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Default="00FF170D" w:rsidP="00C73909">
            <w:pPr>
              <w:jc w:val="both"/>
            </w:pPr>
            <w:r>
              <w:rPr>
                <w:b/>
              </w:rPr>
              <w:t>Rozsah konzultací (soustředění)</w:t>
            </w:r>
          </w:p>
        </w:tc>
        <w:tc>
          <w:tcPr>
            <w:tcW w:w="889" w:type="dxa"/>
            <w:tcBorders>
              <w:top w:val="single" w:sz="2" w:space="0" w:color="auto"/>
            </w:tcBorders>
          </w:tcPr>
          <w:p w:rsidR="00FF170D" w:rsidRDefault="00FF170D" w:rsidP="00C73909">
            <w:pPr>
              <w:jc w:val="both"/>
            </w:pP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Default="00FF170D" w:rsidP="00C73909">
            <w:pPr>
              <w:jc w:val="both"/>
              <w:rPr>
                <w:b/>
              </w:rPr>
            </w:pPr>
            <w:r>
              <w:rPr>
                <w:b/>
              </w:rPr>
              <w:t>Informace o způsobu kontaktu s vyučujícím</w:t>
            </w:r>
          </w:p>
        </w:tc>
      </w:tr>
      <w:tr w:rsidR="00FF170D" w:rsidTr="00C73909">
        <w:trPr>
          <w:trHeight w:val="578"/>
        </w:trPr>
        <w:tc>
          <w:tcPr>
            <w:tcW w:w="9855" w:type="dxa"/>
            <w:gridSpan w:val="8"/>
          </w:tcPr>
          <w:p w:rsidR="00FF170D"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B2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E638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C78C3" w:rsidTr="00C73909">
        <w:tc>
          <w:tcPr>
            <w:tcW w:w="3086" w:type="dxa"/>
            <w:shd w:val="clear" w:color="auto" w:fill="F7CAAC"/>
          </w:tcPr>
          <w:p w:rsidR="00FC78C3" w:rsidRPr="002401C8" w:rsidRDefault="00FC78C3" w:rsidP="00FC78C3">
            <w:pPr>
              <w:jc w:val="both"/>
              <w:rPr>
                <w:b/>
              </w:rPr>
            </w:pPr>
            <w:r w:rsidRPr="002401C8">
              <w:rPr>
                <w:b/>
              </w:rPr>
              <w:t>Forma způsobu ověření studijních výsledků a další požadavky na studenta</w:t>
            </w:r>
          </w:p>
        </w:tc>
        <w:tc>
          <w:tcPr>
            <w:tcW w:w="6769" w:type="dxa"/>
            <w:gridSpan w:val="7"/>
            <w:tcBorders>
              <w:bottom w:val="nil"/>
            </w:tcBorders>
          </w:tcPr>
          <w:p w:rsidR="00FC78C3" w:rsidRPr="001B1BBE" w:rsidRDefault="00FC78C3" w:rsidP="00FC78C3">
            <w:pPr>
              <w:jc w:val="both"/>
            </w:pPr>
          </w:p>
        </w:tc>
      </w:tr>
      <w:tr w:rsidR="00FC78C3" w:rsidTr="00C73909">
        <w:trPr>
          <w:trHeight w:val="56"/>
        </w:trPr>
        <w:tc>
          <w:tcPr>
            <w:tcW w:w="9855" w:type="dxa"/>
            <w:gridSpan w:val="8"/>
            <w:tcBorders>
              <w:top w:val="nil"/>
            </w:tcBorders>
          </w:tcPr>
          <w:p w:rsidR="00FC78C3" w:rsidRPr="002401C8" w:rsidRDefault="00FC78C3" w:rsidP="00FC78C3">
            <w:pPr>
              <w:jc w:val="both"/>
            </w:pPr>
          </w:p>
        </w:tc>
      </w:tr>
      <w:tr w:rsidR="00FC78C3" w:rsidTr="00C73909">
        <w:trPr>
          <w:trHeight w:val="197"/>
        </w:trPr>
        <w:tc>
          <w:tcPr>
            <w:tcW w:w="3086" w:type="dxa"/>
            <w:tcBorders>
              <w:top w:val="nil"/>
            </w:tcBorders>
            <w:shd w:val="clear" w:color="auto" w:fill="F7CAAC"/>
          </w:tcPr>
          <w:p w:rsidR="00FC78C3" w:rsidRPr="002401C8" w:rsidRDefault="00FC78C3" w:rsidP="00FC78C3">
            <w:pPr>
              <w:jc w:val="both"/>
              <w:rPr>
                <w:b/>
              </w:rPr>
            </w:pPr>
            <w:r w:rsidRPr="002401C8">
              <w:rPr>
                <w:b/>
              </w:rPr>
              <w:t>Garant předmětu</w:t>
            </w:r>
          </w:p>
        </w:tc>
        <w:tc>
          <w:tcPr>
            <w:tcW w:w="6769" w:type="dxa"/>
            <w:gridSpan w:val="7"/>
            <w:tcBorders>
              <w:top w:val="nil"/>
            </w:tcBorders>
          </w:tcPr>
          <w:p w:rsidR="00FC78C3" w:rsidRPr="002401C8" w:rsidRDefault="00FC78C3" w:rsidP="00FC78C3">
            <w:pPr>
              <w:shd w:val="clear" w:color="auto" w:fill="FFFFFF"/>
              <w:spacing w:after="100" w:afterAutospacing="1"/>
              <w:outlineLvl w:val="3"/>
              <w:rPr>
                <w:bCs/>
                <w:color w:val="222222"/>
              </w:rPr>
            </w:pPr>
            <w:r w:rsidRPr="002401C8">
              <w:rPr>
                <w:bCs/>
              </w:rPr>
              <w:t>PhDr. Jana Semotamová</w:t>
            </w:r>
          </w:p>
        </w:tc>
      </w:tr>
      <w:tr w:rsidR="00FC78C3" w:rsidTr="00C73909">
        <w:trPr>
          <w:trHeight w:val="243"/>
        </w:trPr>
        <w:tc>
          <w:tcPr>
            <w:tcW w:w="3086" w:type="dxa"/>
            <w:tcBorders>
              <w:top w:val="nil"/>
            </w:tcBorders>
            <w:shd w:val="clear" w:color="auto" w:fill="F7CAAC"/>
          </w:tcPr>
          <w:p w:rsidR="00FC78C3" w:rsidRPr="002401C8" w:rsidRDefault="00FC78C3" w:rsidP="00FC78C3">
            <w:pPr>
              <w:jc w:val="both"/>
              <w:rPr>
                <w:b/>
              </w:rPr>
            </w:pPr>
            <w:r w:rsidRPr="002401C8">
              <w:rPr>
                <w:b/>
              </w:rPr>
              <w:t>Zapojení garanta do výuky předmětu</w:t>
            </w:r>
          </w:p>
        </w:tc>
        <w:tc>
          <w:tcPr>
            <w:tcW w:w="6769" w:type="dxa"/>
            <w:gridSpan w:val="7"/>
            <w:tcBorders>
              <w:top w:val="nil"/>
            </w:tcBorders>
          </w:tcPr>
          <w:p w:rsidR="00FC78C3" w:rsidRPr="002401C8" w:rsidRDefault="00FC78C3" w:rsidP="00FC78C3">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C73909">
        <w:tc>
          <w:tcPr>
            <w:tcW w:w="3086" w:type="dxa"/>
            <w:shd w:val="clear" w:color="auto" w:fill="F7CAAC"/>
          </w:tcPr>
          <w:p w:rsidR="00FC78C3" w:rsidRPr="002401C8" w:rsidRDefault="00FC78C3" w:rsidP="00FC78C3">
            <w:pPr>
              <w:jc w:val="both"/>
              <w:rPr>
                <w:b/>
              </w:rPr>
            </w:pPr>
            <w:r w:rsidRPr="002401C8">
              <w:rPr>
                <w:b/>
              </w:rPr>
              <w:t>Vyučující</w:t>
            </w:r>
          </w:p>
        </w:tc>
        <w:tc>
          <w:tcPr>
            <w:tcW w:w="6769" w:type="dxa"/>
            <w:gridSpan w:val="7"/>
            <w:tcBorders>
              <w:bottom w:val="nil"/>
            </w:tcBorders>
          </w:tcPr>
          <w:p w:rsidR="00FC78C3" w:rsidRPr="002401C8" w:rsidRDefault="00FC78C3" w:rsidP="00FC78C3">
            <w:pPr>
              <w:jc w:val="both"/>
            </w:pPr>
            <w:r w:rsidRPr="002401C8">
              <w:rPr>
                <w:bCs/>
              </w:rPr>
              <w:t>PhDr. Jana Semotamová</w:t>
            </w:r>
            <w:r>
              <w:rPr>
                <w:bCs/>
              </w:rPr>
              <w:t xml:space="preserve"> </w:t>
            </w:r>
            <w:r w:rsidRPr="008271D7">
              <w:t xml:space="preserve">– </w:t>
            </w:r>
            <w:r>
              <w:t>semináře (100%)</w:t>
            </w:r>
          </w:p>
        </w:tc>
      </w:tr>
      <w:tr w:rsidR="00FC78C3" w:rsidTr="00C73909">
        <w:trPr>
          <w:trHeight w:val="70"/>
        </w:trPr>
        <w:tc>
          <w:tcPr>
            <w:tcW w:w="9855" w:type="dxa"/>
            <w:gridSpan w:val="8"/>
            <w:tcBorders>
              <w:top w:val="nil"/>
            </w:tcBorders>
          </w:tcPr>
          <w:p w:rsidR="00FC78C3" w:rsidRPr="002401C8" w:rsidRDefault="00FC78C3" w:rsidP="00FC78C3">
            <w:pPr>
              <w:jc w:val="both"/>
            </w:pPr>
          </w:p>
        </w:tc>
      </w:tr>
      <w:tr w:rsidR="00FC78C3" w:rsidTr="00C73909">
        <w:tc>
          <w:tcPr>
            <w:tcW w:w="3086" w:type="dxa"/>
            <w:shd w:val="clear" w:color="auto" w:fill="F7CAAC"/>
          </w:tcPr>
          <w:p w:rsidR="00FC78C3" w:rsidRPr="002401C8" w:rsidRDefault="00FC78C3" w:rsidP="00FC78C3">
            <w:pPr>
              <w:jc w:val="both"/>
              <w:rPr>
                <w:b/>
              </w:rPr>
            </w:pPr>
            <w:r w:rsidRPr="002401C8">
              <w:rPr>
                <w:b/>
              </w:rPr>
              <w:t>Stručná anotace předmětu</w:t>
            </w:r>
          </w:p>
        </w:tc>
        <w:tc>
          <w:tcPr>
            <w:tcW w:w="6769" w:type="dxa"/>
            <w:gridSpan w:val="7"/>
            <w:tcBorders>
              <w:bottom w:val="nil"/>
            </w:tcBorders>
          </w:tcPr>
          <w:p w:rsidR="00FC78C3" w:rsidRPr="002401C8" w:rsidRDefault="00FC78C3" w:rsidP="00FC78C3">
            <w:pPr>
              <w:jc w:val="both"/>
            </w:pPr>
          </w:p>
        </w:tc>
      </w:tr>
      <w:tr w:rsidR="00FC78C3" w:rsidTr="00C73909">
        <w:trPr>
          <w:trHeight w:val="2043"/>
        </w:trPr>
        <w:tc>
          <w:tcPr>
            <w:tcW w:w="9855" w:type="dxa"/>
            <w:gridSpan w:val="8"/>
            <w:tcBorders>
              <w:top w:val="nil"/>
              <w:bottom w:val="single" w:sz="12" w:space="0" w:color="auto"/>
            </w:tcBorders>
          </w:tcPr>
          <w:p w:rsidR="00FC78C3" w:rsidRDefault="00FC78C3" w:rsidP="00FC78C3">
            <w:pPr>
              <w:jc w:val="both"/>
            </w:pPr>
            <w:r>
              <w:t>Předmět je nabízen v rámci celoživotního vzdělávání a slouží k přípravě na jazykovou zkoušku Cambridge. Navazuje na předmět FCE1 a nepočítá se do studijního průměru. Zpoplatněna je zkouška spojená s certifikací.</w:t>
            </w:r>
          </w:p>
          <w:p w:rsidR="00FC78C3" w:rsidRDefault="00FC78C3" w:rsidP="00FC78C3">
            <w:pPr>
              <w:jc w:val="both"/>
            </w:pPr>
            <w:r>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B2 důkladnou přípravu a procvičování gramatiky, slovní zásoby, jazykové znalosti, témat a dovednosti potřebné pro úspěšné vykonání zkoušek Cambridge.</w:t>
            </w:r>
          </w:p>
          <w:p w:rsidR="00FC78C3" w:rsidRDefault="00FC78C3" w:rsidP="00FC78C3">
            <w:pPr>
              <w:jc w:val="both"/>
            </w:pPr>
            <w:r>
              <w:t>Konání Cambridgeské zkoušky FCE  na konci semestru je dobrovolné a platí se podle pravidel Cambridge.</w:t>
            </w:r>
          </w:p>
          <w:p w:rsidR="00FC78C3" w:rsidRDefault="00FC78C3" w:rsidP="00FC78C3">
            <w:pPr>
              <w:jc w:val="both"/>
            </w:pPr>
            <w:r>
              <w:t xml:space="preserve">Seminář </w:t>
            </w:r>
            <w:r w:rsidRPr="00821A52">
              <w:t>předpokládá znalost anglického jazyka na úrovni B2 Společného evropského referenčního rámce.</w:t>
            </w:r>
          </w:p>
          <w:p w:rsidR="00FC78C3" w:rsidRDefault="00FC78C3" w:rsidP="00FC78C3">
            <w:pPr>
              <w:jc w:val="both"/>
              <w:rPr>
                <w:ins w:id="2115" w:author="Neubauerová Bronislava" w:date="2019-08-29T14:48:00Z"/>
              </w:rPr>
            </w:pPr>
            <w:r w:rsidRPr="00821A52">
              <w:t xml:space="preserve">Po úspěšném absolvování zimního a letního semestru bude student schopen složit Cambridge First </w:t>
            </w:r>
            <w:r>
              <w:t>English Certificate</w:t>
            </w:r>
            <w:r w:rsidRPr="00821A52">
              <w:t>.</w:t>
            </w:r>
          </w:p>
          <w:p w:rsidR="00AC5235" w:rsidRDefault="00AC5235" w:rsidP="00AC5235">
            <w:pPr>
              <w:jc w:val="both"/>
              <w:rPr>
                <w:ins w:id="2116" w:author="Neubauerová Bronislava" w:date="2019-08-29T14:48:00Z"/>
              </w:rPr>
            </w:pPr>
            <w:ins w:id="2117" w:author="Neubauerová Bronislava" w:date="2019-08-29T14:48:00Z">
              <w:r>
                <w:t></w:t>
              </w:r>
              <w:r>
                <w:tab/>
                <w:t xml:space="preserve">Zdraví, sport </w:t>
              </w:r>
            </w:ins>
          </w:p>
          <w:p w:rsidR="00AC5235" w:rsidRDefault="00AC5235" w:rsidP="00AC5235">
            <w:pPr>
              <w:jc w:val="both"/>
              <w:rPr>
                <w:ins w:id="2118" w:author="Neubauerová Bronislava" w:date="2019-08-29T14:48:00Z"/>
              </w:rPr>
            </w:pPr>
            <w:ins w:id="2119" w:author="Neubauerová Bronislava" w:date="2019-08-29T14:48:00Z">
              <w:r>
                <w:t></w:t>
              </w:r>
              <w:r>
                <w:tab/>
                <w:t xml:space="preserve">Životní prostředí, počasí </w:t>
              </w:r>
            </w:ins>
          </w:p>
          <w:p w:rsidR="00AC5235" w:rsidRDefault="00AC5235" w:rsidP="00AC5235">
            <w:pPr>
              <w:jc w:val="both"/>
              <w:rPr>
                <w:ins w:id="2120" w:author="Neubauerová Bronislava" w:date="2019-08-29T14:48:00Z"/>
              </w:rPr>
            </w:pPr>
            <w:ins w:id="2121" w:author="Neubauerová Bronislava" w:date="2019-08-29T14:48:00Z">
              <w:r>
                <w:t></w:t>
              </w:r>
              <w:r>
                <w:tab/>
                <w:t xml:space="preserve">Věda, technologie </w:t>
              </w:r>
            </w:ins>
          </w:p>
          <w:p w:rsidR="00AC5235" w:rsidRDefault="00AC5235" w:rsidP="00AC5235">
            <w:pPr>
              <w:jc w:val="both"/>
              <w:rPr>
                <w:ins w:id="2122" w:author="Neubauerová Bronislava" w:date="2019-08-29T14:48:00Z"/>
              </w:rPr>
            </w:pPr>
            <w:ins w:id="2123" w:author="Neubauerová Bronislava" w:date="2019-08-29T14:48:00Z">
              <w:r>
                <w:t></w:t>
              </w:r>
              <w:r>
                <w:tab/>
                <w:t xml:space="preserve">Sdělovací prostředky, celebrity </w:t>
              </w:r>
            </w:ins>
          </w:p>
          <w:p w:rsidR="00AC5235" w:rsidRDefault="00AC5235" w:rsidP="00AC5235">
            <w:pPr>
              <w:jc w:val="both"/>
              <w:rPr>
                <w:ins w:id="2124" w:author="Neubauerová Bronislava" w:date="2019-08-29T14:48:00Z"/>
              </w:rPr>
            </w:pPr>
            <w:ins w:id="2125" w:author="Neubauerová Bronislava" w:date="2019-08-29T14:48:00Z">
              <w:r>
                <w:t></w:t>
              </w:r>
              <w:r>
                <w:tab/>
                <w:t xml:space="preserve">Nakupování, móda </w:t>
              </w:r>
            </w:ins>
          </w:p>
          <w:p w:rsidR="00AC5235" w:rsidRDefault="00AC5235" w:rsidP="00AC5235">
            <w:pPr>
              <w:jc w:val="both"/>
              <w:rPr>
                <w:ins w:id="2126" w:author="Neubauerová Bronislava" w:date="2019-08-29T14:48:00Z"/>
              </w:rPr>
            </w:pPr>
            <w:ins w:id="2127" w:author="Neubauerová Bronislava" w:date="2019-08-29T14:48:00Z">
              <w:r>
                <w:t></w:t>
              </w:r>
              <w:r>
                <w:tab/>
                <w:t xml:space="preserve">Vztažné věty - určující a neurčující </w:t>
              </w:r>
            </w:ins>
          </w:p>
          <w:p w:rsidR="00AC5235" w:rsidRDefault="00AC5235" w:rsidP="00AC5235">
            <w:pPr>
              <w:jc w:val="both"/>
              <w:rPr>
                <w:ins w:id="2128" w:author="Neubauerová Bronislava" w:date="2019-08-29T14:48:00Z"/>
              </w:rPr>
            </w:pPr>
            <w:ins w:id="2129" w:author="Neubauerová Bronislava" w:date="2019-08-29T14:48:00Z">
              <w:r>
                <w:t></w:t>
              </w:r>
              <w:r>
                <w:tab/>
                <w:t xml:space="preserve">Kondicionály </w:t>
              </w:r>
            </w:ins>
          </w:p>
          <w:p w:rsidR="00AC5235" w:rsidRDefault="00AC5235" w:rsidP="00AC5235">
            <w:pPr>
              <w:jc w:val="both"/>
              <w:rPr>
                <w:ins w:id="2130" w:author="Neubauerová Bronislava" w:date="2019-08-29T14:48:00Z"/>
              </w:rPr>
            </w:pPr>
            <w:ins w:id="2131" w:author="Neubauerová Bronislava" w:date="2019-08-29T14:48:00Z">
              <w:r>
                <w:t></w:t>
              </w:r>
              <w:r>
                <w:tab/>
                <w:t xml:space="preserve">Přídavná jména a příslovce </w:t>
              </w:r>
            </w:ins>
          </w:p>
          <w:p w:rsidR="00AC5235" w:rsidRDefault="00AC5235" w:rsidP="00AC5235">
            <w:pPr>
              <w:jc w:val="both"/>
              <w:rPr>
                <w:ins w:id="2132" w:author="Neubauerová Bronislava" w:date="2019-08-29T14:48:00Z"/>
              </w:rPr>
            </w:pPr>
            <w:ins w:id="2133" w:author="Neubauerová Bronislava" w:date="2019-08-29T14:48:00Z">
              <w:r>
                <w:t></w:t>
              </w:r>
              <w:r>
                <w:tab/>
                <w:t xml:space="preserve">Trpný rod </w:t>
              </w:r>
            </w:ins>
          </w:p>
          <w:p w:rsidR="00AC5235" w:rsidRDefault="00AC5235" w:rsidP="00AC5235">
            <w:pPr>
              <w:jc w:val="both"/>
              <w:rPr>
                <w:ins w:id="2134" w:author="Neubauerová Bronislava" w:date="2019-08-29T14:48:00Z"/>
              </w:rPr>
            </w:pPr>
            <w:ins w:id="2135" w:author="Neubauerová Bronislava" w:date="2019-08-29T14:48:00Z">
              <w:r>
                <w:t></w:t>
              </w:r>
              <w:r>
                <w:tab/>
                <w:t xml:space="preserve">Členy </w:t>
              </w:r>
            </w:ins>
          </w:p>
          <w:p w:rsidR="00AC5235" w:rsidRDefault="00AC5235" w:rsidP="00AC5235">
            <w:pPr>
              <w:jc w:val="both"/>
              <w:rPr>
                <w:ins w:id="2136" w:author="Neubauerová Bronislava" w:date="2019-08-29T14:48:00Z"/>
              </w:rPr>
            </w:pPr>
            <w:ins w:id="2137" w:author="Neubauerová Bronislava" w:date="2019-08-29T14:48:00Z">
              <w:r>
                <w:t></w:t>
              </w:r>
              <w:r>
                <w:tab/>
                <w:t xml:space="preserve">Frázová slovesa </w:t>
              </w:r>
            </w:ins>
          </w:p>
          <w:p w:rsidR="00AC5235" w:rsidRDefault="00AC5235" w:rsidP="00AC5235">
            <w:pPr>
              <w:jc w:val="both"/>
              <w:rPr>
                <w:ins w:id="2138" w:author="Neubauerová Bronislava" w:date="2019-08-29T14:48:00Z"/>
              </w:rPr>
            </w:pPr>
            <w:ins w:id="2139" w:author="Neubauerová Bronislava" w:date="2019-08-29T14:48:00Z">
              <w:r>
                <w:t></w:t>
              </w:r>
              <w:r>
                <w:tab/>
                <w:t xml:space="preserve">Tvoření slov </w:t>
              </w:r>
            </w:ins>
          </w:p>
          <w:p w:rsidR="00AC5235" w:rsidRDefault="00AC5235" w:rsidP="00AC5235">
            <w:pPr>
              <w:jc w:val="both"/>
              <w:rPr>
                <w:ins w:id="2140" w:author="Neubauerová Bronislava" w:date="2019-08-29T14:48:00Z"/>
              </w:rPr>
            </w:pPr>
            <w:ins w:id="2141" w:author="Neubauerová Bronislava" w:date="2019-08-29T14:48:00Z">
              <w:r>
                <w:t></w:t>
              </w:r>
              <w:r>
                <w:tab/>
                <w:t xml:space="preserve">Dopis, esej </w:t>
              </w:r>
            </w:ins>
          </w:p>
          <w:p w:rsidR="00AC5235" w:rsidRDefault="00AC5235" w:rsidP="00AC5235">
            <w:pPr>
              <w:jc w:val="both"/>
            </w:pPr>
            <w:ins w:id="2142" w:author="Neubauerová Bronislava" w:date="2019-08-29T14:48:00Z">
              <w:r>
                <w:t></w:t>
              </w:r>
              <w:r>
                <w:tab/>
                <w:t>Článek, zpráva</w:t>
              </w:r>
            </w:ins>
          </w:p>
        </w:tc>
      </w:tr>
      <w:tr w:rsidR="00FC78C3" w:rsidTr="00C73909">
        <w:trPr>
          <w:trHeight w:val="265"/>
        </w:trPr>
        <w:tc>
          <w:tcPr>
            <w:tcW w:w="3653" w:type="dxa"/>
            <w:gridSpan w:val="2"/>
            <w:tcBorders>
              <w:top w:val="nil"/>
            </w:tcBorders>
            <w:shd w:val="clear" w:color="auto" w:fill="F7CAAC"/>
          </w:tcPr>
          <w:p w:rsidR="00FC78C3" w:rsidRPr="002401C8" w:rsidRDefault="00FC78C3" w:rsidP="00FC78C3">
            <w:pPr>
              <w:jc w:val="both"/>
            </w:pPr>
            <w:r w:rsidRPr="002401C8">
              <w:rPr>
                <w:b/>
              </w:rPr>
              <w:t>Studijní literatura a studijní pomůcky</w:t>
            </w:r>
          </w:p>
        </w:tc>
        <w:tc>
          <w:tcPr>
            <w:tcW w:w="6202" w:type="dxa"/>
            <w:gridSpan w:val="6"/>
            <w:tcBorders>
              <w:top w:val="nil"/>
              <w:bottom w:val="nil"/>
            </w:tcBorders>
          </w:tcPr>
          <w:p w:rsidR="00FC78C3" w:rsidRPr="002401C8" w:rsidRDefault="00FC78C3" w:rsidP="00FC78C3">
            <w:pPr>
              <w:jc w:val="both"/>
            </w:pPr>
          </w:p>
        </w:tc>
      </w:tr>
      <w:tr w:rsidR="00FC78C3" w:rsidTr="00C73909">
        <w:trPr>
          <w:trHeight w:val="2145"/>
        </w:trPr>
        <w:tc>
          <w:tcPr>
            <w:tcW w:w="9855" w:type="dxa"/>
            <w:gridSpan w:val="8"/>
            <w:tcBorders>
              <w:top w:val="nil"/>
            </w:tcBorders>
          </w:tcPr>
          <w:p w:rsidR="00FC78C3" w:rsidRPr="002401C8" w:rsidRDefault="00FC78C3" w:rsidP="00FC78C3">
            <w:pPr>
              <w:jc w:val="both"/>
              <w:rPr>
                <w:b/>
              </w:rPr>
            </w:pPr>
            <w:r w:rsidRPr="002401C8">
              <w:rPr>
                <w:b/>
              </w:rPr>
              <w:t>Povinná literatura</w:t>
            </w:r>
          </w:p>
          <w:p w:rsidR="00FC78C3" w:rsidRPr="002401C8" w:rsidRDefault="00FC78C3" w:rsidP="00FC78C3">
            <w:pPr>
              <w:jc w:val="both"/>
            </w:pPr>
            <w:r w:rsidRPr="002401C8">
              <w:t xml:space="preserve">MAY, P. </w:t>
            </w:r>
            <w:r w:rsidRPr="002401C8">
              <w:rPr>
                <w:i/>
              </w:rPr>
              <w:t xml:space="preserve">Compact First: Student´s book with answers. </w:t>
            </w:r>
            <w:r w:rsidRPr="002401C8">
              <w:t>Cambridge: Cambridge University Press, 2014, 159 s. ISBN 978-1-107-42844-7.</w:t>
            </w:r>
          </w:p>
          <w:p w:rsidR="00FC78C3" w:rsidRPr="002401C8" w:rsidRDefault="00FC78C3" w:rsidP="00FC78C3">
            <w:pPr>
              <w:jc w:val="both"/>
            </w:pPr>
            <w:r w:rsidRPr="002401C8">
              <w:t xml:space="preserve">MAY, P. </w:t>
            </w:r>
            <w:r w:rsidRPr="002401C8">
              <w:rPr>
                <w:i/>
              </w:rPr>
              <w:t xml:space="preserve">Compact First: Workbook with answers. </w:t>
            </w:r>
            <w:r w:rsidRPr="002401C8">
              <w:t>Cambridge: Cambridge University Press, 2014, 63 s. ISBN 978-1-107-42856-0.</w:t>
            </w:r>
          </w:p>
          <w:p w:rsidR="00FC78C3" w:rsidRPr="002401C8" w:rsidRDefault="00FC78C3" w:rsidP="00FC78C3">
            <w:pPr>
              <w:jc w:val="both"/>
              <w:rPr>
                <w:b/>
              </w:rPr>
            </w:pPr>
            <w:r w:rsidRPr="002401C8">
              <w:rPr>
                <w:b/>
              </w:rPr>
              <w:t>Doporučená literatura</w:t>
            </w:r>
          </w:p>
          <w:p w:rsidR="00FC78C3" w:rsidRPr="002401C8" w:rsidRDefault="00FC78C3" w:rsidP="00FC78C3">
            <w:pPr>
              <w:jc w:val="both"/>
            </w:pPr>
            <w:r w:rsidRPr="002401C8">
              <w:t xml:space="preserve">HEWINGS, M. </w:t>
            </w:r>
            <w:r w:rsidRPr="002401C8">
              <w:rPr>
                <w:i/>
              </w:rPr>
              <w:t xml:space="preserve">Advanced Grammar In Use. </w:t>
            </w:r>
            <w:r w:rsidRPr="002401C8">
              <w:t>Cambridge: Cambridge University Press, 2013, 303 s. ISBN 978-1-10-769738-6.</w:t>
            </w:r>
          </w:p>
          <w:p w:rsidR="00FC78C3" w:rsidRPr="002401C8" w:rsidRDefault="00FC78C3" w:rsidP="00FC78C3">
            <w:pPr>
              <w:jc w:val="both"/>
            </w:pPr>
            <w:r w:rsidRPr="002401C8">
              <w:t xml:space="preserve">TAYFOOR, S. </w:t>
            </w:r>
            <w:r w:rsidRPr="002401C8">
              <w:rPr>
                <w:i/>
              </w:rPr>
              <w:t>Common mistakes at first certificate: and how to avoid them.</w:t>
            </w:r>
            <w:r w:rsidRPr="002401C8">
              <w:t xml:space="preserve"> Cambridge: Cambridge University Press, 2004, 64 s. ISBN 0-521-52062-2.</w:t>
            </w:r>
          </w:p>
        </w:tc>
      </w:tr>
      <w:tr w:rsidR="00FC78C3"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2401C8" w:rsidRDefault="00FC78C3" w:rsidP="00FC78C3">
            <w:pPr>
              <w:jc w:val="center"/>
              <w:rPr>
                <w:b/>
              </w:rPr>
            </w:pPr>
            <w:r w:rsidRPr="002401C8">
              <w:rPr>
                <w:b/>
              </w:rPr>
              <w:t>Informace ke kombinované nebo distanční formě</w:t>
            </w:r>
          </w:p>
        </w:tc>
      </w:tr>
      <w:tr w:rsidR="00FC78C3" w:rsidTr="00C73909">
        <w:tc>
          <w:tcPr>
            <w:tcW w:w="4787" w:type="dxa"/>
            <w:gridSpan w:val="3"/>
            <w:tcBorders>
              <w:top w:val="single" w:sz="2" w:space="0" w:color="auto"/>
            </w:tcBorders>
            <w:shd w:val="clear" w:color="auto" w:fill="F7CAAC"/>
          </w:tcPr>
          <w:p w:rsidR="00FC78C3" w:rsidRPr="002401C8" w:rsidRDefault="00FC78C3" w:rsidP="00FC78C3">
            <w:pPr>
              <w:jc w:val="both"/>
            </w:pPr>
            <w:r w:rsidRPr="002401C8">
              <w:rPr>
                <w:b/>
              </w:rPr>
              <w:t>Rozsah konzultací (soustředění)</w:t>
            </w:r>
          </w:p>
        </w:tc>
        <w:tc>
          <w:tcPr>
            <w:tcW w:w="889" w:type="dxa"/>
            <w:tcBorders>
              <w:top w:val="single" w:sz="2" w:space="0" w:color="auto"/>
            </w:tcBorders>
          </w:tcPr>
          <w:p w:rsidR="00FC78C3" w:rsidRPr="002401C8" w:rsidRDefault="00FC78C3" w:rsidP="00FC78C3">
            <w:pPr>
              <w:jc w:val="both"/>
            </w:pPr>
          </w:p>
        </w:tc>
        <w:tc>
          <w:tcPr>
            <w:tcW w:w="4179" w:type="dxa"/>
            <w:gridSpan w:val="4"/>
            <w:tcBorders>
              <w:top w:val="single" w:sz="2" w:space="0" w:color="auto"/>
            </w:tcBorders>
            <w:shd w:val="clear" w:color="auto" w:fill="F7CAAC"/>
          </w:tcPr>
          <w:p w:rsidR="00FC78C3" w:rsidRPr="002401C8" w:rsidRDefault="00FC78C3" w:rsidP="00FC78C3">
            <w:pPr>
              <w:jc w:val="both"/>
              <w:rPr>
                <w:b/>
              </w:rPr>
            </w:pPr>
            <w:r w:rsidRPr="002401C8">
              <w:rPr>
                <w:b/>
              </w:rPr>
              <w:t xml:space="preserve">hodin </w:t>
            </w:r>
          </w:p>
        </w:tc>
      </w:tr>
      <w:tr w:rsidR="00FC78C3" w:rsidTr="00C73909">
        <w:tc>
          <w:tcPr>
            <w:tcW w:w="9855" w:type="dxa"/>
            <w:gridSpan w:val="8"/>
            <w:shd w:val="clear" w:color="auto" w:fill="F7CAAC"/>
          </w:tcPr>
          <w:p w:rsidR="00FC78C3" w:rsidRPr="002401C8" w:rsidRDefault="00FC78C3" w:rsidP="00FC78C3">
            <w:pPr>
              <w:jc w:val="both"/>
              <w:rPr>
                <w:b/>
              </w:rPr>
            </w:pPr>
            <w:r w:rsidRPr="002401C8">
              <w:rPr>
                <w:b/>
              </w:rPr>
              <w:t>Informace o způsobu kontaktu s vyučujícím</w:t>
            </w:r>
          </w:p>
        </w:tc>
      </w:tr>
      <w:tr w:rsidR="00FC78C3" w:rsidTr="00C73909">
        <w:trPr>
          <w:trHeight w:val="535"/>
        </w:trPr>
        <w:tc>
          <w:tcPr>
            <w:tcW w:w="9855" w:type="dxa"/>
            <w:gridSpan w:val="8"/>
          </w:tcPr>
          <w:p w:rsidR="00FC78C3" w:rsidRPr="002401C8" w:rsidRDefault="00FC78C3" w:rsidP="00FC78C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C1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E638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FC78C3" w:rsidP="008F4558">
            <w:pPr>
              <w:jc w:val="both"/>
            </w:pPr>
            <w:r w:rsidRPr="002401C8">
              <w:t>Požadavky k zápočtu:</w:t>
            </w:r>
            <w:r>
              <w:t xml:space="preserve"> Aktivní účast na seminářích. Povinná docházka minimálně 80%. Zvládnutí slovní zásoby a gramatiky v oblasti všech 4 jazykových dovedností (čtení, psaní, poslech, mluvení). Úspěšné absolvování závěrečného testu s minimální úspěšností 60%.</w:t>
            </w:r>
          </w:p>
        </w:tc>
      </w:tr>
      <w:tr w:rsidR="00FF170D" w:rsidTr="00C73909">
        <w:trPr>
          <w:trHeight w:val="118"/>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PhDr. Jana Semotamová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PhDr. Jana Semotamová</w:t>
            </w:r>
            <w:r>
              <w:rPr>
                <w:bCs/>
              </w:rPr>
              <w:t xml:space="preserve"> </w:t>
            </w:r>
            <w:r w:rsidRPr="008271D7">
              <w:t xml:space="preserve">– </w:t>
            </w:r>
            <w:r>
              <w:t>semináře (100%)</w:t>
            </w:r>
          </w:p>
        </w:tc>
      </w:tr>
      <w:tr w:rsidR="00FF170D" w:rsidTr="00C73909">
        <w:trPr>
          <w:trHeight w:val="1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963"/>
        </w:trPr>
        <w:tc>
          <w:tcPr>
            <w:tcW w:w="9855" w:type="dxa"/>
            <w:gridSpan w:val="8"/>
            <w:tcBorders>
              <w:top w:val="nil"/>
              <w:bottom w:val="single" w:sz="12" w:space="0" w:color="auto"/>
            </w:tcBorders>
          </w:tcPr>
          <w:p w:rsidR="00FC78C3" w:rsidRDefault="00FC78C3" w:rsidP="00FC78C3">
            <w:pPr>
              <w:jc w:val="both"/>
            </w:pPr>
            <w:r>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C1 důkladnou přípravu a procvičování gramatiky, slovní zásoby, jazykové znalosti, témat a dovednosti potřebné pro úspěšné vykonání zkoušek Cambridge.</w:t>
            </w:r>
          </w:p>
          <w:p w:rsidR="00FC78C3" w:rsidRDefault="00FC78C3" w:rsidP="00FC78C3">
            <w:pPr>
              <w:jc w:val="both"/>
            </w:pPr>
            <w:r>
              <w:t>Na rozdíl od zápočtu na konci semestru, který je povinný, je konání Cambridgeské zkoušky CAE na konci letního semestru dobrovolné.</w:t>
            </w:r>
          </w:p>
          <w:p w:rsidR="00FC78C3" w:rsidRDefault="00FC78C3" w:rsidP="00FC78C3">
            <w:pPr>
              <w:jc w:val="both"/>
            </w:pPr>
            <w:r w:rsidRPr="00BC7252">
              <w:t>Seminář předpokládá znalost anglického jazyka na úrovni C1 Společného evropského referenčního rámce.</w:t>
            </w:r>
          </w:p>
          <w:p w:rsidR="00FF170D" w:rsidRDefault="00FC78C3" w:rsidP="00FC78C3">
            <w:pPr>
              <w:jc w:val="both"/>
              <w:rPr>
                <w:ins w:id="2143" w:author="Neubauerová Bronislava" w:date="2019-08-29T14:50:00Z"/>
              </w:rPr>
            </w:pPr>
            <w:r w:rsidRPr="00BC7252">
              <w:t>Po úspěšném absolvování zimního a letního semestru bude student s</w:t>
            </w:r>
            <w:r>
              <w:t>chopen složit Cambridge English Advanced.</w:t>
            </w:r>
          </w:p>
          <w:p w:rsidR="00AC5235" w:rsidRDefault="00AC5235" w:rsidP="00AC5235">
            <w:pPr>
              <w:jc w:val="both"/>
              <w:rPr>
                <w:ins w:id="2144" w:author="Neubauerová Bronislava" w:date="2019-08-29T14:50:00Z"/>
              </w:rPr>
            </w:pPr>
            <w:ins w:id="2145" w:author="Neubauerová Bronislava" w:date="2019-08-29T14:50:00Z">
              <w:r>
                <w:t></w:t>
              </w:r>
              <w:r>
                <w:tab/>
                <w:t xml:space="preserve">Události, sdělovací prostředky </w:t>
              </w:r>
            </w:ins>
          </w:p>
          <w:p w:rsidR="00AC5235" w:rsidRDefault="00AC5235" w:rsidP="00AC5235">
            <w:pPr>
              <w:jc w:val="both"/>
              <w:rPr>
                <w:ins w:id="2146" w:author="Neubauerová Bronislava" w:date="2019-08-29T14:50:00Z"/>
              </w:rPr>
            </w:pPr>
            <w:ins w:id="2147" w:author="Neubauerová Bronislava" w:date="2019-08-29T14:50:00Z">
              <w:r>
                <w:t></w:t>
              </w:r>
              <w:r>
                <w:tab/>
                <w:t xml:space="preserve">Cestování, zvyky a tradice </w:t>
              </w:r>
            </w:ins>
          </w:p>
          <w:p w:rsidR="00AC5235" w:rsidRDefault="00AC5235" w:rsidP="00AC5235">
            <w:pPr>
              <w:jc w:val="both"/>
              <w:rPr>
                <w:ins w:id="2148" w:author="Neubauerová Bronislava" w:date="2019-08-29T14:50:00Z"/>
              </w:rPr>
            </w:pPr>
            <w:ins w:id="2149" w:author="Neubauerová Bronislava" w:date="2019-08-29T14:50:00Z">
              <w:r>
                <w:t></w:t>
              </w:r>
              <w:r>
                <w:tab/>
                <w:t xml:space="preserve">Lidské chování a vztahy </w:t>
              </w:r>
            </w:ins>
          </w:p>
          <w:p w:rsidR="00AC5235" w:rsidRDefault="00AC5235" w:rsidP="00AC5235">
            <w:pPr>
              <w:jc w:val="both"/>
              <w:rPr>
                <w:ins w:id="2150" w:author="Neubauerová Bronislava" w:date="2019-08-29T14:50:00Z"/>
              </w:rPr>
            </w:pPr>
            <w:ins w:id="2151" w:author="Neubauerová Bronislava" w:date="2019-08-29T14:50:00Z">
              <w:r>
                <w:t></w:t>
              </w:r>
              <w:r>
                <w:tab/>
                <w:t xml:space="preserve">Peníze a obchod </w:t>
              </w:r>
            </w:ins>
          </w:p>
          <w:p w:rsidR="00AC5235" w:rsidRDefault="00AC5235" w:rsidP="00AC5235">
            <w:pPr>
              <w:jc w:val="both"/>
              <w:rPr>
                <w:ins w:id="2152" w:author="Neubauerová Bronislava" w:date="2019-08-29T14:50:00Z"/>
              </w:rPr>
            </w:pPr>
            <w:ins w:id="2153" w:author="Neubauerová Bronislava" w:date="2019-08-29T14:50:00Z">
              <w:r>
                <w:t></w:t>
              </w:r>
              <w:r>
                <w:tab/>
                <w:t xml:space="preserve">Zdraví a sport </w:t>
              </w:r>
            </w:ins>
          </w:p>
          <w:p w:rsidR="00AC5235" w:rsidRDefault="00AC5235" w:rsidP="00AC5235">
            <w:pPr>
              <w:jc w:val="both"/>
              <w:rPr>
                <w:ins w:id="2154" w:author="Neubauerová Bronislava" w:date="2019-08-29T14:50:00Z"/>
              </w:rPr>
            </w:pPr>
            <w:ins w:id="2155" w:author="Neubauerová Bronislava" w:date="2019-08-29T14:50:00Z">
              <w:r>
                <w:t></w:t>
              </w:r>
              <w:r>
                <w:tab/>
                <w:t xml:space="preserve">Přehled slovesných časů - přítomný, minulý, budoucí </w:t>
              </w:r>
            </w:ins>
          </w:p>
          <w:p w:rsidR="00AC5235" w:rsidRDefault="00AC5235" w:rsidP="00AC5235">
            <w:pPr>
              <w:jc w:val="both"/>
              <w:rPr>
                <w:ins w:id="2156" w:author="Neubauerová Bronislava" w:date="2019-08-29T14:50:00Z"/>
              </w:rPr>
            </w:pPr>
            <w:ins w:id="2157" w:author="Neubauerová Bronislava" w:date="2019-08-29T14:50:00Z">
              <w:r>
                <w:t></w:t>
              </w:r>
              <w:r>
                <w:tab/>
                <w:t xml:space="preserve">Participium </w:t>
              </w:r>
            </w:ins>
          </w:p>
          <w:p w:rsidR="00AC5235" w:rsidRDefault="00AC5235" w:rsidP="00AC5235">
            <w:pPr>
              <w:jc w:val="both"/>
              <w:rPr>
                <w:ins w:id="2158" w:author="Neubauerová Bronislava" w:date="2019-08-29T14:50:00Z"/>
              </w:rPr>
            </w:pPr>
            <w:ins w:id="2159" w:author="Neubauerová Bronislava" w:date="2019-08-29T14:50:00Z">
              <w:r>
                <w:t></w:t>
              </w:r>
              <w:r>
                <w:tab/>
                <w:t xml:space="preserve">Souslednost časová </w:t>
              </w:r>
            </w:ins>
          </w:p>
          <w:p w:rsidR="00AC5235" w:rsidRDefault="00AC5235" w:rsidP="00AC5235">
            <w:pPr>
              <w:jc w:val="both"/>
              <w:rPr>
                <w:ins w:id="2160" w:author="Neubauerová Bronislava" w:date="2019-08-29T14:50:00Z"/>
              </w:rPr>
            </w:pPr>
            <w:ins w:id="2161" w:author="Neubauerová Bronislava" w:date="2019-08-29T14:50:00Z">
              <w:r>
                <w:t></w:t>
              </w:r>
              <w:r>
                <w:tab/>
                <w:t xml:space="preserve">Trpný rod </w:t>
              </w:r>
            </w:ins>
          </w:p>
          <w:p w:rsidR="00AC5235" w:rsidRDefault="00AC5235" w:rsidP="00AC5235">
            <w:pPr>
              <w:jc w:val="both"/>
              <w:rPr>
                <w:ins w:id="2162" w:author="Neubauerová Bronislava" w:date="2019-08-29T14:50:00Z"/>
              </w:rPr>
            </w:pPr>
            <w:ins w:id="2163" w:author="Neubauerová Bronislava" w:date="2019-08-29T14:50:00Z">
              <w:r>
                <w:t></w:t>
              </w:r>
              <w:r>
                <w:tab/>
                <w:t xml:space="preserve">Podmínkové věty </w:t>
              </w:r>
            </w:ins>
          </w:p>
          <w:p w:rsidR="00AC5235" w:rsidRDefault="00AC5235" w:rsidP="00AC5235">
            <w:pPr>
              <w:jc w:val="both"/>
              <w:rPr>
                <w:ins w:id="2164" w:author="Neubauerová Bronislava" w:date="2019-08-29T14:50:00Z"/>
              </w:rPr>
            </w:pPr>
            <w:ins w:id="2165" w:author="Neubauerová Bronislava" w:date="2019-08-29T14:50:00Z">
              <w:r>
                <w:t></w:t>
              </w:r>
              <w:r>
                <w:tab/>
                <w:t xml:space="preserve">Tvorba slov předpony, přípony </w:t>
              </w:r>
            </w:ins>
          </w:p>
          <w:p w:rsidR="00AC5235" w:rsidRDefault="00AC5235" w:rsidP="00AC5235">
            <w:pPr>
              <w:jc w:val="both"/>
              <w:rPr>
                <w:ins w:id="2166" w:author="Neubauerová Bronislava" w:date="2019-08-29T14:50:00Z"/>
              </w:rPr>
            </w:pPr>
            <w:ins w:id="2167" w:author="Neubauerová Bronislava" w:date="2019-08-29T14:50:00Z">
              <w:r>
                <w:t></w:t>
              </w:r>
              <w:r>
                <w:tab/>
                <w:t xml:space="preserve">Esej </w:t>
              </w:r>
            </w:ins>
          </w:p>
          <w:p w:rsidR="00AC5235" w:rsidRDefault="00AC5235" w:rsidP="00AC5235">
            <w:pPr>
              <w:jc w:val="both"/>
              <w:rPr>
                <w:ins w:id="2168" w:author="Neubauerová Bronislava" w:date="2019-08-29T14:50:00Z"/>
              </w:rPr>
            </w:pPr>
            <w:ins w:id="2169" w:author="Neubauerová Bronislava" w:date="2019-08-29T14:50:00Z">
              <w:r>
                <w:t></w:t>
              </w:r>
              <w:r>
                <w:tab/>
                <w:t xml:space="preserve">Zpráva </w:t>
              </w:r>
            </w:ins>
          </w:p>
          <w:p w:rsidR="00AC5235" w:rsidRPr="002401C8" w:rsidRDefault="00AC5235" w:rsidP="00AC5235">
            <w:pPr>
              <w:jc w:val="both"/>
            </w:pPr>
            <w:ins w:id="2170" w:author="Neubauerová Bronislava" w:date="2019-08-29T14:50:00Z">
              <w:r>
                <w:t></w:t>
              </w:r>
              <w:r>
                <w:tab/>
                <w:t>Dopis formální, neformální, neutrální, úprava dopisu</w:t>
              </w:r>
            </w:ins>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2813"/>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jc w:val="both"/>
            </w:pPr>
            <w:r w:rsidRPr="002401C8">
              <w:t xml:space="preserve">MAY, P. </w:t>
            </w:r>
            <w:r w:rsidRPr="002401C8">
              <w:rPr>
                <w:i/>
              </w:rPr>
              <w:t xml:space="preserve">Compact Advanced: Student´s book with answers. </w:t>
            </w:r>
            <w:r w:rsidRPr="002401C8">
              <w:t>Cambridge: Cambridge University Press, 2014, 159 s. ISBN 978-1-107-41802-8.</w:t>
            </w:r>
          </w:p>
          <w:p w:rsidR="00FF170D" w:rsidRPr="002401C8" w:rsidRDefault="00FF170D" w:rsidP="00C73909">
            <w:pPr>
              <w:jc w:val="both"/>
            </w:pPr>
            <w:r w:rsidRPr="002401C8">
              <w:t xml:space="preserve">MAY, P. </w:t>
            </w:r>
            <w:r w:rsidRPr="002401C8">
              <w:rPr>
                <w:i/>
              </w:rPr>
              <w:t xml:space="preserve">Compact Advanced: Workbook with answers. </w:t>
            </w:r>
            <w:r w:rsidRPr="002401C8">
              <w:t>Cambridge: Cambridge University Press, 2014, 64 s. ISBN 978-1-107-41790-8.</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t xml:space="preserve">HEWINGS, M. </w:t>
            </w:r>
            <w:r w:rsidRPr="002401C8">
              <w:rPr>
                <w:i/>
              </w:rPr>
              <w:t xml:space="preserve">Advanced Grammar In Use. </w:t>
            </w:r>
            <w:r w:rsidRPr="002401C8">
              <w:t>Cambridge: Cambridge University Press, 2013, 303 s. ISBN 978-1-10-769738-6.</w:t>
            </w:r>
          </w:p>
          <w:p w:rsidR="00FF170D" w:rsidRPr="002401C8" w:rsidRDefault="00FF170D" w:rsidP="00C73909">
            <w:pPr>
              <w:jc w:val="both"/>
            </w:pPr>
            <w:r w:rsidRPr="002401C8">
              <w:t xml:space="preserve">POWELL, D. </w:t>
            </w:r>
            <w:r w:rsidRPr="002401C8">
              <w:rPr>
                <w:i/>
              </w:rPr>
              <w:t xml:space="preserve">Common Mistakes at CAE…and How to Avoid Them. </w:t>
            </w:r>
            <w:r w:rsidRPr="002401C8">
              <w:t>Cambridge: Cambridge University Press. 2005, 64 s. ISBN 978-0-521-60377-5.</w:t>
            </w:r>
          </w:p>
          <w:p w:rsidR="00FF170D" w:rsidRPr="002401C8" w:rsidRDefault="00FF170D" w:rsidP="00C73909">
            <w:pPr>
              <w:jc w:val="both"/>
            </w:pPr>
            <w:r w:rsidRPr="002401C8">
              <w:t xml:space="preserve">SIDE, R., WELLMAN, G. </w:t>
            </w:r>
            <w:r w:rsidRPr="002401C8">
              <w:rPr>
                <w:i/>
              </w:rPr>
              <w:t>Grammar and vocabulary for Cambridge advanced and proficiency: fully updated for the revised CPE</w:t>
            </w:r>
            <w:r w:rsidRPr="002401C8">
              <w:t>. Harlow: Longman, 2002, 288 s. ISBN 0-582-51821-0.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556"/>
        </w:trPr>
        <w:tc>
          <w:tcPr>
            <w:tcW w:w="9855" w:type="dxa"/>
            <w:gridSpan w:val="8"/>
          </w:tcPr>
          <w:p w:rsidR="00FF170D" w:rsidRPr="002401C8" w:rsidRDefault="00FF170D" w:rsidP="00C73909">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C1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E638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0474BE">
            <w:pPr>
              <w:pStyle w:val="Odstavecseseznamem"/>
              <w:ind w:left="138"/>
              <w:jc w:val="both"/>
            </w:pPr>
          </w:p>
        </w:tc>
      </w:tr>
      <w:tr w:rsidR="00FF170D" w:rsidTr="00C73909">
        <w:trPr>
          <w:trHeight w:val="109"/>
        </w:trPr>
        <w:tc>
          <w:tcPr>
            <w:tcW w:w="9855" w:type="dxa"/>
            <w:gridSpan w:val="8"/>
            <w:tcBorders>
              <w:top w:val="nil"/>
            </w:tcBorders>
          </w:tcPr>
          <w:p w:rsidR="00FF170D" w:rsidRPr="00CC01FD"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PhDr. Jana Semotamová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PhDr. Jana Semotamová</w:t>
            </w:r>
            <w:r>
              <w:rPr>
                <w:bCs/>
              </w:rPr>
              <w:t xml:space="preserve"> </w:t>
            </w:r>
            <w:r w:rsidRPr="008271D7">
              <w:t xml:space="preserve">– </w:t>
            </w:r>
            <w:r>
              <w:t>semináře (100%)</w:t>
            </w:r>
          </w:p>
        </w:tc>
      </w:tr>
      <w:tr w:rsidR="00FF170D" w:rsidTr="00C73909">
        <w:trPr>
          <w:trHeight w:val="230"/>
        </w:trPr>
        <w:tc>
          <w:tcPr>
            <w:tcW w:w="9855" w:type="dxa"/>
            <w:gridSpan w:val="8"/>
            <w:tcBorders>
              <w:top w:val="nil"/>
            </w:tcBorders>
          </w:tcPr>
          <w:p w:rsidR="00FF170D" w:rsidRPr="00CC01FD" w:rsidRDefault="00FF170D" w:rsidP="00C73909">
            <w:pPr>
              <w:jc w:val="both"/>
              <w:rPr>
                <w:sz w:val="16"/>
              </w:rPr>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963"/>
        </w:trPr>
        <w:tc>
          <w:tcPr>
            <w:tcW w:w="9855" w:type="dxa"/>
            <w:gridSpan w:val="8"/>
            <w:tcBorders>
              <w:top w:val="nil"/>
              <w:bottom w:val="single" w:sz="12" w:space="0" w:color="auto"/>
            </w:tcBorders>
          </w:tcPr>
          <w:p w:rsidR="00FF170D" w:rsidRPr="002401C8" w:rsidRDefault="00FF170D" w:rsidP="00C73909">
            <w:pPr>
              <w:jc w:val="both"/>
            </w:pPr>
            <w:r w:rsidRPr="002401C8">
              <w:t>Předmět je nabízen v rámci celoživotního vzdělávání a slouží k přípravě na jazykovou zkoušku Cambridge. Navazuje na předmět CAE1 a nepočítá se do studijního průměru. Zpoplatněna je zkouška spojená s certifikací.</w:t>
            </w:r>
          </w:p>
          <w:p w:rsidR="00FF170D" w:rsidRPr="002401C8" w:rsidRDefault="00FF170D" w:rsidP="00C73909">
            <w:pPr>
              <w:jc w:val="both"/>
            </w:pPr>
            <w:r w:rsidRPr="002401C8">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C1 důkladnou přípravu a procvičování gramatiky, slovní zásoby, jazykové znalosti, témat a dovednosti potřebné pro úspěšné vykonání zkoušek Cambridge.</w:t>
            </w:r>
          </w:p>
          <w:p w:rsidR="00FF170D" w:rsidRPr="002401C8" w:rsidRDefault="00FF170D" w:rsidP="00C73909">
            <w:pPr>
              <w:jc w:val="both"/>
            </w:pPr>
            <w:r w:rsidRPr="002401C8">
              <w:t>Konání Cambridgeské zkoušky CAE na konci semestru je dobrovolné a platí se podle pravidel Cambridge.</w:t>
            </w:r>
          </w:p>
          <w:p w:rsidR="00FF170D" w:rsidRDefault="00FF170D" w:rsidP="00C73909">
            <w:pPr>
              <w:jc w:val="both"/>
              <w:rPr>
                <w:ins w:id="2171" w:author="Neubauerová Bronislava" w:date="2019-08-29T14:51:00Z"/>
              </w:rPr>
            </w:pPr>
            <w:r w:rsidRPr="002401C8">
              <w:t>Po úspěšném absolvování zimního a letního semestru bude student schopen složit Cambridge English Advanced.</w:t>
            </w:r>
          </w:p>
          <w:p w:rsidR="00AC5235" w:rsidRDefault="00AC5235" w:rsidP="00AC5235">
            <w:pPr>
              <w:jc w:val="both"/>
              <w:rPr>
                <w:ins w:id="2172" w:author="Neubauerová Bronislava" w:date="2019-08-29T14:51:00Z"/>
              </w:rPr>
            </w:pPr>
            <w:ins w:id="2173" w:author="Neubauerová Bronislava" w:date="2019-08-29T14:51:00Z">
              <w:r>
                <w:t></w:t>
              </w:r>
              <w:r>
                <w:tab/>
                <w:t xml:space="preserve">Umění, zábava </w:t>
              </w:r>
            </w:ins>
          </w:p>
          <w:p w:rsidR="00AC5235" w:rsidRDefault="00AC5235" w:rsidP="00AC5235">
            <w:pPr>
              <w:jc w:val="both"/>
              <w:rPr>
                <w:ins w:id="2174" w:author="Neubauerová Bronislava" w:date="2019-08-29T14:51:00Z"/>
              </w:rPr>
            </w:pPr>
            <w:ins w:id="2175" w:author="Neubauerová Bronislava" w:date="2019-08-29T14:51:00Z">
              <w:r>
                <w:t></w:t>
              </w:r>
              <w:r>
                <w:tab/>
                <w:t xml:space="preserve">Příroda, životní prostředí </w:t>
              </w:r>
            </w:ins>
          </w:p>
          <w:p w:rsidR="00AC5235" w:rsidRDefault="00AC5235" w:rsidP="00AC5235">
            <w:pPr>
              <w:jc w:val="both"/>
              <w:rPr>
                <w:ins w:id="2176" w:author="Neubauerová Bronislava" w:date="2019-08-29T14:51:00Z"/>
              </w:rPr>
            </w:pPr>
            <w:ins w:id="2177" w:author="Neubauerová Bronislava" w:date="2019-08-29T14:51:00Z">
              <w:r>
                <w:t></w:t>
              </w:r>
              <w:r>
                <w:tab/>
                <w:t xml:space="preserve">Vzdělání, práce </w:t>
              </w:r>
            </w:ins>
          </w:p>
          <w:p w:rsidR="00AC5235" w:rsidRDefault="00AC5235" w:rsidP="00AC5235">
            <w:pPr>
              <w:jc w:val="both"/>
              <w:rPr>
                <w:ins w:id="2178" w:author="Neubauerová Bronislava" w:date="2019-08-29T14:51:00Z"/>
              </w:rPr>
            </w:pPr>
            <w:ins w:id="2179" w:author="Neubauerová Bronislava" w:date="2019-08-29T14:51:00Z">
              <w:r>
                <w:t></w:t>
              </w:r>
              <w:r>
                <w:tab/>
                <w:t xml:space="preserve">Věda, technologie </w:t>
              </w:r>
            </w:ins>
          </w:p>
          <w:p w:rsidR="00AC5235" w:rsidRDefault="00AC5235" w:rsidP="00AC5235">
            <w:pPr>
              <w:jc w:val="both"/>
              <w:rPr>
                <w:ins w:id="2180" w:author="Neubauerová Bronislava" w:date="2019-08-29T14:51:00Z"/>
              </w:rPr>
            </w:pPr>
            <w:ins w:id="2181" w:author="Neubauerová Bronislava" w:date="2019-08-29T14:51:00Z">
              <w:r>
                <w:t></w:t>
              </w:r>
              <w:r>
                <w:tab/>
                <w:t>Psychologie, osobnost</w:t>
              </w:r>
            </w:ins>
          </w:p>
          <w:p w:rsidR="00AC5235" w:rsidRDefault="00AC5235" w:rsidP="00AC5235">
            <w:pPr>
              <w:jc w:val="both"/>
              <w:rPr>
                <w:ins w:id="2182" w:author="Neubauerová Bronislava" w:date="2019-08-29T14:51:00Z"/>
              </w:rPr>
            </w:pPr>
            <w:ins w:id="2183" w:author="Neubauerová Bronislava" w:date="2019-08-29T14:51:00Z">
              <w:r>
                <w:t></w:t>
              </w:r>
              <w:r>
                <w:tab/>
                <w:t xml:space="preserve">Slovesa s -ing nebo s infinitivem </w:t>
              </w:r>
            </w:ins>
          </w:p>
          <w:p w:rsidR="00AC5235" w:rsidRDefault="00AC5235" w:rsidP="00AC5235">
            <w:pPr>
              <w:jc w:val="both"/>
              <w:rPr>
                <w:ins w:id="2184" w:author="Neubauerová Bronislava" w:date="2019-08-29T14:51:00Z"/>
              </w:rPr>
            </w:pPr>
            <w:ins w:id="2185" w:author="Neubauerová Bronislava" w:date="2019-08-29T14:51:00Z">
              <w:r>
                <w:t></w:t>
              </w:r>
              <w:r>
                <w:tab/>
                <w:t xml:space="preserve">Inverze </w:t>
              </w:r>
            </w:ins>
          </w:p>
          <w:p w:rsidR="00AC5235" w:rsidRDefault="00AC5235" w:rsidP="00AC5235">
            <w:pPr>
              <w:jc w:val="both"/>
              <w:rPr>
                <w:ins w:id="2186" w:author="Neubauerová Bronislava" w:date="2019-08-29T14:51:00Z"/>
              </w:rPr>
            </w:pPr>
            <w:ins w:id="2187" w:author="Neubauerová Bronislava" w:date="2019-08-29T14:51:00Z">
              <w:r>
                <w:t></w:t>
              </w:r>
              <w:r>
                <w:tab/>
                <w:t xml:space="preserve">Vztažné věty </w:t>
              </w:r>
            </w:ins>
          </w:p>
          <w:p w:rsidR="00AC5235" w:rsidRDefault="00AC5235" w:rsidP="00AC5235">
            <w:pPr>
              <w:jc w:val="both"/>
              <w:rPr>
                <w:ins w:id="2188" w:author="Neubauerová Bronislava" w:date="2019-08-29T14:51:00Z"/>
              </w:rPr>
            </w:pPr>
            <w:ins w:id="2189" w:author="Neubauerová Bronislava" w:date="2019-08-29T14:51:00Z">
              <w:r>
                <w:t></w:t>
              </w:r>
              <w:r>
                <w:tab/>
                <w:t xml:space="preserve">Modály </w:t>
              </w:r>
            </w:ins>
          </w:p>
          <w:p w:rsidR="00AC5235" w:rsidRDefault="00AC5235" w:rsidP="00AC5235">
            <w:pPr>
              <w:jc w:val="both"/>
              <w:rPr>
                <w:ins w:id="2190" w:author="Neubauerová Bronislava" w:date="2019-08-29T14:51:00Z"/>
              </w:rPr>
            </w:pPr>
            <w:ins w:id="2191" w:author="Neubauerová Bronislava" w:date="2019-08-29T14:51:00Z">
              <w:r>
                <w:t></w:t>
              </w:r>
              <w:r>
                <w:tab/>
                <w:t xml:space="preserve">Přání, lítost </w:t>
              </w:r>
            </w:ins>
          </w:p>
          <w:p w:rsidR="00AC5235" w:rsidRDefault="00AC5235" w:rsidP="00AC5235">
            <w:pPr>
              <w:jc w:val="both"/>
              <w:rPr>
                <w:ins w:id="2192" w:author="Neubauerová Bronislava" w:date="2019-08-29T14:51:00Z"/>
              </w:rPr>
            </w:pPr>
            <w:ins w:id="2193" w:author="Neubauerová Bronislava" w:date="2019-08-29T14:51:00Z">
              <w:r>
                <w:t></w:t>
              </w:r>
              <w:r>
                <w:tab/>
                <w:t xml:space="preserve">Frázová slovesa </w:t>
              </w:r>
            </w:ins>
          </w:p>
          <w:p w:rsidR="00AC5235" w:rsidRDefault="00AC5235" w:rsidP="00AC5235">
            <w:pPr>
              <w:jc w:val="both"/>
              <w:rPr>
                <w:ins w:id="2194" w:author="Neubauerová Bronislava" w:date="2019-08-29T14:51:00Z"/>
              </w:rPr>
            </w:pPr>
            <w:ins w:id="2195" w:author="Neubauerová Bronislava" w:date="2019-08-29T14:51:00Z">
              <w:r>
                <w:t></w:t>
              </w:r>
              <w:r>
                <w:tab/>
                <w:t xml:space="preserve">Esej </w:t>
              </w:r>
            </w:ins>
          </w:p>
          <w:p w:rsidR="00AC5235" w:rsidRDefault="00AC5235" w:rsidP="00AC5235">
            <w:pPr>
              <w:jc w:val="both"/>
              <w:rPr>
                <w:ins w:id="2196" w:author="Neubauerová Bronislava" w:date="2019-08-29T14:51:00Z"/>
              </w:rPr>
            </w:pPr>
            <w:ins w:id="2197" w:author="Neubauerová Bronislava" w:date="2019-08-29T14:51:00Z">
              <w:r>
                <w:t></w:t>
              </w:r>
              <w:r>
                <w:tab/>
                <w:t xml:space="preserve">Dopis </w:t>
              </w:r>
            </w:ins>
          </w:p>
          <w:p w:rsidR="00AC5235" w:rsidRPr="002401C8" w:rsidRDefault="00AC5235" w:rsidP="00AC5235">
            <w:pPr>
              <w:jc w:val="both"/>
            </w:pPr>
            <w:ins w:id="2198" w:author="Neubauerová Bronislava" w:date="2019-08-29T14:51:00Z">
              <w:r>
                <w:t></w:t>
              </w:r>
              <w:r>
                <w:tab/>
                <w:t>Zpráva</w:t>
              </w:r>
            </w:ins>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jc w:val="both"/>
            </w:pPr>
            <w:r w:rsidRPr="002401C8">
              <w:t xml:space="preserve">MAY, P. </w:t>
            </w:r>
            <w:r w:rsidRPr="002401C8">
              <w:rPr>
                <w:i/>
              </w:rPr>
              <w:t xml:space="preserve">Compact Advanced: Student´s book with answers. </w:t>
            </w:r>
            <w:r w:rsidRPr="002401C8">
              <w:t>Cambridge: Cambridge University Press, 2014, 159 s. ISBN 978-1-107-41802-8.</w:t>
            </w:r>
          </w:p>
          <w:p w:rsidR="00FF170D" w:rsidRPr="002401C8" w:rsidRDefault="00FF170D" w:rsidP="00C73909">
            <w:pPr>
              <w:jc w:val="both"/>
            </w:pPr>
            <w:r w:rsidRPr="002401C8">
              <w:t xml:space="preserve">MAY, P. </w:t>
            </w:r>
            <w:r w:rsidRPr="002401C8">
              <w:rPr>
                <w:i/>
              </w:rPr>
              <w:t xml:space="preserve">Compact Advanced: Workbook with answers. </w:t>
            </w:r>
            <w:r w:rsidRPr="002401C8">
              <w:t>Cambridge: Cambridge University Press, 2014, 64 s. ISBN 978-1-107-41790-8.</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t xml:space="preserve">HEWINGS, M. </w:t>
            </w:r>
            <w:r w:rsidRPr="002401C8">
              <w:rPr>
                <w:i/>
              </w:rPr>
              <w:t xml:space="preserve">Advanced Grammar In Use. </w:t>
            </w:r>
            <w:r w:rsidRPr="002401C8">
              <w:t>Cambridge: Cambridge University Press, 2013, 303 s. ISBN 978-1-10-769738-6.</w:t>
            </w:r>
          </w:p>
          <w:p w:rsidR="00FF170D" w:rsidRPr="002401C8" w:rsidRDefault="00FF170D" w:rsidP="00C73909">
            <w:pPr>
              <w:jc w:val="both"/>
            </w:pPr>
            <w:r w:rsidRPr="002401C8">
              <w:t xml:space="preserve">POWELL, D. </w:t>
            </w:r>
            <w:r w:rsidRPr="002401C8">
              <w:rPr>
                <w:i/>
              </w:rPr>
              <w:t xml:space="preserve">Common Mistakes at CAE…and How to Avoid Them. </w:t>
            </w:r>
            <w:r w:rsidRPr="002401C8">
              <w:t>Cambridge: Cambridge University Press. 2005, 64 s. ISBN 978-0-521-60377-5.</w:t>
            </w:r>
          </w:p>
          <w:p w:rsidR="00FF170D" w:rsidRPr="002401C8" w:rsidRDefault="00FF170D" w:rsidP="00C73909">
            <w:pPr>
              <w:jc w:val="both"/>
            </w:pPr>
            <w:r w:rsidRPr="002401C8">
              <w:t xml:space="preserve">SIDE, R., WELLMAN, G. </w:t>
            </w:r>
            <w:r w:rsidRPr="002401C8">
              <w:rPr>
                <w:i/>
              </w:rPr>
              <w:t>Grammar and vocabulary for Cambridge advanced and proficiency: fully updated for the revised CPE</w:t>
            </w:r>
            <w:r w:rsidRPr="002401C8">
              <w:t>. Harlow: Longman, 2002, 288 s. ISBN 0-582-51821-0.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12"/>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922037" w:rsidRDefault="00FF170D" w:rsidP="00C73909">
            <w:pPr>
              <w:jc w:val="both"/>
              <w:rPr>
                <w:b/>
              </w:rPr>
            </w:pPr>
            <w:r w:rsidRPr="00922037">
              <w:rPr>
                <w:b/>
              </w:rPr>
              <w:t>Název studijního předmětu</w:t>
            </w:r>
          </w:p>
        </w:tc>
        <w:tc>
          <w:tcPr>
            <w:tcW w:w="6769" w:type="dxa"/>
            <w:gridSpan w:val="7"/>
            <w:tcBorders>
              <w:top w:val="double" w:sz="4" w:space="0" w:color="auto"/>
            </w:tcBorders>
          </w:tcPr>
          <w:p w:rsidR="00FF170D" w:rsidRPr="00922037" w:rsidRDefault="00FF170D" w:rsidP="00C73909">
            <w:pPr>
              <w:jc w:val="both"/>
            </w:pPr>
            <w:r w:rsidRPr="00922037">
              <w:t>Sportovní aktivity</w:t>
            </w:r>
          </w:p>
        </w:tc>
      </w:tr>
      <w:tr w:rsidR="00FF170D" w:rsidTr="00C73909">
        <w:trPr>
          <w:trHeight w:val="249"/>
        </w:trPr>
        <w:tc>
          <w:tcPr>
            <w:tcW w:w="3086" w:type="dxa"/>
            <w:shd w:val="clear" w:color="auto" w:fill="F7CAAC"/>
          </w:tcPr>
          <w:p w:rsidR="00FF170D" w:rsidRPr="00922037" w:rsidRDefault="00FF170D" w:rsidP="00C73909">
            <w:pPr>
              <w:jc w:val="both"/>
              <w:rPr>
                <w:b/>
              </w:rPr>
            </w:pPr>
            <w:r w:rsidRPr="00922037">
              <w:rPr>
                <w:b/>
              </w:rPr>
              <w:t>Typ předmětu</w:t>
            </w:r>
          </w:p>
        </w:tc>
        <w:tc>
          <w:tcPr>
            <w:tcW w:w="3406" w:type="dxa"/>
            <w:gridSpan w:val="4"/>
          </w:tcPr>
          <w:p w:rsidR="00FF170D" w:rsidRPr="00922037" w:rsidRDefault="00FF170D" w:rsidP="005F5644">
            <w:pPr>
              <w:jc w:val="both"/>
            </w:pPr>
            <w:r w:rsidRPr="00922037">
              <w:t xml:space="preserve">povinný </w:t>
            </w:r>
            <w:r w:rsidR="006E6382">
              <w:t xml:space="preserve"> </w:t>
            </w:r>
          </w:p>
        </w:tc>
        <w:tc>
          <w:tcPr>
            <w:tcW w:w="2695" w:type="dxa"/>
            <w:gridSpan w:val="2"/>
            <w:shd w:val="clear" w:color="auto" w:fill="F7CAAC"/>
          </w:tcPr>
          <w:p w:rsidR="00FF170D" w:rsidRPr="00922037" w:rsidRDefault="00FF170D" w:rsidP="00C73909">
            <w:pPr>
              <w:jc w:val="both"/>
            </w:pPr>
            <w:r w:rsidRPr="00922037">
              <w:rPr>
                <w:b/>
              </w:rPr>
              <w:t>doporučený ročník / semestr</w:t>
            </w:r>
          </w:p>
        </w:tc>
        <w:tc>
          <w:tcPr>
            <w:tcW w:w="668" w:type="dxa"/>
          </w:tcPr>
          <w:p w:rsidR="00FF170D" w:rsidRPr="00922037" w:rsidRDefault="005F5644" w:rsidP="00C73909">
            <w:pPr>
              <w:jc w:val="both"/>
            </w:pPr>
            <w:r>
              <w:t>Z,</w:t>
            </w:r>
            <w:r w:rsidR="00FF170D" w:rsidRPr="00922037">
              <w:t xml:space="preserve"> L</w:t>
            </w:r>
          </w:p>
        </w:tc>
      </w:tr>
      <w:tr w:rsidR="00FF170D" w:rsidTr="00C73909">
        <w:tc>
          <w:tcPr>
            <w:tcW w:w="3086" w:type="dxa"/>
            <w:shd w:val="clear" w:color="auto" w:fill="F7CAAC"/>
          </w:tcPr>
          <w:p w:rsidR="00FF170D" w:rsidRPr="00922037" w:rsidRDefault="00FF170D" w:rsidP="00C73909">
            <w:pPr>
              <w:jc w:val="both"/>
              <w:rPr>
                <w:b/>
              </w:rPr>
            </w:pPr>
            <w:r w:rsidRPr="00922037">
              <w:rPr>
                <w:b/>
              </w:rPr>
              <w:t>Rozsah studijního předmětu</w:t>
            </w:r>
          </w:p>
        </w:tc>
        <w:tc>
          <w:tcPr>
            <w:tcW w:w="1701" w:type="dxa"/>
            <w:gridSpan w:val="2"/>
          </w:tcPr>
          <w:p w:rsidR="00FF170D" w:rsidRPr="00922037" w:rsidRDefault="00FF170D" w:rsidP="00C73909">
            <w:pPr>
              <w:jc w:val="both"/>
            </w:pPr>
            <w:r w:rsidRPr="00922037">
              <w:t>26c</w:t>
            </w:r>
          </w:p>
        </w:tc>
        <w:tc>
          <w:tcPr>
            <w:tcW w:w="889" w:type="dxa"/>
            <w:shd w:val="clear" w:color="auto" w:fill="F7CAAC"/>
          </w:tcPr>
          <w:p w:rsidR="00FF170D" w:rsidRPr="00922037" w:rsidRDefault="00FF170D" w:rsidP="00C73909">
            <w:pPr>
              <w:jc w:val="both"/>
              <w:rPr>
                <w:b/>
              </w:rPr>
            </w:pPr>
            <w:r w:rsidRPr="00922037">
              <w:rPr>
                <w:b/>
              </w:rPr>
              <w:t xml:space="preserve">hod. </w:t>
            </w:r>
          </w:p>
        </w:tc>
        <w:tc>
          <w:tcPr>
            <w:tcW w:w="816" w:type="dxa"/>
          </w:tcPr>
          <w:p w:rsidR="00FF170D" w:rsidRPr="00922037" w:rsidRDefault="00FF170D" w:rsidP="00C73909">
            <w:pPr>
              <w:jc w:val="both"/>
            </w:pPr>
            <w:r w:rsidRPr="00922037">
              <w:t>26</w:t>
            </w:r>
          </w:p>
        </w:tc>
        <w:tc>
          <w:tcPr>
            <w:tcW w:w="2156" w:type="dxa"/>
            <w:shd w:val="clear" w:color="auto" w:fill="F7CAAC"/>
          </w:tcPr>
          <w:p w:rsidR="00FF170D" w:rsidRPr="00922037" w:rsidRDefault="00FF170D" w:rsidP="00C73909">
            <w:pPr>
              <w:jc w:val="both"/>
              <w:rPr>
                <w:b/>
              </w:rPr>
            </w:pPr>
            <w:r w:rsidRPr="00922037">
              <w:rPr>
                <w:b/>
              </w:rPr>
              <w:t>kreditů</w:t>
            </w:r>
          </w:p>
        </w:tc>
        <w:tc>
          <w:tcPr>
            <w:tcW w:w="1207" w:type="dxa"/>
            <w:gridSpan w:val="2"/>
          </w:tcPr>
          <w:p w:rsidR="00FF170D" w:rsidRPr="00922037" w:rsidRDefault="00FF170D" w:rsidP="00C73909">
            <w:pPr>
              <w:jc w:val="both"/>
            </w:pPr>
            <w:r w:rsidRPr="00922037">
              <w:t>1</w:t>
            </w:r>
          </w:p>
        </w:tc>
      </w:tr>
      <w:tr w:rsidR="00FF170D" w:rsidTr="00C73909">
        <w:tc>
          <w:tcPr>
            <w:tcW w:w="3086" w:type="dxa"/>
            <w:shd w:val="clear" w:color="auto" w:fill="F7CAAC"/>
          </w:tcPr>
          <w:p w:rsidR="00FF170D" w:rsidRPr="00922037" w:rsidRDefault="00FF170D" w:rsidP="00C73909">
            <w:pPr>
              <w:jc w:val="both"/>
              <w:rPr>
                <w:b/>
              </w:rPr>
            </w:pPr>
            <w:r w:rsidRPr="00922037">
              <w:rPr>
                <w:b/>
              </w:rPr>
              <w:t>Prerekvizity, korekvizity, ekvivalence</w:t>
            </w:r>
          </w:p>
        </w:tc>
        <w:tc>
          <w:tcPr>
            <w:tcW w:w="6769" w:type="dxa"/>
            <w:gridSpan w:val="7"/>
          </w:tcPr>
          <w:p w:rsidR="00FF170D" w:rsidRPr="00922037" w:rsidRDefault="00FF170D" w:rsidP="00C73909">
            <w:pPr>
              <w:jc w:val="both"/>
            </w:pPr>
          </w:p>
        </w:tc>
      </w:tr>
      <w:tr w:rsidR="00FF170D" w:rsidTr="00C73909">
        <w:tc>
          <w:tcPr>
            <w:tcW w:w="3086" w:type="dxa"/>
            <w:shd w:val="clear" w:color="auto" w:fill="F7CAAC"/>
          </w:tcPr>
          <w:p w:rsidR="00FF170D" w:rsidRPr="00922037" w:rsidRDefault="00FF170D" w:rsidP="00C73909">
            <w:pPr>
              <w:jc w:val="both"/>
              <w:rPr>
                <w:b/>
              </w:rPr>
            </w:pPr>
            <w:r w:rsidRPr="00922037">
              <w:rPr>
                <w:b/>
              </w:rPr>
              <w:t>Způsob ověření studijních výsledků</w:t>
            </w:r>
          </w:p>
        </w:tc>
        <w:tc>
          <w:tcPr>
            <w:tcW w:w="3406" w:type="dxa"/>
            <w:gridSpan w:val="4"/>
          </w:tcPr>
          <w:p w:rsidR="00FF170D" w:rsidRPr="00922037" w:rsidRDefault="00FF170D" w:rsidP="00C73909">
            <w:pPr>
              <w:jc w:val="both"/>
            </w:pPr>
            <w:r w:rsidRPr="00922037">
              <w:t>zápočet</w:t>
            </w:r>
          </w:p>
        </w:tc>
        <w:tc>
          <w:tcPr>
            <w:tcW w:w="2156" w:type="dxa"/>
            <w:shd w:val="clear" w:color="auto" w:fill="F7CAAC"/>
          </w:tcPr>
          <w:p w:rsidR="00FF170D" w:rsidRPr="00922037" w:rsidRDefault="00FF170D" w:rsidP="00C73909">
            <w:pPr>
              <w:jc w:val="both"/>
              <w:rPr>
                <w:b/>
              </w:rPr>
            </w:pPr>
            <w:r w:rsidRPr="00922037">
              <w:rPr>
                <w:b/>
              </w:rPr>
              <w:t>Forma výuky</w:t>
            </w:r>
          </w:p>
        </w:tc>
        <w:tc>
          <w:tcPr>
            <w:tcW w:w="1207" w:type="dxa"/>
            <w:gridSpan w:val="2"/>
          </w:tcPr>
          <w:p w:rsidR="00FF170D" w:rsidRPr="00922037" w:rsidRDefault="00FF170D" w:rsidP="00C73909">
            <w:pPr>
              <w:jc w:val="both"/>
            </w:pPr>
            <w:r w:rsidRPr="00922037">
              <w:t>cvičení</w:t>
            </w:r>
          </w:p>
        </w:tc>
      </w:tr>
      <w:tr w:rsidR="00FF170D" w:rsidTr="00C73909">
        <w:tc>
          <w:tcPr>
            <w:tcW w:w="3086" w:type="dxa"/>
            <w:shd w:val="clear" w:color="auto" w:fill="F7CAAC"/>
          </w:tcPr>
          <w:p w:rsidR="00FF170D" w:rsidRPr="00922037" w:rsidRDefault="00FF170D" w:rsidP="00C73909">
            <w:pPr>
              <w:jc w:val="both"/>
              <w:rPr>
                <w:b/>
              </w:rPr>
            </w:pPr>
            <w:r w:rsidRPr="00922037">
              <w:rPr>
                <w:b/>
              </w:rPr>
              <w:t>Forma způsobu ověření studijních výsledků a další požadavky na studenta</w:t>
            </w:r>
          </w:p>
        </w:tc>
        <w:tc>
          <w:tcPr>
            <w:tcW w:w="6769" w:type="dxa"/>
            <w:gridSpan w:val="7"/>
            <w:tcBorders>
              <w:bottom w:val="nil"/>
            </w:tcBorders>
          </w:tcPr>
          <w:p w:rsidR="00FF170D" w:rsidRPr="00922037" w:rsidRDefault="00FF170D" w:rsidP="00C73909">
            <w:pPr>
              <w:jc w:val="both"/>
            </w:pPr>
            <w:r w:rsidRPr="00922037">
              <w:t>Způsob zakončení předmětu – zápočet</w:t>
            </w:r>
          </w:p>
          <w:p w:rsidR="00FF170D" w:rsidRPr="00922037" w:rsidRDefault="00FF170D" w:rsidP="00C73909">
            <w:pPr>
              <w:rPr>
                <w:color w:val="000000"/>
              </w:rPr>
            </w:pPr>
            <w:r w:rsidRPr="00922037">
              <w:t>Požadavky pro absolvování předmětu:</w:t>
            </w:r>
            <w:r>
              <w:t xml:space="preserve"> </w:t>
            </w:r>
            <w:r w:rsidRPr="00922037">
              <w:t>10 aktivních účastí na cvičeních</w:t>
            </w:r>
            <w:r>
              <w:t xml:space="preserve">; </w:t>
            </w:r>
            <w:r w:rsidRPr="00922037">
              <w:t>účast na rektorském dni sportu.</w:t>
            </w:r>
          </w:p>
        </w:tc>
      </w:tr>
      <w:tr w:rsidR="00FF170D" w:rsidTr="00C73909">
        <w:trPr>
          <w:trHeight w:val="76"/>
        </w:trPr>
        <w:tc>
          <w:tcPr>
            <w:tcW w:w="9855" w:type="dxa"/>
            <w:gridSpan w:val="8"/>
            <w:tcBorders>
              <w:top w:val="nil"/>
            </w:tcBorders>
          </w:tcPr>
          <w:p w:rsidR="00FF170D" w:rsidRPr="00CC01FD"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922037" w:rsidRDefault="00FF170D" w:rsidP="00C73909">
            <w:pPr>
              <w:jc w:val="both"/>
              <w:rPr>
                <w:b/>
              </w:rPr>
            </w:pPr>
            <w:r w:rsidRPr="00922037">
              <w:rPr>
                <w:b/>
              </w:rPr>
              <w:t>Garant předmětu</w:t>
            </w:r>
          </w:p>
        </w:tc>
        <w:tc>
          <w:tcPr>
            <w:tcW w:w="6769" w:type="dxa"/>
            <w:gridSpan w:val="7"/>
            <w:tcBorders>
              <w:top w:val="nil"/>
            </w:tcBorders>
          </w:tcPr>
          <w:p w:rsidR="00FF170D" w:rsidRPr="00922037" w:rsidRDefault="00FF170D" w:rsidP="00C73909">
            <w:pPr>
              <w:jc w:val="both"/>
            </w:pPr>
            <w:r w:rsidRPr="00922037">
              <w:t>Mgr. Zdeněk Melichárek, PhD.</w:t>
            </w:r>
          </w:p>
        </w:tc>
      </w:tr>
      <w:tr w:rsidR="00FF170D" w:rsidTr="00C73909">
        <w:trPr>
          <w:trHeight w:val="243"/>
        </w:trPr>
        <w:tc>
          <w:tcPr>
            <w:tcW w:w="3086" w:type="dxa"/>
            <w:tcBorders>
              <w:top w:val="nil"/>
            </w:tcBorders>
            <w:shd w:val="clear" w:color="auto" w:fill="F7CAAC"/>
          </w:tcPr>
          <w:p w:rsidR="00FF170D" w:rsidRPr="00922037" w:rsidRDefault="00FF170D" w:rsidP="00C73909">
            <w:pPr>
              <w:jc w:val="both"/>
              <w:rPr>
                <w:b/>
              </w:rPr>
            </w:pPr>
            <w:r w:rsidRPr="00922037">
              <w:rPr>
                <w:b/>
              </w:rPr>
              <w:t>Zapojení garanta do výuky předmětu</w:t>
            </w:r>
          </w:p>
        </w:tc>
        <w:tc>
          <w:tcPr>
            <w:tcW w:w="6769" w:type="dxa"/>
            <w:gridSpan w:val="7"/>
            <w:tcBorders>
              <w:top w:val="nil"/>
            </w:tcBorders>
          </w:tcPr>
          <w:p w:rsidR="00FF170D" w:rsidRPr="00922037" w:rsidRDefault="005F5644" w:rsidP="004F4391">
            <w:pPr>
              <w:jc w:val="both"/>
            </w:pPr>
            <w:r>
              <w:t xml:space="preserve">Garant </w:t>
            </w:r>
            <w:r w:rsidRPr="00890483">
              <w:t>stanovuje koncepci</w:t>
            </w:r>
            <w:r>
              <w:t xml:space="preserve"> </w:t>
            </w:r>
            <w:r w:rsidR="004F4391">
              <w:t>cvičení</w:t>
            </w:r>
            <w:r>
              <w:t xml:space="preserve"> </w:t>
            </w:r>
            <w:r w:rsidRPr="00890483">
              <w:t>a dohlíží na jejich jednotné vedení.</w:t>
            </w:r>
          </w:p>
        </w:tc>
      </w:tr>
      <w:tr w:rsidR="00FF170D" w:rsidTr="00C73909">
        <w:tc>
          <w:tcPr>
            <w:tcW w:w="3086" w:type="dxa"/>
            <w:shd w:val="clear" w:color="auto" w:fill="F7CAAC"/>
          </w:tcPr>
          <w:p w:rsidR="00FF170D" w:rsidRPr="00922037" w:rsidRDefault="00FF170D" w:rsidP="00C73909">
            <w:pPr>
              <w:jc w:val="both"/>
              <w:rPr>
                <w:b/>
              </w:rPr>
            </w:pPr>
            <w:r w:rsidRPr="00922037">
              <w:rPr>
                <w:b/>
              </w:rPr>
              <w:t>Vyučující</w:t>
            </w:r>
          </w:p>
        </w:tc>
        <w:tc>
          <w:tcPr>
            <w:tcW w:w="6769" w:type="dxa"/>
            <w:gridSpan w:val="7"/>
            <w:tcBorders>
              <w:bottom w:val="nil"/>
            </w:tcBorders>
          </w:tcPr>
          <w:p w:rsidR="00FF170D" w:rsidRPr="00922037" w:rsidRDefault="00906FC5" w:rsidP="00C73909">
            <w:pPr>
              <w:jc w:val="both"/>
            </w:pPr>
            <w:r>
              <w:t>Mgr. Zdeněk Melichárek, PhD.,</w:t>
            </w:r>
            <w:r w:rsidR="00FF170D" w:rsidRPr="00922037">
              <w:t xml:space="preserve"> Mgr. Lubomír Jenyš</w:t>
            </w:r>
            <w:r>
              <w:t>,</w:t>
            </w:r>
            <w:r w:rsidR="00FF170D" w:rsidRPr="00922037">
              <w:t xml:space="preserve"> Mgr. Marcela Kubalčíková</w:t>
            </w:r>
            <w:r>
              <w:t>,</w:t>
            </w:r>
            <w:r w:rsidR="00FF170D" w:rsidRPr="00922037">
              <w:t xml:space="preserve"> </w:t>
            </w:r>
          </w:p>
          <w:p w:rsidR="00FF170D" w:rsidRPr="00922037" w:rsidRDefault="00FF170D" w:rsidP="00C73909">
            <w:pPr>
              <w:jc w:val="both"/>
            </w:pPr>
            <w:r w:rsidRPr="00922037">
              <w:t>Ing. Jiří Svoboda, Ph.D.</w:t>
            </w:r>
          </w:p>
        </w:tc>
      </w:tr>
      <w:tr w:rsidR="00FF170D" w:rsidTr="00C73909">
        <w:trPr>
          <w:trHeight w:val="70"/>
        </w:trPr>
        <w:tc>
          <w:tcPr>
            <w:tcW w:w="9855" w:type="dxa"/>
            <w:gridSpan w:val="8"/>
            <w:tcBorders>
              <w:top w:val="nil"/>
            </w:tcBorders>
          </w:tcPr>
          <w:p w:rsidR="00FF170D" w:rsidRPr="00CC01FD" w:rsidRDefault="00FF170D" w:rsidP="00C73909">
            <w:pPr>
              <w:jc w:val="both"/>
              <w:rPr>
                <w:sz w:val="16"/>
              </w:rPr>
            </w:pPr>
          </w:p>
        </w:tc>
      </w:tr>
      <w:tr w:rsidR="00FF170D" w:rsidTr="00C73909">
        <w:tc>
          <w:tcPr>
            <w:tcW w:w="3086" w:type="dxa"/>
            <w:shd w:val="clear" w:color="auto" w:fill="F7CAAC"/>
          </w:tcPr>
          <w:p w:rsidR="00FF170D" w:rsidRPr="00922037" w:rsidRDefault="00FF170D" w:rsidP="00C73909">
            <w:pPr>
              <w:jc w:val="both"/>
              <w:rPr>
                <w:b/>
              </w:rPr>
            </w:pPr>
            <w:r w:rsidRPr="00922037">
              <w:rPr>
                <w:b/>
              </w:rPr>
              <w:t>Stručná anotace předmětu</w:t>
            </w:r>
          </w:p>
        </w:tc>
        <w:tc>
          <w:tcPr>
            <w:tcW w:w="6769" w:type="dxa"/>
            <w:gridSpan w:val="7"/>
            <w:tcBorders>
              <w:bottom w:val="nil"/>
            </w:tcBorders>
          </w:tcPr>
          <w:p w:rsidR="00FF170D" w:rsidRPr="00922037" w:rsidRDefault="00FF170D" w:rsidP="00C73909">
            <w:pPr>
              <w:jc w:val="both"/>
            </w:pPr>
          </w:p>
        </w:tc>
      </w:tr>
      <w:tr w:rsidR="00FF170D" w:rsidTr="00C73909">
        <w:trPr>
          <w:trHeight w:val="992"/>
        </w:trPr>
        <w:tc>
          <w:tcPr>
            <w:tcW w:w="9855" w:type="dxa"/>
            <w:gridSpan w:val="8"/>
            <w:tcBorders>
              <w:top w:val="nil"/>
              <w:bottom w:val="single" w:sz="12" w:space="0" w:color="auto"/>
            </w:tcBorders>
          </w:tcPr>
          <w:p w:rsidR="00FF170D" w:rsidRPr="00922037" w:rsidRDefault="00FF170D" w:rsidP="00C73909">
            <w:pPr>
              <w:autoSpaceDE w:val="0"/>
              <w:autoSpaceDN w:val="0"/>
              <w:adjustRightInd w:val="0"/>
              <w:ind w:left="814" w:hanging="814"/>
              <w:jc w:val="both"/>
            </w:pPr>
            <w:r w:rsidRPr="00922037">
              <w:rPr>
                <w:b/>
              </w:rPr>
              <w:t>Aerobik</w:t>
            </w:r>
            <w:r w:rsidRPr="00922037">
              <w:t xml:space="preserve"> - tato pohybová aktivita blízká především ženské části studentstva, která by v jednotlivých na sebe navazujících lekcích mohla rozvíjet svou fyzickou kondici, využívaje různých forem aerobiku (kalanetika, step aerobik atd.)</w:t>
            </w:r>
          </w:p>
          <w:p w:rsidR="00FF170D" w:rsidRPr="00922037" w:rsidRDefault="00FF170D" w:rsidP="00C73909">
            <w:pPr>
              <w:autoSpaceDE w:val="0"/>
              <w:autoSpaceDN w:val="0"/>
              <w:adjustRightInd w:val="0"/>
              <w:ind w:left="814" w:hanging="814"/>
              <w:jc w:val="both"/>
            </w:pPr>
            <w:r w:rsidRPr="00922037">
              <w:rPr>
                <w:b/>
              </w:rPr>
              <w:t>Aikodo</w:t>
            </w:r>
            <w:r w:rsidRPr="00922037">
              <w:t xml:space="preserve"> - je seznámení se s relativně mladým Japonským sebeobranným bojovým uměním, sloužícímu k duchovnímu i fyzickému rozvoji. Je zvládnutí základních technik v rozsahu 6.kyu (nejnižší tech. stupeň) České Asociace Aikidó.</w:t>
            </w:r>
          </w:p>
          <w:p w:rsidR="00FF170D" w:rsidRPr="00922037" w:rsidRDefault="00FF170D" w:rsidP="00C73909">
            <w:pPr>
              <w:autoSpaceDE w:val="0"/>
              <w:autoSpaceDN w:val="0"/>
              <w:adjustRightInd w:val="0"/>
              <w:ind w:left="814" w:hanging="814"/>
              <w:jc w:val="both"/>
            </w:pPr>
            <w:r w:rsidRPr="00922037">
              <w:rPr>
                <w:b/>
              </w:rPr>
              <w:t>Americký fotbal</w:t>
            </w:r>
            <w:r w:rsidRPr="00922037">
              <w:t xml:space="preserve"> -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p>
          <w:p w:rsidR="00FF170D" w:rsidRPr="00922037" w:rsidRDefault="00FF170D" w:rsidP="00C73909">
            <w:pPr>
              <w:autoSpaceDE w:val="0"/>
              <w:autoSpaceDN w:val="0"/>
              <w:adjustRightInd w:val="0"/>
              <w:ind w:left="814" w:hanging="814"/>
              <w:jc w:val="both"/>
            </w:pPr>
            <w:r w:rsidRPr="00922037">
              <w:rPr>
                <w:b/>
              </w:rPr>
              <w:t>Basketbal</w:t>
            </w:r>
            <w:r w:rsidRPr="00922037">
              <w:t xml:space="preserve"> - zvládnutí základů driblingu, přihrávky, střelby na koš, obranné a útočné kombinace, základy pravidel a technicko- taktických prvků ve hře.</w:t>
            </w:r>
          </w:p>
          <w:p w:rsidR="00FF170D" w:rsidRPr="00922037" w:rsidRDefault="00FF170D" w:rsidP="00C73909">
            <w:pPr>
              <w:autoSpaceDE w:val="0"/>
              <w:autoSpaceDN w:val="0"/>
              <w:adjustRightInd w:val="0"/>
              <w:ind w:left="814" w:hanging="814"/>
              <w:jc w:val="both"/>
            </w:pPr>
            <w:r w:rsidRPr="00922037">
              <w:rPr>
                <w:b/>
              </w:rPr>
              <w:t>Badminton</w:t>
            </w:r>
            <w:r w:rsidRPr="00922037">
              <w:t xml:space="preserve"> - Hra pro každého. Výuka bude zaměřená na zvládnutí základních úderů procvičování postřehu, reakce a rychlosti. Při hře si vyzkoušíte na vlastní kůži energeticky nejnáročnější pohybovou činnost mezi sporty vůbec.</w:t>
            </w:r>
          </w:p>
          <w:p w:rsidR="00FF170D" w:rsidRPr="00922037" w:rsidRDefault="00FF170D" w:rsidP="00C73909">
            <w:pPr>
              <w:autoSpaceDE w:val="0"/>
              <w:autoSpaceDN w:val="0"/>
              <w:adjustRightInd w:val="0"/>
              <w:ind w:left="814" w:hanging="814"/>
              <w:jc w:val="both"/>
            </w:pPr>
            <w:r w:rsidRPr="00922037">
              <w:rPr>
                <w:b/>
              </w:rPr>
              <w:t xml:space="preserve">Cyklistika - </w:t>
            </w:r>
            <w:r w:rsidRPr="00922037">
              <w:t>zlepšení úrovně pohybových dovedností a fyzické úrovně v návaznosti na cyklistické zatížení především vytrvalostního zaměření v průběhu cyklistických etap déletrvajicích a různé fyzické náročnosti v průběhu kurzu. Studenti by měli být schopni se zapojit v příslušném akademickém týmu a reprezentovat na akademických sportovních utkáních.</w:t>
            </w:r>
          </w:p>
          <w:p w:rsidR="00FF170D" w:rsidRPr="00922037" w:rsidRDefault="00FF170D" w:rsidP="00C73909">
            <w:pPr>
              <w:autoSpaceDE w:val="0"/>
              <w:autoSpaceDN w:val="0"/>
              <w:adjustRightInd w:val="0"/>
              <w:ind w:left="814" w:hanging="814"/>
              <w:jc w:val="both"/>
            </w:pPr>
            <w:r w:rsidRPr="00922037">
              <w:rPr>
                <w:b/>
              </w:rPr>
              <w:t>Florbal</w:t>
            </w:r>
            <w:r w:rsidRPr="00922037">
              <w:t xml:space="preserve"> - je to bezkontaktní hra podobná hokeji s plastovými hokejkami a míčkem. Náplň hodin zaměřena na herní činnosti družstva a jednotlivce, kondiční přípravu a hru samotnou. Návazností na tento druh aktivity by byla možnost zapojení studentů do družstva akademických reprezentantů, připravujících se na akademické přebory vysokých škol a ČAH.</w:t>
            </w:r>
          </w:p>
          <w:p w:rsidR="00FF170D" w:rsidRPr="00922037" w:rsidRDefault="00FF170D" w:rsidP="00C73909">
            <w:pPr>
              <w:autoSpaceDE w:val="0"/>
              <w:autoSpaceDN w:val="0"/>
              <w:adjustRightInd w:val="0"/>
              <w:ind w:left="814" w:hanging="814"/>
              <w:jc w:val="both"/>
            </w:pPr>
            <w:r w:rsidRPr="00922037">
              <w:rPr>
                <w:b/>
              </w:rPr>
              <w:t>Golf</w:t>
            </w:r>
            <w:r w:rsidRPr="00922037">
              <w:t xml:space="preserve"> - Cílem předmětu je dosáhnout toho, aby každý student zvládl všechny základní golfové údery a byl schopen samostatné hry. Student se seznámí se základy pravidel hry golfu a osvojí si základní technicko - taktické úkoly v samotné hře.</w:t>
            </w:r>
          </w:p>
          <w:p w:rsidR="00FF170D" w:rsidRPr="00922037" w:rsidRDefault="00FF170D" w:rsidP="00C73909">
            <w:pPr>
              <w:autoSpaceDE w:val="0"/>
              <w:autoSpaceDN w:val="0"/>
              <w:adjustRightInd w:val="0"/>
              <w:ind w:left="814" w:hanging="814"/>
              <w:jc w:val="both"/>
            </w:pPr>
            <w:r w:rsidRPr="00922037">
              <w:rPr>
                <w:b/>
              </w:rPr>
              <w:t>Horolezectví</w:t>
            </w:r>
            <w:r w:rsidRPr="00922037">
              <w:t xml:space="preserve"> - teoretické a praktické základy pro sportovní lezení. Praxe provozovaná na umělé sportovní stěně, případně přírodních skalních útvarech v okolí Zlína.</w:t>
            </w:r>
          </w:p>
          <w:p w:rsidR="00FF170D" w:rsidRDefault="00FF170D" w:rsidP="00C73909">
            <w:pPr>
              <w:autoSpaceDE w:val="0"/>
              <w:autoSpaceDN w:val="0"/>
              <w:adjustRightInd w:val="0"/>
              <w:ind w:left="814" w:hanging="814"/>
              <w:jc w:val="both"/>
            </w:pPr>
            <w:r w:rsidRPr="00922037">
              <w:rPr>
                <w:b/>
              </w:rPr>
              <w:t>Indoor Cycling, spinning</w:t>
            </w:r>
            <w:r w:rsidRPr="00922037">
              <w:t xml:space="preserve"> - moderní forma kondičního programu provozovaného na speciálních spinningových cyklotrenažerech pod vedením odborných instruktorů pestrou formou s individuálním programem pro zlepšení fyzické kondice.</w:t>
            </w:r>
          </w:p>
          <w:p w:rsidR="00B934FF" w:rsidRDefault="00B934FF" w:rsidP="00C73909">
            <w:pPr>
              <w:autoSpaceDE w:val="0"/>
              <w:autoSpaceDN w:val="0"/>
              <w:adjustRightInd w:val="0"/>
              <w:ind w:left="814" w:hanging="814"/>
              <w:jc w:val="both"/>
              <w:rPr>
                <w:color w:val="000000"/>
                <w:shd w:val="clear" w:color="auto" w:fill="FFFFFF"/>
              </w:rPr>
            </w:pPr>
            <w:r>
              <w:rPr>
                <w:b/>
              </w:rPr>
              <w:t xml:space="preserve">Inline bruslení </w:t>
            </w:r>
            <w:r w:rsidRPr="00B934FF">
              <w:t xml:space="preserve">- </w:t>
            </w:r>
            <w:r w:rsidRPr="00B934FF">
              <w:rPr>
                <w:color w:val="000000"/>
                <w:shd w:val="clear" w:color="auto" w:fill="FFFFFF"/>
              </w:rPr>
              <w:t>zlepšení úrovně pohybových dovedností a fyzické úrovně - ovlivnění kladného přístupu ke sportovním aktivitám chápaným jako obranu proti konfliktům, civilizačním chorobám a stresu - podpora zdravého životního stylu studentů.</w:t>
            </w:r>
            <w:r>
              <w:rPr>
                <w:color w:val="000000"/>
                <w:shd w:val="clear" w:color="auto" w:fill="FFFFFF"/>
              </w:rPr>
              <w:t xml:space="preserve"> Cílem je </w:t>
            </w:r>
            <w:r w:rsidRPr="00B934FF">
              <w:rPr>
                <w:color w:val="000000"/>
                <w:shd w:val="clear" w:color="auto" w:fill="FFFFFF"/>
              </w:rPr>
              <w:t>vylepšit techniku, zlepšit bruslařské dovednosti,</w:t>
            </w:r>
            <w:r>
              <w:rPr>
                <w:color w:val="000000"/>
                <w:shd w:val="clear" w:color="auto" w:fill="FFFFFF"/>
              </w:rPr>
              <w:t xml:space="preserve"> </w:t>
            </w:r>
            <w:r w:rsidRPr="00B934FF">
              <w:rPr>
                <w:color w:val="000000"/>
                <w:shd w:val="clear" w:color="auto" w:fill="FFFFFF"/>
              </w:rPr>
              <w:t>naučit se bez problémů brzdit, zatáčet, překonávat nerovnosti</w:t>
            </w:r>
            <w:r>
              <w:rPr>
                <w:color w:val="000000"/>
                <w:shd w:val="clear" w:color="auto" w:fill="FFFFFF"/>
              </w:rPr>
              <w:t>.</w:t>
            </w:r>
          </w:p>
          <w:p w:rsidR="00F44336" w:rsidRDefault="00F44336" w:rsidP="00F44336">
            <w:pPr>
              <w:autoSpaceDE w:val="0"/>
              <w:autoSpaceDN w:val="0"/>
              <w:adjustRightInd w:val="0"/>
              <w:ind w:left="814" w:hanging="814"/>
              <w:jc w:val="both"/>
              <w:rPr>
                <w:color w:val="000000"/>
              </w:rPr>
            </w:pPr>
            <w:r>
              <w:rPr>
                <w:b/>
              </w:rPr>
              <w:t>K2 Hiking -</w:t>
            </w:r>
            <w:r>
              <w:rPr>
                <w:color w:val="000000"/>
              </w:rPr>
              <w:t xml:space="preserve"> </w:t>
            </w:r>
            <w:r w:rsidRPr="00F44336">
              <w:rPr>
                <w:color w:val="000000"/>
              </w:rPr>
              <w:t>indoor walking,</w:t>
            </w:r>
            <w:r>
              <w:rPr>
                <w:color w:val="000000"/>
              </w:rPr>
              <w:t xml:space="preserve"> c</w:t>
            </w:r>
            <w:r w:rsidRPr="00F44336">
              <w:rPr>
                <w:color w:val="000000"/>
              </w:rPr>
              <w:t>ílem programu je seznámit studenty s tělesnou aktivitou a zdravím ve vzájemných souvislostech.</w:t>
            </w:r>
          </w:p>
          <w:p w:rsidR="00FF170D" w:rsidRPr="00922037" w:rsidRDefault="00FF170D" w:rsidP="00C73909">
            <w:pPr>
              <w:autoSpaceDE w:val="0"/>
              <w:autoSpaceDN w:val="0"/>
              <w:adjustRightInd w:val="0"/>
              <w:ind w:left="814" w:hanging="814"/>
              <w:jc w:val="both"/>
            </w:pPr>
            <w:r w:rsidRPr="00922037">
              <w:rPr>
                <w:b/>
              </w:rPr>
              <w:t>Kendo</w:t>
            </w:r>
            <w:r w:rsidRPr="00922037">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p>
          <w:p w:rsidR="00FF170D" w:rsidRPr="00922037" w:rsidRDefault="00FF170D" w:rsidP="00C73909">
            <w:pPr>
              <w:autoSpaceDE w:val="0"/>
              <w:autoSpaceDN w:val="0"/>
              <w:adjustRightInd w:val="0"/>
              <w:ind w:left="814" w:hanging="814"/>
              <w:jc w:val="both"/>
            </w:pPr>
            <w:r w:rsidRPr="00922037">
              <w:rPr>
                <w:b/>
              </w:rPr>
              <w:lastRenderedPageBreak/>
              <w:t>Kurz letní</w:t>
            </w:r>
            <w:r w:rsidRPr="00922037">
              <w:t xml:space="preserve"> - zlepšení úrovně pohybových dovedností a fyzické úrovně - ovlivnění kladného přístupu ke sportovním aktivitám chápaným jako obranu proti konfliktům, civilizačním chorobám a stresu - podpora zdravého životního stylu studentů.</w:t>
            </w:r>
          </w:p>
          <w:p w:rsidR="00FF170D" w:rsidRPr="00922037" w:rsidRDefault="00FF170D" w:rsidP="00C73909">
            <w:pPr>
              <w:autoSpaceDE w:val="0"/>
              <w:autoSpaceDN w:val="0"/>
              <w:adjustRightInd w:val="0"/>
              <w:ind w:left="814" w:hanging="814"/>
              <w:jc w:val="both"/>
            </w:pPr>
            <w:r w:rsidRPr="00922037">
              <w:rPr>
                <w:b/>
              </w:rPr>
              <w:t>Lyžování tuzemské</w:t>
            </w:r>
            <w:r w:rsidRPr="00922037">
              <w:t xml:space="preserve"> - základní postoj, přenášení váhy, jízda v dlouhém a středním oblouku, regulace rychlosti, jízda na vleku, účast na lyžařském kurzu vypsaném ÚTV.</w:t>
            </w:r>
          </w:p>
          <w:p w:rsidR="00FF170D" w:rsidRPr="00922037" w:rsidRDefault="00FF170D" w:rsidP="00C73909">
            <w:pPr>
              <w:autoSpaceDE w:val="0"/>
              <w:autoSpaceDN w:val="0"/>
              <w:adjustRightInd w:val="0"/>
              <w:ind w:left="814" w:hanging="814"/>
              <w:jc w:val="both"/>
            </w:pPr>
            <w:r w:rsidRPr="00922037">
              <w:rPr>
                <w:b/>
              </w:rPr>
              <w:t>Lyžování zahraniční</w:t>
            </w:r>
            <w:r w:rsidRPr="00922037">
              <w:t xml:space="preserve"> - Cílem kurzu je zvládnutí techniky sjezdového lyžování, zaměřené na carving. Student najede velké množství km na dlouhých upravených svazích různých sklonů. Důraz je kladen na prožitek, volnost a kreativitu, která je pro lyžování důležitá.</w:t>
            </w:r>
          </w:p>
          <w:p w:rsidR="00FF170D" w:rsidRPr="00922037" w:rsidRDefault="00FF170D" w:rsidP="00C73909">
            <w:pPr>
              <w:autoSpaceDE w:val="0"/>
              <w:autoSpaceDN w:val="0"/>
              <w:adjustRightInd w:val="0"/>
              <w:ind w:left="814" w:hanging="814"/>
              <w:jc w:val="both"/>
            </w:pPr>
            <w:r w:rsidRPr="00922037">
              <w:rPr>
                <w:b/>
              </w:rPr>
              <w:t>Plavání</w:t>
            </w:r>
            <w:r w:rsidRPr="00922037">
              <w:t xml:space="preserve"> - kontrola zdatnosti formou vstupního plaveckého testu na 100 m, počet neplavců dostat na hodnotu 0, zvládnout tři základní plavecké styly - prsa, kraul, znak. Metodika dýchání do vody, splývání, plavání pod vodou, záchrana tonoucího.</w:t>
            </w:r>
          </w:p>
          <w:p w:rsidR="00FF170D" w:rsidRPr="00922037" w:rsidRDefault="00FF170D" w:rsidP="00C73909">
            <w:pPr>
              <w:autoSpaceDE w:val="0"/>
              <w:autoSpaceDN w:val="0"/>
              <w:adjustRightInd w:val="0"/>
              <w:ind w:left="814" w:hanging="814"/>
              <w:jc w:val="both"/>
            </w:pPr>
            <w:r w:rsidRPr="00922037">
              <w:rPr>
                <w:b/>
              </w:rPr>
              <w:t>Sálová kopaná</w:t>
            </w:r>
            <w:r w:rsidRPr="00922037">
              <w:t xml:space="preserve"> - cílem této aktivity je rozvíjet individuální činnosti hráčů, vedení míče, střelba, přihrávka na krátkou, Střední a dlouhou vzdálenost, dribling s míčem, kondiční trénink, herní činnosti družstva i jednotlivců rozvíjeny v řádné hře.</w:t>
            </w:r>
          </w:p>
          <w:p w:rsidR="00FF170D" w:rsidRPr="00922037" w:rsidRDefault="00FF170D" w:rsidP="00C73909">
            <w:pPr>
              <w:autoSpaceDE w:val="0"/>
              <w:autoSpaceDN w:val="0"/>
              <w:adjustRightInd w:val="0"/>
              <w:ind w:left="814" w:hanging="814"/>
              <w:jc w:val="both"/>
            </w:pPr>
            <w:r w:rsidRPr="00922037">
              <w:rPr>
                <w:b/>
              </w:rPr>
              <w:t>Sebeobrana</w:t>
            </w:r>
            <w:r w:rsidRPr="00922037">
              <w:t xml:space="preserve"> - teoretickými poznatky a praktickými dovednostmi seznámit studenty se základy, rozsahem a podstatou úlohy juda při aplikované sebeobraně. Podpůrným cílem je i seznámení studentů s teorií, jakož i specifiky tréninkového procesu juda při aplikované sebeobraně.</w:t>
            </w:r>
          </w:p>
          <w:p w:rsidR="00FF170D" w:rsidRPr="00922037" w:rsidRDefault="00FF170D" w:rsidP="00C73909">
            <w:pPr>
              <w:autoSpaceDE w:val="0"/>
              <w:autoSpaceDN w:val="0"/>
              <w:adjustRightInd w:val="0"/>
              <w:ind w:left="814" w:hanging="814"/>
              <w:jc w:val="both"/>
            </w:pPr>
            <w:r w:rsidRPr="00922037">
              <w:rPr>
                <w:b/>
              </w:rPr>
              <w:t>Squash</w:t>
            </w:r>
            <w:r w:rsidRPr="00922037">
              <w:t xml:space="preserve"> - patří do tzv. pálkových her. Jsou rozvíjeny základní údery, pohyb hráče, technika a taktické prvky při hře. Fyzicky náročná, ale pestrá pálková hra.</w:t>
            </w:r>
          </w:p>
          <w:p w:rsidR="00FF170D" w:rsidRPr="00922037" w:rsidRDefault="00FF170D" w:rsidP="00C73909">
            <w:pPr>
              <w:autoSpaceDE w:val="0"/>
              <w:autoSpaceDN w:val="0"/>
              <w:adjustRightInd w:val="0"/>
              <w:ind w:left="814" w:hanging="814"/>
              <w:jc w:val="both"/>
            </w:pPr>
            <w:r w:rsidRPr="00922037">
              <w:rPr>
                <w:b/>
              </w:rPr>
              <w:t>Stolní tenis</w:t>
            </w:r>
            <w:r w:rsidRPr="00922037">
              <w:t xml:space="preserve"> -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rsidR="00FF170D" w:rsidRPr="00922037" w:rsidRDefault="00FF170D" w:rsidP="00C73909">
            <w:pPr>
              <w:autoSpaceDE w:val="0"/>
              <w:autoSpaceDN w:val="0"/>
              <w:adjustRightInd w:val="0"/>
              <w:ind w:left="814" w:hanging="814"/>
              <w:jc w:val="both"/>
            </w:pPr>
            <w:r w:rsidRPr="00922037">
              <w:rPr>
                <w:b/>
              </w:rPr>
              <w:t>Taekwondo</w:t>
            </w:r>
            <w:r w:rsidRPr="00922037">
              <w:t xml:space="preserve"> - cílem výuky taekwonda je zvládnutí základní úderové techniky nohou i rukou. Studenty připravit i po stránce fyzické (rychlost, obratnost, orientace v prostoru).</w:t>
            </w:r>
          </w:p>
          <w:p w:rsidR="00FF170D" w:rsidRPr="00922037" w:rsidRDefault="00FF170D" w:rsidP="00C73909">
            <w:pPr>
              <w:autoSpaceDE w:val="0"/>
              <w:autoSpaceDN w:val="0"/>
              <w:adjustRightInd w:val="0"/>
              <w:ind w:left="814" w:hanging="814"/>
              <w:jc w:val="both"/>
            </w:pPr>
            <w:r w:rsidRPr="00922037">
              <w:rPr>
                <w:b/>
              </w:rPr>
              <w:t>Taj Ji Quan</w:t>
            </w:r>
            <w:r w:rsidRPr="00922037">
              <w:t xml:space="preserve"> - Tradiční čínské cvičení pro udržení těla i ducha ve formě vhodné pro všechny věkové kategorie, obě pohlaví a osoby se zdravotními problémy i bez nich. Cvičí se základní průpravná cvičení pro uvolnění svalů, protáhnutí a posílení šlach a kloubních spojení, úvodní sestava odvozená z tradičního stylu rodiny Jang a cvičení na rozvoj vnitřní energie.</w:t>
            </w:r>
          </w:p>
          <w:p w:rsidR="00FF170D" w:rsidRPr="00922037" w:rsidRDefault="00FF170D" w:rsidP="00C73909">
            <w:pPr>
              <w:autoSpaceDE w:val="0"/>
              <w:autoSpaceDN w:val="0"/>
              <w:adjustRightInd w:val="0"/>
              <w:ind w:left="814" w:hanging="814"/>
              <w:jc w:val="both"/>
            </w:pPr>
            <w:r w:rsidRPr="00922037">
              <w:rPr>
                <w:b/>
              </w:rPr>
              <w:t>Tenis</w:t>
            </w:r>
            <w:r w:rsidRPr="00922037">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p>
          <w:p w:rsidR="00FF170D" w:rsidRDefault="00FF170D" w:rsidP="00C73909">
            <w:pPr>
              <w:autoSpaceDE w:val="0"/>
              <w:autoSpaceDN w:val="0"/>
              <w:adjustRightInd w:val="0"/>
              <w:ind w:left="814" w:hanging="814"/>
              <w:jc w:val="both"/>
            </w:pPr>
            <w:r w:rsidRPr="00922037">
              <w:rPr>
                <w:b/>
              </w:rPr>
              <w:t>Thajský box</w:t>
            </w:r>
            <w:r w:rsidRPr="00922037">
              <w:t xml:space="preserve"> - tréninkovou formou v profesionálním ringu a na cvičícím nářadí se seznámit s boxem a kickboxem. Pod odborným vedením projít boxerským tréninkem, případně si prohloubit již získané dovednosti</w:t>
            </w:r>
          </w:p>
          <w:p w:rsidR="00B934FF" w:rsidRPr="00922037" w:rsidRDefault="00B934FF" w:rsidP="00C73909">
            <w:pPr>
              <w:autoSpaceDE w:val="0"/>
              <w:autoSpaceDN w:val="0"/>
              <w:adjustRightInd w:val="0"/>
              <w:ind w:left="814" w:hanging="814"/>
              <w:jc w:val="both"/>
              <w:rPr>
                <w:b/>
              </w:rPr>
            </w:pPr>
            <w:r>
              <w:rPr>
                <w:b/>
              </w:rPr>
              <w:t xml:space="preserve">Turistický kurz - </w:t>
            </w:r>
            <w:r w:rsidRPr="00B934FF">
              <w:t>Cílem kurzu je zlepšení úrovně pohybových dovedností a zlepšení fyzické zdatnosti, podpora zdravého životního stylu. Student získá také základní teoretické vědomosti k problematice vysokohorské turistiky.</w:t>
            </w:r>
          </w:p>
          <w:p w:rsidR="00F44336" w:rsidRDefault="00F44336" w:rsidP="00C73909">
            <w:pPr>
              <w:autoSpaceDE w:val="0"/>
              <w:autoSpaceDN w:val="0"/>
              <w:adjustRightInd w:val="0"/>
              <w:ind w:left="814" w:hanging="814"/>
              <w:jc w:val="both"/>
              <w:rPr>
                <w:b/>
              </w:rPr>
            </w:pPr>
            <w:r>
              <w:rPr>
                <w:b/>
              </w:rPr>
              <w:t xml:space="preserve">Vodácký kurz - </w:t>
            </w:r>
            <w:r w:rsidRPr="00F44336">
              <w:t>zvládnutí techniky jízdy na nafukovacích kanoích na vodách různých obtížností. Jízdu na klidné vodě, změny směru, zastavení, technika záběru, chvoání při překlopení lodě, teachni a údržba vodáckého materiálu.</w:t>
            </w:r>
          </w:p>
          <w:p w:rsidR="00FF170D" w:rsidRPr="00922037" w:rsidRDefault="00FF170D" w:rsidP="00C73909">
            <w:pPr>
              <w:autoSpaceDE w:val="0"/>
              <w:autoSpaceDN w:val="0"/>
              <w:adjustRightInd w:val="0"/>
              <w:ind w:left="814" w:hanging="814"/>
              <w:jc w:val="both"/>
            </w:pPr>
            <w:r w:rsidRPr="00922037">
              <w:rPr>
                <w:b/>
              </w:rPr>
              <w:t>Volejbal</w:t>
            </w:r>
            <w:r w:rsidRPr="00922037">
              <w:t xml:space="preserve"> - zvládnutí základů herních činností jednotlivce - odbíjení obouruč vrchem, odbíjení obouruč spodem, podání spodní a vrchní, základy pravidel, zvládnutí základních technicko- taktických úkolů v samotné hře. </w:t>
            </w:r>
          </w:p>
          <w:p w:rsidR="00FF170D" w:rsidRPr="00922037" w:rsidRDefault="00FF170D" w:rsidP="00C73909">
            <w:pPr>
              <w:autoSpaceDE w:val="0"/>
              <w:autoSpaceDN w:val="0"/>
              <w:adjustRightInd w:val="0"/>
              <w:ind w:left="814" w:hanging="814"/>
              <w:jc w:val="both"/>
            </w:pPr>
            <w:r w:rsidRPr="00922037">
              <w:rPr>
                <w:b/>
              </w:rPr>
              <w:t>Zdravotní tělesná výchova</w:t>
            </w:r>
            <w:r w:rsidRPr="00922037">
              <w:t xml:space="preserve"> - v dnešní populaci studentů se vyskytuje čím dál tím více těch, kteří mají nějaké zdravotní problémy. Jestliže chceme být nápomocni jejich plnému zařazení mezi ostatní, zavádíme pro takové jedince zdravotní tělesnou výchovu. Eliminujeme tím i ty, kteří by se chtěli právě z těchto důvodů vyhnout za každou cenu pohybu a tělesné výchově. U těchto studentů požadujeme vyjádření odborného lékaře, kde jsou uvedeny možnosti náhradní tělesné výchovy v souladu s jejich zdravotními problémy.</w:t>
            </w:r>
          </w:p>
        </w:tc>
      </w:tr>
      <w:tr w:rsidR="00FF170D" w:rsidTr="00C73909">
        <w:trPr>
          <w:trHeight w:val="265"/>
        </w:trPr>
        <w:tc>
          <w:tcPr>
            <w:tcW w:w="3653" w:type="dxa"/>
            <w:gridSpan w:val="2"/>
            <w:tcBorders>
              <w:top w:val="nil"/>
            </w:tcBorders>
            <w:shd w:val="clear" w:color="auto" w:fill="F7CAAC"/>
          </w:tcPr>
          <w:p w:rsidR="00FF170D" w:rsidRPr="00922037" w:rsidRDefault="00FF170D" w:rsidP="00C73909">
            <w:pPr>
              <w:jc w:val="both"/>
            </w:pPr>
            <w:r w:rsidRPr="00922037">
              <w:rPr>
                <w:b/>
              </w:rPr>
              <w:lastRenderedPageBreak/>
              <w:t>Studijní literatura a studijní pomůcky</w:t>
            </w:r>
          </w:p>
        </w:tc>
        <w:tc>
          <w:tcPr>
            <w:tcW w:w="6202" w:type="dxa"/>
            <w:gridSpan w:val="6"/>
            <w:tcBorders>
              <w:top w:val="nil"/>
              <w:bottom w:val="nil"/>
            </w:tcBorders>
          </w:tcPr>
          <w:p w:rsidR="00FF170D" w:rsidRPr="00922037" w:rsidRDefault="00FF170D" w:rsidP="00C73909">
            <w:pPr>
              <w:jc w:val="both"/>
            </w:pPr>
          </w:p>
        </w:tc>
      </w:tr>
      <w:tr w:rsidR="00FF170D" w:rsidTr="00C73909">
        <w:trPr>
          <w:trHeight w:val="823"/>
        </w:trPr>
        <w:tc>
          <w:tcPr>
            <w:tcW w:w="9855" w:type="dxa"/>
            <w:gridSpan w:val="8"/>
            <w:tcBorders>
              <w:top w:val="nil"/>
            </w:tcBorders>
          </w:tcPr>
          <w:p w:rsidR="00553895" w:rsidRPr="009D4DB5" w:rsidRDefault="00553895" w:rsidP="00F44336">
            <w:pPr>
              <w:jc w:val="both"/>
              <w:rPr>
                <w:b/>
              </w:rPr>
            </w:pPr>
            <w:r w:rsidRPr="009D4DB5">
              <w:rPr>
                <w:b/>
              </w:rPr>
              <w:t>Doporučená literatura:</w:t>
            </w:r>
          </w:p>
          <w:p w:rsidR="00F44336" w:rsidRPr="00922037" w:rsidRDefault="00F44336" w:rsidP="00F44336">
            <w:pPr>
              <w:jc w:val="both"/>
            </w:pPr>
            <w:r w:rsidRPr="00922037">
              <w:t xml:space="preserve">BARTÍK, P., SLIŽIK, M., REGULI, Z. </w:t>
            </w:r>
            <w:r w:rsidRPr="00922037">
              <w:rPr>
                <w:i/>
                <w:iCs/>
              </w:rPr>
              <w:t>Teória a didaktika úpolov a bojových umení</w:t>
            </w:r>
            <w:r w:rsidRPr="00922037">
              <w:t>. 2007.</w:t>
            </w:r>
          </w:p>
          <w:p w:rsidR="00F44336" w:rsidRPr="00922037" w:rsidRDefault="00F44336" w:rsidP="00F44336">
            <w:pPr>
              <w:jc w:val="both"/>
            </w:pPr>
            <w:r w:rsidRPr="00922037">
              <w:t xml:space="preserve">ČECHOVSKÁ, I. </w:t>
            </w:r>
            <w:r w:rsidRPr="00922037">
              <w:rPr>
                <w:i/>
              </w:rPr>
              <w:t>Plavání.</w:t>
            </w:r>
            <w:r w:rsidRPr="00922037">
              <w:t xml:space="preserve"> 2., upr. vyd. Praha: Grada, 2008. ISBN 978-80-247-2154-5.</w:t>
            </w:r>
          </w:p>
          <w:p w:rsidR="00F44336" w:rsidRPr="00922037" w:rsidRDefault="00F44336" w:rsidP="00F44336">
            <w:pPr>
              <w:jc w:val="both"/>
            </w:pPr>
            <w:r w:rsidRPr="00922037">
              <w:rPr>
                <w:i/>
                <w:iCs/>
              </w:rPr>
              <w:t>Defensive Football Strategies (American Football Coaches Association)</w:t>
            </w:r>
            <w:r w:rsidRPr="00922037">
              <w:t xml:space="preserve">. </w:t>
            </w:r>
            <w:r>
              <w:t>A</w:t>
            </w:r>
            <w:r w:rsidRPr="00922037">
              <w:t>ugust 2, 2000, Paperback.</w:t>
            </w:r>
          </w:p>
          <w:p w:rsidR="00F44336" w:rsidRPr="00922037" w:rsidRDefault="00F44336" w:rsidP="00F44336">
            <w:pPr>
              <w:jc w:val="both"/>
            </w:pPr>
            <w:r w:rsidRPr="00922037">
              <w:t xml:space="preserve">HÝBNER J. </w:t>
            </w:r>
            <w:r w:rsidRPr="00922037">
              <w:rPr>
                <w:i/>
                <w:iCs/>
              </w:rPr>
              <w:t>Stolní tenis - technika úderů, taktika hry, příprava mládeže</w:t>
            </w:r>
            <w:r w:rsidRPr="00922037">
              <w:t>. Praha: Grada, 2002. ISBN 80-247-0306-8.</w:t>
            </w:r>
          </w:p>
          <w:p w:rsidR="00F44336" w:rsidRPr="00922037" w:rsidRDefault="00F44336" w:rsidP="00F44336">
            <w:pPr>
              <w:jc w:val="both"/>
            </w:pPr>
            <w:r w:rsidRPr="00922037">
              <w:t xml:space="preserve">JOHNNY, G. </w:t>
            </w:r>
            <w:r w:rsidRPr="00922037">
              <w:rPr>
                <w:i/>
                <w:iCs/>
              </w:rPr>
              <w:t>Spinning Instruktor Manual</w:t>
            </w:r>
            <w:r w:rsidRPr="00922037">
              <w:t>.</w:t>
            </w:r>
          </w:p>
          <w:p w:rsidR="00F44336" w:rsidRPr="00922037" w:rsidRDefault="00F44336" w:rsidP="00F44336">
            <w:pPr>
              <w:jc w:val="both"/>
            </w:pPr>
            <w:r w:rsidRPr="00922037">
              <w:t xml:space="preserve">KOPŘIVOVÁ, J. </w:t>
            </w:r>
            <w:r w:rsidRPr="00922037">
              <w:rPr>
                <w:i/>
                <w:iCs/>
              </w:rPr>
              <w:t>Stav zdravotně oslabených žáků a studentů ve školní zdravotní tělovýchově v regionu Jižní Morava</w:t>
            </w:r>
            <w:r w:rsidRPr="00922037">
              <w:t>. Praha, 2005.</w:t>
            </w:r>
          </w:p>
          <w:p w:rsidR="00F44336" w:rsidRPr="00922037" w:rsidRDefault="00F44336" w:rsidP="00F44336">
            <w:pPr>
              <w:jc w:val="both"/>
            </w:pPr>
            <w:r w:rsidRPr="00922037">
              <w:t xml:space="preserve">KUBÁČ, P; NAVRÁTÍKOVÁ, T. </w:t>
            </w:r>
            <w:r w:rsidRPr="00922037">
              <w:rPr>
                <w:i/>
                <w:iCs/>
              </w:rPr>
              <w:t>Lyžařský kurz od A do Z</w:t>
            </w:r>
            <w:r w:rsidRPr="00922037">
              <w:t>. Olomouc, 2001. ISBN 80-85783-36-3.</w:t>
            </w:r>
          </w:p>
          <w:p w:rsidR="00FF170D" w:rsidRPr="00922037" w:rsidRDefault="00FF170D" w:rsidP="00C73909">
            <w:pPr>
              <w:jc w:val="both"/>
            </w:pPr>
            <w:r w:rsidRPr="00922037">
              <w:t xml:space="preserve">MACÁKOVÁ, M. </w:t>
            </w:r>
            <w:r w:rsidRPr="00922037">
              <w:rPr>
                <w:i/>
                <w:iCs/>
              </w:rPr>
              <w:t>Aerobik :</w:t>
            </w:r>
            <w:r w:rsidR="009E237D">
              <w:rPr>
                <w:i/>
                <w:iCs/>
              </w:rPr>
              <w:t xml:space="preserve"> </w:t>
            </w:r>
            <w:r w:rsidRPr="00922037">
              <w:rPr>
                <w:i/>
                <w:iCs/>
              </w:rPr>
              <w:t>moderní formy aerobiku, výživa a cviky pro dobrou kondici, soutěže v aerobiku</w:t>
            </w:r>
            <w:r w:rsidRPr="00922037">
              <w:t>. Praha: Grada, 2001.</w:t>
            </w:r>
          </w:p>
          <w:p w:rsidR="00F44336" w:rsidRPr="00922037" w:rsidRDefault="00F44336" w:rsidP="00F44336">
            <w:pPr>
              <w:jc w:val="both"/>
            </w:pPr>
            <w:r w:rsidRPr="00922037">
              <w:t xml:space="preserve">NEUMANN, G.,PFÜTZNER A., HOTTENROTT, K. </w:t>
            </w:r>
            <w:r w:rsidRPr="00922037">
              <w:rPr>
                <w:i/>
                <w:iCs/>
              </w:rPr>
              <w:t>Trénink pod kontrolou</w:t>
            </w:r>
            <w:r w:rsidRPr="00922037">
              <w:t>. 2005. ISBN 80-247-0967-3.</w:t>
            </w:r>
          </w:p>
          <w:p w:rsidR="00F44336" w:rsidRPr="00922037" w:rsidRDefault="00F44336" w:rsidP="00F44336">
            <w:pPr>
              <w:jc w:val="both"/>
            </w:pPr>
            <w:r w:rsidRPr="00922037">
              <w:t xml:space="preserve">NEWE, S. </w:t>
            </w:r>
            <w:r w:rsidRPr="00922037">
              <w:rPr>
                <w:i/>
                <w:iCs/>
              </w:rPr>
              <w:t>Golf pro každého</w:t>
            </w:r>
            <w:r w:rsidRPr="00922037">
              <w:t>. Bratislava: Slovart, 2010. ISBN 978-80-7391-380-9.</w:t>
            </w:r>
          </w:p>
          <w:p w:rsidR="00F44336" w:rsidRPr="00922037" w:rsidRDefault="00F44336" w:rsidP="00F44336">
            <w:pPr>
              <w:jc w:val="both"/>
            </w:pPr>
            <w:r w:rsidRPr="00922037">
              <w:t xml:space="preserve">PROCHÁZKA, V. </w:t>
            </w:r>
            <w:r w:rsidRPr="00922037">
              <w:rPr>
                <w:i/>
                <w:iCs/>
              </w:rPr>
              <w:t>Horolezectví</w:t>
            </w:r>
            <w:r w:rsidRPr="00922037">
              <w:t>. Praha, 1990. ISBN 80-7033-037-6.</w:t>
            </w:r>
          </w:p>
          <w:p w:rsidR="00F44336" w:rsidRPr="00922037" w:rsidRDefault="00F44336" w:rsidP="00F44336">
            <w:pPr>
              <w:jc w:val="both"/>
            </w:pPr>
            <w:r w:rsidRPr="00922037">
              <w:t xml:space="preserve">RÝČ, B. </w:t>
            </w:r>
            <w:r w:rsidRPr="00922037">
              <w:rPr>
                <w:i/>
              </w:rPr>
              <w:t>Sebeobrana na ulici.</w:t>
            </w:r>
            <w:r w:rsidRPr="00922037">
              <w:t xml:space="preserve"> 1. vyd. Praha: Grada, 2008. ISBN 978-80-247-2440-9.</w:t>
            </w:r>
          </w:p>
          <w:p w:rsidR="00FF170D" w:rsidRPr="00922037" w:rsidRDefault="00F44336" w:rsidP="00C73909">
            <w:pPr>
              <w:jc w:val="both"/>
            </w:pPr>
            <w:r w:rsidRPr="00922037">
              <w:lastRenderedPageBreak/>
              <w:t xml:space="preserve">SCHONBORN, R. </w:t>
            </w:r>
            <w:r w:rsidRPr="00922037">
              <w:rPr>
                <w:i/>
                <w:iCs/>
              </w:rPr>
              <w:t>Optimální tenisový trénink - cesta k úspěšnému tenisu od začátečníka ke světové špičce</w:t>
            </w:r>
            <w:r w:rsidRPr="00922037">
              <w:t>. Olomouc, 2008. ISBN 3-938509-11-2.</w:t>
            </w:r>
            <w:r w:rsidR="00FF170D" w:rsidRPr="00922037">
              <w:t>SIDWELLS, C</w:t>
            </w:r>
            <w:r w:rsidR="008F4558" w:rsidRPr="00922037">
              <w:t xml:space="preserve">H. </w:t>
            </w:r>
            <w:r w:rsidR="00FF170D" w:rsidRPr="00922037">
              <w:rPr>
                <w:i/>
                <w:iCs/>
              </w:rPr>
              <w:t>Velká kniha o cyklistice</w:t>
            </w:r>
            <w:r w:rsidR="00FF170D" w:rsidRPr="00922037">
              <w:t>. Bratislava: Slovart, 2004.</w:t>
            </w:r>
          </w:p>
          <w:p w:rsidR="00FF170D" w:rsidRPr="00922037" w:rsidRDefault="00FF170D" w:rsidP="00C73909">
            <w:pPr>
              <w:jc w:val="both"/>
            </w:pPr>
            <w:r w:rsidRPr="00922037">
              <w:t xml:space="preserve">ŠAFAŘÍKOVÁ L., SKRUŽNÝ, Z. </w:t>
            </w:r>
            <w:r w:rsidRPr="00922037">
              <w:rPr>
                <w:i/>
                <w:iCs/>
              </w:rPr>
              <w:t>Florbal - technika, trénink, pravidla hry</w:t>
            </w:r>
            <w:r w:rsidRPr="00922037">
              <w:t>. Praha: Grada, 2005. ISBN 978-80-247-0383-1.</w:t>
            </w:r>
          </w:p>
          <w:p w:rsidR="00FF170D" w:rsidRPr="00F44336" w:rsidRDefault="009D4DB5" w:rsidP="00C73909">
            <w:pPr>
              <w:jc w:val="both"/>
            </w:pPr>
            <w:r>
              <w:rPr>
                <w:rStyle w:val="Hypertextovodkaz"/>
                <w:i/>
                <w:iCs/>
                <w:color w:val="auto"/>
                <w:u w:val="none"/>
              </w:rPr>
              <w:t>V</w:t>
            </w:r>
            <w:r w:rsidRPr="009D4DB5">
              <w:rPr>
                <w:rStyle w:val="Hypertextovodkaz"/>
                <w:i/>
                <w:iCs/>
                <w:color w:val="auto"/>
                <w:u w:val="none"/>
              </w:rPr>
              <w:t xml:space="preserve">olejbal: viděno třemi : od základních odbití po herní činnosti. </w:t>
            </w:r>
            <w:r w:rsidRPr="009D4DB5">
              <w:rPr>
                <w:rStyle w:val="Hypertextovodkaz"/>
                <w:iCs/>
                <w:color w:val="auto"/>
                <w:u w:val="none"/>
              </w:rPr>
              <w:t>1. vyd. Praha: Grada, 2008. ISBN 978-80-247-2744-8</w:t>
            </w:r>
            <w:r w:rsidR="00FF170D" w:rsidRPr="00F44336">
              <w:rPr>
                <w:rStyle w:val="Hypertextovodkaz"/>
                <w:color w:val="auto"/>
                <w:u w:val="none"/>
              </w:rPr>
              <w:t>.</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922037" w:rsidRDefault="00FF170D" w:rsidP="00C73909">
            <w:pPr>
              <w:jc w:val="center"/>
              <w:rPr>
                <w:b/>
              </w:rPr>
            </w:pPr>
            <w:r w:rsidRPr="00922037">
              <w:rPr>
                <w:b/>
              </w:rPr>
              <w:lastRenderedPageBreak/>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922037" w:rsidRDefault="00FF170D" w:rsidP="00C73909">
            <w:pPr>
              <w:jc w:val="both"/>
            </w:pPr>
            <w:r w:rsidRPr="00922037">
              <w:rPr>
                <w:b/>
              </w:rPr>
              <w:t>Rozsah konzultací (soustředění)</w:t>
            </w:r>
          </w:p>
        </w:tc>
        <w:tc>
          <w:tcPr>
            <w:tcW w:w="889" w:type="dxa"/>
            <w:tcBorders>
              <w:top w:val="single" w:sz="2" w:space="0" w:color="auto"/>
            </w:tcBorders>
          </w:tcPr>
          <w:p w:rsidR="00FF170D" w:rsidRPr="00922037" w:rsidRDefault="00FF170D" w:rsidP="00C73909">
            <w:pPr>
              <w:jc w:val="both"/>
            </w:pPr>
          </w:p>
        </w:tc>
        <w:tc>
          <w:tcPr>
            <w:tcW w:w="4179" w:type="dxa"/>
            <w:gridSpan w:val="4"/>
            <w:tcBorders>
              <w:top w:val="single" w:sz="2" w:space="0" w:color="auto"/>
            </w:tcBorders>
            <w:shd w:val="clear" w:color="auto" w:fill="F7CAAC"/>
          </w:tcPr>
          <w:p w:rsidR="00FF170D" w:rsidRPr="00922037" w:rsidRDefault="00FF170D" w:rsidP="00C73909">
            <w:pPr>
              <w:jc w:val="both"/>
              <w:rPr>
                <w:b/>
              </w:rPr>
            </w:pPr>
            <w:r w:rsidRPr="00922037">
              <w:rPr>
                <w:b/>
              </w:rPr>
              <w:t xml:space="preserve">hodin </w:t>
            </w:r>
          </w:p>
        </w:tc>
      </w:tr>
      <w:tr w:rsidR="00FF170D" w:rsidTr="00C73909">
        <w:tc>
          <w:tcPr>
            <w:tcW w:w="9855" w:type="dxa"/>
            <w:gridSpan w:val="8"/>
            <w:shd w:val="clear" w:color="auto" w:fill="F7CAAC"/>
          </w:tcPr>
          <w:p w:rsidR="00FF170D" w:rsidRPr="00922037" w:rsidRDefault="00FF170D" w:rsidP="00C73909">
            <w:pPr>
              <w:jc w:val="both"/>
              <w:rPr>
                <w:b/>
              </w:rPr>
            </w:pPr>
            <w:r w:rsidRPr="00922037">
              <w:rPr>
                <w:b/>
              </w:rPr>
              <w:t>Informace o způsobu kontaktu s vyučujícím</w:t>
            </w:r>
          </w:p>
        </w:tc>
      </w:tr>
      <w:tr w:rsidR="00FF170D" w:rsidTr="00C73909">
        <w:trPr>
          <w:trHeight w:val="371"/>
        </w:trPr>
        <w:tc>
          <w:tcPr>
            <w:tcW w:w="9855" w:type="dxa"/>
            <w:gridSpan w:val="8"/>
          </w:tcPr>
          <w:p w:rsidR="00FF170D" w:rsidRPr="00922037"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44336" w:rsidRDefault="00F4433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CJ2A</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w:t>
            </w:r>
          </w:p>
          <w:p w:rsidR="00FF170D" w:rsidRPr="00522399" w:rsidRDefault="00FC78C3" w:rsidP="00C73909">
            <w:pPr>
              <w:jc w:val="both"/>
            </w:pPr>
            <w:r w:rsidRPr="002401C8">
              <w:t>Požadavky k zápočtu:</w:t>
            </w:r>
            <w:r>
              <w:t xml:space="preserve"> </w:t>
            </w:r>
            <w:r w:rsidRPr="00CC01FD">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E83974">
            <w:pPr>
              <w:jc w:val="both"/>
            </w:pPr>
            <w:r>
              <w:t>Garant se podílí</w:t>
            </w:r>
            <w:r w:rsidRPr="008433D4">
              <w:t xml:space="preserve"> v rozsahu</w:t>
            </w:r>
            <w:r>
              <w:t xml:space="preserve"> 100 %, stanovuje koncepci </w:t>
            </w:r>
            <w:r w:rsidR="00E83974">
              <w:t>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1406"/>
        </w:trPr>
        <w:tc>
          <w:tcPr>
            <w:tcW w:w="9855" w:type="dxa"/>
            <w:gridSpan w:val="8"/>
            <w:tcBorders>
              <w:top w:val="nil"/>
              <w:bottom w:val="single" w:sz="12" w:space="0" w:color="auto"/>
            </w:tcBorders>
          </w:tcPr>
          <w:p w:rsidR="00FC78C3" w:rsidRPr="00522399" w:rsidRDefault="00FC78C3" w:rsidP="00FC78C3">
            <w:pPr>
              <w:jc w:val="both"/>
            </w:pPr>
            <w:r w:rsidRPr="00522399">
              <w:t>Cílem předmětu je získání praktických jazykových dovedností obecného anglického jazyka na úrovni pre-intermediate až lower-intermediate. Nedílnou součástí kurzu je rozvíjení a procvičování základních gramatických struktur a funkčního jazyka používaného při cestách do zahraničí a neformálních setkáních s cizinci, popis města, denního života, nakupování a zábavy. Student je schopen interpretace jednoduchých anglických textů, nápisů a časových harmonogramů.</w:t>
            </w:r>
          </w:p>
          <w:p w:rsidR="00FF170D" w:rsidRDefault="00FC78C3" w:rsidP="00FC78C3">
            <w:pPr>
              <w:jc w:val="both"/>
              <w:rPr>
                <w:ins w:id="2199" w:author="Neubauerová Bronislava" w:date="2019-08-29T14:52:00Z"/>
              </w:rPr>
            </w:pPr>
            <w:r w:rsidRPr="00522399">
              <w:t>V tomto předmětu se předpokládá znalost angličtiny na úrovni A1 dle Společného evropského referenčního rámce pro jazyky.</w:t>
            </w:r>
          </w:p>
          <w:p w:rsidR="00BC31CD" w:rsidRDefault="00BC31CD" w:rsidP="00BC31CD">
            <w:pPr>
              <w:jc w:val="both"/>
              <w:rPr>
                <w:ins w:id="2200" w:author="Neubauerová Bronislava" w:date="2019-08-29T14:52:00Z"/>
              </w:rPr>
            </w:pPr>
            <w:ins w:id="2201" w:author="Neubauerová Bronislava" w:date="2019-08-29T14:52:00Z">
              <w:r>
                <w:t></w:t>
              </w:r>
              <w:r>
                <w:tab/>
                <w:t xml:space="preserve">Poznávání lidí </w:t>
              </w:r>
            </w:ins>
          </w:p>
          <w:p w:rsidR="00BC31CD" w:rsidRDefault="00BC31CD" w:rsidP="00BC31CD">
            <w:pPr>
              <w:jc w:val="both"/>
              <w:rPr>
                <w:ins w:id="2202" w:author="Neubauerová Bronislava" w:date="2019-08-29T14:52:00Z"/>
              </w:rPr>
            </w:pPr>
            <w:ins w:id="2203" w:author="Neubauerová Bronislava" w:date="2019-08-29T14:52:00Z">
              <w:r>
                <w:t></w:t>
              </w:r>
              <w:r>
                <w:tab/>
                <w:t xml:space="preserve">Minulý čas, Budoucí čas </w:t>
              </w:r>
            </w:ins>
          </w:p>
          <w:p w:rsidR="00BC31CD" w:rsidRDefault="00BC31CD" w:rsidP="00BC31CD">
            <w:pPr>
              <w:jc w:val="both"/>
              <w:rPr>
                <w:ins w:id="2204" w:author="Neubauerová Bronislava" w:date="2019-08-29T14:52:00Z"/>
              </w:rPr>
            </w:pPr>
            <w:ins w:id="2205" w:author="Neubauerová Bronislava" w:date="2019-08-29T14:52:00Z">
              <w:r>
                <w:t></w:t>
              </w:r>
              <w:r>
                <w:tab/>
                <w:t xml:space="preserve">Způsob, jakým lidé žijí </w:t>
              </w:r>
            </w:ins>
          </w:p>
          <w:p w:rsidR="00BC31CD" w:rsidRDefault="00BC31CD" w:rsidP="00BC31CD">
            <w:pPr>
              <w:jc w:val="both"/>
              <w:rPr>
                <w:ins w:id="2206" w:author="Neubauerová Bronislava" w:date="2019-08-29T14:52:00Z"/>
              </w:rPr>
            </w:pPr>
            <w:ins w:id="2207" w:author="Neubauerová Bronislava" w:date="2019-08-29T14:52:00Z">
              <w:r>
                <w:t></w:t>
              </w:r>
              <w:r>
                <w:tab/>
                <w:t xml:space="preserve">Přítomný čas </w:t>
              </w:r>
            </w:ins>
          </w:p>
          <w:p w:rsidR="00BC31CD" w:rsidRDefault="00BC31CD" w:rsidP="00BC31CD">
            <w:pPr>
              <w:jc w:val="both"/>
              <w:rPr>
                <w:ins w:id="2208" w:author="Neubauerová Bronislava" w:date="2019-08-29T14:52:00Z"/>
              </w:rPr>
            </w:pPr>
            <w:ins w:id="2209" w:author="Neubauerová Bronislava" w:date="2019-08-29T14:52:00Z">
              <w:r>
                <w:t></w:t>
              </w:r>
              <w:r>
                <w:tab/>
                <w:t xml:space="preserve">Have X Have got </w:t>
              </w:r>
            </w:ins>
          </w:p>
          <w:p w:rsidR="00BC31CD" w:rsidRDefault="00BC31CD" w:rsidP="00BC31CD">
            <w:pPr>
              <w:jc w:val="both"/>
              <w:rPr>
                <w:ins w:id="2210" w:author="Neubauerová Bronislava" w:date="2019-08-29T14:52:00Z"/>
              </w:rPr>
            </w:pPr>
            <w:ins w:id="2211" w:author="Neubauerová Bronislava" w:date="2019-08-29T14:52:00Z">
              <w:r>
                <w:t></w:t>
              </w:r>
              <w:r>
                <w:tab/>
                <w:t xml:space="preserve">Když se něco pokazí </w:t>
              </w:r>
            </w:ins>
          </w:p>
          <w:p w:rsidR="00BC31CD" w:rsidRDefault="00BC31CD" w:rsidP="00BC31CD">
            <w:pPr>
              <w:jc w:val="both"/>
              <w:rPr>
                <w:ins w:id="2212" w:author="Neubauerová Bronislava" w:date="2019-08-29T14:52:00Z"/>
              </w:rPr>
            </w:pPr>
            <w:ins w:id="2213" w:author="Neubauerová Bronislava" w:date="2019-08-29T14:52:00Z">
              <w:r>
                <w:t></w:t>
              </w:r>
              <w:r>
                <w:tab/>
                <w:t xml:space="preserve">Minulý čas </w:t>
              </w:r>
            </w:ins>
          </w:p>
          <w:p w:rsidR="00BC31CD" w:rsidRDefault="00BC31CD" w:rsidP="00BC31CD">
            <w:pPr>
              <w:jc w:val="both"/>
              <w:rPr>
                <w:ins w:id="2214" w:author="Neubauerová Bronislava" w:date="2019-08-29T14:52:00Z"/>
              </w:rPr>
            </w:pPr>
            <w:ins w:id="2215" w:author="Neubauerová Bronislava" w:date="2019-08-29T14:52:00Z">
              <w:r>
                <w:t></w:t>
              </w:r>
              <w:r>
                <w:tab/>
                <w:t xml:space="preserve">Nepravidelná slovesa </w:t>
              </w:r>
            </w:ins>
          </w:p>
          <w:p w:rsidR="00BC31CD" w:rsidRDefault="00BC31CD" w:rsidP="00BC31CD">
            <w:pPr>
              <w:jc w:val="both"/>
              <w:rPr>
                <w:ins w:id="2216" w:author="Neubauerová Bronislava" w:date="2019-08-29T14:52:00Z"/>
              </w:rPr>
            </w:pPr>
            <w:ins w:id="2217" w:author="Neubauerová Bronislava" w:date="2019-08-29T14:52:00Z">
              <w:r>
                <w:t></w:t>
              </w:r>
              <w:r>
                <w:tab/>
                <w:t xml:space="preserve">Nakupování </w:t>
              </w:r>
            </w:ins>
          </w:p>
          <w:p w:rsidR="00BC31CD" w:rsidRPr="00522399" w:rsidRDefault="00BC31CD" w:rsidP="00BC31CD">
            <w:pPr>
              <w:jc w:val="both"/>
            </w:pPr>
            <w:ins w:id="2218" w:author="Neubauerová Bronislava" w:date="2019-08-29T14:52:00Z">
              <w:r>
                <w:t></w:t>
              </w:r>
              <w:r>
                <w:tab/>
                <w:t>Vyjádření kvantity</w:t>
              </w:r>
            </w:ins>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678"/>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 xml:space="preserve">Workbook with MultiROM. </w:t>
            </w:r>
            <w:r w:rsidRPr="00522399">
              <w:rPr>
                <w:rFonts w:ascii="Times New Roman" w:hAnsi="Times New Roman" w:cs="Times New Roman"/>
                <w:sz w:val="20"/>
                <w:szCs w:val="20"/>
              </w:rPr>
              <w:t>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31"/>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CJ2B</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Z</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klasifikovaný 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klasifikovaný zápočet</w:t>
            </w:r>
          </w:p>
          <w:p w:rsidR="00FF170D" w:rsidRPr="00522399" w:rsidRDefault="00FC78C3" w:rsidP="002354FC">
            <w:pPr>
              <w:jc w:val="both"/>
            </w:pPr>
            <w:r w:rsidRPr="00522399">
              <w:t xml:space="preserve">Požadavky </w:t>
            </w:r>
            <w:r>
              <w:t xml:space="preserve">na klasifikovaný zápočet: </w:t>
            </w:r>
            <w:r w:rsidRPr="00522399">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52"/>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E83974">
            <w:pPr>
              <w:jc w:val="both"/>
            </w:pPr>
            <w:r>
              <w:t>Garant se podílí</w:t>
            </w:r>
            <w:r w:rsidRPr="008433D4">
              <w:t xml:space="preserve"> v rozsahu</w:t>
            </w:r>
            <w:r>
              <w:t xml:space="preserve"> 100 %, stanovuje koncepci </w:t>
            </w:r>
            <w:r w:rsidR="00E83974">
              <w:t>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308"/>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066"/>
        </w:trPr>
        <w:tc>
          <w:tcPr>
            <w:tcW w:w="9855" w:type="dxa"/>
            <w:gridSpan w:val="8"/>
            <w:tcBorders>
              <w:top w:val="nil"/>
              <w:bottom w:val="single" w:sz="12" w:space="0" w:color="auto"/>
            </w:tcBorders>
          </w:tcPr>
          <w:p w:rsidR="00FC78C3" w:rsidRPr="00522399" w:rsidRDefault="00FC78C3" w:rsidP="00FC78C3">
            <w:pPr>
              <w:jc w:val="both"/>
            </w:pPr>
            <w:r w:rsidRPr="00522399">
              <w:t>Cílem předmětu bude rozvíjení jazykových znalostí v oblasti obecného anglického jazyka na úrovni pre-intermediate až lower-intermediate. Důraz bude kladen na rozvíjení základních gramatických struktur a na praktické komunikativní dovednosti nezbytné v každodenním životě a kontaktu s rodilými mluvčími a cizinci.</w:t>
            </w:r>
          </w:p>
          <w:p w:rsidR="00FC78C3" w:rsidRPr="00522399" w:rsidRDefault="00FC78C3" w:rsidP="00FC78C3">
            <w:pPr>
              <w:jc w:val="both"/>
            </w:pPr>
            <w:r w:rsidRPr="00522399">
              <w:t>V tomto předmětu se předpokládá znalost angličtiny na úrovni A2 dle Společného evropského referenčního rámce pro jazyky.</w:t>
            </w:r>
          </w:p>
          <w:p w:rsidR="00FF170D" w:rsidRDefault="00FC78C3" w:rsidP="00FC78C3">
            <w:pPr>
              <w:jc w:val="both"/>
              <w:rPr>
                <w:ins w:id="2219" w:author="Neubauerová Bronislava" w:date="2019-08-29T14:54:00Z"/>
              </w:rPr>
            </w:pPr>
            <w:r w:rsidRPr="00522399">
              <w:t>Student má znalost základních gramatických struktur, které dále procvičoval a umí je lépe aktivně využívat v mluveném a písemném projevu. Student dokáže pracovat se slovní zásobou, kterou získal v tématech práce, cestování, mluvení o plánech do budoucnosti, dávání instrukcí při orientaci ve městě, řešení zdravotního problému v zahraničí. Student dokáže napsat formální dopis na úrovni lower-intermediate.</w:t>
            </w:r>
          </w:p>
          <w:p w:rsidR="00BC31CD" w:rsidRDefault="00BC31CD" w:rsidP="00BC31CD">
            <w:pPr>
              <w:jc w:val="both"/>
              <w:rPr>
                <w:ins w:id="2220" w:author="Neubauerová Bronislava" w:date="2019-08-29T14:54:00Z"/>
              </w:rPr>
            </w:pPr>
          </w:p>
          <w:p w:rsidR="00BC31CD" w:rsidRDefault="00BC31CD" w:rsidP="00BC31CD">
            <w:pPr>
              <w:jc w:val="both"/>
              <w:rPr>
                <w:ins w:id="2221" w:author="Neubauerová Bronislava" w:date="2019-08-29T14:54:00Z"/>
              </w:rPr>
            </w:pPr>
            <w:ins w:id="2222" w:author="Neubauerová Bronislava" w:date="2019-08-29T14:54:00Z">
              <w:r>
                <w:t></w:t>
              </w:r>
              <w:r>
                <w:tab/>
                <w:t xml:space="preserve">Plány a ambice </w:t>
              </w:r>
            </w:ins>
          </w:p>
          <w:p w:rsidR="00BC31CD" w:rsidRDefault="00BC31CD" w:rsidP="00BC31CD">
            <w:pPr>
              <w:jc w:val="both"/>
              <w:rPr>
                <w:ins w:id="2223" w:author="Neubauerová Bronislava" w:date="2019-08-29T14:54:00Z"/>
              </w:rPr>
            </w:pPr>
            <w:ins w:id="2224" w:author="Neubauerová Bronislava" w:date="2019-08-29T14:54:00Z">
              <w:r>
                <w:t></w:t>
              </w:r>
              <w:r>
                <w:tab/>
                <w:t xml:space="preserve">Budoucí čas </w:t>
              </w:r>
            </w:ins>
          </w:p>
          <w:p w:rsidR="00BC31CD" w:rsidRDefault="00BC31CD" w:rsidP="00BC31CD">
            <w:pPr>
              <w:jc w:val="both"/>
              <w:rPr>
                <w:ins w:id="2225" w:author="Neubauerová Bronislava" w:date="2019-08-29T14:54:00Z"/>
              </w:rPr>
            </w:pPr>
            <w:ins w:id="2226" w:author="Neubauerová Bronislava" w:date="2019-08-29T14:54:00Z">
              <w:r>
                <w:t></w:t>
              </w:r>
              <w:r>
                <w:tab/>
                <w:t xml:space="preserve">Popis místa a směru </w:t>
              </w:r>
            </w:ins>
          </w:p>
          <w:p w:rsidR="00BC31CD" w:rsidRDefault="00BC31CD" w:rsidP="00BC31CD">
            <w:pPr>
              <w:jc w:val="both"/>
              <w:rPr>
                <w:ins w:id="2227" w:author="Neubauerová Bronislava" w:date="2019-08-29T14:54:00Z"/>
              </w:rPr>
            </w:pPr>
            <w:ins w:id="2228" w:author="Neubauerová Bronislava" w:date="2019-08-29T14:54:00Z">
              <w:r>
                <w:t></w:t>
              </w:r>
              <w:r>
                <w:tab/>
                <w:t xml:space="preserve">Komparativ a superlativ </w:t>
              </w:r>
            </w:ins>
          </w:p>
          <w:p w:rsidR="00BC31CD" w:rsidRDefault="00BC31CD" w:rsidP="00BC31CD">
            <w:pPr>
              <w:jc w:val="both"/>
              <w:rPr>
                <w:ins w:id="2229" w:author="Neubauerová Bronislava" w:date="2019-08-29T14:54:00Z"/>
              </w:rPr>
            </w:pPr>
            <w:ins w:id="2230" w:author="Neubauerová Bronislava" w:date="2019-08-29T14:54:00Z">
              <w:r>
                <w:t></w:t>
              </w:r>
              <w:r>
                <w:tab/>
                <w:t xml:space="preserve">Diskuse o penězích </w:t>
              </w:r>
            </w:ins>
          </w:p>
          <w:p w:rsidR="00BC31CD" w:rsidRDefault="00BC31CD" w:rsidP="00BC31CD">
            <w:pPr>
              <w:jc w:val="both"/>
              <w:rPr>
                <w:ins w:id="2231" w:author="Neubauerová Bronislava" w:date="2019-08-29T14:54:00Z"/>
              </w:rPr>
            </w:pPr>
            <w:ins w:id="2232" w:author="Neubauerová Bronislava" w:date="2019-08-29T14:54:00Z">
              <w:r>
                <w:t></w:t>
              </w:r>
              <w:r>
                <w:tab/>
                <w:t xml:space="preserve">Vztažné věty </w:t>
              </w:r>
            </w:ins>
          </w:p>
          <w:p w:rsidR="00BC31CD" w:rsidRDefault="00BC31CD" w:rsidP="00BC31CD">
            <w:pPr>
              <w:jc w:val="both"/>
              <w:rPr>
                <w:ins w:id="2233" w:author="Neubauerová Bronislava" w:date="2019-08-29T14:54:00Z"/>
              </w:rPr>
            </w:pPr>
            <w:ins w:id="2234" w:author="Neubauerová Bronislava" w:date="2019-08-29T14:54:00Z">
              <w:r>
                <w:t></w:t>
              </w:r>
              <w:r>
                <w:tab/>
                <w:t xml:space="preserve">Města </w:t>
              </w:r>
            </w:ins>
          </w:p>
          <w:p w:rsidR="00BC31CD" w:rsidRDefault="00BC31CD" w:rsidP="00BC31CD">
            <w:pPr>
              <w:jc w:val="both"/>
              <w:rPr>
                <w:ins w:id="2235" w:author="Neubauerová Bronislava" w:date="2019-08-29T14:54:00Z"/>
              </w:rPr>
            </w:pPr>
            <w:ins w:id="2236" w:author="Neubauerová Bronislava" w:date="2019-08-29T14:54:00Z">
              <w:r>
                <w:t></w:t>
              </w:r>
              <w:r>
                <w:tab/>
                <w:t xml:space="preserve">Předpřítomný a minulý čas </w:t>
              </w:r>
            </w:ins>
          </w:p>
          <w:p w:rsidR="00BC31CD" w:rsidRDefault="00BC31CD" w:rsidP="00BC31CD">
            <w:pPr>
              <w:jc w:val="both"/>
              <w:rPr>
                <w:ins w:id="2237" w:author="Neubauerová Bronislava" w:date="2019-08-29T14:54:00Z"/>
              </w:rPr>
            </w:pPr>
            <w:ins w:id="2238" w:author="Neubauerová Bronislava" w:date="2019-08-29T14:54:00Z">
              <w:r>
                <w:t></w:t>
              </w:r>
              <w:r>
                <w:tab/>
                <w:t xml:space="preserve">Život slavných lidí </w:t>
              </w:r>
            </w:ins>
          </w:p>
          <w:p w:rsidR="00BC31CD" w:rsidRDefault="00BC31CD" w:rsidP="00BC31CD">
            <w:pPr>
              <w:jc w:val="both"/>
              <w:rPr>
                <w:ins w:id="2239" w:author="Neubauerová Bronislava" w:date="2019-08-29T14:54:00Z"/>
              </w:rPr>
            </w:pPr>
            <w:ins w:id="2240" w:author="Neubauerová Bronislava" w:date="2019-08-29T14:54:00Z">
              <w:r>
                <w:t></w:t>
              </w:r>
              <w:r>
                <w:tab/>
                <w:t xml:space="preserve">Povolání </w:t>
              </w:r>
            </w:ins>
          </w:p>
          <w:p w:rsidR="00BC31CD" w:rsidRDefault="00BC31CD" w:rsidP="00BC31CD">
            <w:pPr>
              <w:jc w:val="both"/>
              <w:rPr>
                <w:ins w:id="2241" w:author="Neubauerová Bronislava" w:date="2019-08-29T14:54:00Z"/>
              </w:rPr>
            </w:pPr>
            <w:ins w:id="2242" w:author="Neubauerová Bronislava" w:date="2019-08-29T14:54:00Z">
              <w:r>
                <w:t></w:t>
              </w:r>
              <w:r>
                <w:tab/>
                <w:t xml:space="preserve">Modály </w:t>
              </w:r>
            </w:ins>
          </w:p>
          <w:p w:rsidR="00BC31CD" w:rsidRDefault="00BC31CD" w:rsidP="00BC31CD">
            <w:pPr>
              <w:jc w:val="both"/>
              <w:rPr>
                <w:ins w:id="2243" w:author="Neubauerová Bronislava" w:date="2019-08-29T14:54:00Z"/>
              </w:rPr>
            </w:pPr>
            <w:ins w:id="2244" w:author="Neubauerová Bronislava" w:date="2019-08-29T14:54:00Z">
              <w:r>
                <w:t></w:t>
              </w:r>
              <w:r>
                <w:tab/>
                <w:t xml:space="preserve">Cestování do zahraničí </w:t>
              </w:r>
            </w:ins>
          </w:p>
          <w:p w:rsidR="00BC31CD" w:rsidRPr="00522399" w:rsidRDefault="00BC31CD" w:rsidP="00BC31CD">
            <w:pPr>
              <w:jc w:val="both"/>
            </w:pPr>
            <w:ins w:id="2245" w:author="Neubauerová Bronislava" w:date="2019-08-29T14:54:00Z">
              <w:r>
                <w:t></w:t>
              </w:r>
              <w:r>
                <w:tab/>
                <w:t>Psaní formálního dopisu</w:t>
              </w:r>
            </w:ins>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109"/>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lastRenderedPageBreak/>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00"/>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CJ2C</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 zkouška</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 zkouška</w:t>
            </w:r>
          </w:p>
          <w:p w:rsidR="00FC78C3" w:rsidRDefault="00FC78C3" w:rsidP="00FC78C3">
            <w:pPr>
              <w:jc w:val="both"/>
            </w:pPr>
            <w:r w:rsidRPr="00522399">
              <w:t xml:space="preserve">Požadavky na </w:t>
            </w:r>
            <w:r>
              <w:t xml:space="preserve">zápočet: </w:t>
            </w:r>
            <w:r w:rsidRPr="00522399">
              <w:t>Aktivní účast na cvičeních.</w:t>
            </w:r>
            <w:r>
              <w:t xml:space="preserve"> </w:t>
            </w:r>
            <w:r w:rsidRPr="00522399">
              <w:t xml:space="preserve">Povinná docházka minimálně 80%. Zvládnutí slovní zásoby k jednotlivým tematickým celkům dle osnov a doplňkové slovní zásoby dle požadavků vyučujícího. Zvládnutí gramatických struktur podle osnov, včetně samostudia povinné literatury. </w:t>
            </w:r>
          </w:p>
          <w:p w:rsidR="00FF170D" w:rsidRPr="00522399" w:rsidRDefault="00FC78C3" w:rsidP="00FC78C3">
            <w:pPr>
              <w:jc w:val="both"/>
            </w:pPr>
            <w:r>
              <w:t xml:space="preserve">Požadavky ke zkoušce: </w:t>
            </w:r>
            <w:r w:rsidRPr="00522399">
              <w:t>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E83974">
            <w:pPr>
              <w:jc w:val="both"/>
            </w:pPr>
            <w:r>
              <w:t>Garant se podílí</w:t>
            </w:r>
            <w:r w:rsidRPr="008433D4">
              <w:t xml:space="preserve"> v rozsahu</w:t>
            </w:r>
            <w:r>
              <w:t xml:space="preserve"> 100 %, stanovuje koncepci </w:t>
            </w:r>
            <w:r w:rsidR="00E83974">
              <w:t>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420"/>
        </w:trPr>
        <w:tc>
          <w:tcPr>
            <w:tcW w:w="9855" w:type="dxa"/>
            <w:gridSpan w:val="8"/>
            <w:tcBorders>
              <w:top w:val="nil"/>
              <w:bottom w:val="single" w:sz="12" w:space="0" w:color="auto"/>
            </w:tcBorders>
          </w:tcPr>
          <w:p w:rsidR="00FC78C3" w:rsidRPr="00522399" w:rsidRDefault="00FC78C3" w:rsidP="00FC78C3">
            <w:pPr>
              <w:jc w:val="both"/>
            </w:pPr>
            <w:r w:rsidRPr="00522399">
              <w:t>Cílem předmětu je získat dovednosti potřebné při orientaci v cizím prostředí, řešení situací a problémů spojených se zařizováním ubytování, řešení problémů v zahraničí, nakupování, telefonování, poskytnutí rady a instrukcí. Studenti si osvojí další dovednosti ve formálním a neformálním písemném projevu.</w:t>
            </w:r>
          </w:p>
          <w:p w:rsidR="00FC78C3" w:rsidRPr="00522399" w:rsidRDefault="00FC78C3" w:rsidP="00FC78C3">
            <w:pPr>
              <w:jc w:val="both"/>
            </w:pPr>
            <w:r w:rsidRPr="00522399">
              <w:t>V tomto předmětu se předpokládá znalost angličtiny na úrovni A2-B1 dle Společného evropského referenčního rámce pro jazyky.</w:t>
            </w:r>
          </w:p>
          <w:p w:rsidR="00FC78C3" w:rsidRPr="00522399" w:rsidRDefault="00FC78C3" w:rsidP="00FC78C3">
            <w:pPr>
              <w:jc w:val="both"/>
            </w:pPr>
            <w:r w:rsidRPr="00522399">
              <w:t xml:space="preserve">Student má znalosti gramatických struktur, které procvičoval ve spojení s tématy cestování a společenského styku. V mluveném projevu si osvojil slovní obraty potřebné při telefonování a rezervaci ubytování, popisu situací při nakupování a vyjednávání a doporučení. Student dále zdokonalil své jazykové znalosti v psaní formálních a neformálních dopisů a krátkého vyprávění.  </w:t>
            </w:r>
          </w:p>
          <w:p w:rsidR="00FF170D" w:rsidRDefault="00FC78C3" w:rsidP="00FC78C3">
            <w:pPr>
              <w:jc w:val="both"/>
              <w:rPr>
                <w:ins w:id="2246" w:author="Neubauerová Bronislava" w:date="2019-08-29T14:56:00Z"/>
              </w:rPr>
            </w:pPr>
            <w:r w:rsidRPr="00522399">
              <w:t>Student prohloubil své znalosti anglické gramatiky na úrovni B1 až B2 a rozšířil si slovní zásobu ve vybraných tématech.</w:t>
            </w:r>
          </w:p>
          <w:p w:rsidR="00BC31CD" w:rsidRDefault="00BC31CD" w:rsidP="00BC31CD">
            <w:pPr>
              <w:jc w:val="both"/>
              <w:rPr>
                <w:ins w:id="2247" w:author="Neubauerová Bronislava" w:date="2019-08-29T14:56:00Z"/>
              </w:rPr>
            </w:pPr>
            <w:ins w:id="2248" w:author="Neubauerová Bronislava" w:date="2019-08-29T14:56:00Z">
              <w:r>
                <w:t></w:t>
              </w:r>
              <w:r>
                <w:tab/>
                <w:t xml:space="preserve">Hotely, rezervace ubytování </w:t>
              </w:r>
            </w:ins>
          </w:p>
          <w:p w:rsidR="00BC31CD" w:rsidRDefault="00BC31CD" w:rsidP="00BC31CD">
            <w:pPr>
              <w:jc w:val="both"/>
              <w:rPr>
                <w:ins w:id="2249" w:author="Neubauerová Bronislava" w:date="2019-08-29T14:56:00Z"/>
              </w:rPr>
            </w:pPr>
            <w:ins w:id="2250" w:author="Neubauerová Bronislava" w:date="2019-08-29T14:56:00Z">
              <w:r>
                <w:t></w:t>
              </w:r>
              <w:r>
                <w:tab/>
                <w:t xml:space="preserve">Nakupování </w:t>
              </w:r>
            </w:ins>
          </w:p>
          <w:p w:rsidR="00BC31CD" w:rsidRDefault="00BC31CD" w:rsidP="00BC31CD">
            <w:pPr>
              <w:jc w:val="both"/>
              <w:rPr>
                <w:ins w:id="2251" w:author="Neubauerová Bronislava" w:date="2019-08-29T14:56:00Z"/>
              </w:rPr>
            </w:pPr>
            <w:ins w:id="2252" w:author="Neubauerová Bronislava" w:date="2019-08-29T14:56:00Z">
              <w:r>
                <w:t></w:t>
              </w:r>
              <w:r>
                <w:tab/>
                <w:t xml:space="preserve">Psaní formálních dopisů </w:t>
              </w:r>
            </w:ins>
          </w:p>
          <w:p w:rsidR="00BC31CD" w:rsidRDefault="00BC31CD" w:rsidP="00BC31CD">
            <w:pPr>
              <w:jc w:val="both"/>
              <w:rPr>
                <w:ins w:id="2253" w:author="Neubauerová Bronislava" w:date="2019-08-29T14:56:00Z"/>
              </w:rPr>
            </w:pPr>
            <w:ins w:id="2254" w:author="Neubauerová Bronislava" w:date="2019-08-29T14:56:00Z">
              <w:r>
                <w:t></w:t>
              </w:r>
              <w:r>
                <w:tab/>
                <w:t xml:space="preserve">Psaní neformálních dopisů </w:t>
              </w:r>
            </w:ins>
          </w:p>
          <w:p w:rsidR="00BC31CD" w:rsidRDefault="00BC31CD" w:rsidP="00BC31CD">
            <w:pPr>
              <w:jc w:val="both"/>
              <w:rPr>
                <w:ins w:id="2255" w:author="Neubauerová Bronislava" w:date="2019-08-29T14:56:00Z"/>
              </w:rPr>
            </w:pPr>
            <w:ins w:id="2256" w:author="Neubauerová Bronislava" w:date="2019-08-29T14:56:00Z">
              <w:r>
                <w:t></w:t>
              </w:r>
              <w:r>
                <w:tab/>
                <w:t xml:space="preserve">Věci, které změnily svět </w:t>
              </w:r>
            </w:ins>
          </w:p>
          <w:p w:rsidR="00BC31CD" w:rsidRDefault="00BC31CD" w:rsidP="00BC31CD">
            <w:pPr>
              <w:jc w:val="both"/>
              <w:rPr>
                <w:ins w:id="2257" w:author="Neubauerová Bronislava" w:date="2019-08-29T14:56:00Z"/>
              </w:rPr>
            </w:pPr>
            <w:ins w:id="2258" w:author="Neubauerová Bronislava" w:date="2019-08-29T14:56:00Z">
              <w:r>
                <w:t></w:t>
              </w:r>
              <w:r>
                <w:tab/>
                <w:t xml:space="preserve">Sny a skutečnost </w:t>
              </w:r>
            </w:ins>
          </w:p>
          <w:p w:rsidR="00BC31CD" w:rsidRDefault="00BC31CD" w:rsidP="00BC31CD">
            <w:pPr>
              <w:jc w:val="both"/>
              <w:rPr>
                <w:ins w:id="2259" w:author="Neubauerová Bronislava" w:date="2019-08-29T14:56:00Z"/>
              </w:rPr>
            </w:pPr>
            <w:ins w:id="2260" w:author="Neubauerová Bronislava" w:date="2019-08-29T14:56:00Z">
              <w:r>
                <w:t></w:t>
              </w:r>
              <w:r>
                <w:tab/>
                <w:t xml:space="preserve">Vydělávání si na živobytí </w:t>
              </w:r>
            </w:ins>
          </w:p>
          <w:p w:rsidR="00BC31CD" w:rsidRDefault="00BC31CD" w:rsidP="00BC31CD">
            <w:pPr>
              <w:jc w:val="both"/>
              <w:rPr>
                <w:ins w:id="2261" w:author="Neubauerová Bronislava" w:date="2019-08-29T14:56:00Z"/>
              </w:rPr>
            </w:pPr>
            <w:ins w:id="2262" w:author="Neubauerová Bronislava" w:date="2019-08-29T14:56:00Z">
              <w:r>
                <w:t></w:t>
              </w:r>
              <w:r>
                <w:tab/>
                <w:t xml:space="preserve">Telefonování </w:t>
              </w:r>
            </w:ins>
          </w:p>
          <w:p w:rsidR="00BC31CD" w:rsidRDefault="00BC31CD" w:rsidP="00BC31CD">
            <w:pPr>
              <w:jc w:val="both"/>
              <w:rPr>
                <w:ins w:id="2263" w:author="Neubauerová Bronislava" w:date="2019-08-29T14:56:00Z"/>
              </w:rPr>
            </w:pPr>
            <w:ins w:id="2264" w:author="Neubauerová Bronislava" w:date="2019-08-29T14:56:00Z">
              <w:r>
                <w:t></w:t>
              </w:r>
              <w:r>
                <w:tab/>
                <w:t xml:space="preserve">Rozloučení </w:t>
              </w:r>
            </w:ins>
          </w:p>
          <w:p w:rsidR="00BC31CD" w:rsidRPr="00522399" w:rsidRDefault="00BC31CD" w:rsidP="00BC31CD">
            <w:pPr>
              <w:jc w:val="both"/>
            </w:pPr>
            <w:ins w:id="2265" w:author="Neubauerová Bronislava" w:date="2019-08-29T14:56:00Z">
              <w:r>
                <w:t></w:t>
              </w:r>
              <w:r>
                <w:tab/>
                <w:t>Psaní příběhů</w:t>
              </w:r>
            </w:ins>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225"/>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566"/>
        </w:trPr>
        <w:tc>
          <w:tcPr>
            <w:tcW w:w="9855" w:type="dxa"/>
            <w:gridSpan w:val="8"/>
          </w:tcPr>
          <w:p w:rsidR="00FF170D" w:rsidRPr="00522399" w:rsidRDefault="00FF170D" w:rsidP="00C73909">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C78C3" w:rsidRDefault="00FC78C3" w:rsidP="00FF170D"/>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F76BFF" w:rsidRDefault="00FC78C3" w:rsidP="00581395">
            <w:pPr>
              <w:jc w:val="both"/>
              <w:rPr>
                <w:b/>
              </w:rPr>
            </w:pPr>
            <w:r w:rsidRPr="00F76BFF">
              <w:rPr>
                <w:b/>
              </w:rPr>
              <w:t>Název studijního předmětu</w:t>
            </w:r>
          </w:p>
        </w:tc>
        <w:tc>
          <w:tcPr>
            <w:tcW w:w="6769" w:type="dxa"/>
            <w:gridSpan w:val="7"/>
            <w:tcBorders>
              <w:top w:val="double" w:sz="4" w:space="0" w:color="auto"/>
            </w:tcBorders>
          </w:tcPr>
          <w:p w:rsidR="00FC78C3" w:rsidRPr="00F76BFF" w:rsidRDefault="00FC78C3" w:rsidP="00581395">
            <w:pPr>
              <w:jc w:val="both"/>
            </w:pPr>
            <w:r w:rsidRPr="00F76BFF">
              <w:t>Accounting in English</w:t>
            </w:r>
          </w:p>
        </w:tc>
      </w:tr>
      <w:tr w:rsidR="00FC78C3" w:rsidTr="00581395">
        <w:trPr>
          <w:trHeight w:val="249"/>
        </w:trPr>
        <w:tc>
          <w:tcPr>
            <w:tcW w:w="3086" w:type="dxa"/>
            <w:shd w:val="clear" w:color="auto" w:fill="F7CAAC"/>
          </w:tcPr>
          <w:p w:rsidR="00FC78C3" w:rsidRPr="00F76BFF" w:rsidRDefault="00FC78C3" w:rsidP="00581395">
            <w:pPr>
              <w:jc w:val="both"/>
              <w:rPr>
                <w:b/>
              </w:rPr>
            </w:pPr>
            <w:r w:rsidRPr="00F76BFF">
              <w:rPr>
                <w:b/>
              </w:rPr>
              <w:t>Typ předmětu</w:t>
            </w:r>
          </w:p>
        </w:tc>
        <w:tc>
          <w:tcPr>
            <w:tcW w:w="3406" w:type="dxa"/>
            <w:gridSpan w:val="4"/>
          </w:tcPr>
          <w:p w:rsidR="00FC78C3" w:rsidRPr="00F76BFF" w:rsidRDefault="00E63F55" w:rsidP="00581395">
            <w:pPr>
              <w:jc w:val="both"/>
            </w:pPr>
            <w:r>
              <w:t>povinně volitelný „PV“</w:t>
            </w:r>
          </w:p>
        </w:tc>
        <w:tc>
          <w:tcPr>
            <w:tcW w:w="2695" w:type="dxa"/>
            <w:gridSpan w:val="2"/>
            <w:shd w:val="clear" w:color="auto" w:fill="F7CAAC"/>
          </w:tcPr>
          <w:p w:rsidR="00FC78C3" w:rsidRDefault="00FC78C3" w:rsidP="00581395">
            <w:pPr>
              <w:jc w:val="both"/>
            </w:pPr>
            <w:r>
              <w:rPr>
                <w:b/>
              </w:rPr>
              <w:t>doporučený ročník / semestr</w:t>
            </w:r>
          </w:p>
        </w:tc>
        <w:tc>
          <w:tcPr>
            <w:tcW w:w="668" w:type="dxa"/>
          </w:tcPr>
          <w:p w:rsidR="00FC78C3" w:rsidRDefault="00FC78C3" w:rsidP="00581395">
            <w:pPr>
              <w:jc w:val="both"/>
            </w:pPr>
            <w:r>
              <w:t>3/Z</w:t>
            </w:r>
          </w:p>
        </w:tc>
      </w:tr>
      <w:tr w:rsidR="00FC78C3" w:rsidTr="00581395">
        <w:tc>
          <w:tcPr>
            <w:tcW w:w="3086" w:type="dxa"/>
            <w:shd w:val="clear" w:color="auto" w:fill="F7CAAC"/>
          </w:tcPr>
          <w:p w:rsidR="00FC78C3" w:rsidRPr="00F76BFF" w:rsidRDefault="00FC78C3" w:rsidP="00581395">
            <w:pPr>
              <w:jc w:val="both"/>
              <w:rPr>
                <w:b/>
              </w:rPr>
            </w:pPr>
            <w:r w:rsidRPr="00F76BFF">
              <w:rPr>
                <w:b/>
              </w:rPr>
              <w:t>Rozsah studijního předmětu</w:t>
            </w:r>
          </w:p>
        </w:tc>
        <w:tc>
          <w:tcPr>
            <w:tcW w:w="1701" w:type="dxa"/>
            <w:gridSpan w:val="2"/>
          </w:tcPr>
          <w:p w:rsidR="00FC78C3" w:rsidRPr="00F76BFF" w:rsidRDefault="00FC78C3" w:rsidP="00581395">
            <w:pPr>
              <w:jc w:val="both"/>
            </w:pPr>
            <w:r w:rsidRPr="00F76BFF">
              <w:t>26s</w:t>
            </w:r>
          </w:p>
        </w:tc>
        <w:tc>
          <w:tcPr>
            <w:tcW w:w="889" w:type="dxa"/>
            <w:shd w:val="clear" w:color="auto" w:fill="F7CAAC"/>
          </w:tcPr>
          <w:p w:rsidR="00FC78C3" w:rsidRPr="00F76BFF" w:rsidRDefault="00FC78C3" w:rsidP="00581395">
            <w:pPr>
              <w:jc w:val="both"/>
              <w:rPr>
                <w:b/>
              </w:rPr>
            </w:pPr>
            <w:r w:rsidRPr="00F76BFF">
              <w:rPr>
                <w:b/>
              </w:rPr>
              <w:t xml:space="preserve">hod. </w:t>
            </w:r>
          </w:p>
        </w:tc>
        <w:tc>
          <w:tcPr>
            <w:tcW w:w="816" w:type="dxa"/>
          </w:tcPr>
          <w:p w:rsidR="00FC78C3" w:rsidRDefault="00FC78C3" w:rsidP="00581395">
            <w:pPr>
              <w:jc w:val="both"/>
            </w:pPr>
            <w:r>
              <w:t>26</w:t>
            </w:r>
          </w:p>
        </w:tc>
        <w:tc>
          <w:tcPr>
            <w:tcW w:w="2156" w:type="dxa"/>
            <w:shd w:val="clear" w:color="auto" w:fill="F7CAAC"/>
          </w:tcPr>
          <w:p w:rsidR="00FC78C3" w:rsidRDefault="00FC78C3" w:rsidP="00581395">
            <w:pPr>
              <w:jc w:val="both"/>
              <w:rPr>
                <w:b/>
              </w:rPr>
            </w:pPr>
            <w:r>
              <w:rPr>
                <w:b/>
              </w:rPr>
              <w:t>kreditů</w:t>
            </w:r>
          </w:p>
        </w:tc>
        <w:tc>
          <w:tcPr>
            <w:tcW w:w="1207" w:type="dxa"/>
            <w:gridSpan w:val="2"/>
          </w:tcPr>
          <w:p w:rsidR="00FC78C3" w:rsidRDefault="00FC78C3" w:rsidP="00581395">
            <w:pPr>
              <w:jc w:val="both"/>
            </w:pPr>
            <w:r>
              <w:t>3</w:t>
            </w:r>
          </w:p>
        </w:tc>
      </w:tr>
      <w:tr w:rsidR="00FC78C3" w:rsidTr="00581395">
        <w:tc>
          <w:tcPr>
            <w:tcW w:w="3086" w:type="dxa"/>
            <w:shd w:val="clear" w:color="auto" w:fill="F7CAAC"/>
          </w:tcPr>
          <w:p w:rsidR="00FC78C3" w:rsidRPr="00F76BFF" w:rsidRDefault="00FC78C3" w:rsidP="00581395">
            <w:pPr>
              <w:jc w:val="both"/>
              <w:rPr>
                <w:b/>
              </w:rPr>
            </w:pPr>
            <w:r w:rsidRPr="00F76BFF">
              <w:rPr>
                <w:b/>
              </w:rPr>
              <w:t>Prerekvizity, korekvizity, ekvivalence</w:t>
            </w:r>
          </w:p>
        </w:tc>
        <w:tc>
          <w:tcPr>
            <w:tcW w:w="6769" w:type="dxa"/>
            <w:gridSpan w:val="7"/>
          </w:tcPr>
          <w:p w:rsidR="00FC78C3" w:rsidRPr="00F76BFF" w:rsidRDefault="00FC78C3" w:rsidP="00581395">
            <w:pPr>
              <w:jc w:val="both"/>
            </w:pPr>
          </w:p>
        </w:tc>
      </w:tr>
      <w:tr w:rsidR="00FC78C3" w:rsidTr="00581395">
        <w:tc>
          <w:tcPr>
            <w:tcW w:w="3086" w:type="dxa"/>
            <w:shd w:val="clear" w:color="auto" w:fill="F7CAAC"/>
          </w:tcPr>
          <w:p w:rsidR="00FC78C3" w:rsidRPr="00F76BFF" w:rsidRDefault="00FC78C3" w:rsidP="00581395">
            <w:pPr>
              <w:jc w:val="both"/>
              <w:rPr>
                <w:b/>
              </w:rPr>
            </w:pPr>
            <w:r w:rsidRPr="00F76BFF">
              <w:rPr>
                <w:b/>
              </w:rPr>
              <w:t>Způsob ověření studijních výsledků</w:t>
            </w:r>
          </w:p>
        </w:tc>
        <w:tc>
          <w:tcPr>
            <w:tcW w:w="3406" w:type="dxa"/>
            <w:gridSpan w:val="4"/>
          </w:tcPr>
          <w:p w:rsidR="00FC78C3" w:rsidRPr="00F76BFF" w:rsidRDefault="00FC78C3" w:rsidP="00581395">
            <w:pPr>
              <w:jc w:val="both"/>
            </w:pPr>
            <w:r w:rsidRPr="00F76BFF">
              <w:t>klasifikovaný zápočet</w:t>
            </w:r>
          </w:p>
        </w:tc>
        <w:tc>
          <w:tcPr>
            <w:tcW w:w="2156" w:type="dxa"/>
            <w:shd w:val="clear" w:color="auto" w:fill="F7CAAC"/>
          </w:tcPr>
          <w:p w:rsidR="00FC78C3" w:rsidRDefault="00FC78C3" w:rsidP="00581395">
            <w:pPr>
              <w:jc w:val="both"/>
              <w:rPr>
                <w:b/>
              </w:rPr>
            </w:pPr>
            <w:r>
              <w:rPr>
                <w:b/>
              </w:rPr>
              <w:t>Forma výuky</w:t>
            </w:r>
          </w:p>
        </w:tc>
        <w:tc>
          <w:tcPr>
            <w:tcW w:w="1207" w:type="dxa"/>
            <w:gridSpan w:val="2"/>
          </w:tcPr>
          <w:p w:rsidR="00FC78C3" w:rsidRDefault="00FC78C3" w:rsidP="00581395">
            <w:r>
              <w:t>seminář</w:t>
            </w:r>
          </w:p>
        </w:tc>
      </w:tr>
      <w:tr w:rsidR="00FC78C3" w:rsidTr="00581395">
        <w:tc>
          <w:tcPr>
            <w:tcW w:w="3086" w:type="dxa"/>
            <w:shd w:val="clear" w:color="auto" w:fill="F7CAAC"/>
          </w:tcPr>
          <w:p w:rsidR="00FC78C3" w:rsidRPr="00F76BFF" w:rsidRDefault="00FC78C3" w:rsidP="00581395">
            <w:pPr>
              <w:jc w:val="both"/>
              <w:rPr>
                <w:b/>
              </w:rPr>
            </w:pPr>
            <w:r w:rsidRPr="00F76BFF">
              <w:rPr>
                <w:b/>
              </w:rPr>
              <w:t>Forma způsobu ověření studijních výsledků a další požadavky na studenta</w:t>
            </w:r>
          </w:p>
        </w:tc>
        <w:tc>
          <w:tcPr>
            <w:tcW w:w="6769" w:type="dxa"/>
            <w:gridSpan w:val="7"/>
            <w:tcBorders>
              <w:bottom w:val="nil"/>
            </w:tcBorders>
          </w:tcPr>
          <w:p w:rsidR="00FC78C3" w:rsidRPr="004D290A" w:rsidRDefault="00FC78C3" w:rsidP="00581395">
            <w:pPr>
              <w:jc w:val="both"/>
            </w:pPr>
            <w:r w:rsidRPr="004D290A">
              <w:t>Způsob zakončení předmětu – klasifikovaný zápočet</w:t>
            </w:r>
          </w:p>
          <w:p w:rsidR="00FC78C3" w:rsidRPr="004D290A" w:rsidRDefault="00FC78C3" w:rsidP="00581395">
            <w:pPr>
              <w:pStyle w:val="xmsonormal"/>
              <w:jc w:val="both"/>
              <w:rPr>
                <w:rFonts w:ascii="Times New Roman" w:hAnsi="Times New Roman"/>
                <w:color w:val="000000"/>
                <w:sz w:val="20"/>
                <w:szCs w:val="20"/>
              </w:rPr>
            </w:pPr>
            <w:r w:rsidRPr="004D290A">
              <w:rPr>
                <w:rFonts w:ascii="Times New Roman" w:hAnsi="Times New Roman"/>
                <w:sz w:val="20"/>
                <w:szCs w:val="20"/>
              </w:rPr>
              <w:t>Požadavky ke klasifikovanému zápočtu:</w:t>
            </w:r>
            <w:r>
              <w:rPr>
                <w:rFonts w:ascii="Times New Roman" w:hAnsi="Times New Roman"/>
                <w:sz w:val="20"/>
                <w:szCs w:val="20"/>
              </w:rPr>
              <w:t xml:space="preserve"> </w:t>
            </w:r>
            <w:r w:rsidRPr="004D290A">
              <w:rPr>
                <w:rFonts w:ascii="Times New Roman" w:hAnsi="Times New Roman"/>
                <w:color w:val="000000"/>
                <w:sz w:val="20"/>
                <w:szCs w:val="20"/>
              </w:rPr>
              <w:t xml:space="preserve">80 % účast na seminářích; prezentace vybraného tématu </w:t>
            </w:r>
            <w:r w:rsidRPr="002F7F7F">
              <w:rPr>
                <w:rFonts w:ascii="Times New Roman" w:hAnsi="Times New Roman"/>
                <w:color w:val="000000"/>
                <w:sz w:val="20"/>
                <w:szCs w:val="20"/>
              </w:rPr>
              <w:t xml:space="preserve">(týmová práce); </w:t>
            </w:r>
            <w:r>
              <w:rPr>
                <w:rFonts w:ascii="Times New Roman" w:hAnsi="Times New Roman"/>
                <w:color w:val="000000"/>
                <w:sz w:val="20"/>
                <w:szCs w:val="20"/>
                <w:shd w:val="clear" w:color="auto" w:fill="FFFFFF"/>
              </w:rPr>
              <w:t>ú</w:t>
            </w:r>
            <w:r w:rsidRPr="002F7F7F">
              <w:rPr>
                <w:rFonts w:ascii="Times New Roman" w:hAnsi="Times New Roman"/>
                <w:color w:val="000000"/>
                <w:sz w:val="20"/>
                <w:szCs w:val="20"/>
                <w:shd w:val="clear" w:color="auto" w:fill="FFFFFF"/>
              </w:rPr>
              <w:t xml:space="preserve">spěšné absolvování 2 písemných testů </w:t>
            </w:r>
            <w:r w:rsidRPr="002F7F7F">
              <w:rPr>
                <w:rFonts w:ascii="Times New Roman" w:hAnsi="Times New Roman"/>
                <w:sz w:val="20"/>
                <w:szCs w:val="20"/>
              </w:rPr>
              <w:t>(získání min. 60% bodů).</w:t>
            </w:r>
          </w:p>
        </w:tc>
      </w:tr>
      <w:tr w:rsidR="00FC78C3" w:rsidTr="00581395">
        <w:trPr>
          <w:trHeight w:val="154"/>
        </w:trPr>
        <w:tc>
          <w:tcPr>
            <w:tcW w:w="9855" w:type="dxa"/>
            <w:gridSpan w:val="8"/>
            <w:tcBorders>
              <w:top w:val="nil"/>
            </w:tcBorders>
          </w:tcPr>
          <w:p w:rsidR="00FC78C3" w:rsidRPr="00F76BFF" w:rsidRDefault="00FC78C3" w:rsidP="00581395">
            <w:pPr>
              <w:jc w:val="both"/>
            </w:pPr>
          </w:p>
        </w:tc>
      </w:tr>
      <w:tr w:rsidR="00FC78C3" w:rsidTr="00581395">
        <w:trPr>
          <w:trHeight w:val="197"/>
        </w:trPr>
        <w:tc>
          <w:tcPr>
            <w:tcW w:w="3086" w:type="dxa"/>
            <w:tcBorders>
              <w:top w:val="nil"/>
            </w:tcBorders>
            <w:shd w:val="clear" w:color="auto" w:fill="F7CAAC"/>
          </w:tcPr>
          <w:p w:rsidR="00FC78C3" w:rsidRPr="00F76BFF" w:rsidRDefault="00FC78C3" w:rsidP="00581395">
            <w:pPr>
              <w:jc w:val="both"/>
              <w:rPr>
                <w:b/>
              </w:rPr>
            </w:pPr>
            <w:r w:rsidRPr="00F76BFF">
              <w:rPr>
                <w:b/>
              </w:rPr>
              <w:t>Garant předmětu</w:t>
            </w:r>
          </w:p>
        </w:tc>
        <w:tc>
          <w:tcPr>
            <w:tcW w:w="6769" w:type="dxa"/>
            <w:gridSpan w:val="7"/>
            <w:tcBorders>
              <w:top w:val="nil"/>
            </w:tcBorders>
          </w:tcPr>
          <w:p w:rsidR="00FC78C3" w:rsidRPr="00F76BFF" w:rsidRDefault="00FC78C3" w:rsidP="00581395">
            <w:pPr>
              <w:jc w:val="both"/>
            </w:pPr>
            <w:r w:rsidRPr="00F76BFF">
              <w:t>doc. Ing. Marie Paseková, Ph.D.</w:t>
            </w:r>
          </w:p>
        </w:tc>
      </w:tr>
      <w:tr w:rsidR="00FC78C3" w:rsidTr="00581395">
        <w:trPr>
          <w:trHeight w:val="243"/>
        </w:trPr>
        <w:tc>
          <w:tcPr>
            <w:tcW w:w="3086" w:type="dxa"/>
            <w:tcBorders>
              <w:top w:val="nil"/>
            </w:tcBorders>
            <w:shd w:val="clear" w:color="auto" w:fill="F7CAAC"/>
          </w:tcPr>
          <w:p w:rsidR="00FC78C3" w:rsidRPr="00F76BFF" w:rsidRDefault="00FC78C3" w:rsidP="00581395">
            <w:pPr>
              <w:jc w:val="both"/>
              <w:rPr>
                <w:b/>
              </w:rPr>
            </w:pPr>
            <w:r w:rsidRPr="00F76BFF">
              <w:rPr>
                <w:b/>
              </w:rPr>
              <w:t>Zapojení garanta do výuky předmětu</w:t>
            </w:r>
          </w:p>
        </w:tc>
        <w:tc>
          <w:tcPr>
            <w:tcW w:w="6769" w:type="dxa"/>
            <w:gridSpan w:val="7"/>
            <w:tcBorders>
              <w:top w:val="nil"/>
            </w:tcBorders>
          </w:tcPr>
          <w:p w:rsidR="00FC78C3" w:rsidRPr="00F76BFF" w:rsidRDefault="00FC78C3" w:rsidP="00581395">
            <w:pPr>
              <w:jc w:val="both"/>
            </w:pPr>
            <w:r w:rsidRPr="009245CD">
              <w:t>Garant se podílí v rozsahu 100 %, stanovuje koncepci seminářů a dohlíží na jejich jednotné vedení.</w:t>
            </w:r>
          </w:p>
        </w:tc>
      </w:tr>
      <w:tr w:rsidR="00FC78C3" w:rsidTr="00581395">
        <w:tc>
          <w:tcPr>
            <w:tcW w:w="3086" w:type="dxa"/>
            <w:shd w:val="clear" w:color="auto" w:fill="F7CAAC"/>
          </w:tcPr>
          <w:p w:rsidR="00FC78C3" w:rsidRPr="00F76BFF" w:rsidRDefault="00FC78C3" w:rsidP="00581395">
            <w:pPr>
              <w:jc w:val="both"/>
              <w:rPr>
                <w:b/>
              </w:rPr>
            </w:pPr>
            <w:r w:rsidRPr="00F76BFF">
              <w:rPr>
                <w:b/>
              </w:rPr>
              <w:t>Vyučující</w:t>
            </w:r>
          </w:p>
        </w:tc>
        <w:tc>
          <w:tcPr>
            <w:tcW w:w="6769" w:type="dxa"/>
            <w:gridSpan w:val="7"/>
            <w:tcBorders>
              <w:bottom w:val="nil"/>
            </w:tcBorders>
          </w:tcPr>
          <w:p w:rsidR="00FC78C3" w:rsidRPr="00F76BFF" w:rsidRDefault="00FC78C3" w:rsidP="00581395">
            <w:pPr>
              <w:jc w:val="both"/>
            </w:pPr>
            <w:r w:rsidRPr="00F76BFF">
              <w:t xml:space="preserve">doc. Ing. Marie Paseková, Ph.D. </w:t>
            </w:r>
            <w:r w:rsidRPr="008271D7">
              <w:t xml:space="preserve">– </w:t>
            </w:r>
            <w:r>
              <w:t>semináře (100%)</w:t>
            </w:r>
            <w:r w:rsidRPr="00F76BFF">
              <w:t xml:space="preserve"> </w:t>
            </w:r>
          </w:p>
        </w:tc>
      </w:tr>
      <w:tr w:rsidR="00FC78C3" w:rsidTr="00581395">
        <w:trPr>
          <w:trHeight w:val="100"/>
        </w:trPr>
        <w:tc>
          <w:tcPr>
            <w:tcW w:w="9855" w:type="dxa"/>
            <w:gridSpan w:val="8"/>
            <w:tcBorders>
              <w:top w:val="nil"/>
            </w:tcBorders>
          </w:tcPr>
          <w:p w:rsidR="00FC78C3" w:rsidRPr="00F76BFF" w:rsidRDefault="00FC78C3" w:rsidP="00581395">
            <w:pPr>
              <w:jc w:val="both"/>
            </w:pPr>
          </w:p>
        </w:tc>
      </w:tr>
      <w:tr w:rsidR="00FC78C3" w:rsidTr="00581395">
        <w:tc>
          <w:tcPr>
            <w:tcW w:w="3086" w:type="dxa"/>
            <w:shd w:val="clear" w:color="auto" w:fill="F7CAAC"/>
          </w:tcPr>
          <w:p w:rsidR="00FC78C3" w:rsidRPr="00F76BFF" w:rsidRDefault="00FC78C3" w:rsidP="00581395">
            <w:pPr>
              <w:jc w:val="both"/>
              <w:rPr>
                <w:b/>
              </w:rPr>
            </w:pPr>
            <w:r w:rsidRPr="00F76BFF">
              <w:rPr>
                <w:b/>
              </w:rPr>
              <w:t>Stručná anotace předmětu</w:t>
            </w:r>
          </w:p>
        </w:tc>
        <w:tc>
          <w:tcPr>
            <w:tcW w:w="6769" w:type="dxa"/>
            <w:gridSpan w:val="7"/>
            <w:tcBorders>
              <w:bottom w:val="nil"/>
            </w:tcBorders>
          </w:tcPr>
          <w:p w:rsidR="00FC78C3" w:rsidRPr="00F76BFF" w:rsidRDefault="00FC78C3" w:rsidP="00581395">
            <w:pPr>
              <w:jc w:val="both"/>
            </w:pPr>
          </w:p>
        </w:tc>
      </w:tr>
      <w:tr w:rsidR="00FC78C3" w:rsidTr="0007374F">
        <w:trPr>
          <w:trHeight w:val="2871"/>
        </w:trPr>
        <w:tc>
          <w:tcPr>
            <w:tcW w:w="9855" w:type="dxa"/>
            <w:gridSpan w:val="8"/>
            <w:tcBorders>
              <w:top w:val="nil"/>
              <w:bottom w:val="single" w:sz="12" w:space="0" w:color="auto"/>
            </w:tcBorders>
          </w:tcPr>
          <w:p w:rsidR="00FC78C3" w:rsidRPr="004D290A" w:rsidRDefault="00FC78C3" w:rsidP="00581395">
            <w:pPr>
              <w:pStyle w:val="Normlnweb"/>
              <w:jc w:val="both"/>
              <w:rPr>
                <w:color w:val="000000"/>
                <w:sz w:val="20"/>
                <w:szCs w:val="20"/>
              </w:rPr>
            </w:pPr>
            <w:r>
              <w:rPr>
                <w:color w:val="000000"/>
                <w:sz w:val="20"/>
                <w:szCs w:val="20"/>
              </w:rPr>
              <w:t>Předmět</w:t>
            </w:r>
            <w:r w:rsidRPr="004D290A">
              <w:rPr>
                <w:color w:val="000000"/>
                <w:sz w:val="20"/>
                <w:szCs w:val="20"/>
              </w:rPr>
              <w:t xml:space="preserve"> je navržen tak, aby </w:t>
            </w:r>
            <w:r>
              <w:rPr>
                <w:color w:val="000000"/>
                <w:sz w:val="20"/>
                <w:szCs w:val="20"/>
              </w:rPr>
              <w:t>studenty seznámil se</w:t>
            </w:r>
            <w:r w:rsidRPr="004D290A">
              <w:rPr>
                <w:color w:val="000000"/>
                <w:sz w:val="20"/>
                <w:szCs w:val="20"/>
              </w:rPr>
              <w:t xml:space="preserve"> </w:t>
            </w:r>
            <w:r>
              <w:rPr>
                <w:color w:val="000000"/>
                <w:sz w:val="20"/>
                <w:szCs w:val="20"/>
              </w:rPr>
              <w:t>základy anglické</w:t>
            </w:r>
            <w:r w:rsidRPr="004D290A">
              <w:rPr>
                <w:color w:val="000000"/>
                <w:sz w:val="20"/>
                <w:szCs w:val="20"/>
              </w:rPr>
              <w:t xml:space="preserve"> účetní terminologi</w:t>
            </w:r>
            <w:r>
              <w:rPr>
                <w:color w:val="000000"/>
                <w:sz w:val="20"/>
                <w:szCs w:val="20"/>
              </w:rPr>
              <w:t>e</w:t>
            </w:r>
            <w:r w:rsidRPr="004D290A">
              <w:rPr>
                <w:color w:val="000000"/>
                <w:sz w:val="20"/>
                <w:szCs w:val="20"/>
              </w:rPr>
              <w:t xml:space="preserve">, </w:t>
            </w:r>
            <w:r>
              <w:rPr>
                <w:color w:val="000000"/>
                <w:sz w:val="20"/>
                <w:szCs w:val="20"/>
              </w:rPr>
              <w:t>s obsahem a významem</w:t>
            </w:r>
            <w:r w:rsidRPr="004D290A">
              <w:rPr>
                <w:color w:val="000000"/>
                <w:sz w:val="20"/>
                <w:szCs w:val="20"/>
              </w:rPr>
              <w:t xml:space="preserve"> </w:t>
            </w:r>
            <w:r>
              <w:rPr>
                <w:color w:val="000000"/>
                <w:sz w:val="20"/>
                <w:szCs w:val="20"/>
              </w:rPr>
              <w:t>pojmů užívaných při zpracování</w:t>
            </w:r>
            <w:r w:rsidRPr="004D290A">
              <w:rPr>
                <w:color w:val="000000"/>
                <w:sz w:val="20"/>
                <w:szCs w:val="20"/>
              </w:rPr>
              <w:t xml:space="preserve"> účetních </w:t>
            </w:r>
            <w:r>
              <w:rPr>
                <w:color w:val="000000"/>
                <w:sz w:val="20"/>
                <w:szCs w:val="20"/>
              </w:rPr>
              <w:t>případů a při stavování účetních výkazů</w:t>
            </w:r>
            <w:r w:rsidRPr="004D290A">
              <w:rPr>
                <w:color w:val="000000"/>
                <w:sz w:val="20"/>
                <w:szCs w:val="20"/>
              </w:rPr>
              <w:t>. Předmět poskytuje studentů</w:t>
            </w:r>
            <w:r>
              <w:rPr>
                <w:color w:val="000000"/>
                <w:sz w:val="20"/>
                <w:szCs w:val="20"/>
              </w:rPr>
              <w:t>m znalosti anglické terminologie</w:t>
            </w:r>
            <w:r w:rsidR="003217D2">
              <w:rPr>
                <w:color w:val="000000"/>
                <w:sz w:val="20"/>
                <w:szCs w:val="20"/>
              </w:rPr>
              <w:t xml:space="preserve"> při jejich praktické aplikaci.</w:t>
            </w:r>
          </w:p>
          <w:p w:rsidR="00FC78C3" w:rsidRPr="004D290A" w:rsidRDefault="00FC78C3" w:rsidP="00581395">
            <w:pPr>
              <w:pStyle w:val="Normlnweb"/>
              <w:jc w:val="both"/>
              <w:rPr>
                <w:color w:val="000000"/>
                <w:sz w:val="20"/>
                <w:szCs w:val="20"/>
              </w:rPr>
            </w:pPr>
            <w:r w:rsidRPr="004D290A">
              <w:rPr>
                <w:color w:val="000000"/>
                <w:sz w:val="20"/>
                <w:szCs w:val="20"/>
              </w:rPr>
              <w:t xml:space="preserve">Cílem předmětu je systematická průprava a </w:t>
            </w:r>
            <w:r>
              <w:rPr>
                <w:color w:val="000000"/>
                <w:sz w:val="20"/>
                <w:szCs w:val="20"/>
              </w:rPr>
              <w:t>poskytnutí informací o</w:t>
            </w:r>
            <w:r w:rsidRPr="004D290A">
              <w:rPr>
                <w:color w:val="000000"/>
                <w:sz w:val="20"/>
                <w:szCs w:val="20"/>
              </w:rPr>
              <w:t xml:space="preserve"> zákla</w:t>
            </w:r>
            <w:r>
              <w:rPr>
                <w:color w:val="000000"/>
                <w:sz w:val="20"/>
                <w:szCs w:val="20"/>
              </w:rPr>
              <w:t>dní anglické účetní terminologii</w:t>
            </w:r>
            <w:r w:rsidRPr="004D290A">
              <w:rPr>
                <w:color w:val="000000"/>
                <w:sz w:val="20"/>
                <w:szCs w:val="20"/>
              </w:rPr>
              <w:t xml:space="preserve"> a její</w:t>
            </w:r>
            <w:r>
              <w:rPr>
                <w:color w:val="000000"/>
                <w:sz w:val="20"/>
                <w:szCs w:val="20"/>
              </w:rPr>
              <w:t>ho</w:t>
            </w:r>
            <w:r w:rsidRPr="004D290A">
              <w:rPr>
                <w:color w:val="000000"/>
                <w:sz w:val="20"/>
                <w:szCs w:val="20"/>
              </w:rPr>
              <w:t xml:space="preserve"> použ</w:t>
            </w:r>
            <w:r>
              <w:rPr>
                <w:color w:val="000000"/>
                <w:sz w:val="20"/>
                <w:szCs w:val="20"/>
              </w:rPr>
              <w:t>ití</w:t>
            </w:r>
            <w:r w:rsidRPr="004D290A">
              <w:rPr>
                <w:color w:val="000000"/>
                <w:sz w:val="20"/>
                <w:szCs w:val="20"/>
              </w:rPr>
              <w:t xml:space="preserve"> v příkladech a v sestavování účetních výkazů</w:t>
            </w:r>
            <w:r>
              <w:rPr>
                <w:color w:val="000000"/>
                <w:sz w:val="20"/>
                <w:szCs w:val="20"/>
              </w:rPr>
              <w:t xml:space="preserve"> - rozvaha, výsledovka, výkaz o peněžních tocích</w:t>
            </w:r>
            <w:r w:rsidRPr="004D290A">
              <w:rPr>
                <w:color w:val="000000"/>
                <w:sz w:val="20"/>
                <w:szCs w:val="20"/>
              </w:rPr>
              <w:t xml:space="preserve"> a  </w:t>
            </w:r>
            <w:r w:rsidR="003217D2">
              <w:rPr>
                <w:color w:val="000000"/>
                <w:sz w:val="20"/>
                <w:szCs w:val="20"/>
              </w:rPr>
              <w:t>výkaz</w:t>
            </w:r>
            <w:r w:rsidRPr="004D290A">
              <w:rPr>
                <w:color w:val="000000"/>
                <w:sz w:val="20"/>
                <w:szCs w:val="20"/>
              </w:rPr>
              <w:t xml:space="preserve"> změn ve vlastním kapitálu.</w:t>
            </w:r>
          </w:p>
          <w:p w:rsidR="00FC78C3" w:rsidRPr="004D290A" w:rsidRDefault="00FC78C3" w:rsidP="00124FDB">
            <w:pPr>
              <w:pStyle w:val="Normlnweb"/>
              <w:numPr>
                <w:ilvl w:val="0"/>
                <w:numId w:val="65"/>
              </w:numPr>
              <w:ind w:left="322" w:hanging="284"/>
              <w:rPr>
                <w:color w:val="000000"/>
                <w:sz w:val="20"/>
                <w:szCs w:val="20"/>
              </w:rPr>
            </w:pPr>
            <w:r w:rsidRPr="004D290A">
              <w:rPr>
                <w:color w:val="000000"/>
                <w:sz w:val="20"/>
                <w:szCs w:val="20"/>
              </w:rPr>
              <w:t>Základní prvky účetních výkazů</w:t>
            </w:r>
          </w:p>
          <w:p w:rsidR="00FC78C3" w:rsidRPr="004D290A" w:rsidRDefault="00FC78C3" w:rsidP="00124FDB">
            <w:pPr>
              <w:pStyle w:val="Normlnweb"/>
              <w:numPr>
                <w:ilvl w:val="0"/>
                <w:numId w:val="65"/>
              </w:numPr>
              <w:ind w:left="322" w:hanging="284"/>
              <w:rPr>
                <w:color w:val="000000"/>
                <w:sz w:val="20"/>
                <w:szCs w:val="20"/>
              </w:rPr>
            </w:pPr>
            <w:r w:rsidRPr="004D290A">
              <w:rPr>
                <w:color w:val="000000"/>
                <w:sz w:val="20"/>
                <w:szCs w:val="20"/>
              </w:rPr>
              <w:t>Systém účtování podvojného účetnictví</w:t>
            </w:r>
          </w:p>
          <w:p w:rsidR="00FC78C3" w:rsidRPr="004D290A" w:rsidRDefault="00FC78C3" w:rsidP="00124FDB">
            <w:pPr>
              <w:pStyle w:val="Normlnweb"/>
              <w:numPr>
                <w:ilvl w:val="0"/>
                <w:numId w:val="65"/>
              </w:numPr>
              <w:ind w:left="322" w:hanging="284"/>
              <w:rPr>
                <w:color w:val="000000"/>
                <w:sz w:val="20"/>
                <w:szCs w:val="20"/>
              </w:rPr>
            </w:pPr>
            <w:r w:rsidRPr="004D290A">
              <w:rPr>
                <w:color w:val="000000"/>
                <w:sz w:val="20"/>
                <w:szCs w:val="20"/>
              </w:rPr>
              <w:t>Účtování časového rozlišení</w:t>
            </w:r>
          </w:p>
          <w:p w:rsidR="00FC78C3" w:rsidRPr="004D290A" w:rsidRDefault="00FC78C3" w:rsidP="00124FDB">
            <w:pPr>
              <w:pStyle w:val="Normlnweb"/>
              <w:numPr>
                <w:ilvl w:val="0"/>
                <w:numId w:val="65"/>
              </w:numPr>
              <w:ind w:left="322" w:hanging="284"/>
              <w:rPr>
                <w:color w:val="000000"/>
                <w:sz w:val="20"/>
                <w:szCs w:val="20"/>
              </w:rPr>
            </w:pPr>
            <w:r w:rsidRPr="004D290A">
              <w:rPr>
                <w:color w:val="000000"/>
                <w:sz w:val="20"/>
                <w:szCs w:val="20"/>
              </w:rPr>
              <w:t>Účtování odložených položek</w:t>
            </w:r>
          </w:p>
          <w:p w:rsidR="00FC78C3" w:rsidRPr="004D290A" w:rsidRDefault="00FC78C3" w:rsidP="00124FDB">
            <w:pPr>
              <w:pStyle w:val="Normlnweb"/>
              <w:numPr>
                <w:ilvl w:val="0"/>
                <w:numId w:val="65"/>
              </w:numPr>
              <w:ind w:left="322" w:hanging="284"/>
              <w:rPr>
                <w:color w:val="000000"/>
                <w:sz w:val="20"/>
                <w:szCs w:val="20"/>
              </w:rPr>
            </w:pPr>
            <w:r>
              <w:rPr>
                <w:color w:val="000000"/>
                <w:sz w:val="20"/>
                <w:szCs w:val="20"/>
              </w:rPr>
              <w:t>Uzavření</w:t>
            </w:r>
            <w:r w:rsidRPr="004D290A">
              <w:rPr>
                <w:color w:val="000000"/>
                <w:sz w:val="20"/>
                <w:szCs w:val="20"/>
              </w:rPr>
              <w:t xml:space="preserve"> účetního cyklu</w:t>
            </w:r>
          </w:p>
          <w:p w:rsidR="00FC78C3" w:rsidRPr="004D290A" w:rsidRDefault="00FC78C3" w:rsidP="00124FDB">
            <w:pPr>
              <w:pStyle w:val="Normlnweb"/>
              <w:numPr>
                <w:ilvl w:val="0"/>
                <w:numId w:val="65"/>
              </w:numPr>
              <w:ind w:left="322" w:hanging="284"/>
              <w:rPr>
                <w:rFonts w:ascii="Calibri" w:hAnsi="Calibri"/>
                <w:color w:val="000000"/>
                <w:sz w:val="20"/>
                <w:szCs w:val="20"/>
              </w:rPr>
            </w:pPr>
            <w:r>
              <w:rPr>
                <w:color w:val="000000"/>
                <w:sz w:val="20"/>
                <w:szCs w:val="20"/>
              </w:rPr>
              <w:t>Účtování nákupu a prodeje zboží</w:t>
            </w:r>
          </w:p>
        </w:tc>
      </w:tr>
      <w:tr w:rsidR="00FC78C3" w:rsidTr="00581395">
        <w:trPr>
          <w:trHeight w:val="265"/>
        </w:trPr>
        <w:tc>
          <w:tcPr>
            <w:tcW w:w="3653" w:type="dxa"/>
            <w:gridSpan w:val="2"/>
            <w:tcBorders>
              <w:top w:val="nil"/>
            </w:tcBorders>
            <w:shd w:val="clear" w:color="auto" w:fill="F7CAAC"/>
          </w:tcPr>
          <w:p w:rsidR="00FC78C3" w:rsidRPr="004D290A" w:rsidRDefault="00FC78C3" w:rsidP="00581395">
            <w:pPr>
              <w:jc w:val="both"/>
            </w:pPr>
            <w:r w:rsidRPr="004D290A">
              <w:rPr>
                <w:b/>
              </w:rPr>
              <w:t>Studijní literatura a studijní pomůcky</w:t>
            </w:r>
          </w:p>
        </w:tc>
        <w:tc>
          <w:tcPr>
            <w:tcW w:w="6202" w:type="dxa"/>
            <w:gridSpan w:val="6"/>
            <w:tcBorders>
              <w:top w:val="nil"/>
              <w:bottom w:val="nil"/>
            </w:tcBorders>
          </w:tcPr>
          <w:p w:rsidR="00FC78C3" w:rsidRPr="00F76BFF" w:rsidRDefault="00FC78C3" w:rsidP="00581395">
            <w:pPr>
              <w:jc w:val="both"/>
            </w:pPr>
          </w:p>
        </w:tc>
      </w:tr>
      <w:tr w:rsidR="00FC78C3" w:rsidTr="00581395">
        <w:trPr>
          <w:trHeight w:val="992"/>
        </w:trPr>
        <w:tc>
          <w:tcPr>
            <w:tcW w:w="9855" w:type="dxa"/>
            <w:gridSpan w:val="8"/>
            <w:tcBorders>
              <w:top w:val="nil"/>
            </w:tcBorders>
          </w:tcPr>
          <w:p w:rsidR="00FC78C3" w:rsidRPr="00F76BFF" w:rsidRDefault="00FC78C3" w:rsidP="00581395">
            <w:pPr>
              <w:ind w:left="339" w:hanging="339"/>
              <w:rPr>
                <w:b/>
              </w:rPr>
            </w:pPr>
            <w:r w:rsidRPr="00F76BFF">
              <w:rPr>
                <w:b/>
              </w:rPr>
              <w:t>Povinná literatura</w:t>
            </w:r>
          </w:p>
          <w:p w:rsidR="00FC78C3" w:rsidRDefault="00FC78C3" w:rsidP="00581395">
            <w:pPr>
              <w:ind w:left="339" w:hanging="339"/>
            </w:pPr>
            <w:r w:rsidRPr="00F76BFF">
              <w:t xml:space="preserve">PASEKOVÁ, M. </w:t>
            </w:r>
            <w:r w:rsidRPr="00F76BFF">
              <w:rPr>
                <w:i/>
              </w:rPr>
              <w:t>Accounting in English</w:t>
            </w:r>
            <w:r w:rsidRPr="00F76BFF">
              <w:t>. Studijní text. Zlín: UTB, 2017, 178 s.</w:t>
            </w:r>
          </w:p>
          <w:p w:rsidR="00FC78C3" w:rsidRPr="00F76BFF" w:rsidRDefault="00FC78C3" w:rsidP="00581395">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60" w:history="1">
              <w:r w:rsidRPr="00003EB1">
                <w:rPr>
                  <w:rStyle w:val="Hypertextovodkaz"/>
                </w:rPr>
                <w:t>http://vyuka.fame.utb.cz</w:t>
              </w:r>
            </w:hyperlink>
          </w:p>
          <w:p w:rsidR="00FC78C3" w:rsidRDefault="00FC78C3" w:rsidP="00581395">
            <w:pPr>
              <w:ind w:left="339" w:hanging="339"/>
              <w:rPr>
                <w:b/>
              </w:rPr>
            </w:pPr>
            <w:r w:rsidRPr="00F76BFF">
              <w:rPr>
                <w:b/>
              </w:rPr>
              <w:t>Doporučená literatura</w:t>
            </w:r>
          </w:p>
          <w:p w:rsidR="00FC78C3" w:rsidRPr="00F76BFF" w:rsidRDefault="00FC78C3" w:rsidP="00581395">
            <w:pPr>
              <w:jc w:val="both"/>
            </w:pPr>
            <w:r w:rsidRPr="00F76BFF">
              <w:t xml:space="preserve">EDMOMDS, T., McNAIR, F, EDWARD, E., EDMONDS, C. </w:t>
            </w:r>
            <w:r w:rsidRPr="00F76BFF">
              <w:rPr>
                <w:i/>
              </w:rPr>
              <w:t>Fundamental Financial Accounting Concepts.</w:t>
            </w:r>
            <w:r w:rsidRPr="00F76BFF">
              <w:t xml:space="preserve"> 9th edition New York: McGraw-Hill Irwin, 2015, 848 p. ISBN 978-0078025907</w:t>
            </w:r>
            <w:r>
              <w:t>.</w:t>
            </w:r>
          </w:p>
          <w:p w:rsidR="00FC78C3" w:rsidRPr="00F76BFF" w:rsidRDefault="00FC78C3" w:rsidP="00581395">
            <w:pPr>
              <w:jc w:val="both"/>
            </w:pPr>
            <w:r w:rsidRPr="00F76BFF">
              <w:t xml:space="preserve">HERMANSON R, H., EDWARDS, J. D. </w:t>
            </w:r>
            <w:r w:rsidRPr="00F76BFF">
              <w:rPr>
                <w:i/>
              </w:rPr>
              <w:t>Financial Accounting a Business Perspective</w:t>
            </w:r>
            <w:r>
              <w:t>.10</w:t>
            </w:r>
            <w:r w:rsidRPr="00F76BFF">
              <w:t>th edition</w:t>
            </w:r>
            <w:r>
              <w:t>.</w:t>
            </w:r>
            <w:r w:rsidRPr="00F76BFF">
              <w:t xml:space="preserve"> </w:t>
            </w:r>
            <w:r>
              <w:t>New York: McGraw-Hill Irwin, 2013, 716 s</w:t>
            </w:r>
            <w:r w:rsidRPr="00F76BFF">
              <w:t xml:space="preserve">. ISBN </w:t>
            </w:r>
            <w:r w:rsidRPr="00002A70">
              <w:rPr>
                <w:rStyle w:val="a-size-base"/>
              </w:rPr>
              <w:t>978-1930789791</w:t>
            </w:r>
            <w:r>
              <w:rPr>
                <w:rStyle w:val="a-size-base"/>
              </w:rPr>
              <w:t>.</w:t>
            </w:r>
          </w:p>
          <w:p w:rsidR="00FC78C3" w:rsidRPr="00F76BFF" w:rsidRDefault="00FC78C3" w:rsidP="00581395">
            <w:pPr>
              <w:jc w:val="both"/>
            </w:pPr>
            <w:r w:rsidRPr="00F76BFF">
              <w:t>WILD, J. J</w:t>
            </w:r>
            <w:r w:rsidRPr="00F76BFF">
              <w:rPr>
                <w:i/>
              </w:rPr>
              <w:t>. Financial Accounting. Information for Decisions</w:t>
            </w:r>
            <w:r w:rsidRPr="00F76BFF">
              <w:t>.</w:t>
            </w:r>
            <w:r>
              <w:t xml:space="preserve"> 8th edition</w:t>
            </w:r>
            <w:r w:rsidRPr="00F76BFF">
              <w:t xml:space="preserve"> N</w:t>
            </w:r>
            <w:r>
              <w:t>ew York: McGraw-Hill Irwin, 2013</w:t>
            </w:r>
            <w:r w:rsidRPr="00F76BFF">
              <w:t xml:space="preserve">, 614 p. ISBN </w:t>
            </w:r>
            <w:r w:rsidRPr="00002A70">
              <w:t xml:space="preserve"> 978-1259533006</w:t>
            </w:r>
            <w:r>
              <w:t>.</w:t>
            </w: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F76BFF" w:rsidRDefault="00FC78C3" w:rsidP="00581395">
            <w:pPr>
              <w:jc w:val="center"/>
              <w:rPr>
                <w:b/>
              </w:rPr>
            </w:pPr>
            <w:r w:rsidRPr="00F76BFF">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F76BFF" w:rsidRDefault="00FC78C3" w:rsidP="00581395">
            <w:pPr>
              <w:jc w:val="both"/>
            </w:pPr>
            <w:r w:rsidRPr="00F76BFF">
              <w:rPr>
                <w:b/>
              </w:rPr>
              <w:t>Rozsah konzultací (soustředění)</w:t>
            </w:r>
          </w:p>
        </w:tc>
        <w:tc>
          <w:tcPr>
            <w:tcW w:w="889" w:type="dxa"/>
            <w:tcBorders>
              <w:top w:val="single" w:sz="2" w:space="0" w:color="auto"/>
            </w:tcBorders>
          </w:tcPr>
          <w:p w:rsidR="00FC78C3" w:rsidRPr="00F76BFF" w:rsidRDefault="00FC78C3" w:rsidP="00581395">
            <w:pPr>
              <w:jc w:val="both"/>
            </w:pPr>
            <w:r w:rsidRPr="00F76BFF">
              <w:t>10</w:t>
            </w:r>
          </w:p>
        </w:tc>
        <w:tc>
          <w:tcPr>
            <w:tcW w:w="4179" w:type="dxa"/>
            <w:gridSpan w:val="4"/>
            <w:tcBorders>
              <w:top w:val="single" w:sz="2" w:space="0" w:color="auto"/>
            </w:tcBorders>
            <w:shd w:val="clear" w:color="auto" w:fill="F7CAAC"/>
          </w:tcPr>
          <w:p w:rsidR="00FC78C3" w:rsidRDefault="00FC78C3" w:rsidP="00581395">
            <w:pPr>
              <w:jc w:val="both"/>
              <w:rPr>
                <w:b/>
              </w:rPr>
            </w:pPr>
            <w:r>
              <w:rPr>
                <w:b/>
              </w:rPr>
              <w:t xml:space="preserve">hodin </w:t>
            </w:r>
          </w:p>
        </w:tc>
      </w:tr>
      <w:tr w:rsidR="00FC78C3" w:rsidTr="00581395">
        <w:tc>
          <w:tcPr>
            <w:tcW w:w="9855" w:type="dxa"/>
            <w:gridSpan w:val="8"/>
            <w:shd w:val="clear" w:color="auto" w:fill="F7CAAC"/>
          </w:tcPr>
          <w:p w:rsidR="00FC78C3" w:rsidRPr="00F76BFF" w:rsidRDefault="00FC78C3" w:rsidP="00581395">
            <w:pPr>
              <w:jc w:val="both"/>
              <w:rPr>
                <w:b/>
              </w:rPr>
            </w:pPr>
            <w:r w:rsidRPr="00F76BFF">
              <w:rPr>
                <w:b/>
              </w:rPr>
              <w:t>Informace o způsobu kontaktu s vyučujícím</w:t>
            </w:r>
          </w:p>
        </w:tc>
      </w:tr>
      <w:tr w:rsidR="00FC78C3" w:rsidTr="00581395">
        <w:trPr>
          <w:trHeight w:val="817"/>
        </w:trPr>
        <w:tc>
          <w:tcPr>
            <w:tcW w:w="9855" w:type="dxa"/>
            <w:gridSpan w:val="8"/>
          </w:tcPr>
          <w:p w:rsidR="00FC78C3" w:rsidRPr="00F76BFF" w:rsidRDefault="00FC78C3" w:rsidP="00581395">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C73909" w:rsidRDefault="00FF170D"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Pr="00BC18AE" w:rsidRDefault="00C73909" w:rsidP="00C73909">
            <w:pPr>
              <w:jc w:val="both"/>
              <w:rPr>
                <w:b/>
              </w:rPr>
            </w:pPr>
            <w:r w:rsidRPr="00BC18AE">
              <w:rPr>
                <w:b/>
              </w:rPr>
              <w:t>Název studijního předmětu</w:t>
            </w:r>
          </w:p>
        </w:tc>
        <w:tc>
          <w:tcPr>
            <w:tcW w:w="6769" w:type="dxa"/>
            <w:gridSpan w:val="7"/>
            <w:tcBorders>
              <w:top w:val="double" w:sz="4" w:space="0" w:color="auto"/>
            </w:tcBorders>
          </w:tcPr>
          <w:p w:rsidR="00C73909" w:rsidRPr="00BC18AE" w:rsidRDefault="00C73909" w:rsidP="00C73909">
            <w:pPr>
              <w:jc w:val="both"/>
            </w:pPr>
            <w:r w:rsidRPr="00BC18AE">
              <w:t>Podnikatelská akademie 1</w:t>
            </w:r>
          </w:p>
        </w:tc>
      </w:tr>
      <w:tr w:rsidR="00C73909" w:rsidTr="00C73909">
        <w:trPr>
          <w:trHeight w:val="249"/>
        </w:trPr>
        <w:tc>
          <w:tcPr>
            <w:tcW w:w="3086" w:type="dxa"/>
            <w:shd w:val="clear" w:color="auto" w:fill="F7CAAC"/>
          </w:tcPr>
          <w:p w:rsidR="00C73909" w:rsidRPr="00BC18AE" w:rsidRDefault="00C73909" w:rsidP="00C73909">
            <w:pPr>
              <w:jc w:val="both"/>
              <w:rPr>
                <w:b/>
              </w:rPr>
            </w:pPr>
            <w:r w:rsidRPr="00BC18AE">
              <w:rPr>
                <w:b/>
              </w:rPr>
              <w:t>Typ předmětu</w:t>
            </w:r>
          </w:p>
        </w:tc>
        <w:tc>
          <w:tcPr>
            <w:tcW w:w="3406" w:type="dxa"/>
            <w:gridSpan w:val="4"/>
          </w:tcPr>
          <w:p w:rsidR="00C73909" w:rsidRPr="00BC18AE" w:rsidRDefault="00C73909" w:rsidP="00C73909">
            <w:pPr>
              <w:jc w:val="both"/>
            </w:pPr>
            <w:r w:rsidRPr="00BC18AE">
              <w:t>povinně volitelný „PV“</w:t>
            </w:r>
          </w:p>
        </w:tc>
        <w:tc>
          <w:tcPr>
            <w:tcW w:w="2695" w:type="dxa"/>
            <w:gridSpan w:val="2"/>
            <w:shd w:val="clear" w:color="auto" w:fill="F7CAAC"/>
          </w:tcPr>
          <w:p w:rsidR="00C73909" w:rsidRPr="00BC18AE" w:rsidRDefault="00C73909" w:rsidP="00C73909">
            <w:pPr>
              <w:jc w:val="both"/>
            </w:pPr>
            <w:r w:rsidRPr="00BC18AE">
              <w:rPr>
                <w:b/>
              </w:rPr>
              <w:t>doporučený ročník / semestr</w:t>
            </w:r>
          </w:p>
        </w:tc>
        <w:tc>
          <w:tcPr>
            <w:tcW w:w="668" w:type="dxa"/>
          </w:tcPr>
          <w:p w:rsidR="00C73909" w:rsidRPr="00BC18AE" w:rsidRDefault="00C73909" w:rsidP="00C73909">
            <w:pPr>
              <w:jc w:val="both"/>
            </w:pPr>
            <w:r w:rsidRPr="00BC18AE">
              <w:t>2,3/Z</w:t>
            </w:r>
          </w:p>
        </w:tc>
      </w:tr>
      <w:tr w:rsidR="00C73909" w:rsidTr="00C73909">
        <w:tc>
          <w:tcPr>
            <w:tcW w:w="3086" w:type="dxa"/>
            <w:shd w:val="clear" w:color="auto" w:fill="F7CAAC"/>
          </w:tcPr>
          <w:p w:rsidR="00C73909" w:rsidRPr="00BC18AE" w:rsidRDefault="00C73909" w:rsidP="00C73909">
            <w:pPr>
              <w:jc w:val="both"/>
              <w:rPr>
                <w:b/>
              </w:rPr>
            </w:pPr>
            <w:r w:rsidRPr="00BC18AE">
              <w:rPr>
                <w:b/>
              </w:rPr>
              <w:t>Rozsah studijního předmětu</w:t>
            </w:r>
          </w:p>
        </w:tc>
        <w:tc>
          <w:tcPr>
            <w:tcW w:w="1701" w:type="dxa"/>
            <w:gridSpan w:val="2"/>
          </w:tcPr>
          <w:p w:rsidR="00C73909" w:rsidRPr="00BC18AE" w:rsidRDefault="00C73909" w:rsidP="00C73909">
            <w:pPr>
              <w:jc w:val="both"/>
            </w:pPr>
            <w:r w:rsidRPr="00BC18AE">
              <w:t>26s</w:t>
            </w:r>
          </w:p>
        </w:tc>
        <w:tc>
          <w:tcPr>
            <w:tcW w:w="889" w:type="dxa"/>
            <w:shd w:val="clear" w:color="auto" w:fill="F7CAAC"/>
          </w:tcPr>
          <w:p w:rsidR="00C73909" w:rsidRPr="00BC18AE" w:rsidRDefault="00C73909" w:rsidP="00C73909">
            <w:pPr>
              <w:jc w:val="both"/>
              <w:rPr>
                <w:b/>
              </w:rPr>
            </w:pPr>
            <w:r w:rsidRPr="00BC18AE">
              <w:rPr>
                <w:b/>
              </w:rPr>
              <w:t xml:space="preserve">hod. </w:t>
            </w:r>
          </w:p>
        </w:tc>
        <w:tc>
          <w:tcPr>
            <w:tcW w:w="816" w:type="dxa"/>
          </w:tcPr>
          <w:p w:rsidR="00C73909" w:rsidRPr="00BC18AE" w:rsidRDefault="00C73909" w:rsidP="00C73909">
            <w:pPr>
              <w:jc w:val="both"/>
            </w:pPr>
            <w:r w:rsidRPr="00BC18AE">
              <w:t>26</w:t>
            </w:r>
          </w:p>
        </w:tc>
        <w:tc>
          <w:tcPr>
            <w:tcW w:w="2156" w:type="dxa"/>
            <w:shd w:val="clear" w:color="auto" w:fill="F7CAAC"/>
          </w:tcPr>
          <w:p w:rsidR="00C73909" w:rsidRPr="00BC18AE" w:rsidRDefault="00C73909" w:rsidP="00C73909">
            <w:pPr>
              <w:jc w:val="both"/>
              <w:rPr>
                <w:b/>
              </w:rPr>
            </w:pPr>
            <w:r w:rsidRPr="00BC18AE">
              <w:rPr>
                <w:b/>
              </w:rPr>
              <w:t>kreditů</w:t>
            </w:r>
          </w:p>
        </w:tc>
        <w:tc>
          <w:tcPr>
            <w:tcW w:w="1207" w:type="dxa"/>
            <w:gridSpan w:val="2"/>
          </w:tcPr>
          <w:p w:rsidR="00C73909" w:rsidRPr="00BC18AE" w:rsidRDefault="00C73909" w:rsidP="00C73909">
            <w:pPr>
              <w:jc w:val="both"/>
            </w:pPr>
            <w:r w:rsidRPr="00BC18AE">
              <w:t>2</w:t>
            </w:r>
          </w:p>
        </w:tc>
      </w:tr>
      <w:tr w:rsidR="00C73909" w:rsidTr="00C73909">
        <w:tc>
          <w:tcPr>
            <w:tcW w:w="3086" w:type="dxa"/>
            <w:shd w:val="clear" w:color="auto" w:fill="F7CAAC"/>
          </w:tcPr>
          <w:p w:rsidR="00C73909" w:rsidRPr="00BC18AE" w:rsidRDefault="00C73909" w:rsidP="00C73909">
            <w:pPr>
              <w:jc w:val="both"/>
              <w:rPr>
                <w:b/>
              </w:rPr>
            </w:pPr>
            <w:r w:rsidRPr="00BC18AE">
              <w:rPr>
                <w:b/>
              </w:rPr>
              <w:t>Prerekvizity, korekvizity, ekvivalence</w:t>
            </w:r>
          </w:p>
        </w:tc>
        <w:tc>
          <w:tcPr>
            <w:tcW w:w="6769" w:type="dxa"/>
            <w:gridSpan w:val="7"/>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Způsob ověření studijních výsledků</w:t>
            </w:r>
          </w:p>
        </w:tc>
        <w:tc>
          <w:tcPr>
            <w:tcW w:w="3406" w:type="dxa"/>
            <w:gridSpan w:val="4"/>
          </w:tcPr>
          <w:p w:rsidR="00C73909" w:rsidRPr="00BC18AE" w:rsidRDefault="00C73909" w:rsidP="00C73909">
            <w:pPr>
              <w:jc w:val="both"/>
            </w:pPr>
            <w:r w:rsidRPr="00BC18AE">
              <w:t>klasifikovaný zápočet</w:t>
            </w:r>
          </w:p>
        </w:tc>
        <w:tc>
          <w:tcPr>
            <w:tcW w:w="2156" w:type="dxa"/>
            <w:shd w:val="clear" w:color="auto" w:fill="F7CAAC"/>
          </w:tcPr>
          <w:p w:rsidR="00C73909" w:rsidRPr="00BC18AE" w:rsidRDefault="00C73909" w:rsidP="00C73909">
            <w:pPr>
              <w:jc w:val="both"/>
              <w:rPr>
                <w:b/>
              </w:rPr>
            </w:pPr>
            <w:r w:rsidRPr="00BC18AE">
              <w:rPr>
                <w:b/>
              </w:rPr>
              <w:t>Forma výuky</w:t>
            </w:r>
          </w:p>
        </w:tc>
        <w:tc>
          <w:tcPr>
            <w:tcW w:w="1207" w:type="dxa"/>
            <w:gridSpan w:val="2"/>
          </w:tcPr>
          <w:p w:rsidR="00C73909" w:rsidRPr="00BC18AE" w:rsidRDefault="00C73909" w:rsidP="00C73909">
            <w:pPr>
              <w:jc w:val="both"/>
            </w:pPr>
            <w:r>
              <w:t>seminář</w:t>
            </w:r>
          </w:p>
        </w:tc>
      </w:tr>
      <w:tr w:rsidR="00C73909" w:rsidTr="00C73909">
        <w:tc>
          <w:tcPr>
            <w:tcW w:w="3086" w:type="dxa"/>
            <w:shd w:val="clear" w:color="auto" w:fill="F7CAAC"/>
          </w:tcPr>
          <w:p w:rsidR="00C73909" w:rsidRPr="00BC18AE" w:rsidRDefault="00C73909" w:rsidP="00C73909">
            <w:pPr>
              <w:jc w:val="both"/>
              <w:rPr>
                <w:b/>
              </w:rPr>
            </w:pPr>
            <w:r w:rsidRPr="00BC18AE">
              <w:rPr>
                <w:b/>
              </w:rPr>
              <w:t>Forma způsobu ověření studijních výsledků a další požadavky na studenta</w:t>
            </w:r>
          </w:p>
        </w:tc>
        <w:tc>
          <w:tcPr>
            <w:tcW w:w="6769" w:type="dxa"/>
            <w:gridSpan w:val="7"/>
            <w:tcBorders>
              <w:bottom w:val="nil"/>
            </w:tcBorders>
          </w:tcPr>
          <w:p w:rsidR="00C73909" w:rsidRPr="00BC18AE" w:rsidRDefault="00C73909" w:rsidP="00C73909">
            <w:pPr>
              <w:jc w:val="both"/>
            </w:pPr>
            <w:r w:rsidRPr="00BC18AE">
              <w:t>Způsob zakončení předmětu – klasifikovaný zápočet</w:t>
            </w:r>
          </w:p>
          <w:p w:rsidR="00C73909" w:rsidRPr="00BC18AE" w:rsidRDefault="00C73909" w:rsidP="00C73909">
            <w:pPr>
              <w:jc w:val="both"/>
            </w:pPr>
            <w:r w:rsidRPr="00BC18AE">
              <w:t>Požadavky na klasifikovaný zápočet: zpracování podnikatelského nápadu model</w:t>
            </w:r>
            <w:r>
              <w:t xml:space="preserve">em Lean Canvas a jeho obhajoba; </w:t>
            </w:r>
            <w:r w:rsidRPr="00BC18AE">
              <w:t>80% aktivní účast na seminářích.</w:t>
            </w:r>
          </w:p>
        </w:tc>
      </w:tr>
      <w:tr w:rsidR="00C73909" w:rsidTr="00C73909">
        <w:trPr>
          <w:trHeight w:val="236"/>
        </w:trPr>
        <w:tc>
          <w:tcPr>
            <w:tcW w:w="9855" w:type="dxa"/>
            <w:gridSpan w:val="8"/>
            <w:tcBorders>
              <w:top w:val="nil"/>
            </w:tcBorders>
          </w:tcPr>
          <w:p w:rsidR="00C73909" w:rsidRPr="00BC18AE" w:rsidRDefault="00C73909" w:rsidP="00C73909">
            <w:pPr>
              <w:jc w:val="both"/>
            </w:pPr>
          </w:p>
        </w:tc>
      </w:tr>
      <w:tr w:rsidR="00C73909" w:rsidTr="00C73909">
        <w:trPr>
          <w:trHeight w:val="197"/>
        </w:trPr>
        <w:tc>
          <w:tcPr>
            <w:tcW w:w="3086" w:type="dxa"/>
            <w:tcBorders>
              <w:top w:val="nil"/>
            </w:tcBorders>
            <w:shd w:val="clear" w:color="auto" w:fill="F7CAAC"/>
          </w:tcPr>
          <w:p w:rsidR="00C73909" w:rsidRPr="00BC18AE" w:rsidRDefault="00C73909" w:rsidP="00C73909">
            <w:pPr>
              <w:jc w:val="both"/>
              <w:rPr>
                <w:b/>
              </w:rPr>
            </w:pPr>
            <w:r w:rsidRPr="00BC18AE">
              <w:rPr>
                <w:b/>
              </w:rPr>
              <w:t>Garant předmětu</w:t>
            </w:r>
          </w:p>
        </w:tc>
        <w:tc>
          <w:tcPr>
            <w:tcW w:w="6769" w:type="dxa"/>
            <w:gridSpan w:val="7"/>
            <w:tcBorders>
              <w:top w:val="nil"/>
            </w:tcBorders>
          </w:tcPr>
          <w:p w:rsidR="00C73909" w:rsidRPr="00BC18AE" w:rsidRDefault="00FC78C3" w:rsidP="00C73909">
            <w:pPr>
              <w:jc w:val="both"/>
            </w:pPr>
            <w:r>
              <w:t>doc. I</w:t>
            </w:r>
            <w:r w:rsidR="00C73909" w:rsidRPr="00BC18AE">
              <w:t>ng. Petr Novák, Ph.D.</w:t>
            </w:r>
          </w:p>
        </w:tc>
      </w:tr>
      <w:tr w:rsidR="00C73909" w:rsidTr="00C73909">
        <w:trPr>
          <w:trHeight w:val="243"/>
        </w:trPr>
        <w:tc>
          <w:tcPr>
            <w:tcW w:w="3086" w:type="dxa"/>
            <w:tcBorders>
              <w:top w:val="nil"/>
            </w:tcBorders>
            <w:shd w:val="clear" w:color="auto" w:fill="F7CAAC"/>
          </w:tcPr>
          <w:p w:rsidR="00C73909" w:rsidRPr="00BC18AE" w:rsidRDefault="00C73909" w:rsidP="00C73909">
            <w:pPr>
              <w:jc w:val="both"/>
              <w:rPr>
                <w:b/>
              </w:rPr>
            </w:pPr>
            <w:r w:rsidRPr="00BC18AE">
              <w:rPr>
                <w:b/>
              </w:rPr>
              <w:t>Zapojení garanta do výuky předmětu</w:t>
            </w:r>
          </w:p>
        </w:tc>
        <w:tc>
          <w:tcPr>
            <w:tcW w:w="6769" w:type="dxa"/>
            <w:gridSpan w:val="7"/>
            <w:tcBorders>
              <w:top w:val="nil"/>
            </w:tcBorders>
          </w:tcPr>
          <w:p w:rsidR="00C73909" w:rsidRPr="00BC18AE" w:rsidRDefault="00C73909" w:rsidP="00B1417E">
            <w:pPr>
              <w:jc w:val="both"/>
            </w:pPr>
            <w:r w:rsidRPr="00BC18AE">
              <w:t xml:space="preserve">Vede a organizuje </w:t>
            </w:r>
            <w:r w:rsidR="005F5644">
              <w:t>semináře</w:t>
            </w:r>
            <w:r w:rsidR="00B1417E">
              <w:t xml:space="preserve"> v rozsahu 7</w:t>
            </w:r>
            <w:r w:rsidRPr="00BC18AE">
              <w:t>0 %, zajišťuje externí kouče a zástupce firemní praxe, podílí se na koučingu a mentoringu studentů</w:t>
            </w:r>
          </w:p>
        </w:tc>
      </w:tr>
      <w:tr w:rsidR="00C73909" w:rsidTr="00C73909">
        <w:tc>
          <w:tcPr>
            <w:tcW w:w="3086" w:type="dxa"/>
            <w:shd w:val="clear" w:color="auto" w:fill="F7CAAC"/>
          </w:tcPr>
          <w:p w:rsidR="00C73909" w:rsidRPr="00BC18AE" w:rsidRDefault="00C73909" w:rsidP="00C73909">
            <w:pPr>
              <w:jc w:val="both"/>
              <w:rPr>
                <w:b/>
              </w:rPr>
            </w:pPr>
            <w:r w:rsidRPr="00BC18AE">
              <w:rPr>
                <w:b/>
              </w:rPr>
              <w:t>Vyučující</w:t>
            </w:r>
          </w:p>
        </w:tc>
        <w:tc>
          <w:tcPr>
            <w:tcW w:w="6769" w:type="dxa"/>
            <w:gridSpan w:val="7"/>
            <w:tcBorders>
              <w:bottom w:val="nil"/>
            </w:tcBorders>
          </w:tcPr>
          <w:p w:rsidR="00C73909" w:rsidRPr="00BC18AE" w:rsidRDefault="00FC78C3" w:rsidP="00FC78C3">
            <w:pPr>
              <w:jc w:val="both"/>
            </w:pPr>
            <w:r>
              <w:t xml:space="preserve">doc. </w:t>
            </w:r>
            <w:r w:rsidR="00C73909" w:rsidRPr="00BC18AE">
              <w:t>Ing. Petr Novák, Ph.D.</w:t>
            </w:r>
            <w:r w:rsidR="00C73909">
              <w:t xml:space="preserve"> </w:t>
            </w:r>
            <w:r w:rsidR="00C73909" w:rsidRPr="008271D7">
              <w:t xml:space="preserve">– </w:t>
            </w:r>
            <w:r w:rsidR="00F3156F">
              <w:t>vedení seminářů</w:t>
            </w:r>
            <w:r w:rsidR="00B1417E">
              <w:t xml:space="preserve"> (7</w:t>
            </w:r>
            <w:r w:rsidR="00C73909">
              <w:t>0%)</w:t>
            </w:r>
            <w:r w:rsidR="00B1417E">
              <w:t xml:space="preserve">, Ing. Petr Konečný – </w:t>
            </w:r>
            <w:r w:rsidR="00F3156F">
              <w:t>vedení seminářů</w:t>
            </w:r>
            <w:r w:rsidR="00B1417E">
              <w:t xml:space="preserve"> (30%)</w:t>
            </w:r>
            <w:r w:rsidR="002354FC">
              <w:t xml:space="preserve"> – ext.</w:t>
            </w:r>
          </w:p>
        </w:tc>
      </w:tr>
      <w:tr w:rsidR="00C73909" w:rsidTr="00C73909">
        <w:trPr>
          <w:trHeight w:val="168"/>
        </w:trPr>
        <w:tc>
          <w:tcPr>
            <w:tcW w:w="9855" w:type="dxa"/>
            <w:gridSpan w:val="8"/>
            <w:tcBorders>
              <w:top w:val="nil"/>
            </w:tcBorders>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Stručná anotace předmětu</w:t>
            </w:r>
          </w:p>
        </w:tc>
        <w:tc>
          <w:tcPr>
            <w:tcW w:w="6769" w:type="dxa"/>
            <w:gridSpan w:val="7"/>
            <w:tcBorders>
              <w:bottom w:val="nil"/>
            </w:tcBorders>
          </w:tcPr>
          <w:p w:rsidR="00C73909" w:rsidRPr="00BC18AE"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Pr="00BC18AE" w:rsidRDefault="00C73909" w:rsidP="00C73909">
            <w:pPr>
              <w:jc w:val="both"/>
            </w:pPr>
            <w:r w:rsidRPr="00BC18AE">
              <w:t xml:space="preserve">Cílem předmětu je seznámit studenty s aspekty rozhodujícími o úspěchu podnikání, poskytnout přehled 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z podnikatelského inkubátoru budou demonstrovány úspěšné postupy při zakládání a rozběhu firemního podnikání. </w:t>
            </w:r>
          </w:p>
          <w:p w:rsidR="00C73909" w:rsidRPr="00BC18AE" w:rsidRDefault="00C73909" w:rsidP="00726145">
            <w:pPr>
              <w:pStyle w:val="Odstavecseseznamem"/>
              <w:numPr>
                <w:ilvl w:val="0"/>
                <w:numId w:val="16"/>
              </w:numPr>
              <w:ind w:left="247" w:hanging="247"/>
              <w:jc w:val="both"/>
            </w:pPr>
            <w:r w:rsidRPr="00BC18AE">
              <w:t>Podnikatelské prostředí v ČR, podnikání v regionu</w:t>
            </w:r>
          </w:p>
          <w:p w:rsidR="00C73909" w:rsidRPr="00BC18AE" w:rsidRDefault="00C73909" w:rsidP="00726145">
            <w:pPr>
              <w:pStyle w:val="Odstavecseseznamem"/>
              <w:numPr>
                <w:ilvl w:val="0"/>
                <w:numId w:val="16"/>
              </w:numPr>
              <w:ind w:left="247" w:hanging="247"/>
              <w:jc w:val="both"/>
            </w:pPr>
            <w:r w:rsidRPr="00BC18AE">
              <w:t>Komparace podnikatelských determinant v regionech - analýza konkrétních firem etablovaných oborů vybraných regionů</w:t>
            </w:r>
          </w:p>
          <w:p w:rsidR="00C73909" w:rsidRPr="00BC18AE" w:rsidRDefault="00C73909" w:rsidP="00726145">
            <w:pPr>
              <w:pStyle w:val="Odstavecseseznamem"/>
              <w:numPr>
                <w:ilvl w:val="0"/>
                <w:numId w:val="16"/>
              </w:numPr>
              <w:ind w:left="247" w:hanging="247"/>
              <w:jc w:val="both"/>
            </w:pPr>
            <w:r w:rsidRPr="00BC18AE">
              <w:t>Podpora podnikání v ČR</w:t>
            </w:r>
          </w:p>
          <w:p w:rsidR="00C73909" w:rsidRPr="00BC18AE" w:rsidRDefault="00C73909" w:rsidP="00726145">
            <w:pPr>
              <w:pStyle w:val="Odstavecseseznamem"/>
              <w:numPr>
                <w:ilvl w:val="0"/>
                <w:numId w:val="16"/>
              </w:numPr>
              <w:ind w:left="247" w:hanging="247"/>
              <w:jc w:val="both"/>
            </w:pPr>
            <w:r w:rsidRPr="00BC18AE">
              <w:t>Start-up – pojem, problémy, ukázky, případové studie vybraných start-upů</w:t>
            </w:r>
          </w:p>
          <w:p w:rsidR="00C73909" w:rsidRPr="00BC18AE" w:rsidRDefault="00C73909" w:rsidP="00726145">
            <w:pPr>
              <w:pStyle w:val="Odstavecseseznamem"/>
              <w:numPr>
                <w:ilvl w:val="0"/>
                <w:numId w:val="16"/>
              </w:numPr>
              <w:ind w:left="247" w:hanging="247"/>
              <w:jc w:val="both"/>
            </w:pPr>
            <w:r w:rsidRPr="00BC18AE">
              <w:t>Příklady dobré praxe – spojeno s exkurzí do firmy</w:t>
            </w:r>
          </w:p>
          <w:p w:rsidR="00C73909" w:rsidRPr="00BC18AE" w:rsidRDefault="00C73909" w:rsidP="00726145">
            <w:pPr>
              <w:pStyle w:val="Odstavecseseznamem"/>
              <w:numPr>
                <w:ilvl w:val="0"/>
                <w:numId w:val="16"/>
              </w:numPr>
              <w:ind w:left="247" w:hanging="247"/>
              <w:jc w:val="both"/>
            </w:pPr>
            <w:r w:rsidRPr="00BC18AE">
              <w:t>Právní aspekty podnikání a zakládaní právních forem podnikání v ČR</w:t>
            </w:r>
          </w:p>
          <w:p w:rsidR="00C73909" w:rsidRPr="00BC18AE" w:rsidRDefault="00C73909" w:rsidP="00726145">
            <w:pPr>
              <w:pStyle w:val="Odstavecseseznamem"/>
              <w:numPr>
                <w:ilvl w:val="0"/>
                <w:numId w:val="16"/>
              </w:numPr>
              <w:ind w:left="247" w:hanging="247"/>
              <w:jc w:val="both"/>
            </w:pPr>
            <w:r w:rsidRPr="00BC18AE">
              <w:t>Právo v podnikání, ochrana duševního vlastnictví</w:t>
            </w:r>
          </w:p>
          <w:p w:rsidR="00C73909" w:rsidRPr="00BC18AE" w:rsidRDefault="00C73909" w:rsidP="00726145">
            <w:pPr>
              <w:pStyle w:val="Odstavecseseznamem"/>
              <w:numPr>
                <w:ilvl w:val="0"/>
                <w:numId w:val="16"/>
              </w:numPr>
              <w:ind w:left="247" w:hanging="247"/>
              <w:jc w:val="both"/>
            </w:pPr>
            <w:r w:rsidRPr="00BC18AE">
              <w:t>Ekonomické aspekty podnikání, řízení nákladů a výnosů v nově vznikající firmě</w:t>
            </w:r>
          </w:p>
          <w:p w:rsidR="00C73909" w:rsidRPr="00BC18AE" w:rsidRDefault="00C73909" w:rsidP="00726145">
            <w:pPr>
              <w:pStyle w:val="Odstavecseseznamem"/>
              <w:numPr>
                <w:ilvl w:val="0"/>
                <w:numId w:val="16"/>
              </w:numPr>
              <w:ind w:left="247" w:hanging="247"/>
              <w:jc w:val="both"/>
            </w:pPr>
            <w:r w:rsidRPr="00BC18AE">
              <w:t>Marketing a marketingové strategie v podnikání</w:t>
            </w:r>
          </w:p>
          <w:p w:rsidR="00C73909" w:rsidRPr="00BC18AE" w:rsidRDefault="00C73909" w:rsidP="00726145">
            <w:pPr>
              <w:pStyle w:val="Odstavecseseznamem"/>
              <w:numPr>
                <w:ilvl w:val="0"/>
                <w:numId w:val="16"/>
              </w:numPr>
              <w:ind w:left="247" w:hanging="247"/>
              <w:jc w:val="both"/>
            </w:pPr>
            <w:r w:rsidRPr="00BC18AE">
              <w:t xml:space="preserve">Tvorba business modelu – Canvas a Lean canvas </w:t>
            </w:r>
          </w:p>
          <w:p w:rsidR="00C73909" w:rsidRPr="00BC18AE" w:rsidRDefault="00C73909" w:rsidP="00726145">
            <w:pPr>
              <w:pStyle w:val="Odstavecseseznamem"/>
              <w:numPr>
                <w:ilvl w:val="0"/>
                <w:numId w:val="16"/>
              </w:numPr>
              <w:ind w:left="247" w:hanging="247"/>
              <w:jc w:val="both"/>
            </w:pPr>
            <w:r w:rsidRPr="00BC18AE">
              <w:t>Lean canvas - rozpracování podnikatelského nápadu</w:t>
            </w:r>
          </w:p>
          <w:p w:rsidR="00C73909" w:rsidRPr="00BC18AE" w:rsidRDefault="00C73909" w:rsidP="00726145">
            <w:pPr>
              <w:pStyle w:val="Odstavecseseznamem"/>
              <w:numPr>
                <w:ilvl w:val="0"/>
                <w:numId w:val="16"/>
              </w:numPr>
              <w:ind w:left="247" w:hanging="247"/>
              <w:jc w:val="both"/>
            </w:pPr>
            <w:r w:rsidRPr="00BC18AE">
              <w:t>Praktické ověření rozpracovaných podnikatelských nápadů</w:t>
            </w:r>
          </w:p>
          <w:p w:rsidR="00C73909" w:rsidRPr="00BC18AE" w:rsidRDefault="00C73909" w:rsidP="00726145">
            <w:pPr>
              <w:pStyle w:val="Odstavecseseznamem"/>
              <w:numPr>
                <w:ilvl w:val="0"/>
                <w:numId w:val="16"/>
              </w:numPr>
              <w:ind w:left="247" w:hanging="247"/>
              <w:jc w:val="both"/>
            </w:pPr>
            <w:r w:rsidRPr="00BC18AE">
              <w:t>Obhajoby rozpracovaných podnikatelský nápadů formou Elevator pitch</w:t>
            </w:r>
          </w:p>
        </w:tc>
      </w:tr>
      <w:tr w:rsidR="00C73909" w:rsidTr="00C73909">
        <w:trPr>
          <w:trHeight w:val="265"/>
        </w:trPr>
        <w:tc>
          <w:tcPr>
            <w:tcW w:w="3653" w:type="dxa"/>
            <w:gridSpan w:val="2"/>
            <w:tcBorders>
              <w:top w:val="nil"/>
            </w:tcBorders>
            <w:shd w:val="clear" w:color="auto" w:fill="F7CAAC"/>
          </w:tcPr>
          <w:p w:rsidR="00C73909" w:rsidRPr="00BC18AE" w:rsidRDefault="00C73909" w:rsidP="00C73909">
            <w:pPr>
              <w:jc w:val="both"/>
            </w:pPr>
            <w:r w:rsidRPr="00BC18AE">
              <w:rPr>
                <w:b/>
              </w:rPr>
              <w:t>Studijní literatura a studijní pomůcky</w:t>
            </w:r>
          </w:p>
        </w:tc>
        <w:tc>
          <w:tcPr>
            <w:tcW w:w="6202" w:type="dxa"/>
            <w:gridSpan w:val="6"/>
            <w:tcBorders>
              <w:top w:val="nil"/>
              <w:bottom w:val="nil"/>
            </w:tcBorders>
          </w:tcPr>
          <w:p w:rsidR="00C73909" w:rsidRPr="00BC18AE" w:rsidRDefault="00C73909" w:rsidP="00C73909">
            <w:pPr>
              <w:jc w:val="both"/>
            </w:pPr>
          </w:p>
        </w:tc>
      </w:tr>
      <w:tr w:rsidR="00C73909" w:rsidTr="00C73909">
        <w:trPr>
          <w:trHeight w:val="836"/>
        </w:trPr>
        <w:tc>
          <w:tcPr>
            <w:tcW w:w="9855" w:type="dxa"/>
            <w:gridSpan w:val="8"/>
            <w:tcBorders>
              <w:top w:val="nil"/>
            </w:tcBorders>
          </w:tcPr>
          <w:p w:rsidR="00C73909" w:rsidRPr="00BC18AE" w:rsidRDefault="00C73909" w:rsidP="00C73909">
            <w:pPr>
              <w:jc w:val="both"/>
              <w:rPr>
                <w:b/>
              </w:rPr>
            </w:pPr>
            <w:r w:rsidRPr="00BC18AE">
              <w:rPr>
                <w:b/>
              </w:rPr>
              <w:t>Povinná literatura</w:t>
            </w:r>
          </w:p>
          <w:p w:rsidR="00C73909" w:rsidRPr="00BC18AE" w:rsidRDefault="00C73909" w:rsidP="00C73909">
            <w:pPr>
              <w:jc w:val="both"/>
            </w:pPr>
            <w:r w:rsidRPr="00BC18AE">
              <w:t xml:space="preserve">MARTINOVIČOVÁ, D., KONEČNÝ, M., VAVŘINA, J. </w:t>
            </w:r>
            <w:r w:rsidRPr="00BC18AE">
              <w:rPr>
                <w:i/>
                <w:iCs/>
              </w:rPr>
              <w:t>Úvod do podnikové ekonomiky</w:t>
            </w:r>
            <w:r w:rsidRPr="00BC18AE">
              <w:t>. Praha: Grada, 2014, 208 s.  ISBN 978-80-247-5316-4.</w:t>
            </w:r>
          </w:p>
          <w:p w:rsidR="00C73909" w:rsidRPr="00BC18AE" w:rsidRDefault="00C73909" w:rsidP="00C73909">
            <w:pPr>
              <w:jc w:val="both"/>
            </w:pPr>
            <w:r w:rsidRPr="00BC18AE">
              <w:t xml:space="preserve">OSTERWALDER, A., PIGNEUR, Y. </w:t>
            </w:r>
            <w:r w:rsidRPr="00BC18AE">
              <w:rPr>
                <w:i/>
              </w:rPr>
              <w:t xml:space="preserve">Tvorba business modelů: příručka pro vizionáře, inovátory a všechny, co se nebojí výzev. </w:t>
            </w:r>
            <w:r w:rsidRPr="00BC18AE">
              <w:t>Brno: BizBooks, 2012. ISBN 978-80-265-0025-4.</w:t>
            </w:r>
          </w:p>
          <w:p w:rsidR="00C73909" w:rsidRPr="00BC18AE" w:rsidRDefault="00C73909" w:rsidP="00C73909">
            <w:pPr>
              <w:jc w:val="both"/>
            </w:pPr>
            <w:r w:rsidRPr="00BC18AE">
              <w:t xml:space="preserve">VEBER, J., SRPOVÁ, J. </w:t>
            </w:r>
            <w:r w:rsidRPr="00BC18AE">
              <w:rPr>
                <w:i/>
                <w:iCs/>
              </w:rPr>
              <w:t>Podnikání malé a střední firmy</w:t>
            </w:r>
            <w:r w:rsidRPr="00BC18AE">
              <w:t>. 3., aktualiz. a dopl. vyd. Praha: Grada, 2012, 332 s. ISBN 978-80-247-4520-6.</w:t>
            </w:r>
          </w:p>
          <w:p w:rsidR="00C73909" w:rsidRPr="00BC18AE" w:rsidRDefault="00C73909" w:rsidP="00C73909">
            <w:pPr>
              <w:jc w:val="both"/>
            </w:pPr>
            <w:r w:rsidRPr="00BC18AE">
              <w:t xml:space="preserve">VOCHOZKA, M., MULAČ, P. </w:t>
            </w:r>
            <w:r w:rsidRPr="00BC18AE">
              <w:rPr>
                <w:i/>
                <w:iCs/>
              </w:rPr>
              <w:t xml:space="preserve">Podniková ekonomika. </w:t>
            </w:r>
            <w:r w:rsidRPr="00BC18AE">
              <w:t>1. vyd. Praha: Grada, 2012, 570 s.</w:t>
            </w:r>
          </w:p>
          <w:p w:rsidR="00C73909" w:rsidRPr="00BC18AE" w:rsidRDefault="00C73909" w:rsidP="00C73909">
            <w:pPr>
              <w:jc w:val="both"/>
            </w:pPr>
            <w:r w:rsidRPr="00BC18AE">
              <w:t>Zákon č. 455/1991 Sb., o živnostenském podnikání v platném znění</w:t>
            </w:r>
          </w:p>
          <w:p w:rsidR="00C73909" w:rsidRPr="00BC18AE" w:rsidRDefault="00C73909" w:rsidP="00C73909">
            <w:pPr>
              <w:jc w:val="both"/>
              <w:rPr>
                <w:b/>
              </w:rPr>
            </w:pPr>
            <w:r w:rsidRPr="00BC18AE">
              <w:rPr>
                <w:b/>
              </w:rPr>
              <w:t>Doporučená literatura</w:t>
            </w:r>
          </w:p>
          <w:p w:rsidR="00C73909" w:rsidRPr="00BC18AE" w:rsidRDefault="00C73909" w:rsidP="00C73909">
            <w:pPr>
              <w:jc w:val="both"/>
            </w:pPr>
            <w:r w:rsidRPr="00BC18AE">
              <w:t xml:space="preserve">ABRAMS, R. </w:t>
            </w:r>
            <w:r w:rsidRPr="008F4558">
              <w:rPr>
                <w:i/>
              </w:rPr>
              <w:t>Successful business plan secrets &amp; strategies: America's bes</w:t>
            </w:r>
            <w:r w:rsidR="009E237D">
              <w:rPr>
                <w:i/>
              </w:rPr>
              <w:t>t-selling business plan guide!.</w:t>
            </w:r>
            <w:r w:rsidRPr="00BC18AE">
              <w:t xml:space="preserve"> Palo Alto: PlanningShop, 2014. ISBN 978-1-933895-46-8. </w:t>
            </w:r>
          </w:p>
          <w:p w:rsidR="00C73909" w:rsidRPr="00BC18AE" w:rsidRDefault="00C73909" w:rsidP="00C73909">
            <w:pPr>
              <w:jc w:val="both"/>
            </w:pPr>
            <w:r w:rsidRPr="00BC18AE">
              <w:t>GUILLEBEAU, C</w:t>
            </w:r>
            <w:r w:rsidRPr="008F4558">
              <w:rPr>
                <w:i/>
              </w:rPr>
              <w:t>. Startup za pakatel: objevte způsob, jak pracovat na sebe a živit se tím, co vás baví</w:t>
            </w:r>
            <w:r w:rsidRPr="00BC18AE">
              <w:t>. Brno: Jan Melvil, 2013. ISBN 978-80-87270-59-2.</w:t>
            </w:r>
          </w:p>
          <w:p w:rsidR="00C73909" w:rsidRPr="00BC18AE" w:rsidRDefault="00C73909" w:rsidP="00C73909">
            <w:pPr>
              <w:jc w:val="both"/>
            </w:pPr>
            <w:r w:rsidRPr="00BC18AE">
              <w:lastRenderedPageBreak/>
              <w:t xml:space="preserve">THIEL, P. A., MASTERS, B. </w:t>
            </w:r>
            <w:r w:rsidRPr="00BC18AE">
              <w:rPr>
                <w:i/>
                <w:iCs/>
              </w:rPr>
              <w:t>Od nuly k jedničce: úvahy o startupech, aneb, jak tvořit budoucnost</w:t>
            </w:r>
            <w:r w:rsidRPr="00BC18AE">
              <w:t>. Brno: Jan Melvil Publishing, 2015. ISBN 978-80-87270-72-1.</w:t>
            </w:r>
          </w:p>
          <w:p w:rsidR="00C73909" w:rsidRPr="00BC18AE" w:rsidRDefault="00C73909" w:rsidP="00C73909">
            <w:pPr>
              <w:jc w:val="both"/>
            </w:pPr>
            <w:r w:rsidRPr="00BC18AE">
              <w:t xml:space="preserve">VÁCLAVÍKOVÁ, M. </w:t>
            </w:r>
            <w:r w:rsidRPr="008F4558">
              <w:rPr>
                <w:i/>
              </w:rPr>
              <w:t>Líheň podnikatelských nápadů: první kroky v podnikání.</w:t>
            </w:r>
            <w:r w:rsidRPr="00BC18AE">
              <w:t xml:space="preserve"> Brno: BizBooks, 2015. ISBN 978-80-265-0320-0</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Pr="00BC18AE" w:rsidRDefault="00C73909" w:rsidP="00C73909">
            <w:pPr>
              <w:jc w:val="center"/>
              <w:rPr>
                <w:b/>
              </w:rPr>
            </w:pPr>
            <w:r w:rsidRPr="00BC18AE">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Pr="00BC18AE" w:rsidRDefault="00C73909" w:rsidP="00C73909">
            <w:pPr>
              <w:jc w:val="both"/>
            </w:pPr>
            <w:r w:rsidRPr="00BC18AE">
              <w:rPr>
                <w:b/>
              </w:rPr>
              <w:t>Rozsah konzultací (soustředění)</w:t>
            </w:r>
          </w:p>
        </w:tc>
        <w:tc>
          <w:tcPr>
            <w:tcW w:w="889" w:type="dxa"/>
            <w:tcBorders>
              <w:top w:val="single" w:sz="2" w:space="0" w:color="auto"/>
            </w:tcBorders>
          </w:tcPr>
          <w:p w:rsidR="00C73909" w:rsidRPr="00BC18AE" w:rsidRDefault="00C73909" w:rsidP="00C73909">
            <w:pPr>
              <w:jc w:val="both"/>
            </w:pPr>
          </w:p>
        </w:tc>
        <w:tc>
          <w:tcPr>
            <w:tcW w:w="4179" w:type="dxa"/>
            <w:gridSpan w:val="4"/>
            <w:tcBorders>
              <w:top w:val="single" w:sz="2" w:space="0" w:color="auto"/>
            </w:tcBorders>
            <w:shd w:val="clear" w:color="auto" w:fill="F7CAAC"/>
          </w:tcPr>
          <w:p w:rsidR="00C73909" w:rsidRPr="00BC18AE" w:rsidRDefault="00C73909" w:rsidP="00C73909">
            <w:pPr>
              <w:jc w:val="both"/>
              <w:rPr>
                <w:b/>
              </w:rPr>
            </w:pPr>
            <w:r w:rsidRPr="00BC18AE">
              <w:rPr>
                <w:b/>
              </w:rPr>
              <w:t xml:space="preserve">hodin </w:t>
            </w:r>
          </w:p>
        </w:tc>
      </w:tr>
      <w:tr w:rsidR="00C73909" w:rsidTr="00C73909">
        <w:tc>
          <w:tcPr>
            <w:tcW w:w="9855" w:type="dxa"/>
            <w:gridSpan w:val="8"/>
            <w:shd w:val="clear" w:color="auto" w:fill="F7CAAC"/>
          </w:tcPr>
          <w:p w:rsidR="00C73909" w:rsidRPr="00BC18AE" w:rsidRDefault="00C73909" w:rsidP="00C73909">
            <w:pPr>
              <w:jc w:val="both"/>
              <w:rPr>
                <w:b/>
              </w:rPr>
            </w:pPr>
            <w:r w:rsidRPr="00BC18AE">
              <w:rPr>
                <w:b/>
              </w:rPr>
              <w:t>Informace o způsobu kontaktu s vyučujícím</w:t>
            </w:r>
          </w:p>
        </w:tc>
      </w:tr>
      <w:tr w:rsidR="00C73909" w:rsidTr="00C73909">
        <w:trPr>
          <w:trHeight w:val="604"/>
        </w:trPr>
        <w:tc>
          <w:tcPr>
            <w:tcW w:w="9855" w:type="dxa"/>
            <w:gridSpan w:val="8"/>
          </w:tcPr>
          <w:p w:rsidR="00C73909" w:rsidRPr="00BC18AE" w:rsidRDefault="00C73909"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C73909"/>
    <w:p w:rsidR="00C73909" w:rsidRDefault="00C73909"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Pr="00BC18AE" w:rsidRDefault="00C73909" w:rsidP="00C73909">
            <w:pPr>
              <w:jc w:val="both"/>
              <w:rPr>
                <w:b/>
              </w:rPr>
            </w:pPr>
            <w:r w:rsidRPr="00BC18AE">
              <w:rPr>
                <w:b/>
              </w:rPr>
              <w:t>Název studijního předmětu</w:t>
            </w:r>
          </w:p>
        </w:tc>
        <w:tc>
          <w:tcPr>
            <w:tcW w:w="6769" w:type="dxa"/>
            <w:gridSpan w:val="7"/>
            <w:tcBorders>
              <w:top w:val="double" w:sz="4" w:space="0" w:color="auto"/>
            </w:tcBorders>
          </w:tcPr>
          <w:p w:rsidR="00C73909" w:rsidRPr="00BC18AE" w:rsidRDefault="00C73909" w:rsidP="00C73909">
            <w:pPr>
              <w:jc w:val="both"/>
            </w:pPr>
            <w:r w:rsidRPr="00BC18AE">
              <w:t>Podnikatelská akademie 2</w:t>
            </w:r>
          </w:p>
        </w:tc>
      </w:tr>
      <w:tr w:rsidR="00C73909" w:rsidTr="00C73909">
        <w:tc>
          <w:tcPr>
            <w:tcW w:w="3086" w:type="dxa"/>
            <w:shd w:val="clear" w:color="auto" w:fill="F7CAAC"/>
          </w:tcPr>
          <w:p w:rsidR="00C73909" w:rsidRPr="00BC18AE" w:rsidRDefault="00C73909" w:rsidP="00C73909">
            <w:pPr>
              <w:jc w:val="both"/>
              <w:rPr>
                <w:b/>
              </w:rPr>
            </w:pPr>
            <w:r w:rsidRPr="00BC18AE">
              <w:rPr>
                <w:b/>
              </w:rPr>
              <w:t>Typ předmětu</w:t>
            </w:r>
          </w:p>
        </w:tc>
        <w:tc>
          <w:tcPr>
            <w:tcW w:w="3406" w:type="dxa"/>
            <w:gridSpan w:val="4"/>
          </w:tcPr>
          <w:p w:rsidR="00C73909" w:rsidRPr="00BC18AE" w:rsidRDefault="005F5644" w:rsidP="00C73909">
            <w:pPr>
              <w:jc w:val="both"/>
            </w:pPr>
            <w:r w:rsidRPr="00BC18AE">
              <w:t>povinně volitelný „PV“</w:t>
            </w:r>
          </w:p>
        </w:tc>
        <w:tc>
          <w:tcPr>
            <w:tcW w:w="2695" w:type="dxa"/>
            <w:gridSpan w:val="2"/>
            <w:shd w:val="clear" w:color="auto" w:fill="F7CAAC"/>
          </w:tcPr>
          <w:p w:rsidR="00C73909" w:rsidRPr="00BC18AE" w:rsidRDefault="00C73909" w:rsidP="00C73909">
            <w:pPr>
              <w:jc w:val="both"/>
            </w:pPr>
            <w:r w:rsidRPr="00BC18AE">
              <w:rPr>
                <w:b/>
              </w:rPr>
              <w:t>doporučený ročník / semestr</w:t>
            </w:r>
          </w:p>
        </w:tc>
        <w:tc>
          <w:tcPr>
            <w:tcW w:w="668" w:type="dxa"/>
          </w:tcPr>
          <w:p w:rsidR="00C73909" w:rsidRPr="00BC18AE" w:rsidRDefault="005F5644" w:rsidP="00C73909">
            <w:pPr>
              <w:jc w:val="both"/>
            </w:pPr>
            <w:r>
              <w:t>2,3</w:t>
            </w:r>
            <w:r w:rsidR="00C73909" w:rsidRPr="00BC18AE">
              <w:t>/L</w:t>
            </w:r>
          </w:p>
        </w:tc>
      </w:tr>
      <w:tr w:rsidR="00C73909" w:rsidTr="00C73909">
        <w:tc>
          <w:tcPr>
            <w:tcW w:w="3086" w:type="dxa"/>
            <w:shd w:val="clear" w:color="auto" w:fill="F7CAAC"/>
          </w:tcPr>
          <w:p w:rsidR="00C73909" w:rsidRPr="00BC18AE" w:rsidRDefault="00C73909" w:rsidP="00C73909">
            <w:pPr>
              <w:jc w:val="both"/>
              <w:rPr>
                <w:b/>
              </w:rPr>
            </w:pPr>
            <w:r w:rsidRPr="00BC18AE">
              <w:rPr>
                <w:b/>
              </w:rPr>
              <w:t>Rozsah studijního předmětu</w:t>
            </w:r>
          </w:p>
        </w:tc>
        <w:tc>
          <w:tcPr>
            <w:tcW w:w="1701" w:type="dxa"/>
            <w:gridSpan w:val="2"/>
          </w:tcPr>
          <w:p w:rsidR="00C73909" w:rsidRPr="00BC18AE" w:rsidRDefault="00C73909" w:rsidP="00C73909">
            <w:pPr>
              <w:jc w:val="both"/>
            </w:pPr>
            <w:r w:rsidRPr="00BC18AE">
              <w:t>26</w:t>
            </w:r>
            <w:r>
              <w:t>s</w:t>
            </w:r>
          </w:p>
        </w:tc>
        <w:tc>
          <w:tcPr>
            <w:tcW w:w="889" w:type="dxa"/>
            <w:shd w:val="clear" w:color="auto" w:fill="F7CAAC"/>
          </w:tcPr>
          <w:p w:rsidR="00C73909" w:rsidRPr="00BC18AE" w:rsidRDefault="00C73909" w:rsidP="00C73909">
            <w:pPr>
              <w:jc w:val="both"/>
              <w:rPr>
                <w:b/>
              </w:rPr>
            </w:pPr>
            <w:r w:rsidRPr="00BC18AE">
              <w:rPr>
                <w:b/>
              </w:rPr>
              <w:t xml:space="preserve">hod. </w:t>
            </w:r>
          </w:p>
        </w:tc>
        <w:tc>
          <w:tcPr>
            <w:tcW w:w="816" w:type="dxa"/>
          </w:tcPr>
          <w:p w:rsidR="00C73909" w:rsidRPr="00BC18AE" w:rsidRDefault="00C73909" w:rsidP="00C73909">
            <w:pPr>
              <w:jc w:val="both"/>
            </w:pPr>
            <w:r w:rsidRPr="00BC18AE">
              <w:t>26</w:t>
            </w:r>
          </w:p>
        </w:tc>
        <w:tc>
          <w:tcPr>
            <w:tcW w:w="2156" w:type="dxa"/>
            <w:shd w:val="clear" w:color="auto" w:fill="F7CAAC"/>
          </w:tcPr>
          <w:p w:rsidR="00C73909" w:rsidRPr="00BC18AE" w:rsidRDefault="00C73909" w:rsidP="00C73909">
            <w:pPr>
              <w:jc w:val="both"/>
              <w:rPr>
                <w:b/>
              </w:rPr>
            </w:pPr>
            <w:r w:rsidRPr="00BC18AE">
              <w:rPr>
                <w:b/>
              </w:rPr>
              <w:t>kreditů</w:t>
            </w:r>
          </w:p>
        </w:tc>
        <w:tc>
          <w:tcPr>
            <w:tcW w:w="1207" w:type="dxa"/>
            <w:gridSpan w:val="2"/>
          </w:tcPr>
          <w:p w:rsidR="00C73909" w:rsidRPr="00BC18AE" w:rsidRDefault="00C73909" w:rsidP="00C73909">
            <w:pPr>
              <w:jc w:val="both"/>
            </w:pPr>
            <w:r w:rsidRPr="00BC18AE">
              <w:t>2</w:t>
            </w:r>
          </w:p>
        </w:tc>
      </w:tr>
      <w:tr w:rsidR="00C73909" w:rsidTr="00C73909">
        <w:tc>
          <w:tcPr>
            <w:tcW w:w="3086" w:type="dxa"/>
            <w:shd w:val="clear" w:color="auto" w:fill="F7CAAC"/>
          </w:tcPr>
          <w:p w:rsidR="00C73909" w:rsidRPr="00BC18AE" w:rsidRDefault="00C73909" w:rsidP="00C73909">
            <w:pPr>
              <w:jc w:val="both"/>
              <w:rPr>
                <w:b/>
              </w:rPr>
            </w:pPr>
            <w:r w:rsidRPr="00BC18AE">
              <w:rPr>
                <w:b/>
              </w:rPr>
              <w:t>Prerekvizity, korekvizity, ekvivalence</w:t>
            </w:r>
          </w:p>
        </w:tc>
        <w:tc>
          <w:tcPr>
            <w:tcW w:w="6769" w:type="dxa"/>
            <w:gridSpan w:val="7"/>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Způsob ověření studijních výsledků</w:t>
            </w:r>
          </w:p>
        </w:tc>
        <w:tc>
          <w:tcPr>
            <w:tcW w:w="3406" w:type="dxa"/>
            <w:gridSpan w:val="4"/>
          </w:tcPr>
          <w:p w:rsidR="00C73909" w:rsidRPr="00BC18AE" w:rsidRDefault="00C73909" w:rsidP="00C73909">
            <w:pPr>
              <w:jc w:val="both"/>
            </w:pPr>
            <w:r>
              <w:t>k</w:t>
            </w:r>
            <w:r w:rsidRPr="00BC18AE">
              <w:t>lasifikovaný zápočet</w:t>
            </w:r>
          </w:p>
        </w:tc>
        <w:tc>
          <w:tcPr>
            <w:tcW w:w="2156" w:type="dxa"/>
            <w:shd w:val="clear" w:color="auto" w:fill="F7CAAC"/>
          </w:tcPr>
          <w:p w:rsidR="00C73909" w:rsidRPr="00BC18AE" w:rsidRDefault="00C73909" w:rsidP="00C73909">
            <w:pPr>
              <w:jc w:val="both"/>
              <w:rPr>
                <w:b/>
              </w:rPr>
            </w:pPr>
            <w:r w:rsidRPr="00BC18AE">
              <w:rPr>
                <w:b/>
              </w:rPr>
              <w:t>Forma výuky</w:t>
            </w:r>
          </w:p>
        </w:tc>
        <w:tc>
          <w:tcPr>
            <w:tcW w:w="1207" w:type="dxa"/>
            <w:gridSpan w:val="2"/>
          </w:tcPr>
          <w:p w:rsidR="00C73909" w:rsidRPr="00BC18AE" w:rsidRDefault="00C73909" w:rsidP="00C73909">
            <w:pPr>
              <w:jc w:val="both"/>
            </w:pPr>
            <w:r>
              <w:t>seminář</w:t>
            </w:r>
          </w:p>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Forma způsobu ověření studijních výsledků a další požadavky na studenta</w:t>
            </w:r>
          </w:p>
        </w:tc>
        <w:tc>
          <w:tcPr>
            <w:tcW w:w="6769" w:type="dxa"/>
            <w:gridSpan w:val="7"/>
            <w:tcBorders>
              <w:bottom w:val="nil"/>
            </w:tcBorders>
          </w:tcPr>
          <w:p w:rsidR="00C73909" w:rsidRPr="00BC18AE" w:rsidRDefault="00C73909" w:rsidP="00C73909">
            <w:pPr>
              <w:jc w:val="both"/>
            </w:pPr>
            <w:r w:rsidRPr="00BC18AE">
              <w:t>Způsob zakončení předmětu – klasifikovaný zápočet</w:t>
            </w:r>
          </w:p>
          <w:p w:rsidR="00C73909" w:rsidRPr="00BC18AE" w:rsidRDefault="00C73909" w:rsidP="00F3156F">
            <w:pPr>
              <w:jc w:val="both"/>
            </w:pPr>
            <w:r w:rsidRPr="00BC18AE">
              <w:t>Požadavky na klasifikovaný zápočet:</w:t>
            </w:r>
            <w:r>
              <w:t xml:space="preserve"> </w:t>
            </w:r>
            <w:r w:rsidRPr="00BC18AE">
              <w:t>hloubkové zpracování podnik</w:t>
            </w:r>
            <w:r>
              <w:t xml:space="preserve">atelského plánu a jeho obhajoba; </w:t>
            </w:r>
            <w:r w:rsidRPr="00BC18AE">
              <w:t xml:space="preserve">80% aktivní účast na </w:t>
            </w:r>
            <w:r w:rsidR="00F3156F">
              <w:t>semináří</w:t>
            </w:r>
            <w:r w:rsidRPr="00BC18AE">
              <w:t>ch.</w:t>
            </w:r>
          </w:p>
        </w:tc>
      </w:tr>
      <w:tr w:rsidR="00C73909" w:rsidTr="00C73909">
        <w:trPr>
          <w:trHeight w:val="154"/>
        </w:trPr>
        <w:tc>
          <w:tcPr>
            <w:tcW w:w="9855" w:type="dxa"/>
            <w:gridSpan w:val="8"/>
            <w:tcBorders>
              <w:top w:val="nil"/>
            </w:tcBorders>
          </w:tcPr>
          <w:p w:rsidR="00C73909" w:rsidRPr="00BC18AE" w:rsidRDefault="00C73909" w:rsidP="00C73909">
            <w:pPr>
              <w:jc w:val="both"/>
            </w:pPr>
          </w:p>
        </w:tc>
      </w:tr>
      <w:tr w:rsidR="00C73909" w:rsidTr="00C73909">
        <w:trPr>
          <w:trHeight w:val="197"/>
        </w:trPr>
        <w:tc>
          <w:tcPr>
            <w:tcW w:w="3086" w:type="dxa"/>
            <w:tcBorders>
              <w:top w:val="nil"/>
            </w:tcBorders>
            <w:shd w:val="clear" w:color="auto" w:fill="F7CAAC"/>
          </w:tcPr>
          <w:p w:rsidR="00C73909" w:rsidRPr="00BC18AE" w:rsidRDefault="00C73909" w:rsidP="00C73909">
            <w:pPr>
              <w:jc w:val="both"/>
              <w:rPr>
                <w:b/>
              </w:rPr>
            </w:pPr>
            <w:r w:rsidRPr="00BC18AE">
              <w:rPr>
                <w:b/>
              </w:rPr>
              <w:t>Garant předmětu</w:t>
            </w:r>
          </w:p>
        </w:tc>
        <w:tc>
          <w:tcPr>
            <w:tcW w:w="6769" w:type="dxa"/>
            <w:gridSpan w:val="7"/>
            <w:tcBorders>
              <w:top w:val="nil"/>
            </w:tcBorders>
          </w:tcPr>
          <w:p w:rsidR="00C73909" w:rsidRPr="00BC18AE" w:rsidRDefault="00C73909" w:rsidP="00C73909">
            <w:pPr>
              <w:jc w:val="both"/>
            </w:pPr>
            <w:del w:id="2266" w:author="Pavla Trefilová" w:date="2019-09-11T15:31:00Z">
              <w:r w:rsidRPr="00BC18AE" w:rsidDel="00A13DC4">
                <w:delText>doc</w:delText>
              </w:r>
            </w:del>
            <w:ins w:id="2267" w:author="Pavla Trefilová" w:date="2019-09-11T15:31:00Z">
              <w:r w:rsidR="00A13DC4">
                <w:t>prof</w:t>
              </w:r>
            </w:ins>
            <w:r w:rsidRPr="00BC18AE">
              <w:t>. Ing. Boris Popesko, Ph.D.</w:t>
            </w:r>
          </w:p>
        </w:tc>
      </w:tr>
      <w:tr w:rsidR="00C73909" w:rsidTr="00C73909">
        <w:trPr>
          <w:trHeight w:val="243"/>
        </w:trPr>
        <w:tc>
          <w:tcPr>
            <w:tcW w:w="3086" w:type="dxa"/>
            <w:tcBorders>
              <w:top w:val="nil"/>
            </w:tcBorders>
            <w:shd w:val="clear" w:color="auto" w:fill="F7CAAC"/>
          </w:tcPr>
          <w:p w:rsidR="00C73909" w:rsidRPr="00BC18AE" w:rsidRDefault="00C73909" w:rsidP="00C73909">
            <w:pPr>
              <w:jc w:val="both"/>
              <w:rPr>
                <w:b/>
              </w:rPr>
            </w:pPr>
            <w:r w:rsidRPr="00BC18AE">
              <w:rPr>
                <w:b/>
              </w:rPr>
              <w:t>Zapojení garanta do výuky předmětu</w:t>
            </w:r>
          </w:p>
        </w:tc>
        <w:tc>
          <w:tcPr>
            <w:tcW w:w="6769" w:type="dxa"/>
            <w:gridSpan w:val="7"/>
            <w:tcBorders>
              <w:top w:val="nil"/>
            </w:tcBorders>
          </w:tcPr>
          <w:p w:rsidR="00C73909" w:rsidRPr="00BC18AE" w:rsidRDefault="00C73909" w:rsidP="00B1417E">
            <w:pPr>
              <w:jc w:val="both"/>
            </w:pPr>
            <w:r w:rsidRPr="00BC18AE">
              <w:t xml:space="preserve">Vede a organizuje </w:t>
            </w:r>
            <w:r w:rsidR="005F5644">
              <w:t>semináře</w:t>
            </w:r>
            <w:r w:rsidR="00B1417E">
              <w:t xml:space="preserve"> v rozsahu 7</w:t>
            </w:r>
            <w:r w:rsidR="00B1417E" w:rsidRPr="00BC18AE">
              <w:t xml:space="preserve">0 %, </w:t>
            </w:r>
            <w:r w:rsidRPr="00BC18AE">
              <w:t>zajišťuje externí kouče a zástupce firemní praxe, podílí se na koučingu a mentoringu studentů</w:t>
            </w:r>
          </w:p>
        </w:tc>
      </w:tr>
      <w:tr w:rsidR="00C73909" w:rsidTr="00C73909">
        <w:tc>
          <w:tcPr>
            <w:tcW w:w="3086" w:type="dxa"/>
            <w:shd w:val="clear" w:color="auto" w:fill="F7CAAC"/>
          </w:tcPr>
          <w:p w:rsidR="00C73909" w:rsidRPr="00BC18AE" w:rsidRDefault="00C73909" w:rsidP="00C73909">
            <w:pPr>
              <w:jc w:val="both"/>
              <w:rPr>
                <w:b/>
              </w:rPr>
            </w:pPr>
            <w:r w:rsidRPr="00BC18AE">
              <w:rPr>
                <w:b/>
              </w:rPr>
              <w:t>Vyučující</w:t>
            </w:r>
          </w:p>
        </w:tc>
        <w:tc>
          <w:tcPr>
            <w:tcW w:w="6769" w:type="dxa"/>
            <w:gridSpan w:val="7"/>
            <w:tcBorders>
              <w:bottom w:val="nil"/>
            </w:tcBorders>
          </w:tcPr>
          <w:p w:rsidR="00C73909" w:rsidRPr="00BC18AE" w:rsidRDefault="00C73909" w:rsidP="00F3156F">
            <w:pPr>
              <w:jc w:val="both"/>
            </w:pPr>
            <w:del w:id="2268" w:author="Pavla Trefilová" w:date="2019-09-11T15:31:00Z">
              <w:r w:rsidRPr="00BC18AE" w:rsidDel="00A13DC4">
                <w:delText>doc</w:delText>
              </w:r>
            </w:del>
            <w:ins w:id="2269" w:author="Pavla Trefilová" w:date="2019-09-11T15:31:00Z">
              <w:r w:rsidR="00A13DC4">
                <w:t>prof</w:t>
              </w:r>
            </w:ins>
            <w:r w:rsidRPr="00BC18AE">
              <w:t>. Ing. Boris Popesko, Ph.D.</w:t>
            </w:r>
            <w:r>
              <w:t xml:space="preserve"> </w:t>
            </w:r>
            <w:r w:rsidRPr="008271D7">
              <w:t xml:space="preserve">– </w:t>
            </w:r>
            <w:r w:rsidR="00F3156F">
              <w:t xml:space="preserve">vedení seminářů </w:t>
            </w:r>
            <w:r w:rsidR="00B1417E">
              <w:t>(7</w:t>
            </w:r>
            <w:r>
              <w:t>0%)</w:t>
            </w:r>
            <w:r w:rsidR="00B1417E">
              <w:t xml:space="preserve">, Ing. Petr Konečný – </w:t>
            </w:r>
            <w:r w:rsidR="00F3156F">
              <w:t>vedení seminářů</w:t>
            </w:r>
            <w:r w:rsidR="00B1417E">
              <w:t xml:space="preserve"> (30%)</w:t>
            </w:r>
            <w:r w:rsidR="002354FC">
              <w:t xml:space="preserve"> – ext.</w:t>
            </w:r>
          </w:p>
        </w:tc>
      </w:tr>
      <w:tr w:rsidR="00C73909" w:rsidTr="00C73909">
        <w:trPr>
          <w:trHeight w:val="100"/>
        </w:trPr>
        <w:tc>
          <w:tcPr>
            <w:tcW w:w="9855" w:type="dxa"/>
            <w:gridSpan w:val="8"/>
            <w:tcBorders>
              <w:top w:val="nil"/>
            </w:tcBorders>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Stručná anotace předmětu</w:t>
            </w:r>
          </w:p>
        </w:tc>
        <w:tc>
          <w:tcPr>
            <w:tcW w:w="6769" w:type="dxa"/>
            <w:gridSpan w:val="7"/>
            <w:tcBorders>
              <w:bottom w:val="nil"/>
            </w:tcBorders>
          </w:tcPr>
          <w:p w:rsidR="00C73909" w:rsidRPr="00BC18AE"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Pr="00BC18AE" w:rsidRDefault="00C73909" w:rsidP="00C73909">
            <w:pPr>
              <w:jc w:val="both"/>
            </w:pPr>
            <w:r w:rsidRPr="00BC18AE">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rsidR="00C73909" w:rsidRPr="00BC18AE" w:rsidRDefault="00C73909" w:rsidP="00726145">
            <w:pPr>
              <w:pStyle w:val="Odstavecseseznamem"/>
              <w:numPr>
                <w:ilvl w:val="0"/>
                <w:numId w:val="17"/>
              </w:numPr>
              <w:ind w:left="322" w:hanging="284"/>
              <w:jc w:val="both"/>
            </w:pPr>
            <w:r w:rsidRPr="00BC18AE">
              <w:t>Podnikatelský nápad, business modely, Lean Canvas</w:t>
            </w:r>
          </w:p>
          <w:p w:rsidR="00C73909" w:rsidRPr="00BC18AE" w:rsidRDefault="00C73909" w:rsidP="00726145">
            <w:pPr>
              <w:pStyle w:val="Odstavecseseznamem"/>
              <w:numPr>
                <w:ilvl w:val="0"/>
                <w:numId w:val="17"/>
              </w:numPr>
              <w:ind w:left="322" w:hanging="284"/>
              <w:jc w:val="both"/>
            </w:pPr>
            <w:r w:rsidRPr="00BC18AE">
              <w:t>Akcelerace podnikatelského nápadu</w:t>
            </w:r>
          </w:p>
          <w:p w:rsidR="00C73909" w:rsidRPr="00BC18AE" w:rsidRDefault="00C73909" w:rsidP="00726145">
            <w:pPr>
              <w:pStyle w:val="Odstavecseseznamem"/>
              <w:numPr>
                <w:ilvl w:val="0"/>
                <w:numId w:val="17"/>
              </w:numPr>
              <w:ind w:left="322" w:hanging="284"/>
              <w:jc w:val="both"/>
            </w:pPr>
            <w:r w:rsidRPr="00BC18AE">
              <w:t>Podnikatelský plán</w:t>
            </w:r>
          </w:p>
          <w:p w:rsidR="00C73909" w:rsidRPr="00BC18AE" w:rsidRDefault="00C73909" w:rsidP="00726145">
            <w:pPr>
              <w:pStyle w:val="Odstavecseseznamem"/>
              <w:numPr>
                <w:ilvl w:val="0"/>
                <w:numId w:val="17"/>
              </w:numPr>
              <w:ind w:left="322" w:hanging="284"/>
              <w:jc w:val="both"/>
            </w:pPr>
            <w:r w:rsidRPr="00BC18AE">
              <w:t>Právní aspekty zakládání vlastní firmy, vybrané problémy, vzorové příklady</w:t>
            </w:r>
          </w:p>
          <w:p w:rsidR="00C73909" w:rsidRPr="00BC18AE" w:rsidRDefault="00C73909" w:rsidP="00726145">
            <w:pPr>
              <w:pStyle w:val="Odstavecseseznamem"/>
              <w:numPr>
                <w:ilvl w:val="0"/>
                <w:numId w:val="17"/>
              </w:numPr>
              <w:ind w:left="322" w:hanging="284"/>
              <w:jc w:val="both"/>
            </w:pPr>
            <w:r w:rsidRPr="00BC18AE">
              <w:t>Marketing a prodej</w:t>
            </w:r>
          </w:p>
          <w:p w:rsidR="00C73909" w:rsidRPr="00BC18AE" w:rsidRDefault="00C73909" w:rsidP="00726145">
            <w:pPr>
              <w:pStyle w:val="Odstavecseseznamem"/>
              <w:numPr>
                <w:ilvl w:val="0"/>
                <w:numId w:val="17"/>
              </w:numPr>
              <w:ind w:left="322" w:hanging="284"/>
              <w:jc w:val="both"/>
            </w:pPr>
            <w:r w:rsidRPr="00BC18AE">
              <w:t>Komunikace – nástroje, trendy, práce ve skupinách</w:t>
            </w:r>
          </w:p>
          <w:p w:rsidR="00C73909" w:rsidRPr="00BC18AE" w:rsidRDefault="00C73909" w:rsidP="00726145">
            <w:pPr>
              <w:pStyle w:val="Odstavecseseznamem"/>
              <w:numPr>
                <w:ilvl w:val="0"/>
                <w:numId w:val="17"/>
              </w:numPr>
              <w:ind w:left="322" w:hanging="284"/>
              <w:jc w:val="both"/>
            </w:pPr>
            <w:r w:rsidRPr="00BC18AE">
              <w:t>Zdroje a způsoby financování start-upových projektů – standardní přístup (banky, investoři)</w:t>
            </w:r>
          </w:p>
          <w:p w:rsidR="00C73909" w:rsidRPr="00BC18AE" w:rsidRDefault="00C73909" w:rsidP="00726145">
            <w:pPr>
              <w:pStyle w:val="Odstavecseseznamem"/>
              <w:numPr>
                <w:ilvl w:val="0"/>
                <w:numId w:val="17"/>
              </w:numPr>
              <w:ind w:left="322" w:hanging="284"/>
              <w:jc w:val="both"/>
            </w:pPr>
            <w:r w:rsidRPr="00BC18AE">
              <w:t>Zdroje a způsoby financování start-upových projektů – moderní přístupy (Crowdfunding)</w:t>
            </w:r>
          </w:p>
          <w:p w:rsidR="00C73909" w:rsidRPr="00BC18AE" w:rsidRDefault="00C73909" w:rsidP="00726145">
            <w:pPr>
              <w:pStyle w:val="Odstavecseseznamem"/>
              <w:numPr>
                <w:ilvl w:val="0"/>
                <w:numId w:val="17"/>
              </w:numPr>
              <w:ind w:left="322" w:hanging="284"/>
              <w:jc w:val="both"/>
            </w:pPr>
            <w:r w:rsidRPr="00BC18AE">
              <w:t>Ekonomické propočty v podnikatelském plánu</w:t>
            </w:r>
          </w:p>
          <w:p w:rsidR="00C73909" w:rsidRPr="00BC18AE" w:rsidRDefault="00C73909" w:rsidP="00726145">
            <w:pPr>
              <w:pStyle w:val="Odstavecseseznamem"/>
              <w:numPr>
                <w:ilvl w:val="0"/>
                <w:numId w:val="17"/>
              </w:numPr>
              <w:ind w:left="322" w:hanging="284"/>
              <w:jc w:val="both"/>
            </w:pPr>
            <w:r w:rsidRPr="00BC18AE">
              <w:t xml:space="preserve">Tvorba business modelu – Canvas a Lean canvas </w:t>
            </w:r>
          </w:p>
          <w:p w:rsidR="00C73909" w:rsidRPr="00BC18AE" w:rsidRDefault="00C73909" w:rsidP="00726145">
            <w:pPr>
              <w:pStyle w:val="Odstavecseseznamem"/>
              <w:numPr>
                <w:ilvl w:val="0"/>
                <w:numId w:val="17"/>
              </w:numPr>
              <w:ind w:left="322" w:hanging="284"/>
              <w:jc w:val="both"/>
            </w:pPr>
            <w:r w:rsidRPr="00BC18AE">
              <w:t>Lean management – nastavení procesů</w:t>
            </w:r>
          </w:p>
          <w:p w:rsidR="00C73909" w:rsidRPr="00BC18AE" w:rsidRDefault="00C73909" w:rsidP="00726145">
            <w:pPr>
              <w:pStyle w:val="Odstavecseseznamem"/>
              <w:numPr>
                <w:ilvl w:val="0"/>
                <w:numId w:val="17"/>
              </w:numPr>
              <w:ind w:left="322" w:hanging="284"/>
              <w:jc w:val="both"/>
            </w:pPr>
            <w:r w:rsidRPr="00BC18AE">
              <w:t>Prezentační dovednosti</w:t>
            </w:r>
          </w:p>
          <w:p w:rsidR="00C73909" w:rsidRPr="00BC18AE" w:rsidRDefault="00C73909" w:rsidP="00726145">
            <w:pPr>
              <w:pStyle w:val="Odstavecseseznamem"/>
              <w:numPr>
                <w:ilvl w:val="0"/>
                <w:numId w:val="17"/>
              </w:numPr>
              <w:ind w:left="322" w:hanging="284"/>
              <w:jc w:val="both"/>
            </w:pPr>
            <w:r w:rsidRPr="00BC18AE">
              <w:t>Obhajoby podnikatelský nápadů formou investičního fóra</w:t>
            </w:r>
          </w:p>
        </w:tc>
      </w:tr>
      <w:tr w:rsidR="00C73909" w:rsidTr="00C73909">
        <w:trPr>
          <w:trHeight w:val="265"/>
        </w:trPr>
        <w:tc>
          <w:tcPr>
            <w:tcW w:w="3653" w:type="dxa"/>
            <w:gridSpan w:val="2"/>
            <w:tcBorders>
              <w:top w:val="nil"/>
            </w:tcBorders>
            <w:shd w:val="clear" w:color="auto" w:fill="F7CAAC"/>
          </w:tcPr>
          <w:p w:rsidR="00C73909" w:rsidRPr="00BC18AE" w:rsidRDefault="00C73909" w:rsidP="00C73909">
            <w:pPr>
              <w:jc w:val="both"/>
            </w:pPr>
            <w:r w:rsidRPr="00BC18AE">
              <w:rPr>
                <w:b/>
              </w:rPr>
              <w:t>Studijní literatura a studijní pomůcky</w:t>
            </w:r>
          </w:p>
        </w:tc>
        <w:tc>
          <w:tcPr>
            <w:tcW w:w="6202" w:type="dxa"/>
            <w:gridSpan w:val="6"/>
            <w:tcBorders>
              <w:top w:val="nil"/>
              <w:bottom w:val="nil"/>
            </w:tcBorders>
          </w:tcPr>
          <w:p w:rsidR="00C73909" w:rsidRPr="00BC18AE" w:rsidRDefault="00C73909" w:rsidP="00C73909">
            <w:pPr>
              <w:jc w:val="both"/>
            </w:pPr>
          </w:p>
        </w:tc>
      </w:tr>
      <w:tr w:rsidR="00C73909" w:rsidTr="00C73909">
        <w:trPr>
          <w:trHeight w:val="567"/>
        </w:trPr>
        <w:tc>
          <w:tcPr>
            <w:tcW w:w="9855" w:type="dxa"/>
            <w:gridSpan w:val="8"/>
            <w:tcBorders>
              <w:top w:val="nil"/>
            </w:tcBorders>
          </w:tcPr>
          <w:p w:rsidR="00C73909" w:rsidRPr="00BC18AE" w:rsidRDefault="00C73909" w:rsidP="00C73909">
            <w:pPr>
              <w:jc w:val="both"/>
              <w:rPr>
                <w:b/>
              </w:rPr>
            </w:pPr>
            <w:r w:rsidRPr="00BC18AE">
              <w:rPr>
                <w:b/>
              </w:rPr>
              <w:t>Povinná literatura</w:t>
            </w:r>
          </w:p>
          <w:p w:rsidR="00C73909" w:rsidRPr="00BC18AE" w:rsidRDefault="00C73909" w:rsidP="00C73909">
            <w:pPr>
              <w:jc w:val="both"/>
            </w:pPr>
            <w:r w:rsidRPr="00BC18AE">
              <w:t xml:space="preserve">KORÁB, V., PETERKA, J., REŽŇÁKOVÁ, M. </w:t>
            </w:r>
            <w:r w:rsidRPr="00BC18AE">
              <w:rPr>
                <w:i/>
                <w:iCs/>
              </w:rPr>
              <w:t>Podnikatelský plán</w:t>
            </w:r>
            <w:r w:rsidRPr="00BC18AE">
              <w:t>. Brno: Computer Press, 2007, 216 s. ISBN 978-80-251-1605-0.</w:t>
            </w:r>
          </w:p>
          <w:p w:rsidR="00C73909" w:rsidRPr="00BC18AE" w:rsidRDefault="00C73909" w:rsidP="00C73909">
            <w:pPr>
              <w:jc w:val="both"/>
            </w:pPr>
            <w:r w:rsidRPr="00BC18AE">
              <w:t xml:space="preserve">MARTINOVIČOVÁ, D., KONEČNÝ, M., VAVŘINA, J. </w:t>
            </w:r>
            <w:r w:rsidRPr="00BC18AE">
              <w:rPr>
                <w:i/>
                <w:iCs/>
              </w:rPr>
              <w:t>Úvod do podnikové ekonomiky</w:t>
            </w:r>
            <w:r w:rsidRPr="00BC18AE">
              <w:t>. Praha: Grada, 2014, 208 s. ISBN 978-80-247-5316-4.</w:t>
            </w:r>
          </w:p>
          <w:p w:rsidR="00C73909" w:rsidRPr="00BC18AE" w:rsidRDefault="00C73909" w:rsidP="00C73909">
            <w:pPr>
              <w:jc w:val="both"/>
            </w:pPr>
            <w:r w:rsidRPr="00BC18AE">
              <w:t xml:space="preserve">SRPOVÁ, J. </w:t>
            </w:r>
            <w:r w:rsidRPr="00BC18AE">
              <w:rPr>
                <w:i/>
                <w:iCs/>
              </w:rPr>
              <w:t>Podnikatelský plán a strategie</w:t>
            </w:r>
            <w:r w:rsidRPr="00BC18AE">
              <w:t>. Praha: Grada, 2011, 194 s. ISBN 978-80-247-4103-1.</w:t>
            </w:r>
          </w:p>
          <w:p w:rsidR="00C73909" w:rsidRPr="00BC18AE" w:rsidRDefault="00C73909" w:rsidP="00C73909">
            <w:pPr>
              <w:jc w:val="both"/>
            </w:pPr>
            <w:r w:rsidRPr="00BC18AE">
              <w:t xml:space="preserve">VEBER, J., SRPOVÁ, J. </w:t>
            </w:r>
            <w:r w:rsidRPr="00BC18AE">
              <w:rPr>
                <w:i/>
                <w:iCs/>
              </w:rPr>
              <w:t>Podnikání malé a střední firmy</w:t>
            </w:r>
            <w:r w:rsidRPr="00BC18AE">
              <w:t>. 3., aktualiz. a dopl. vyd. Praha: Grada, 2012, 332 s. ISBN 978-80-247-4520-6.</w:t>
            </w:r>
          </w:p>
          <w:p w:rsidR="00C73909" w:rsidRPr="00BC18AE" w:rsidRDefault="00C73909" w:rsidP="00C73909">
            <w:pPr>
              <w:jc w:val="both"/>
            </w:pPr>
            <w:r w:rsidRPr="00BC18AE">
              <w:t xml:space="preserve">VOCHOZKA, M., MULAČ, P. </w:t>
            </w:r>
            <w:r w:rsidRPr="00BC18AE">
              <w:rPr>
                <w:i/>
                <w:iCs/>
              </w:rPr>
              <w:t xml:space="preserve">Podniková ekonomika. </w:t>
            </w:r>
            <w:r w:rsidRPr="00BC18AE">
              <w:t>1. vyd. Praha: Grada, 2012, 570 s. ISBN 978-80-247-4372-1.</w:t>
            </w:r>
          </w:p>
          <w:p w:rsidR="00C73909" w:rsidRPr="00BC18AE" w:rsidRDefault="00C73909" w:rsidP="00C73909">
            <w:pPr>
              <w:jc w:val="both"/>
            </w:pPr>
            <w:r w:rsidRPr="00BC18AE">
              <w:t>Zákon č. 455/1991 Sb., o živnostenském podnikání v platném znění</w:t>
            </w:r>
          </w:p>
          <w:p w:rsidR="00C73909" w:rsidRPr="00BC18AE" w:rsidRDefault="00C73909" w:rsidP="00C73909">
            <w:pPr>
              <w:jc w:val="both"/>
              <w:rPr>
                <w:b/>
              </w:rPr>
            </w:pPr>
            <w:r w:rsidRPr="00BC18AE">
              <w:rPr>
                <w:b/>
              </w:rPr>
              <w:t>Doporučená literatura</w:t>
            </w:r>
          </w:p>
          <w:p w:rsidR="00C73909" w:rsidRPr="00BC18AE" w:rsidRDefault="00C73909" w:rsidP="00C73909">
            <w:pPr>
              <w:jc w:val="both"/>
            </w:pPr>
            <w:r w:rsidRPr="00BC18AE">
              <w:t xml:space="preserve">ABRAMS, R. </w:t>
            </w:r>
            <w:r w:rsidRPr="008F4558">
              <w:rPr>
                <w:i/>
              </w:rPr>
              <w:t>Successful business plan secrets &amp; strategies: America's best-selling business plan guide!.</w:t>
            </w:r>
            <w:r w:rsidRPr="00BC18AE">
              <w:t xml:space="preserve"> Palo Alto: PlanningShop, 2014. ISBN 978-1-933895-46-8. </w:t>
            </w:r>
          </w:p>
          <w:p w:rsidR="00C73909" w:rsidRPr="00BC18AE" w:rsidRDefault="00C73909" w:rsidP="00C73909">
            <w:pPr>
              <w:jc w:val="both"/>
            </w:pPr>
            <w:r w:rsidRPr="00BC18AE">
              <w:t xml:space="preserve">GUILLEBEAU, Ch. </w:t>
            </w:r>
            <w:r w:rsidRPr="00BC18AE">
              <w:rPr>
                <w:i/>
              </w:rPr>
              <w:t xml:space="preserve">Startup za pakatel: objevte způsob, jak pracovat na sebe a živit se tím, co vás baví. </w:t>
            </w:r>
            <w:r w:rsidRPr="00BC18AE">
              <w:t>Brno: Jan Melvil, 2013. ISBN 978-80-87270-59-2.</w:t>
            </w:r>
          </w:p>
          <w:p w:rsidR="00C73909" w:rsidRPr="00BC18AE" w:rsidRDefault="00C73909" w:rsidP="00C73909">
            <w:pPr>
              <w:jc w:val="both"/>
            </w:pPr>
            <w:r w:rsidRPr="00BC18AE">
              <w:t xml:space="preserve">KOTLER, P., ARMSTRONG, G. </w:t>
            </w:r>
            <w:r w:rsidRPr="00BC18AE">
              <w:rPr>
                <w:i/>
                <w:iCs/>
              </w:rPr>
              <w:t>Principles of marketing</w:t>
            </w:r>
            <w:r w:rsidRPr="00BC18AE">
              <w:t>. 15th global ed. Harlow: Pearson, 2014, 716 s. ISBN 978-0-273-78699-3.</w:t>
            </w:r>
          </w:p>
          <w:p w:rsidR="00C73909" w:rsidRPr="00BC18AE" w:rsidRDefault="00C73909" w:rsidP="00C73909">
            <w:pPr>
              <w:jc w:val="both"/>
            </w:pPr>
            <w:r w:rsidRPr="00BC18AE">
              <w:lastRenderedPageBreak/>
              <w:t xml:space="preserve">RIES, E. </w:t>
            </w:r>
            <w:r w:rsidRPr="00BC18AE">
              <w:rPr>
                <w:i/>
                <w:iCs/>
              </w:rPr>
              <w:t>Lean startup: jak budovat úspěšný byznys na základě neustálé inovace</w:t>
            </w:r>
            <w:r w:rsidRPr="00BC18AE">
              <w:t>. Brno: BizBooks, 2015, 279 s. ISBN 978-80-265-0389-7.</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Pr="00BC18AE" w:rsidRDefault="00C73909" w:rsidP="00C73909">
            <w:pPr>
              <w:jc w:val="center"/>
              <w:rPr>
                <w:b/>
              </w:rPr>
            </w:pPr>
            <w:r w:rsidRPr="00BC18AE">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Pr="00BC18AE" w:rsidRDefault="00C73909" w:rsidP="00C73909">
            <w:pPr>
              <w:jc w:val="both"/>
            </w:pPr>
            <w:r w:rsidRPr="00BC18AE">
              <w:rPr>
                <w:b/>
              </w:rPr>
              <w:t>Rozsah konzultací (soustředění)</w:t>
            </w:r>
          </w:p>
        </w:tc>
        <w:tc>
          <w:tcPr>
            <w:tcW w:w="889" w:type="dxa"/>
            <w:tcBorders>
              <w:top w:val="single" w:sz="2" w:space="0" w:color="auto"/>
            </w:tcBorders>
          </w:tcPr>
          <w:p w:rsidR="00C73909" w:rsidRPr="00BC18AE" w:rsidRDefault="00C73909" w:rsidP="00C73909">
            <w:pPr>
              <w:jc w:val="both"/>
            </w:pPr>
          </w:p>
        </w:tc>
        <w:tc>
          <w:tcPr>
            <w:tcW w:w="4179" w:type="dxa"/>
            <w:gridSpan w:val="4"/>
            <w:tcBorders>
              <w:top w:val="single" w:sz="2" w:space="0" w:color="auto"/>
            </w:tcBorders>
            <w:shd w:val="clear" w:color="auto" w:fill="F7CAAC"/>
          </w:tcPr>
          <w:p w:rsidR="00C73909" w:rsidRPr="00BC18AE" w:rsidRDefault="00C73909" w:rsidP="00C73909">
            <w:pPr>
              <w:jc w:val="both"/>
              <w:rPr>
                <w:b/>
              </w:rPr>
            </w:pPr>
            <w:r w:rsidRPr="00BC18AE">
              <w:rPr>
                <w:b/>
              </w:rPr>
              <w:t xml:space="preserve">hodin </w:t>
            </w:r>
          </w:p>
        </w:tc>
      </w:tr>
      <w:tr w:rsidR="00C73909" w:rsidTr="00C73909">
        <w:tc>
          <w:tcPr>
            <w:tcW w:w="9855" w:type="dxa"/>
            <w:gridSpan w:val="8"/>
            <w:shd w:val="clear" w:color="auto" w:fill="F7CAAC"/>
          </w:tcPr>
          <w:p w:rsidR="00C73909" w:rsidRPr="00BC18AE" w:rsidRDefault="00C73909" w:rsidP="00C73909">
            <w:pPr>
              <w:jc w:val="both"/>
              <w:rPr>
                <w:b/>
              </w:rPr>
            </w:pPr>
            <w:r w:rsidRPr="00BC18AE">
              <w:rPr>
                <w:b/>
              </w:rPr>
              <w:t>Informace o způsobu kontaktu s vyučujícím</w:t>
            </w:r>
          </w:p>
        </w:tc>
      </w:tr>
      <w:tr w:rsidR="00C73909" w:rsidTr="00C73909">
        <w:trPr>
          <w:trHeight w:val="402"/>
        </w:trPr>
        <w:tc>
          <w:tcPr>
            <w:tcW w:w="9855" w:type="dxa"/>
            <w:gridSpan w:val="8"/>
          </w:tcPr>
          <w:p w:rsidR="00C73909" w:rsidRPr="00BC18AE" w:rsidRDefault="00C73909"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81395" w:rsidRDefault="00581395" w:rsidP="00C73909"/>
    <w:p w:rsidR="00581395" w:rsidRDefault="0058139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81395" w:rsidTr="00581395">
        <w:tc>
          <w:tcPr>
            <w:tcW w:w="9855" w:type="dxa"/>
            <w:gridSpan w:val="8"/>
            <w:tcBorders>
              <w:bottom w:val="double" w:sz="4" w:space="0" w:color="auto"/>
            </w:tcBorders>
            <w:shd w:val="clear" w:color="auto" w:fill="BDD6EE"/>
          </w:tcPr>
          <w:p w:rsidR="00581395" w:rsidRDefault="00581395" w:rsidP="00581395">
            <w:pPr>
              <w:jc w:val="both"/>
              <w:rPr>
                <w:b/>
                <w:sz w:val="28"/>
              </w:rPr>
            </w:pPr>
            <w:r>
              <w:lastRenderedPageBreak/>
              <w:br w:type="page"/>
            </w:r>
            <w:r>
              <w:rPr>
                <w:b/>
                <w:sz w:val="28"/>
              </w:rPr>
              <w:t>B-III – Charakteristika studijního předmětu</w:t>
            </w:r>
          </w:p>
        </w:tc>
      </w:tr>
      <w:tr w:rsidR="00581395" w:rsidTr="00581395">
        <w:tc>
          <w:tcPr>
            <w:tcW w:w="3086" w:type="dxa"/>
            <w:tcBorders>
              <w:top w:val="double" w:sz="4" w:space="0" w:color="auto"/>
            </w:tcBorders>
            <w:shd w:val="clear" w:color="auto" w:fill="F7CAAC"/>
          </w:tcPr>
          <w:p w:rsidR="00581395" w:rsidRDefault="00581395" w:rsidP="00581395">
            <w:pPr>
              <w:jc w:val="both"/>
              <w:rPr>
                <w:b/>
              </w:rPr>
            </w:pPr>
            <w:r>
              <w:rPr>
                <w:b/>
              </w:rPr>
              <w:t>Název studijního předmětu</w:t>
            </w:r>
          </w:p>
        </w:tc>
        <w:tc>
          <w:tcPr>
            <w:tcW w:w="6769" w:type="dxa"/>
            <w:gridSpan w:val="7"/>
            <w:tcBorders>
              <w:top w:val="double" w:sz="4" w:space="0" w:color="auto"/>
            </w:tcBorders>
          </w:tcPr>
          <w:p w:rsidR="00581395" w:rsidRDefault="00581395" w:rsidP="00581395">
            <w:pPr>
              <w:jc w:val="both"/>
            </w:pPr>
            <w:r>
              <w:t>Základy účetnictví</w:t>
            </w:r>
          </w:p>
        </w:tc>
      </w:tr>
      <w:tr w:rsidR="00581395" w:rsidTr="00581395">
        <w:tc>
          <w:tcPr>
            <w:tcW w:w="3086" w:type="dxa"/>
            <w:shd w:val="clear" w:color="auto" w:fill="F7CAAC"/>
          </w:tcPr>
          <w:p w:rsidR="00581395" w:rsidRDefault="00581395" w:rsidP="00581395">
            <w:pPr>
              <w:jc w:val="both"/>
              <w:rPr>
                <w:b/>
              </w:rPr>
            </w:pPr>
            <w:r>
              <w:rPr>
                <w:b/>
              </w:rPr>
              <w:t>Typ předmětu</w:t>
            </w:r>
          </w:p>
        </w:tc>
        <w:tc>
          <w:tcPr>
            <w:tcW w:w="3406" w:type="dxa"/>
            <w:gridSpan w:val="4"/>
          </w:tcPr>
          <w:p w:rsidR="00581395" w:rsidRDefault="00581395" w:rsidP="00581395">
            <w:pPr>
              <w:jc w:val="both"/>
            </w:pPr>
            <w:r>
              <w:t>povinně volitelný „ PV“</w:t>
            </w:r>
          </w:p>
        </w:tc>
        <w:tc>
          <w:tcPr>
            <w:tcW w:w="2695" w:type="dxa"/>
            <w:gridSpan w:val="2"/>
            <w:shd w:val="clear" w:color="auto" w:fill="F7CAAC"/>
          </w:tcPr>
          <w:p w:rsidR="00581395" w:rsidRDefault="00581395" w:rsidP="00581395">
            <w:pPr>
              <w:jc w:val="both"/>
            </w:pPr>
            <w:r>
              <w:rPr>
                <w:b/>
              </w:rPr>
              <w:t>doporučený ročník / semestr</w:t>
            </w:r>
          </w:p>
        </w:tc>
        <w:tc>
          <w:tcPr>
            <w:tcW w:w="668" w:type="dxa"/>
          </w:tcPr>
          <w:p w:rsidR="00581395" w:rsidRDefault="00581395" w:rsidP="00581395">
            <w:pPr>
              <w:jc w:val="both"/>
            </w:pPr>
            <w:r>
              <w:t>1/L</w:t>
            </w:r>
          </w:p>
        </w:tc>
      </w:tr>
      <w:tr w:rsidR="00581395" w:rsidTr="00581395">
        <w:tc>
          <w:tcPr>
            <w:tcW w:w="3086" w:type="dxa"/>
            <w:shd w:val="clear" w:color="auto" w:fill="F7CAAC"/>
          </w:tcPr>
          <w:p w:rsidR="00581395" w:rsidRDefault="00581395" w:rsidP="00581395">
            <w:pPr>
              <w:jc w:val="both"/>
              <w:rPr>
                <w:b/>
              </w:rPr>
            </w:pPr>
            <w:r>
              <w:rPr>
                <w:b/>
              </w:rPr>
              <w:t>Rozsah studijního předmětu</w:t>
            </w:r>
          </w:p>
        </w:tc>
        <w:tc>
          <w:tcPr>
            <w:tcW w:w="1701" w:type="dxa"/>
            <w:gridSpan w:val="2"/>
          </w:tcPr>
          <w:p w:rsidR="00581395" w:rsidRDefault="00581395" w:rsidP="00581395">
            <w:pPr>
              <w:jc w:val="both"/>
            </w:pPr>
            <w:r>
              <w:t>26p + 26c</w:t>
            </w:r>
          </w:p>
        </w:tc>
        <w:tc>
          <w:tcPr>
            <w:tcW w:w="889" w:type="dxa"/>
            <w:shd w:val="clear" w:color="auto" w:fill="F7CAAC"/>
          </w:tcPr>
          <w:p w:rsidR="00581395" w:rsidRDefault="00581395" w:rsidP="00581395">
            <w:pPr>
              <w:jc w:val="both"/>
              <w:rPr>
                <w:b/>
              </w:rPr>
            </w:pPr>
            <w:r>
              <w:rPr>
                <w:b/>
              </w:rPr>
              <w:t xml:space="preserve">hod. </w:t>
            </w:r>
          </w:p>
        </w:tc>
        <w:tc>
          <w:tcPr>
            <w:tcW w:w="816" w:type="dxa"/>
          </w:tcPr>
          <w:p w:rsidR="00581395" w:rsidRDefault="00581395" w:rsidP="00581395">
            <w:pPr>
              <w:jc w:val="both"/>
            </w:pPr>
          </w:p>
        </w:tc>
        <w:tc>
          <w:tcPr>
            <w:tcW w:w="2156" w:type="dxa"/>
            <w:shd w:val="clear" w:color="auto" w:fill="F7CAAC"/>
          </w:tcPr>
          <w:p w:rsidR="00581395" w:rsidRDefault="00581395" w:rsidP="00581395">
            <w:pPr>
              <w:jc w:val="both"/>
              <w:rPr>
                <w:b/>
              </w:rPr>
            </w:pPr>
            <w:r>
              <w:rPr>
                <w:b/>
              </w:rPr>
              <w:t>kreditů</w:t>
            </w:r>
          </w:p>
        </w:tc>
        <w:tc>
          <w:tcPr>
            <w:tcW w:w="1207" w:type="dxa"/>
            <w:gridSpan w:val="2"/>
          </w:tcPr>
          <w:p w:rsidR="00581395" w:rsidRDefault="00581395" w:rsidP="00581395">
            <w:pPr>
              <w:jc w:val="both"/>
            </w:pPr>
            <w:r>
              <w:t>3</w:t>
            </w:r>
          </w:p>
        </w:tc>
      </w:tr>
      <w:tr w:rsidR="00581395" w:rsidTr="00581395">
        <w:tc>
          <w:tcPr>
            <w:tcW w:w="3086" w:type="dxa"/>
            <w:shd w:val="clear" w:color="auto" w:fill="F7CAAC"/>
          </w:tcPr>
          <w:p w:rsidR="00581395" w:rsidRDefault="00581395" w:rsidP="00581395">
            <w:pPr>
              <w:jc w:val="both"/>
              <w:rPr>
                <w:b/>
                <w:sz w:val="22"/>
              </w:rPr>
            </w:pPr>
            <w:r>
              <w:rPr>
                <w:b/>
              </w:rPr>
              <w:t>Prerekvizity, korekvizity, ekvivalence</w:t>
            </w:r>
          </w:p>
        </w:tc>
        <w:tc>
          <w:tcPr>
            <w:tcW w:w="6769" w:type="dxa"/>
            <w:gridSpan w:val="7"/>
          </w:tcPr>
          <w:p w:rsidR="00581395" w:rsidRDefault="00581395" w:rsidP="00581395">
            <w:pPr>
              <w:jc w:val="both"/>
            </w:pPr>
          </w:p>
        </w:tc>
      </w:tr>
      <w:tr w:rsidR="00581395" w:rsidTr="00581395">
        <w:tc>
          <w:tcPr>
            <w:tcW w:w="3086" w:type="dxa"/>
            <w:shd w:val="clear" w:color="auto" w:fill="F7CAAC"/>
          </w:tcPr>
          <w:p w:rsidR="00581395" w:rsidRDefault="00581395" w:rsidP="00581395">
            <w:pPr>
              <w:jc w:val="both"/>
              <w:rPr>
                <w:b/>
              </w:rPr>
            </w:pPr>
            <w:r>
              <w:rPr>
                <w:b/>
              </w:rPr>
              <w:t>Způsob ověření studijních výsledků</w:t>
            </w:r>
          </w:p>
        </w:tc>
        <w:tc>
          <w:tcPr>
            <w:tcW w:w="3406" w:type="dxa"/>
            <w:gridSpan w:val="4"/>
          </w:tcPr>
          <w:p w:rsidR="00581395" w:rsidRDefault="00C573F0" w:rsidP="00581395">
            <w:pPr>
              <w:jc w:val="both"/>
            </w:pPr>
            <w:r w:rsidRPr="00BC18AE">
              <w:t>klasifikovaný zápočet</w:t>
            </w:r>
          </w:p>
        </w:tc>
        <w:tc>
          <w:tcPr>
            <w:tcW w:w="2156" w:type="dxa"/>
            <w:shd w:val="clear" w:color="auto" w:fill="F7CAAC"/>
          </w:tcPr>
          <w:p w:rsidR="00581395" w:rsidRDefault="00581395" w:rsidP="00581395">
            <w:pPr>
              <w:jc w:val="both"/>
              <w:rPr>
                <w:b/>
              </w:rPr>
            </w:pPr>
            <w:r>
              <w:rPr>
                <w:b/>
              </w:rPr>
              <w:t>Forma výuky</w:t>
            </w:r>
          </w:p>
        </w:tc>
        <w:tc>
          <w:tcPr>
            <w:tcW w:w="1207" w:type="dxa"/>
            <w:gridSpan w:val="2"/>
          </w:tcPr>
          <w:p w:rsidR="00581395" w:rsidRDefault="00C573F0" w:rsidP="00581395">
            <w:pPr>
              <w:jc w:val="both"/>
            </w:pPr>
            <w:r>
              <w:t>p</w:t>
            </w:r>
            <w:r w:rsidR="00581395">
              <w:t>řednáška, cvičení</w:t>
            </w:r>
          </w:p>
        </w:tc>
      </w:tr>
      <w:tr w:rsidR="00581395" w:rsidTr="00581395">
        <w:tc>
          <w:tcPr>
            <w:tcW w:w="3086" w:type="dxa"/>
            <w:shd w:val="clear" w:color="auto" w:fill="F7CAAC"/>
          </w:tcPr>
          <w:p w:rsidR="00581395" w:rsidRDefault="00581395" w:rsidP="00581395">
            <w:pPr>
              <w:jc w:val="both"/>
              <w:rPr>
                <w:b/>
              </w:rPr>
            </w:pPr>
            <w:r>
              <w:rPr>
                <w:b/>
              </w:rPr>
              <w:t>Forma způsobu ověření studijních výsledků a další požadavky na studenta</w:t>
            </w:r>
          </w:p>
        </w:tc>
        <w:tc>
          <w:tcPr>
            <w:tcW w:w="6769" w:type="dxa"/>
            <w:gridSpan w:val="7"/>
            <w:tcBorders>
              <w:bottom w:val="nil"/>
            </w:tcBorders>
          </w:tcPr>
          <w:p w:rsidR="00C573F0" w:rsidRDefault="00C573F0" w:rsidP="00C573F0">
            <w:pPr>
              <w:rPr>
                <w:color w:val="000000"/>
                <w:shd w:val="clear" w:color="auto" w:fill="FFFFFF"/>
              </w:rPr>
            </w:pPr>
            <w:r w:rsidRPr="00BC18AE">
              <w:rPr>
                <w:color w:val="000000"/>
                <w:shd w:val="clear" w:color="auto" w:fill="FFFFFF"/>
              </w:rPr>
              <w:t>Způsob zakončení předmětu - klasifikovaný zápočet</w:t>
            </w:r>
          </w:p>
          <w:p w:rsidR="00581395" w:rsidRDefault="00C573F0" w:rsidP="00C573F0">
            <w:pPr>
              <w:jc w:val="both"/>
            </w:pPr>
            <w:r w:rsidRPr="00BC18AE">
              <w:t>Požadavky na klasifikovaný zápočet</w:t>
            </w:r>
            <w:r>
              <w:t xml:space="preserve">: </w:t>
            </w:r>
            <w:r w:rsidRPr="00BC18AE">
              <w:rPr>
                <w:color w:val="000000"/>
                <w:shd w:val="clear" w:color="auto" w:fill="FFFFFF"/>
              </w:rPr>
              <w:t xml:space="preserve">aktivní účast na </w:t>
            </w:r>
            <w:r>
              <w:rPr>
                <w:color w:val="000000"/>
                <w:shd w:val="clear" w:color="auto" w:fill="FFFFFF"/>
              </w:rPr>
              <w:t>cvičen</w:t>
            </w:r>
            <w:r w:rsidRPr="00BC18AE">
              <w:rPr>
                <w:color w:val="000000"/>
                <w:shd w:val="clear" w:color="auto" w:fill="FFFFFF"/>
              </w:rPr>
              <w:t>ích (80%)</w:t>
            </w:r>
            <w:r>
              <w:rPr>
                <w:color w:val="000000"/>
              </w:rPr>
              <w:t xml:space="preserve">; </w:t>
            </w:r>
            <w:r w:rsidRPr="00BC18AE">
              <w:rPr>
                <w:color w:val="000000"/>
                <w:shd w:val="clear" w:color="auto" w:fill="FFFFFF"/>
              </w:rPr>
              <w:t>absolvování 1 písemného testu, minimální úspěšnost 60%. </w:t>
            </w:r>
          </w:p>
        </w:tc>
      </w:tr>
      <w:tr w:rsidR="00581395" w:rsidTr="00581395">
        <w:trPr>
          <w:trHeight w:val="228"/>
        </w:trPr>
        <w:tc>
          <w:tcPr>
            <w:tcW w:w="9855" w:type="dxa"/>
            <w:gridSpan w:val="8"/>
            <w:tcBorders>
              <w:top w:val="nil"/>
            </w:tcBorders>
          </w:tcPr>
          <w:p w:rsidR="00581395" w:rsidRDefault="00581395" w:rsidP="00581395">
            <w:pPr>
              <w:jc w:val="both"/>
            </w:pPr>
          </w:p>
        </w:tc>
      </w:tr>
      <w:tr w:rsidR="00581395" w:rsidTr="00581395">
        <w:trPr>
          <w:trHeight w:val="197"/>
        </w:trPr>
        <w:tc>
          <w:tcPr>
            <w:tcW w:w="3086" w:type="dxa"/>
            <w:tcBorders>
              <w:top w:val="nil"/>
            </w:tcBorders>
            <w:shd w:val="clear" w:color="auto" w:fill="F7CAAC"/>
          </w:tcPr>
          <w:p w:rsidR="00581395" w:rsidRDefault="00581395" w:rsidP="00581395">
            <w:pPr>
              <w:jc w:val="both"/>
              <w:rPr>
                <w:b/>
              </w:rPr>
            </w:pPr>
            <w:r>
              <w:rPr>
                <w:b/>
              </w:rPr>
              <w:t>Garant předmětu</w:t>
            </w:r>
          </w:p>
        </w:tc>
        <w:tc>
          <w:tcPr>
            <w:tcW w:w="6769" w:type="dxa"/>
            <w:gridSpan w:val="7"/>
            <w:tcBorders>
              <w:top w:val="nil"/>
            </w:tcBorders>
          </w:tcPr>
          <w:p w:rsidR="00581395" w:rsidRDefault="00581395" w:rsidP="00581395">
            <w:pPr>
              <w:autoSpaceDE w:val="0"/>
              <w:autoSpaceDN w:val="0"/>
              <w:adjustRightInd w:val="0"/>
            </w:pPr>
            <w:r>
              <w:t>doc. Ing. Marie Paseková, Ph.D.</w:t>
            </w:r>
          </w:p>
        </w:tc>
      </w:tr>
      <w:tr w:rsidR="00581395" w:rsidTr="00581395">
        <w:trPr>
          <w:trHeight w:val="243"/>
        </w:trPr>
        <w:tc>
          <w:tcPr>
            <w:tcW w:w="3086" w:type="dxa"/>
            <w:tcBorders>
              <w:top w:val="nil"/>
            </w:tcBorders>
            <w:shd w:val="clear" w:color="auto" w:fill="F7CAAC"/>
          </w:tcPr>
          <w:p w:rsidR="00581395" w:rsidRDefault="00581395" w:rsidP="00581395">
            <w:pPr>
              <w:jc w:val="both"/>
              <w:rPr>
                <w:b/>
              </w:rPr>
            </w:pPr>
            <w:r>
              <w:rPr>
                <w:b/>
              </w:rPr>
              <w:t>Zapojení garanta do výuky předmětu</w:t>
            </w:r>
          </w:p>
        </w:tc>
        <w:tc>
          <w:tcPr>
            <w:tcW w:w="6769" w:type="dxa"/>
            <w:gridSpan w:val="7"/>
            <w:tcBorders>
              <w:top w:val="nil"/>
            </w:tcBorders>
          </w:tcPr>
          <w:p w:rsidR="00581395" w:rsidRDefault="00581395" w:rsidP="00581395">
            <w:pPr>
              <w:jc w:val="both"/>
            </w:pPr>
            <w:r>
              <w:t>Garant se podílí na přednášení v rozsahu (60%), dále stanovuje koncepci cvičení a dohlíží na jejich jednotné vedení.</w:t>
            </w:r>
          </w:p>
        </w:tc>
      </w:tr>
      <w:tr w:rsidR="00581395" w:rsidTr="00581395">
        <w:tc>
          <w:tcPr>
            <w:tcW w:w="3086" w:type="dxa"/>
            <w:shd w:val="clear" w:color="auto" w:fill="F7CAAC"/>
          </w:tcPr>
          <w:p w:rsidR="00581395" w:rsidRDefault="00581395" w:rsidP="00581395">
            <w:pPr>
              <w:jc w:val="both"/>
              <w:rPr>
                <w:b/>
              </w:rPr>
            </w:pPr>
            <w:r>
              <w:rPr>
                <w:b/>
              </w:rPr>
              <w:t>Vyučující</w:t>
            </w:r>
          </w:p>
        </w:tc>
        <w:tc>
          <w:tcPr>
            <w:tcW w:w="6769" w:type="dxa"/>
            <w:gridSpan w:val="7"/>
            <w:tcBorders>
              <w:bottom w:val="nil"/>
            </w:tcBorders>
          </w:tcPr>
          <w:p w:rsidR="00581395" w:rsidRDefault="00C573F0" w:rsidP="00581395">
            <w:pPr>
              <w:jc w:val="both"/>
            </w:pPr>
            <w:r w:rsidRPr="00BC18AE">
              <w:t xml:space="preserve">doc. Ing. Marie Paseková, Ph.D. </w:t>
            </w:r>
            <w:r>
              <w:t xml:space="preserve">– přednášky </w:t>
            </w:r>
            <w:r w:rsidRPr="00BC18AE">
              <w:t xml:space="preserve">(60%), Ing. Bohumila Svitáková, Ph.D. </w:t>
            </w:r>
            <w:r>
              <w:t xml:space="preserve">– přednášky </w:t>
            </w:r>
            <w:r w:rsidRPr="00BC18AE">
              <w:t>(40%)</w:t>
            </w:r>
          </w:p>
        </w:tc>
      </w:tr>
      <w:tr w:rsidR="00581395" w:rsidTr="00581395">
        <w:trPr>
          <w:trHeight w:val="78"/>
        </w:trPr>
        <w:tc>
          <w:tcPr>
            <w:tcW w:w="9855" w:type="dxa"/>
            <w:gridSpan w:val="8"/>
            <w:tcBorders>
              <w:top w:val="nil"/>
            </w:tcBorders>
          </w:tcPr>
          <w:p w:rsidR="00581395" w:rsidRDefault="00581395" w:rsidP="00581395">
            <w:pPr>
              <w:jc w:val="both"/>
            </w:pPr>
          </w:p>
        </w:tc>
      </w:tr>
      <w:tr w:rsidR="00581395" w:rsidTr="00581395">
        <w:tc>
          <w:tcPr>
            <w:tcW w:w="3086" w:type="dxa"/>
            <w:shd w:val="clear" w:color="auto" w:fill="F7CAAC"/>
          </w:tcPr>
          <w:p w:rsidR="00581395" w:rsidRDefault="00581395" w:rsidP="00581395">
            <w:pPr>
              <w:jc w:val="both"/>
              <w:rPr>
                <w:b/>
              </w:rPr>
            </w:pPr>
            <w:r>
              <w:rPr>
                <w:b/>
              </w:rPr>
              <w:t>Stručná anotace předmětu</w:t>
            </w:r>
          </w:p>
        </w:tc>
        <w:tc>
          <w:tcPr>
            <w:tcW w:w="6769" w:type="dxa"/>
            <w:gridSpan w:val="7"/>
            <w:tcBorders>
              <w:bottom w:val="nil"/>
            </w:tcBorders>
          </w:tcPr>
          <w:p w:rsidR="00581395" w:rsidRDefault="00581395" w:rsidP="00581395">
            <w:pPr>
              <w:jc w:val="both"/>
            </w:pPr>
          </w:p>
        </w:tc>
      </w:tr>
      <w:tr w:rsidR="00581395" w:rsidTr="00581395">
        <w:trPr>
          <w:trHeight w:val="3938"/>
        </w:trPr>
        <w:tc>
          <w:tcPr>
            <w:tcW w:w="9855" w:type="dxa"/>
            <w:gridSpan w:val="8"/>
            <w:tcBorders>
              <w:top w:val="nil"/>
              <w:bottom w:val="single" w:sz="12" w:space="0" w:color="auto"/>
            </w:tcBorders>
          </w:tcPr>
          <w:p w:rsidR="00581395" w:rsidRDefault="00581395" w:rsidP="00581395">
            <w:pPr>
              <w:jc w:val="both"/>
            </w:pPr>
            <w:r>
              <w:t>Cílem předmětu je seznámit studenty s funkcemi účetnictví, předmětem účetnictví (aktiva, dluhy, vlastní kapitál, náklady, výnosy, zisk) a metodou účetnictví. Další část výkladu je věnována významu účetnictví, metodickým prvkům účetnictví a vypovídací schopnosti účetních výkazů pro uživatele účetních výkazů. Závěrečná část výkladu je věnována základům účtování na finančních účtech, účtování o zásobách, o dlouhodobém hmotném a nehmotném majetku, pohledávkách a závazcích, nákladech a výnosech. Při výuce se klade důraz především na obsahovou stránku účetnictví, na to jakého cíle a jakými nástroji má být při zobrazení předmětu účetnictví dosaženo a méně již na to, jakým způsobem (použitím jakých účtů) lze tohoto dosáhnout.</w:t>
            </w:r>
          </w:p>
          <w:p w:rsidR="00581395" w:rsidRDefault="00581395" w:rsidP="00124FDB">
            <w:pPr>
              <w:pStyle w:val="Odstavecseseznamem"/>
              <w:numPr>
                <w:ilvl w:val="0"/>
                <w:numId w:val="66"/>
              </w:numPr>
              <w:autoSpaceDE w:val="0"/>
              <w:autoSpaceDN w:val="0"/>
              <w:adjustRightInd w:val="0"/>
            </w:pPr>
            <w:r>
              <w:t>Úvod do účetnictví. Uživatelé účetních výkazů. Majetek podniku a kapitál.</w:t>
            </w:r>
          </w:p>
          <w:p w:rsidR="00581395" w:rsidRDefault="00581395" w:rsidP="00124FDB">
            <w:pPr>
              <w:pStyle w:val="Odstavecseseznamem"/>
              <w:numPr>
                <w:ilvl w:val="0"/>
                <w:numId w:val="66"/>
              </w:numPr>
              <w:autoSpaceDE w:val="0"/>
              <w:autoSpaceDN w:val="0"/>
              <w:adjustRightInd w:val="0"/>
            </w:pPr>
            <w:r>
              <w:t>Právní úprava účetnictví. Zákon o účetnictví, Zásady účetnictví. Organizace účetnictví v ČR.</w:t>
            </w:r>
          </w:p>
          <w:p w:rsidR="00581395" w:rsidRDefault="00581395" w:rsidP="00124FDB">
            <w:pPr>
              <w:pStyle w:val="Odstavecseseznamem"/>
              <w:numPr>
                <w:ilvl w:val="0"/>
                <w:numId w:val="66"/>
              </w:numPr>
              <w:autoSpaceDE w:val="0"/>
              <w:autoSpaceDN w:val="0"/>
              <w:adjustRightInd w:val="0"/>
            </w:pPr>
            <w:r>
              <w:t>Klasifikace aktiv a pasív. Koloběh oběžného majetku.</w:t>
            </w:r>
          </w:p>
          <w:p w:rsidR="00581395" w:rsidRDefault="00581395" w:rsidP="00124FDB">
            <w:pPr>
              <w:pStyle w:val="Odstavecseseznamem"/>
              <w:numPr>
                <w:ilvl w:val="0"/>
                <w:numId w:val="66"/>
              </w:numPr>
              <w:autoSpaceDE w:val="0"/>
              <w:autoSpaceDN w:val="0"/>
              <w:adjustRightInd w:val="0"/>
            </w:pPr>
            <w:r>
              <w:t>Metodické prvky účetnictví. Bilanční princip. Účty. Účetní knihy. Princip dokumentace. Princip podvojnosti a souvztažnosti. Vnitřní kontrolní systém. Inventarizace. Oceňování.</w:t>
            </w:r>
          </w:p>
          <w:p w:rsidR="00581395" w:rsidRDefault="00581395" w:rsidP="00124FDB">
            <w:pPr>
              <w:pStyle w:val="Odstavecseseznamem"/>
              <w:numPr>
                <w:ilvl w:val="0"/>
                <w:numId w:val="66"/>
              </w:numPr>
              <w:autoSpaceDE w:val="0"/>
              <w:autoSpaceDN w:val="0"/>
              <w:adjustRightInd w:val="0"/>
            </w:pPr>
            <w:r>
              <w:t>Náklady a výnosy. Vznik nákladů a výnosů, vymezení nákladů a výnosů. Základní účtování nákladů a výnosů. Výkaz zisku a ztráty.</w:t>
            </w:r>
          </w:p>
          <w:p w:rsidR="00581395" w:rsidRDefault="00581395" w:rsidP="00124FDB">
            <w:pPr>
              <w:pStyle w:val="Odstavecseseznamem"/>
              <w:numPr>
                <w:ilvl w:val="0"/>
                <w:numId w:val="66"/>
              </w:numPr>
              <w:autoSpaceDE w:val="0"/>
              <w:autoSpaceDN w:val="0"/>
              <w:adjustRightInd w:val="0"/>
            </w:pPr>
            <w:r>
              <w:t>Finanční majetek. Hotovostní platební styk. Bezhotovostní platební styk.</w:t>
            </w:r>
          </w:p>
          <w:p w:rsidR="00581395" w:rsidRDefault="00581395" w:rsidP="00124FDB">
            <w:pPr>
              <w:pStyle w:val="Odstavecseseznamem"/>
              <w:numPr>
                <w:ilvl w:val="0"/>
                <w:numId w:val="66"/>
              </w:numPr>
              <w:autoSpaceDE w:val="0"/>
              <w:autoSpaceDN w:val="0"/>
              <w:adjustRightInd w:val="0"/>
            </w:pPr>
            <w:r>
              <w:t>Zásoby. Vymezení zásob. Oceňování zásob. Způsob účtování zásob metodou A a B. Spotřeba zásob. Výroba zásob. Prodej zásob. Inventarizační rozdíly u zásob.</w:t>
            </w:r>
          </w:p>
          <w:p w:rsidR="00581395" w:rsidRDefault="00581395" w:rsidP="00124FDB">
            <w:pPr>
              <w:pStyle w:val="Odstavecseseznamem"/>
              <w:numPr>
                <w:ilvl w:val="0"/>
                <w:numId w:val="66"/>
              </w:numPr>
              <w:autoSpaceDE w:val="0"/>
              <w:autoSpaceDN w:val="0"/>
              <w:adjustRightInd w:val="0"/>
            </w:pPr>
            <w:r>
              <w:t>Dlouhodobý hmotný a nehmotný majetek. Vymezení dlouhodobého majetku, oceňování, pořízení nákupem, daňové odpisy, účtování odpisů, vyřazení dlouhodobého majetku fyzickou likvidací a prodejem.</w:t>
            </w:r>
          </w:p>
          <w:p w:rsidR="00581395" w:rsidRDefault="00581395" w:rsidP="00124FDB">
            <w:pPr>
              <w:pStyle w:val="Odstavecseseznamem"/>
              <w:numPr>
                <w:ilvl w:val="0"/>
                <w:numId w:val="66"/>
              </w:numPr>
              <w:autoSpaceDE w:val="0"/>
              <w:autoSpaceDN w:val="0"/>
              <w:adjustRightInd w:val="0"/>
            </w:pPr>
            <w:r>
              <w:t>Zúčtovací vztahy. Vymezení pohledávek a závazků, pohledávky a závazky z obchodního styku, zúčtování se zaměstnanci, zúčtování daní (ostatní přímé daně a daň z přidané hodnoty).</w:t>
            </w:r>
          </w:p>
          <w:p w:rsidR="00581395" w:rsidRDefault="00581395" w:rsidP="00124FDB">
            <w:pPr>
              <w:pStyle w:val="Odstavecseseznamem"/>
              <w:numPr>
                <w:ilvl w:val="0"/>
                <w:numId w:val="66"/>
              </w:numPr>
              <w:autoSpaceDE w:val="0"/>
              <w:autoSpaceDN w:val="0"/>
              <w:adjustRightInd w:val="0"/>
            </w:pPr>
            <w:r>
              <w:t>Účetní uzávěrka a závěrka. Uzavírání účetních knih. Sestavení rozvahy, výsledovky.</w:t>
            </w:r>
          </w:p>
        </w:tc>
      </w:tr>
      <w:tr w:rsidR="00581395" w:rsidTr="00581395">
        <w:trPr>
          <w:trHeight w:val="265"/>
        </w:trPr>
        <w:tc>
          <w:tcPr>
            <w:tcW w:w="3653" w:type="dxa"/>
            <w:gridSpan w:val="2"/>
            <w:tcBorders>
              <w:top w:val="nil"/>
            </w:tcBorders>
            <w:shd w:val="clear" w:color="auto" w:fill="F7CAAC"/>
          </w:tcPr>
          <w:p w:rsidR="00581395" w:rsidRDefault="00581395" w:rsidP="00581395">
            <w:pPr>
              <w:jc w:val="both"/>
            </w:pPr>
            <w:r>
              <w:rPr>
                <w:b/>
              </w:rPr>
              <w:t>Studijní literatura a studijní pomůcky</w:t>
            </w:r>
          </w:p>
        </w:tc>
        <w:tc>
          <w:tcPr>
            <w:tcW w:w="6202" w:type="dxa"/>
            <w:gridSpan w:val="6"/>
            <w:tcBorders>
              <w:top w:val="nil"/>
              <w:bottom w:val="nil"/>
            </w:tcBorders>
          </w:tcPr>
          <w:p w:rsidR="00581395" w:rsidRDefault="00581395" w:rsidP="00581395">
            <w:pPr>
              <w:jc w:val="both"/>
            </w:pPr>
          </w:p>
        </w:tc>
      </w:tr>
      <w:tr w:rsidR="00581395" w:rsidTr="00581395">
        <w:trPr>
          <w:trHeight w:val="841"/>
        </w:trPr>
        <w:tc>
          <w:tcPr>
            <w:tcW w:w="9855" w:type="dxa"/>
            <w:gridSpan w:val="8"/>
            <w:tcBorders>
              <w:top w:val="nil"/>
            </w:tcBorders>
          </w:tcPr>
          <w:p w:rsidR="00581395" w:rsidRPr="00C02B9F" w:rsidRDefault="00581395" w:rsidP="00581395">
            <w:pPr>
              <w:jc w:val="both"/>
              <w:rPr>
                <w:b/>
              </w:rPr>
            </w:pPr>
            <w:r w:rsidRPr="00C02B9F">
              <w:rPr>
                <w:b/>
              </w:rPr>
              <w:t>Povinná</w:t>
            </w:r>
            <w:r>
              <w:rPr>
                <w:b/>
              </w:rPr>
              <w:t xml:space="preserve"> literatura</w:t>
            </w:r>
          </w:p>
          <w:p w:rsidR="00581395" w:rsidRDefault="00581395" w:rsidP="00581395">
            <w:pPr>
              <w:jc w:val="both"/>
            </w:pPr>
            <w:r w:rsidRPr="00A87F60">
              <w:t>O</w:t>
            </w:r>
            <w:r>
              <w:t>TRUSINOVÁ</w:t>
            </w:r>
            <w:r w:rsidRPr="00A87F60">
              <w:t>, M</w:t>
            </w:r>
            <w:r>
              <w:t>., HÝBLOVÁ, E.</w:t>
            </w:r>
            <w:r w:rsidRPr="00A87F60">
              <w:t xml:space="preserve">, </w:t>
            </w:r>
            <w:r>
              <w:t>ŠTEKER</w:t>
            </w:r>
            <w:r w:rsidRPr="00A87F60">
              <w:t>, K. Základy účetnictví v příkladech. Studijní pomůcka pro distanční studium. Zlín, 201</w:t>
            </w:r>
            <w:r>
              <w:t>6</w:t>
            </w:r>
            <w:r w:rsidRPr="00A87F60">
              <w:t>.</w:t>
            </w:r>
          </w:p>
          <w:p w:rsidR="00581395" w:rsidRDefault="00581395" w:rsidP="00581395">
            <w:pPr>
              <w:jc w:val="both"/>
            </w:pPr>
            <w:r>
              <w:t>ŠTEKER</w:t>
            </w:r>
            <w:r w:rsidRPr="00A87F60">
              <w:t>, K, O</w:t>
            </w:r>
            <w:r>
              <w:t>TRUSINOVÁ</w:t>
            </w:r>
            <w:r w:rsidRPr="00A87F60">
              <w:t xml:space="preserve">, M. Jak číst účetní výkazy. Základy českého účetnictví a výkaznictví. Praha: </w:t>
            </w:r>
            <w:r>
              <w:t>Grada</w:t>
            </w:r>
            <w:r w:rsidRPr="00A87F60">
              <w:t xml:space="preserve">, 2016. </w:t>
            </w:r>
            <w:r>
              <w:t xml:space="preserve">288 s. </w:t>
            </w:r>
            <w:r w:rsidRPr="00A87F60">
              <w:t>ISBN 978-80-271-0048-4.</w:t>
            </w:r>
          </w:p>
          <w:p w:rsidR="00581395" w:rsidRDefault="00581395" w:rsidP="00581395">
            <w:pPr>
              <w:shd w:val="clear" w:color="auto" w:fill="FFFFFF"/>
            </w:pPr>
            <w:r w:rsidRPr="00221630">
              <w:t xml:space="preserve">Studijní opory e-learningového kurzu </w:t>
            </w:r>
            <w:r>
              <w:t>na</w:t>
            </w:r>
            <w:r w:rsidRPr="00C22F1F">
              <w:t xml:space="preserve"> LMS Moodle </w:t>
            </w:r>
            <w:r>
              <w:t>dostupné</w:t>
            </w:r>
            <w:r w:rsidRPr="00C22F1F">
              <w:t xml:space="preserve"> na http://vyuka.fame.utb.cz</w:t>
            </w:r>
          </w:p>
          <w:p w:rsidR="00581395" w:rsidRPr="00C02B9F" w:rsidRDefault="00581395" w:rsidP="00581395">
            <w:pPr>
              <w:jc w:val="both"/>
              <w:rPr>
                <w:b/>
              </w:rPr>
            </w:pPr>
            <w:r>
              <w:rPr>
                <w:b/>
              </w:rPr>
              <w:t>Doporučená literatura</w:t>
            </w:r>
          </w:p>
          <w:p w:rsidR="00581395" w:rsidRDefault="00581395" w:rsidP="00581395">
            <w:pPr>
              <w:jc w:val="both"/>
            </w:pPr>
            <w:r>
              <w:t>DVOŘÁKOVÁ, D. Základy účetnictví, 2., aktualizované vydání. Praha: Wolters Kluwer ČR, 2017. 296</w:t>
            </w:r>
            <w:r w:rsidRPr="00A25300">
              <w:t xml:space="preserve"> s. ISBN 978-80-7</w:t>
            </w:r>
            <w:r>
              <w:t>552</w:t>
            </w:r>
            <w:r w:rsidRPr="00A25300">
              <w:t>-</w:t>
            </w:r>
            <w:r>
              <w:t>892-6</w:t>
            </w:r>
            <w:r w:rsidRPr="00A25300">
              <w:t>.</w:t>
            </w:r>
          </w:p>
          <w:p w:rsidR="00581395" w:rsidRDefault="00581395" w:rsidP="00581395">
            <w:pPr>
              <w:jc w:val="both"/>
            </w:pPr>
            <w:r>
              <w:t xml:space="preserve">KOVANICOVÁ, D. Abeceda účetních znalostí pro každého. Praha: Polygon, 2012. 412 s. </w:t>
            </w:r>
            <w:r w:rsidRPr="00A25300">
              <w:t>ISBN 978-80-7273-169-5. </w:t>
            </w:r>
          </w:p>
          <w:p w:rsidR="00581395" w:rsidRDefault="00581395" w:rsidP="00581395">
            <w:pPr>
              <w:jc w:val="both"/>
            </w:pPr>
            <w:r>
              <w:t xml:space="preserve">Kolektiv autorů. Meritum Účetnictví podnikatelů 2018. Praha: Wolters Kluwer ČR, 2018. 544 s. </w:t>
            </w:r>
            <w:r w:rsidRPr="001A7CA2">
              <w:t>ISBN: 999-00-017-8074-6</w:t>
            </w:r>
            <w:r>
              <w:t>.</w:t>
            </w:r>
          </w:p>
          <w:p w:rsidR="00581395" w:rsidRDefault="00581395" w:rsidP="00581395">
            <w:pPr>
              <w:jc w:val="both"/>
            </w:pPr>
            <w:r>
              <w:t>STROUHAL, J. Účetní souvztažnosti podnikatelských subjektů, 2. vydání. Praha: Wolters Kluwer ČR, 2018. 280 s. ISBN: 978-8</w:t>
            </w:r>
            <w:r w:rsidRPr="001A7CA2">
              <w:t>0-</w:t>
            </w:r>
            <w:r>
              <w:t>7552-991-6.</w:t>
            </w:r>
          </w:p>
          <w:p w:rsidR="00581395" w:rsidRDefault="00581395" w:rsidP="00581395">
            <w:pPr>
              <w:jc w:val="both"/>
            </w:pPr>
            <w:r>
              <w:t>Vyhláška č. 500/2002 Sb. ve znění pozdějších předpisů</w:t>
            </w:r>
          </w:p>
          <w:p w:rsidR="00581395" w:rsidRDefault="00581395" w:rsidP="00581395">
            <w:pPr>
              <w:jc w:val="both"/>
            </w:pPr>
            <w:r>
              <w:t>Zákon o účetnictví č. 563/1991 Sb. ve znění pozdějších předpisů</w:t>
            </w:r>
          </w:p>
        </w:tc>
      </w:tr>
      <w:tr w:rsidR="00581395"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81395" w:rsidRDefault="00581395" w:rsidP="00581395">
            <w:pPr>
              <w:jc w:val="center"/>
              <w:rPr>
                <w:b/>
              </w:rPr>
            </w:pPr>
            <w:r>
              <w:rPr>
                <w:b/>
              </w:rPr>
              <w:t>Informace ke kombinované nebo distanční formě</w:t>
            </w:r>
          </w:p>
        </w:tc>
      </w:tr>
      <w:tr w:rsidR="00581395" w:rsidTr="00581395">
        <w:tc>
          <w:tcPr>
            <w:tcW w:w="4787" w:type="dxa"/>
            <w:gridSpan w:val="3"/>
            <w:tcBorders>
              <w:top w:val="single" w:sz="2" w:space="0" w:color="auto"/>
            </w:tcBorders>
            <w:shd w:val="clear" w:color="auto" w:fill="F7CAAC"/>
          </w:tcPr>
          <w:p w:rsidR="00581395" w:rsidRDefault="00581395" w:rsidP="00581395">
            <w:pPr>
              <w:jc w:val="both"/>
            </w:pPr>
            <w:r>
              <w:rPr>
                <w:b/>
              </w:rPr>
              <w:lastRenderedPageBreak/>
              <w:t>Rozsah konzultací (soustředění)</w:t>
            </w:r>
          </w:p>
        </w:tc>
        <w:tc>
          <w:tcPr>
            <w:tcW w:w="889" w:type="dxa"/>
            <w:tcBorders>
              <w:top w:val="single" w:sz="2" w:space="0" w:color="auto"/>
            </w:tcBorders>
          </w:tcPr>
          <w:p w:rsidR="00581395" w:rsidRDefault="00581395" w:rsidP="00581395">
            <w:pPr>
              <w:jc w:val="both"/>
            </w:pPr>
            <w:r>
              <w:t>20</w:t>
            </w:r>
          </w:p>
        </w:tc>
        <w:tc>
          <w:tcPr>
            <w:tcW w:w="4179" w:type="dxa"/>
            <w:gridSpan w:val="4"/>
            <w:tcBorders>
              <w:top w:val="single" w:sz="2" w:space="0" w:color="auto"/>
            </w:tcBorders>
            <w:shd w:val="clear" w:color="auto" w:fill="F7CAAC"/>
          </w:tcPr>
          <w:p w:rsidR="00581395" w:rsidRDefault="00581395" w:rsidP="00581395">
            <w:pPr>
              <w:jc w:val="both"/>
              <w:rPr>
                <w:b/>
              </w:rPr>
            </w:pPr>
            <w:r>
              <w:rPr>
                <w:b/>
              </w:rPr>
              <w:t xml:space="preserve">hodin </w:t>
            </w:r>
          </w:p>
        </w:tc>
      </w:tr>
      <w:tr w:rsidR="00581395" w:rsidTr="00581395">
        <w:tc>
          <w:tcPr>
            <w:tcW w:w="9855" w:type="dxa"/>
            <w:gridSpan w:val="8"/>
            <w:shd w:val="clear" w:color="auto" w:fill="F7CAAC"/>
          </w:tcPr>
          <w:p w:rsidR="00581395" w:rsidRDefault="00581395" w:rsidP="00581395">
            <w:pPr>
              <w:jc w:val="both"/>
              <w:rPr>
                <w:b/>
              </w:rPr>
            </w:pPr>
            <w:r>
              <w:rPr>
                <w:b/>
              </w:rPr>
              <w:t>Informace o způsobu kontaktu s vyučujícím</w:t>
            </w:r>
          </w:p>
        </w:tc>
      </w:tr>
      <w:tr w:rsidR="00581395" w:rsidTr="00C573F0">
        <w:trPr>
          <w:trHeight w:val="676"/>
        </w:trPr>
        <w:tc>
          <w:tcPr>
            <w:tcW w:w="9855" w:type="dxa"/>
            <w:gridSpan w:val="8"/>
          </w:tcPr>
          <w:p w:rsidR="00581395" w:rsidRDefault="00581395" w:rsidP="00C573F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573F0" w:rsidRDefault="00C573F0" w:rsidP="00C73909"/>
    <w:p w:rsidR="00C573F0" w:rsidRDefault="00C573F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73F0" w:rsidTr="00393358">
        <w:tc>
          <w:tcPr>
            <w:tcW w:w="9855" w:type="dxa"/>
            <w:gridSpan w:val="8"/>
            <w:tcBorders>
              <w:bottom w:val="double" w:sz="4" w:space="0" w:color="auto"/>
            </w:tcBorders>
            <w:shd w:val="clear" w:color="auto" w:fill="BDD6EE"/>
          </w:tcPr>
          <w:p w:rsidR="00C573F0" w:rsidRDefault="00C573F0" w:rsidP="00393358">
            <w:pPr>
              <w:jc w:val="both"/>
              <w:rPr>
                <w:b/>
                <w:sz w:val="28"/>
              </w:rPr>
            </w:pPr>
            <w:r>
              <w:lastRenderedPageBreak/>
              <w:br w:type="page"/>
            </w:r>
            <w:r>
              <w:rPr>
                <w:b/>
                <w:sz w:val="28"/>
              </w:rPr>
              <w:t>B-III – Charakteristika studijního předmětu</w:t>
            </w:r>
          </w:p>
        </w:tc>
      </w:tr>
      <w:tr w:rsidR="00C573F0" w:rsidTr="00393358">
        <w:tc>
          <w:tcPr>
            <w:tcW w:w="3086" w:type="dxa"/>
            <w:tcBorders>
              <w:top w:val="double" w:sz="4" w:space="0" w:color="auto"/>
            </w:tcBorders>
            <w:shd w:val="clear" w:color="auto" w:fill="F7CAAC"/>
          </w:tcPr>
          <w:p w:rsidR="00C573F0" w:rsidRPr="00B0285A" w:rsidRDefault="00C573F0" w:rsidP="00393358">
            <w:pPr>
              <w:jc w:val="both"/>
              <w:rPr>
                <w:b/>
              </w:rPr>
            </w:pPr>
            <w:r w:rsidRPr="00B0285A">
              <w:rPr>
                <w:b/>
              </w:rPr>
              <w:t>Název studijního předmětu</w:t>
            </w:r>
          </w:p>
        </w:tc>
        <w:tc>
          <w:tcPr>
            <w:tcW w:w="6769" w:type="dxa"/>
            <w:gridSpan w:val="7"/>
            <w:tcBorders>
              <w:top w:val="double" w:sz="4" w:space="0" w:color="auto"/>
            </w:tcBorders>
          </w:tcPr>
          <w:p w:rsidR="00C573F0" w:rsidRPr="00B0285A" w:rsidRDefault="00C573F0" w:rsidP="00393358">
            <w:pPr>
              <w:jc w:val="both"/>
            </w:pPr>
            <w:r>
              <w:t>Finanční laboratoř</w:t>
            </w:r>
          </w:p>
        </w:tc>
      </w:tr>
      <w:tr w:rsidR="00C573F0" w:rsidTr="00393358">
        <w:trPr>
          <w:trHeight w:val="249"/>
        </w:trPr>
        <w:tc>
          <w:tcPr>
            <w:tcW w:w="3086" w:type="dxa"/>
            <w:shd w:val="clear" w:color="auto" w:fill="F7CAAC"/>
          </w:tcPr>
          <w:p w:rsidR="00C573F0" w:rsidRPr="00B0285A" w:rsidRDefault="00C573F0" w:rsidP="00393358">
            <w:pPr>
              <w:jc w:val="both"/>
              <w:rPr>
                <w:b/>
              </w:rPr>
            </w:pPr>
            <w:r w:rsidRPr="00B0285A">
              <w:rPr>
                <w:b/>
              </w:rPr>
              <w:t>Typ předmětu</w:t>
            </w:r>
          </w:p>
        </w:tc>
        <w:tc>
          <w:tcPr>
            <w:tcW w:w="3406" w:type="dxa"/>
            <w:gridSpan w:val="4"/>
          </w:tcPr>
          <w:p w:rsidR="00C573F0" w:rsidRPr="00B0285A" w:rsidRDefault="00C573F0" w:rsidP="00393358">
            <w:pPr>
              <w:jc w:val="both"/>
            </w:pPr>
            <w:r w:rsidRPr="00B0285A">
              <w:t>povinně volitelný „PV“</w:t>
            </w:r>
          </w:p>
        </w:tc>
        <w:tc>
          <w:tcPr>
            <w:tcW w:w="2695" w:type="dxa"/>
            <w:gridSpan w:val="2"/>
            <w:shd w:val="clear" w:color="auto" w:fill="F7CAAC"/>
          </w:tcPr>
          <w:p w:rsidR="00C573F0" w:rsidRPr="00B0285A" w:rsidRDefault="00C573F0" w:rsidP="00393358">
            <w:pPr>
              <w:jc w:val="both"/>
            </w:pPr>
            <w:r w:rsidRPr="00B0285A">
              <w:rPr>
                <w:b/>
              </w:rPr>
              <w:t>doporučený ročník / semestr</w:t>
            </w:r>
          </w:p>
        </w:tc>
        <w:tc>
          <w:tcPr>
            <w:tcW w:w="668" w:type="dxa"/>
          </w:tcPr>
          <w:p w:rsidR="00C573F0" w:rsidRPr="00B0285A" w:rsidRDefault="00C573F0" w:rsidP="00393358">
            <w:pPr>
              <w:jc w:val="both"/>
            </w:pPr>
            <w:r>
              <w:t>3/Z</w:t>
            </w:r>
          </w:p>
        </w:tc>
      </w:tr>
      <w:tr w:rsidR="00C573F0" w:rsidTr="00393358">
        <w:tc>
          <w:tcPr>
            <w:tcW w:w="3086" w:type="dxa"/>
            <w:shd w:val="clear" w:color="auto" w:fill="F7CAAC"/>
          </w:tcPr>
          <w:p w:rsidR="00C573F0" w:rsidRPr="00B0285A" w:rsidRDefault="00C573F0" w:rsidP="00393358">
            <w:pPr>
              <w:jc w:val="both"/>
              <w:rPr>
                <w:b/>
              </w:rPr>
            </w:pPr>
            <w:r w:rsidRPr="00B0285A">
              <w:rPr>
                <w:b/>
              </w:rPr>
              <w:t>Rozsah studijního předmětu</w:t>
            </w:r>
          </w:p>
        </w:tc>
        <w:tc>
          <w:tcPr>
            <w:tcW w:w="1701" w:type="dxa"/>
            <w:gridSpan w:val="2"/>
          </w:tcPr>
          <w:p w:rsidR="00C573F0" w:rsidRPr="00B0285A" w:rsidRDefault="00C573F0" w:rsidP="00393358">
            <w:pPr>
              <w:jc w:val="both"/>
            </w:pPr>
            <w:r w:rsidRPr="00B0285A">
              <w:t>26s</w:t>
            </w:r>
          </w:p>
        </w:tc>
        <w:tc>
          <w:tcPr>
            <w:tcW w:w="889" w:type="dxa"/>
            <w:shd w:val="clear" w:color="auto" w:fill="F7CAAC"/>
          </w:tcPr>
          <w:p w:rsidR="00C573F0" w:rsidRPr="00B0285A" w:rsidRDefault="00C573F0" w:rsidP="00393358">
            <w:pPr>
              <w:jc w:val="both"/>
              <w:rPr>
                <w:b/>
              </w:rPr>
            </w:pPr>
            <w:r w:rsidRPr="00B0285A">
              <w:rPr>
                <w:b/>
              </w:rPr>
              <w:t xml:space="preserve">hod. </w:t>
            </w:r>
          </w:p>
        </w:tc>
        <w:tc>
          <w:tcPr>
            <w:tcW w:w="816" w:type="dxa"/>
          </w:tcPr>
          <w:p w:rsidR="00C573F0" w:rsidRPr="00B0285A" w:rsidRDefault="00C573F0" w:rsidP="00393358">
            <w:pPr>
              <w:jc w:val="both"/>
            </w:pPr>
            <w:r w:rsidRPr="000E222F">
              <w:t>26</w:t>
            </w:r>
          </w:p>
        </w:tc>
        <w:tc>
          <w:tcPr>
            <w:tcW w:w="2156" w:type="dxa"/>
            <w:shd w:val="clear" w:color="auto" w:fill="F7CAAC"/>
          </w:tcPr>
          <w:p w:rsidR="00C573F0" w:rsidRPr="00B0285A" w:rsidRDefault="00C573F0" w:rsidP="00393358">
            <w:pPr>
              <w:jc w:val="both"/>
              <w:rPr>
                <w:b/>
              </w:rPr>
            </w:pPr>
            <w:r w:rsidRPr="00B0285A">
              <w:rPr>
                <w:b/>
              </w:rPr>
              <w:t>kreditů</w:t>
            </w:r>
          </w:p>
        </w:tc>
        <w:tc>
          <w:tcPr>
            <w:tcW w:w="1207" w:type="dxa"/>
            <w:gridSpan w:val="2"/>
          </w:tcPr>
          <w:p w:rsidR="00C573F0" w:rsidRPr="00B0285A" w:rsidRDefault="00C573F0" w:rsidP="00393358">
            <w:pPr>
              <w:jc w:val="both"/>
            </w:pPr>
            <w:r w:rsidRPr="00B0285A">
              <w:t>3</w:t>
            </w:r>
          </w:p>
        </w:tc>
      </w:tr>
      <w:tr w:rsidR="00C573F0" w:rsidTr="00393358">
        <w:tc>
          <w:tcPr>
            <w:tcW w:w="3086" w:type="dxa"/>
            <w:shd w:val="clear" w:color="auto" w:fill="F7CAAC"/>
          </w:tcPr>
          <w:p w:rsidR="00C573F0" w:rsidRPr="00B0285A" w:rsidRDefault="00C573F0" w:rsidP="00393358">
            <w:pPr>
              <w:jc w:val="both"/>
              <w:rPr>
                <w:b/>
              </w:rPr>
            </w:pPr>
            <w:r w:rsidRPr="00B0285A">
              <w:rPr>
                <w:b/>
              </w:rPr>
              <w:t>Prerekvizity, korekvizity, ekvivalence</w:t>
            </w:r>
          </w:p>
        </w:tc>
        <w:tc>
          <w:tcPr>
            <w:tcW w:w="6769" w:type="dxa"/>
            <w:gridSpan w:val="7"/>
          </w:tcPr>
          <w:p w:rsidR="00C573F0" w:rsidRPr="00B0285A" w:rsidRDefault="00C573F0" w:rsidP="00393358">
            <w:pPr>
              <w:jc w:val="both"/>
            </w:pPr>
            <w:r>
              <w:t>Financial Lab</w:t>
            </w:r>
          </w:p>
        </w:tc>
      </w:tr>
      <w:tr w:rsidR="00C573F0" w:rsidTr="00393358">
        <w:tc>
          <w:tcPr>
            <w:tcW w:w="3086" w:type="dxa"/>
            <w:shd w:val="clear" w:color="auto" w:fill="F7CAAC"/>
          </w:tcPr>
          <w:p w:rsidR="00C573F0" w:rsidRPr="00B0285A" w:rsidRDefault="00C573F0" w:rsidP="00393358">
            <w:pPr>
              <w:jc w:val="both"/>
              <w:rPr>
                <w:b/>
              </w:rPr>
            </w:pPr>
            <w:r w:rsidRPr="00B0285A">
              <w:rPr>
                <w:b/>
              </w:rPr>
              <w:t>Způsob ověření studijních výsledků</w:t>
            </w:r>
          </w:p>
        </w:tc>
        <w:tc>
          <w:tcPr>
            <w:tcW w:w="3406" w:type="dxa"/>
            <w:gridSpan w:val="4"/>
          </w:tcPr>
          <w:p w:rsidR="00C573F0" w:rsidRPr="00B0285A" w:rsidRDefault="00C573F0" w:rsidP="00393358">
            <w:pPr>
              <w:jc w:val="both"/>
            </w:pPr>
            <w:r w:rsidRPr="00B0285A">
              <w:t>klasifikovaný zápočet</w:t>
            </w:r>
          </w:p>
        </w:tc>
        <w:tc>
          <w:tcPr>
            <w:tcW w:w="2156" w:type="dxa"/>
            <w:shd w:val="clear" w:color="auto" w:fill="F7CAAC"/>
          </w:tcPr>
          <w:p w:rsidR="00C573F0" w:rsidRPr="00B0285A" w:rsidRDefault="00C573F0" w:rsidP="00393358">
            <w:pPr>
              <w:jc w:val="both"/>
              <w:rPr>
                <w:b/>
              </w:rPr>
            </w:pPr>
            <w:r w:rsidRPr="00B0285A">
              <w:rPr>
                <w:b/>
              </w:rPr>
              <w:t>Forma výuky</w:t>
            </w:r>
          </w:p>
        </w:tc>
        <w:tc>
          <w:tcPr>
            <w:tcW w:w="1207" w:type="dxa"/>
            <w:gridSpan w:val="2"/>
          </w:tcPr>
          <w:p w:rsidR="00C573F0" w:rsidRPr="00B0285A" w:rsidRDefault="00C573F0" w:rsidP="00393358">
            <w:pPr>
              <w:jc w:val="both"/>
            </w:pPr>
            <w:r w:rsidRPr="00B0285A">
              <w:t>seminář</w:t>
            </w:r>
          </w:p>
        </w:tc>
      </w:tr>
      <w:tr w:rsidR="00C573F0" w:rsidTr="00393358">
        <w:tc>
          <w:tcPr>
            <w:tcW w:w="3086" w:type="dxa"/>
            <w:shd w:val="clear" w:color="auto" w:fill="F7CAAC"/>
          </w:tcPr>
          <w:p w:rsidR="00C573F0" w:rsidRPr="00B0285A" w:rsidRDefault="00C573F0" w:rsidP="00393358">
            <w:pPr>
              <w:jc w:val="both"/>
              <w:rPr>
                <w:b/>
              </w:rPr>
            </w:pPr>
            <w:r w:rsidRPr="00B0285A">
              <w:rPr>
                <w:b/>
              </w:rPr>
              <w:t>Forma způsobu ověření studijních výsledků a další požadavky na studenta</w:t>
            </w:r>
          </w:p>
        </w:tc>
        <w:tc>
          <w:tcPr>
            <w:tcW w:w="6769" w:type="dxa"/>
            <w:gridSpan w:val="7"/>
            <w:tcBorders>
              <w:bottom w:val="nil"/>
            </w:tcBorders>
          </w:tcPr>
          <w:p w:rsidR="00C573F0" w:rsidRPr="00B0285A" w:rsidRDefault="00C573F0" w:rsidP="00393358">
            <w:pPr>
              <w:jc w:val="both"/>
            </w:pPr>
            <w:r w:rsidRPr="00B0285A">
              <w:t>Způsob zakončení předmětu – klasifikovaný zápočet</w:t>
            </w:r>
          </w:p>
          <w:p w:rsidR="00C573F0" w:rsidRPr="000B440D" w:rsidRDefault="00C573F0" w:rsidP="00393358">
            <w:pPr>
              <w:jc w:val="both"/>
              <w:rPr>
                <w:rFonts w:ascii="Tahoma" w:hAnsi="Tahoma" w:cs="Tahoma"/>
                <w:color w:val="000000"/>
                <w:sz w:val="17"/>
                <w:szCs w:val="17"/>
                <w:shd w:val="clear" w:color="auto" w:fill="FFFFFF"/>
              </w:rPr>
            </w:pPr>
            <w:r w:rsidRPr="00B0285A">
              <w:t>Požadavky na klasifikovaný zápočet:</w:t>
            </w:r>
            <w:r>
              <w:t xml:space="preserve"> minimálně </w:t>
            </w:r>
            <w:r w:rsidRPr="00E45F5B">
              <w:t>80% aktivní účast, vypracování a obhajoba výzkumné zprávy (reportu)</w:t>
            </w:r>
          </w:p>
        </w:tc>
      </w:tr>
      <w:tr w:rsidR="00C573F0" w:rsidTr="00393358">
        <w:trPr>
          <w:trHeight w:val="60"/>
        </w:trPr>
        <w:tc>
          <w:tcPr>
            <w:tcW w:w="9855" w:type="dxa"/>
            <w:gridSpan w:val="8"/>
            <w:tcBorders>
              <w:top w:val="nil"/>
            </w:tcBorders>
          </w:tcPr>
          <w:p w:rsidR="00C573F0" w:rsidRPr="00B0285A" w:rsidRDefault="00C573F0" w:rsidP="00393358">
            <w:pPr>
              <w:jc w:val="both"/>
            </w:pPr>
          </w:p>
        </w:tc>
      </w:tr>
      <w:tr w:rsidR="00C573F0" w:rsidTr="00393358">
        <w:trPr>
          <w:trHeight w:val="197"/>
        </w:trPr>
        <w:tc>
          <w:tcPr>
            <w:tcW w:w="3086" w:type="dxa"/>
            <w:tcBorders>
              <w:top w:val="nil"/>
            </w:tcBorders>
            <w:shd w:val="clear" w:color="auto" w:fill="F7CAAC"/>
          </w:tcPr>
          <w:p w:rsidR="00C573F0" w:rsidRPr="00B0285A" w:rsidRDefault="00C573F0" w:rsidP="00393358">
            <w:pPr>
              <w:jc w:val="both"/>
              <w:rPr>
                <w:b/>
              </w:rPr>
            </w:pPr>
            <w:r w:rsidRPr="00B0285A">
              <w:rPr>
                <w:b/>
              </w:rPr>
              <w:t>Garant předmětu</w:t>
            </w:r>
          </w:p>
        </w:tc>
        <w:tc>
          <w:tcPr>
            <w:tcW w:w="6769" w:type="dxa"/>
            <w:gridSpan w:val="7"/>
            <w:tcBorders>
              <w:top w:val="nil"/>
            </w:tcBorders>
          </w:tcPr>
          <w:p w:rsidR="00C573F0" w:rsidRPr="00DB48FE" w:rsidRDefault="00C573F0" w:rsidP="00393358">
            <w:pPr>
              <w:jc w:val="both"/>
            </w:pPr>
            <w:r w:rsidRPr="00DB48FE">
              <w:t>prof. Dr. Ing. Drahomíra Pavelková</w:t>
            </w:r>
          </w:p>
          <w:p w:rsidR="00C573F0" w:rsidRPr="00DB48FE" w:rsidRDefault="00C573F0" w:rsidP="00393358">
            <w:pPr>
              <w:jc w:val="both"/>
            </w:pPr>
          </w:p>
        </w:tc>
      </w:tr>
      <w:tr w:rsidR="00C573F0" w:rsidTr="00393358">
        <w:trPr>
          <w:trHeight w:val="243"/>
        </w:trPr>
        <w:tc>
          <w:tcPr>
            <w:tcW w:w="3086" w:type="dxa"/>
            <w:tcBorders>
              <w:top w:val="nil"/>
            </w:tcBorders>
            <w:shd w:val="clear" w:color="auto" w:fill="F7CAAC"/>
          </w:tcPr>
          <w:p w:rsidR="00C573F0" w:rsidRPr="00B0285A" w:rsidRDefault="00C573F0" w:rsidP="00393358">
            <w:pPr>
              <w:jc w:val="both"/>
              <w:rPr>
                <w:b/>
              </w:rPr>
            </w:pPr>
            <w:r w:rsidRPr="00B0285A">
              <w:rPr>
                <w:b/>
              </w:rPr>
              <w:t>Zapojení garanta do výuky předmětu</w:t>
            </w:r>
          </w:p>
        </w:tc>
        <w:tc>
          <w:tcPr>
            <w:tcW w:w="6769" w:type="dxa"/>
            <w:gridSpan w:val="7"/>
            <w:tcBorders>
              <w:top w:val="nil"/>
            </w:tcBorders>
          </w:tcPr>
          <w:p w:rsidR="00C573F0" w:rsidRPr="00B0285A" w:rsidRDefault="00C573F0" w:rsidP="00393358">
            <w:pPr>
              <w:jc w:val="both"/>
            </w:pPr>
            <w:r w:rsidRPr="00B0285A">
              <w:t xml:space="preserve">Garant se </w:t>
            </w:r>
            <w:r>
              <w:t>podílí na výuce v rozsahu 3</w:t>
            </w:r>
            <w:r w:rsidRPr="00B0285A">
              <w:t>0 %, dále stanovuje koncepci seminářů a dohlíží na jejich jednotné vedení.</w:t>
            </w:r>
          </w:p>
        </w:tc>
      </w:tr>
      <w:tr w:rsidR="00C573F0" w:rsidTr="00393358">
        <w:tc>
          <w:tcPr>
            <w:tcW w:w="3086" w:type="dxa"/>
            <w:shd w:val="clear" w:color="auto" w:fill="F7CAAC"/>
          </w:tcPr>
          <w:p w:rsidR="00C573F0" w:rsidRPr="00B0285A" w:rsidRDefault="00C573F0" w:rsidP="00393358">
            <w:pPr>
              <w:jc w:val="both"/>
              <w:rPr>
                <w:b/>
              </w:rPr>
            </w:pPr>
            <w:r w:rsidRPr="00B0285A">
              <w:rPr>
                <w:b/>
              </w:rPr>
              <w:t>Vyučující</w:t>
            </w:r>
          </w:p>
        </w:tc>
        <w:tc>
          <w:tcPr>
            <w:tcW w:w="6769" w:type="dxa"/>
            <w:gridSpan w:val="7"/>
            <w:tcBorders>
              <w:bottom w:val="nil"/>
            </w:tcBorders>
          </w:tcPr>
          <w:p w:rsidR="00C573F0" w:rsidRPr="000B440D" w:rsidRDefault="00C573F0" w:rsidP="00393358">
            <w:pPr>
              <w:jc w:val="both"/>
              <w:rPr>
                <w:rFonts w:ascii="Tahoma" w:hAnsi="Tahoma" w:cs="Tahoma"/>
                <w:color w:val="000000"/>
                <w:sz w:val="17"/>
                <w:szCs w:val="17"/>
                <w:shd w:val="clear" w:color="auto" w:fill="FFFFFF"/>
              </w:rPr>
            </w:pPr>
            <w:r w:rsidRPr="00E45F5B">
              <w:t>prof. Dr. Ing. Drahomíra Pavelková</w:t>
            </w:r>
            <w:r>
              <w:t xml:space="preserve"> </w:t>
            </w:r>
            <w:r w:rsidRPr="00B0285A">
              <w:t xml:space="preserve">– </w:t>
            </w:r>
            <w:r>
              <w:t>semináře</w:t>
            </w:r>
            <w:r w:rsidRPr="00B0285A">
              <w:t xml:space="preserve"> </w:t>
            </w:r>
            <w:r>
              <w:t>(30</w:t>
            </w:r>
            <w:r w:rsidRPr="00B0285A">
              <w:t xml:space="preserve">%), Ing. </w:t>
            </w:r>
            <w:r>
              <w:t>Jana</w:t>
            </w:r>
            <w:r w:rsidRPr="00B0285A">
              <w:t xml:space="preserve"> </w:t>
            </w:r>
            <w:r>
              <w:t>Vychytilová, Ph.D</w:t>
            </w:r>
            <w:r w:rsidRPr="00B0285A">
              <w:t xml:space="preserve"> – </w:t>
            </w:r>
            <w:r>
              <w:t>semináře</w:t>
            </w:r>
            <w:r w:rsidRPr="00B0285A">
              <w:t xml:space="preserve"> </w:t>
            </w:r>
            <w:r>
              <w:t>(70</w:t>
            </w:r>
            <w:r w:rsidRPr="00B0285A">
              <w:t>%)</w:t>
            </w:r>
          </w:p>
        </w:tc>
      </w:tr>
      <w:tr w:rsidR="00C573F0" w:rsidTr="00393358">
        <w:trPr>
          <w:trHeight w:val="60"/>
        </w:trPr>
        <w:tc>
          <w:tcPr>
            <w:tcW w:w="9855" w:type="dxa"/>
            <w:gridSpan w:val="8"/>
            <w:tcBorders>
              <w:top w:val="nil"/>
            </w:tcBorders>
          </w:tcPr>
          <w:p w:rsidR="00C573F0" w:rsidRPr="00B0285A" w:rsidRDefault="00C573F0" w:rsidP="00393358">
            <w:pPr>
              <w:jc w:val="both"/>
            </w:pPr>
          </w:p>
        </w:tc>
      </w:tr>
      <w:tr w:rsidR="00C573F0" w:rsidTr="00393358">
        <w:tc>
          <w:tcPr>
            <w:tcW w:w="3086" w:type="dxa"/>
            <w:shd w:val="clear" w:color="auto" w:fill="F7CAAC"/>
          </w:tcPr>
          <w:p w:rsidR="00C573F0" w:rsidRPr="00B0285A" w:rsidRDefault="00C573F0" w:rsidP="00393358">
            <w:pPr>
              <w:jc w:val="both"/>
              <w:rPr>
                <w:b/>
              </w:rPr>
            </w:pPr>
            <w:r w:rsidRPr="00B0285A">
              <w:rPr>
                <w:b/>
              </w:rPr>
              <w:t>Stručná anotace předmětu</w:t>
            </w:r>
          </w:p>
        </w:tc>
        <w:tc>
          <w:tcPr>
            <w:tcW w:w="6769" w:type="dxa"/>
            <w:gridSpan w:val="7"/>
            <w:tcBorders>
              <w:bottom w:val="nil"/>
            </w:tcBorders>
          </w:tcPr>
          <w:p w:rsidR="00C573F0" w:rsidRPr="00B0285A" w:rsidRDefault="00C573F0" w:rsidP="00393358">
            <w:pPr>
              <w:jc w:val="both"/>
            </w:pPr>
          </w:p>
        </w:tc>
      </w:tr>
      <w:tr w:rsidR="00C573F0" w:rsidTr="0007374F">
        <w:trPr>
          <w:trHeight w:val="5625"/>
        </w:trPr>
        <w:tc>
          <w:tcPr>
            <w:tcW w:w="9855" w:type="dxa"/>
            <w:gridSpan w:val="8"/>
            <w:tcBorders>
              <w:top w:val="nil"/>
              <w:bottom w:val="single" w:sz="12" w:space="0" w:color="auto"/>
            </w:tcBorders>
          </w:tcPr>
          <w:p w:rsidR="00C573F0" w:rsidRDefault="00C573F0" w:rsidP="00393358">
            <w:pPr>
              <w:jc w:val="both"/>
            </w:pPr>
            <w:r w:rsidRPr="000B440D">
              <w:t>Cílem předmětu je prohloubit teoretické znalosti studentů a zapojit studenty do řešení praktických úloh v oblasti podnikových financí a peněžních a kapitálových trhů. V rámci výuky si studenti ověří a rozvinou získané teoretické poznatky z uvedených oblastí finančního řízení prostřednictvím řešení zadání z praxe a s využitím podkladů a materiálů CFA Institutu. Získané poznatky budou moci studenti využít rovněž při přípravě na zkoušky CFA</w:t>
            </w:r>
            <w:r>
              <w:t xml:space="preserve"> </w:t>
            </w:r>
            <w:r w:rsidRPr="000B440D">
              <w:t xml:space="preserve"> i pokud se budou účastnit soutěže CFA studentských týmů. CFA Institute Research Challenge (CFA Institute RC) je mezinárodní soutěž, která každoročně poskytuje studentům praktické poradenství a intenzivní školení v oblasti finanční analýzy a oceňování podniku. Studenti pracují v týmu na tvorbě výzkumné zprávy, v níž analyzují přidělenou veřejně obchodovanou společnost a mohou být vyzváni k obhájení zprávy před panelem odborníků z praxe. Kurz Finanční laboratoř a případná účast v soutěži CFA RC je jedinečnou šancí pro studenty vyzkoušet si oceňování konkrétní společnosti na trhu v praxi.</w:t>
            </w:r>
          </w:p>
          <w:p w:rsidR="00C573F0" w:rsidRPr="000E222F" w:rsidRDefault="0007374F" w:rsidP="00124FDB">
            <w:pPr>
              <w:pStyle w:val="Odstavecseseznamem"/>
              <w:numPr>
                <w:ilvl w:val="0"/>
                <w:numId w:val="67"/>
              </w:numPr>
              <w:spacing w:after="160" w:line="259" w:lineRule="auto"/>
            </w:pPr>
            <w:r>
              <w:t>Úvod do kurzu</w:t>
            </w:r>
          </w:p>
          <w:p w:rsidR="00C573F0" w:rsidRDefault="00C573F0" w:rsidP="00124FDB">
            <w:pPr>
              <w:pStyle w:val="Odstavecseseznamem"/>
              <w:numPr>
                <w:ilvl w:val="0"/>
                <w:numId w:val="67"/>
              </w:numPr>
              <w:spacing w:after="160" w:line="259" w:lineRule="auto"/>
            </w:pPr>
            <w:r w:rsidRPr="000E222F">
              <w:t>Finanční reporting a hlavní části výz</w:t>
            </w:r>
            <w:r w:rsidR="0007374F">
              <w:t>kumné zprávy- equity reportu I</w:t>
            </w:r>
          </w:p>
          <w:p w:rsidR="00C573F0" w:rsidRDefault="00C573F0" w:rsidP="00124FDB">
            <w:pPr>
              <w:pStyle w:val="Odstavecseseznamem"/>
              <w:numPr>
                <w:ilvl w:val="0"/>
                <w:numId w:val="67"/>
              </w:numPr>
              <w:spacing w:after="160" w:line="259" w:lineRule="auto"/>
            </w:pPr>
            <w:r w:rsidRPr="000E222F">
              <w:t>Finanční reporting a hlavní části výz</w:t>
            </w:r>
            <w:r w:rsidR="0007374F">
              <w:t>kumné zprávy- equity reportu II</w:t>
            </w:r>
          </w:p>
          <w:p w:rsidR="00C573F0" w:rsidRPr="000E222F" w:rsidRDefault="0007374F" w:rsidP="00124FDB">
            <w:pPr>
              <w:pStyle w:val="Odstavecseseznamem"/>
              <w:numPr>
                <w:ilvl w:val="0"/>
                <w:numId w:val="67"/>
              </w:numPr>
              <w:spacing w:after="160" w:line="259" w:lineRule="auto"/>
            </w:pPr>
            <w:r>
              <w:t>Makroekonomická analýza</w:t>
            </w:r>
          </w:p>
          <w:p w:rsidR="00C573F0" w:rsidRPr="000E222F" w:rsidRDefault="00C573F0" w:rsidP="00124FDB">
            <w:pPr>
              <w:pStyle w:val="Odstavecseseznamem"/>
              <w:numPr>
                <w:ilvl w:val="0"/>
                <w:numId w:val="67"/>
              </w:numPr>
              <w:spacing w:after="160" w:line="259" w:lineRule="auto"/>
            </w:pPr>
            <w:r w:rsidRPr="000E222F">
              <w:t>Sektorová analýza</w:t>
            </w:r>
            <w:r w:rsidR="0007374F">
              <w:t xml:space="preserve"> a konkurenční analýza sektoru</w:t>
            </w:r>
          </w:p>
          <w:p w:rsidR="00C573F0" w:rsidRPr="000E222F" w:rsidRDefault="00C573F0" w:rsidP="00124FDB">
            <w:pPr>
              <w:pStyle w:val="Odstavecseseznamem"/>
              <w:numPr>
                <w:ilvl w:val="0"/>
                <w:numId w:val="67"/>
              </w:numPr>
              <w:spacing w:after="160" w:line="259" w:lineRule="auto"/>
            </w:pPr>
            <w:r w:rsidRPr="000E222F">
              <w:t>Finanční analýza I. - Analýza historické finanční výkonnost</w:t>
            </w:r>
            <w:r w:rsidR="0007374F">
              <w:t>i z účetních závěrek podle IFRS</w:t>
            </w:r>
          </w:p>
          <w:p w:rsidR="00C573F0" w:rsidRPr="000E222F" w:rsidRDefault="00C573F0" w:rsidP="00124FDB">
            <w:pPr>
              <w:pStyle w:val="Odstavecseseznamem"/>
              <w:numPr>
                <w:ilvl w:val="0"/>
                <w:numId w:val="67"/>
              </w:numPr>
              <w:spacing w:after="160" w:line="259" w:lineRule="auto"/>
            </w:pPr>
            <w:r w:rsidRPr="000E222F">
              <w:t>Finanční analýza II - finanční m</w:t>
            </w:r>
            <w:r w:rsidR="0007374F">
              <w:t>odelování budoucích cash flows</w:t>
            </w:r>
          </w:p>
          <w:p w:rsidR="00C573F0" w:rsidRPr="000E222F" w:rsidRDefault="00C573F0" w:rsidP="00124FDB">
            <w:pPr>
              <w:pStyle w:val="Odstavecseseznamem"/>
              <w:numPr>
                <w:ilvl w:val="0"/>
                <w:numId w:val="67"/>
              </w:numPr>
              <w:spacing w:after="160" w:line="259" w:lineRule="auto"/>
            </w:pPr>
            <w:r w:rsidRPr="000E222F">
              <w:t>Metriky a vzorce oceňování I. - mo</w:t>
            </w:r>
            <w:r w:rsidR="0007374F">
              <w:t>dely relativního ocenění akcií</w:t>
            </w:r>
          </w:p>
          <w:p w:rsidR="00C573F0" w:rsidRPr="000E222F" w:rsidRDefault="00C573F0" w:rsidP="00124FDB">
            <w:pPr>
              <w:pStyle w:val="Odstavecseseznamem"/>
              <w:numPr>
                <w:ilvl w:val="0"/>
                <w:numId w:val="67"/>
              </w:numPr>
              <w:spacing w:after="160" w:line="259" w:lineRule="auto"/>
            </w:pPr>
            <w:r w:rsidRPr="000E222F">
              <w:t>Metriky a vzorce oceňování společnosti II. - modely absolutního ocenění akcií, citlivostní analýza cílo</w:t>
            </w:r>
            <w:r w:rsidR="0007374F">
              <w:t>vé ceny a simulace Monte Carlo</w:t>
            </w:r>
          </w:p>
          <w:p w:rsidR="00C573F0" w:rsidRPr="000E222F" w:rsidRDefault="00C573F0" w:rsidP="00124FDB">
            <w:pPr>
              <w:pStyle w:val="Odstavecseseznamem"/>
              <w:numPr>
                <w:ilvl w:val="0"/>
                <w:numId w:val="67"/>
              </w:numPr>
              <w:spacing w:after="160" w:line="259" w:lineRule="auto"/>
            </w:pPr>
            <w:r w:rsidRPr="000E222F">
              <w:t>Základní informace vs. podrobný popis společnosti, analýza řízení a vedení společnosti. Investi</w:t>
            </w:r>
            <w:r w:rsidR="0007374F">
              <w:t>ční rizika &amp; investiční souhrn</w:t>
            </w:r>
          </w:p>
          <w:p w:rsidR="00C573F0" w:rsidRDefault="00C573F0" w:rsidP="00124FDB">
            <w:pPr>
              <w:pStyle w:val="Odstavecseseznamem"/>
              <w:numPr>
                <w:ilvl w:val="0"/>
                <w:numId w:val="67"/>
              </w:numPr>
              <w:spacing w:after="160" w:line="259" w:lineRule="auto"/>
            </w:pPr>
            <w:r w:rsidRPr="000E222F">
              <w:t>Závěr kurzu. Jak zlepšit psaní equity rep</w:t>
            </w:r>
            <w:r w:rsidR="0007374F">
              <w:t>ortu a prezentační dovednosti?</w:t>
            </w:r>
          </w:p>
          <w:p w:rsidR="00C573F0" w:rsidRPr="000E222F" w:rsidRDefault="00C573F0" w:rsidP="0007374F">
            <w:pPr>
              <w:pStyle w:val="Odstavecseseznamem"/>
              <w:numPr>
                <w:ilvl w:val="0"/>
                <w:numId w:val="67"/>
              </w:numPr>
              <w:spacing w:line="259" w:lineRule="auto"/>
            </w:pPr>
            <w:r w:rsidRPr="00F03A24">
              <w:t>12. - 13. týden: Obhajoba výzkumných zpráv studentů.</w:t>
            </w:r>
            <w:r w:rsidRPr="00DB48FE">
              <w:t> </w:t>
            </w:r>
          </w:p>
        </w:tc>
      </w:tr>
      <w:tr w:rsidR="00C573F0" w:rsidTr="00393358">
        <w:trPr>
          <w:trHeight w:val="265"/>
        </w:trPr>
        <w:tc>
          <w:tcPr>
            <w:tcW w:w="3653" w:type="dxa"/>
            <w:gridSpan w:val="2"/>
            <w:tcBorders>
              <w:top w:val="nil"/>
            </w:tcBorders>
            <w:shd w:val="clear" w:color="auto" w:fill="F7CAAC"/>
          </w:tcPr>
          <w:p w:rsidR="00C573F0" w:rsidRPr="00B0285A" w:rsidRDefault="00C573F0" w:rsidP="00393358">
            <w:pPr>
              <w:jc w:val="both"/>
            </w:pPr>
            <w:r w:rsidRPr="00B0285A">
              <w:rPr>
                <w:b/>
              </w:rPr>
              <w:t>Studijní literatura a studijní pomůcky</w:t>
            </w:r>
          </w:p>
        </w:tc>
        <w:tc>
          <w:tcPr>
            <w:tcW w:w="6202" w:type="dxa"/>
            <w:gridSpan w:val="6"/>
            <w:tcBorders>
              <w:top w:val="nil"/>
              <w:bottom w:val="nil"/>
            </w:tcBorders>
          </w:tcPr>
          <w:p w:rsidR="00C573F0" w:rsidRPr="00B0285A" w:rsidRDefault="00C573F0" w:rsidP="00393358">
            <w:pPr>
              <w:jc w:val="both"/>
            </w:pPr>
          </w:p>
        </w:tc>
      </w:tr>
      <w:tr w:rsidR="00C573F0" w:rsidTr="00393358">
        <w:trPr>
          <w:trHeight w:val="1497"/>
        </w:trPr>
        <w:tc>
          <w:tcPr>
            <w:tcW w:w="9855" w:type="dxa"/>
            <w:gridSpan w:val="8"/>
            <w:tcBorders>
              <w:top w:val="nil"/>
            </w:tcBorders>
          </w:tcPr>
          <w:p w:rsidR="00C573F0" w:rsidRPr="000B440D" w:rsidRDefault="00C573F0" w:rsidP="00393358">
            <w:pPr>
              <w:jc w:val="both"/>
              <w:rPr>
                <w:b/>
              </w:rPr>
            </w:pPr>
            <w:r w:rsidRPr="000B440D">
              <w:rPr>
                <w:b/>
              </w:rPr>
              <w:t>Povinná literatura</w:t>
            </w:r>
          </w:p>
          <w:p w:rsidR="00C573F0" w:rsidRDefault="00C573F0" w:rsidP="00393358">
            <w:pPr>
              <w:jc w:val="both"/>
              <w:rPr>
                <w:b/>
              </w:rPr>
            </w:pPr>
            <w:r w:rsidRPr="000B440D">
              <w:rPr>
                <w:color w:val="000000"/>
                <w:lang w:val="en-US" w:eastAsia="en-US"/>
              </w:rPr>
              <w:t xml:space="preserve">BREALEY, </w:t>
            </w:r>
            <w:r>
              <w:rPr>
                <w:color w:val="000000"/>
                <w:lang w:val="en-US" w:eastAsia="en-US"/>
              </w:rPr>
              <w:t>R.</w:t>
            </w:r>
            <w:r w:rsidRPr="000B440D">
              <w:rPr>
                <w:color w:val="000000"/>
                <w:lang w:val="en-US" w:eastAsia="en-US"/>
              </w:rPr>
              <w:t xml:space="preserve"> A., MYERS </w:t>
            </w:r>
            <w:r w:rsidR="0007374F">
              <w:rPr>
                <w:color w:val="000000"/>
                <w:lang w:val="en-US" w:eastAsia="en-US"/>
              </w:rPr>
              <w:t xml:space="preserve">S. C., </w:t>
            </w:r>
            <w:r w:rsidRPr="000B440D">
              <w:rPr>
                <w:color w:val="000000"/>
                <w:lang w:val="en-US" w:eastAsia="en-US"/>
              </w:rPr>
              <w:t>ALLEN</w:t>
            </w:r>
            <w:r w:rsidR="0007374F">
              <w:rPr>
                <w:color w:val="000000"/>
                <w:lang w:val="en-US" w:eastAsia="en-US"/>
              </w:rPr>
              <w:t>, F</w:t>
            </w:r>
            <w:r w:rsidRPr="000B440D">
              <w:rPr>
                <w:color w:val="000000"/>
                <w:lang w:val="en-US" w:eastAsia="en-US"/>
              </w:rPr>
              <w:t>. </w:t>
            </w:r>
            <w:r w:rsidRPr="000B440D">
              <w:rPr>
                <w:i/>
                <w:iCs/>
                <w:color w:val="000000"/>
                <w:lang w:val="en-US" w:eastAsia="en-US"/>
              </w:rPr>
              <w:t>Principles of corporate finance. Twelfth edition</w:t>
            </w:r>
            <w:r w:rsidRPr="000B440D">
              <w:rPr>
                <w:color w:val="000000"/>
                <w:lang w:val="en-US" w:eastAsia="en-US"/>
              </w:rPr>
              <w:t>. New York: McGraw-Hill Education, 2017</w:t>
            </w:r>
            <w:r>
              <w:rPr>
                <w:color w:val="000000"/>
                <w:lang w:val="en-US" w:eastAsia="en-US"/>
              </w:rPr>
              <w:t>, 969 s</w:t>
            </w:r>
            <w:r w:rsidRPr="000B440D">
              <w:rPr>
                <w:color w:val="000000"/>
                <w:lang w:val="en-US" w:eastAsia="en-US"/>
              </w:rPr>
              <w:t>. ISBN 978-1-259-25333-1. </w:t>
            </w:r>
          </w:p>
          <w:p w:rsidR="00C573F0" w:rsidRDefault="00C573F0" w:rsidP="00393358">
            <w:pPr>
              <w:jc w:val="both"/>
              <w:rPr>
                <w:b/>
              </w:rPr>
            </w:pPr>
            <w:r w:rsidRPr="000B440D">
              <w:rPr>
                <w:color w:val="000000"/>
                <w:lang w:val="en-US" w:eastAsia="en-US"/>
              </w:rPr>
              <w:t>DAMODARAN, A. </w:t>
            </w:r>
            <w:r w:rsidRPr="000B440D">
              <w:rPr>
                <w:i/>
                <w:iCs/>
                <w:color w:val="000000"/>
                <w:lang w:val="en-US" w:eastAsia="en-US"/>
              </w:rPr>
              <w:t>Investment valuation: tools and techniques for determining the value of any asset</w:t>
            </w:r>
            <w:r w:rsidRPr="000B440D">
              <w:rPr>
                <w:color w:val="000000"/>
                <w:lang w:val="en-US" w:eastAsia="en-US"/>
              </w:rPr>
              <w:t>. Hoboken: Wiley, 2012</w:t>
            </w:r>
            <w:r>
              <w:rPr>
                <w:color w:val="000000"/>
                <w:lang w:val="en-US" w:eastAsia="en-US"/>
              </w:rPr>
              <w:t>, 992 s</w:t>
            </w:r>
            <w:r w:rsidRPr="000B440D">
              <w:rPr>
                <w:color w:val="000000"/>
                <w:lang w:val="en-US" w:eastAsia="en-US"/>
              </w:rPr>
              <w:t>. ISBN 978-1-118-01152-2. </w:t>
            </w:r>
          </w:p>
          <w:p w:rsidR="00C573F0" w:rsidRDefault="00C573F0" w:rsidP="00393358">
            <w:pPr>
              <w:jc w:val="both"/>
              <w:rPr>
                <w:color w:val="000000"/>
                <w:lang w:val="en-US" w:eastAsia="en-US"/>
              </w:rPr>
            </w:pPr>
            <w:r w:rsidRPr="000B440D">
              <w:rPr>
                <w:color w:val="000000"/>
                <w:lang w:val="en-US" w:eastAsia="en-US"/>
              </w:rPr>
              <w:t>DEFUSCO, R.</w:t>
            </w:r>
            <w:r>
              <w:rPr>
                <w:color w:val="000000"/>
                <w:lang w:val="en-US" w:eastAsia="en-US"/>
              </w:rPr>
              <w:t xml:space="preserve"> </w:t>
            </w:r>
            <w:r w:rsidRPr="000B440D">
              <w:rPr>
                <w:color w:val="000000"/>
                <w:lang w:val="en-US" w:eastAsia="en-US"/>
              </w:rPr>
              <w:t>A., MCLEAVY, D.</w:t>
            </w:r>
            <w:r>
              <w:rPr>
                <w:color w:val="000000"/>
                <w:lang w:val="en-US" w:eastAsia="en-US"/>
              </w:rPr>
              <w:t xml:space="preserve"> </w:t>
            </w:r>
            <w:r w:rsidRPr="000B440D">
              <w:rPr>
                <w:color w:val="000000"/>
                <w:lang w:val="en-US" w:eastAsia="en-US"/>
              </w:rPr>
              <w:t>W., PINTO, J.</w:t>
            </w:r>
            <w:r>
              <w:rPr>
                <w:color w:val="000000"/>
                <w:lang w:val="en-US" w:eastAsia="en-US"/>
              </w:rPr>
              <w:t xml:space="preserve"> </w:t>
            </w:r>
            <w:r w:rsidRPr="000B440D">
              <w:rPr>
                <w:color w:val="000000"/>
                <w:lang w:val="en-US" w:eastAsia="en-US"/>
              </w:rPr>
              <w:t>E., RUNKLE, E.D., ANSON, M.</w:t>
            </w:r>
            <w:r>
              <w:rPr>
                <w:color w:val="000000"/>
                <w:lang w:val="en-US" w:eastAsia="en-US"/>
              </w:rPr>
              <w:t xml:space="preserve"> </w:t>
            </w:r>
            <w:r w:rsidRPr="000B440D">
              <w:rPr>
                <w:color w:val="000000"/>
                <w:lang w:val="en-US" w:eastAsia="en-US"/>
              </w:rPr>
              <w:t>J.</w:t>
            </w:r>
            <w:r>
              <w:rPr>
                <w:color w:val="000000"/>
                <w:lang w:val="en-US" w:eastAsia="en-US"/>
              </w:rPr>
              <w:t xml:space="preserve"> </w:t>
            </w:r>
            <w:r w:rsidRPr="000B440D">
              <w:rPr>
                <w:color w:val="000000"/>
                <w:lang w:val="en-US" w:eastAsia="en-US"/>
              </w:rPr>
              <w:t>P. </w:t>
            </w:r>
            <w:r w:rsidRPr="000B440D">
              <w:rPr>
                <w:i/>
                <w:iCs/>
                <w:color w:val="000000"/>
                <w:lang w:val="en-US" w:eastAsia="en-US"/>
              </w:rPr>
              <w:t>Quantitative Investment Analysis</w:t>
            </w:r>
            <w:r w:rsidRPr="000B440D">
              <w:rPr>
                <w:color w:val="000000"/>
                <w:lang w:val="en-US" w:eastAsia="en-US"/>
              </w:rPr>
              <w:t>. Hoboken: Wiley, 2015</w:t>
            </w:r>
            <w:r>
              <w:rPr>
                <w:color w:val="000000"/>
                <w:lang w:val="en-US" w:eastAsia="en-US"/>
              </w:rPr>
              <w:t xml:space="preserve">, 600 s. </w:t>
            </w:r>
            <w:r w:rsidRPr="000B440D">
              <w:rPr>
                <w:color w:val="000000"/>
                <w:lang w:val="en-US" w:eastAsia="en-US"/>
              </w:rPr>
              <w:t xml:space="preserve"> ISBN 978-1-119-10422-3.</w:t>
            </w:r>
          </w:p>
          <w:p w:rsidR="00C573F0" w:rsidRPr="00813333" w:rsidRDefault="00C573F0" w:rsidP="00393358">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61" w:history="1">
              <w:r w:rsidRPr="00EB7F75">
                <w:rPr>
                  <w:rStyle w:val="Hypertextovodkaz"/>
                </w:rPr>
                <w:t>http://vyuka.fame.utb.cz</w:t>
              </w:r>
            </w:hyperlink>
            <w:r>
              <w:rPr>
                <w:color w:val="000000"/>
                <w:lang w:val="en-US" w:eastAsia="en-US"/>
              </w:rPr>
              <w:t xml:space="preserve"> </w:t>
            </w:r>
            <w:r w:rsidRPr="000B440D">
              <w:rPr>
                <w:color w:val="000000"/>
                <w:lang w:val="en-US" w:eastAsia="en-US"/>
              </w:rPr>
              <w:t> </w:t>
            </w:r>
          </w:p>
          <w:p w:rsidR="00C573F0" w:rsidRPr="000B440D" w:rsidRDefault="00C573F0" w:rsidP="00393358">
            <w:pPr>
              <w:jc w:val="both"/>
              <w:rPr>
                <w:b/>
              </w:rPr>
            </w:pPr>
            <w:r w:rsidRPr="000B440D">
              <w:rPr>
                <w:b/>
              </w:rPr>
              <w:t>Doporučená literatura</w:t>
            </w:r>
          </w:p>
          <w:p w:rsidR="00C573F0" w:rsidRPr="000B440D" w:rsidRDefault="00C573F0" w:rsidP="00393358">
            <w:pPr>
              <w:jc w:val="both"/>
              <w:rPr>
                <w:b/>
              </w:rPr>
            </w:pPr>
            <w:r w:rsidRPr="000B440D">
              <w:rPr>
                <w:color w:val="000000"/>
                <w:lang w:val="en-US" w:eastAsia="en-US"/>
              </w:rPr>
              <w:t>CLAYMAN, M.</w:t>
            </w:r>
            <w:r>
              <w:rPr>
                <w:color w:val="000000"/>
                <w:lang w:val="en-US" w:eastAsia="en-US"/>
              </w:rPr>
              <w:t xml:space="preserve"> </w:t>
            </w:r>
            <w:r w:rsidRPr="000B440D">
              <w:rPr>
                <w:color w:val="000000"/>
                <w:lang w:val="en-US" w:eastAsia="en-US"/>
              </w:rPr>
              <w:t>R., FRIDSON, M.</w:t>
            </w:r>
            <w:r>
              <w:rPr>
                <w:color w:val="000000"/>
                <w:lang w:val="en-US" w:eastAsia="en-US"/>
              </w:rPr>
              <w:t xml:space="preserve"> </w:t>
            </w:r>
            <w:r w:rsidRPr="000B440D">
              <w:rPr>
                <w:color w:val="000000"/>
                <w:lang w:val="en-US" w:eastAsia="en-US"/>
              </w:rPr>
              <w:t>S., TROUGHTON, G.</w:t>
            </w:r>
            <w:r>
              <w:rPr>
                <w:color w:val="000000"/>
                <w:lang w:val="en-US" w:eastAsia="en-US"/>
              </w:rPr>
              <w:t xml:space="preserve"> </w:t>
            </w:r>
            <w:r w:rsidRPr="000B440D">
              <w:rPr>
                <w:color w:val="000000"/>
                <w:lang w:val="en-US" w:eastAsia="en-US"/>
              </w:rPr>
              <w:t>H. </w:t>
            </w:r>
            <w:r w:rsidRPr="000B440D">
              <w:rPr>
                <w:i/>
                <w:iCs/>
                <w:color w:val="000000"/>
                <w:lang w:val="en-US" w:eastAsia="en-US"/>
              </w:rPr>
              <w:t>Corporate finance: A practical approach</w:t>
            </w:r>
            <w:r w:rsidRPr="000B440D">
              <w:rPr>
                <w:color w:val="000000"/>
                <w:lang w:val="en-US" w:eastAsia="en-US"/>
              </w:rPr>
              <w:t>. Hoboken: Wiley, 2012</w:t>
            </w:r>
            <w:r>
              <w:rPr>
                <w:color w:val="000000"/>
                <w:lang w:val="en-US" w:eastAsia="en-US"/>
              </w:rPr>
              <w:t>, 528 s</w:t>
            </w:r>
            <w:r w:rsidRPr="000B440D">
              <w:rPr>
                <w:color w:val="000000"/>
                <w:lang w:val="en-US" w:eastAsia="en-US"/>
              </w:rPr>
              <w:t>. ISBN 978-1-118-10537-5. </w:t>
            </w:r>
          </w:p>
          <w:p w:rsidR="00C573F0" w:rsidRPr="000B440D" w:rsidRDefault="00C573F0" w:rsidP="00393358">
            <w:pPr>
              <w:jc w:val="both"/>
              <w:rPr>
                <w:b/>
              </w:rPr>
            </w:pPr>
            <w:r w:rsidRPr="000B440D">
              <w:rPr>
                <w:color w:val="000000"/>
                <w:lang w:val="en-US" w:eastAsia="en-US"/>
              </w:rPr>
              <w:t xml:space="preserve">DAMODARAN, </w:t>
            </w:r>
            <w:r>
              <w:rPr>
                <w:color w:val="000000"/>
                <w:lang w:val="en-US" w:eastAsia="en-US"/>
              </w:rPr>
              <w:t>A</w:t>
            </w:r>
            <w:r w:rsidRPr="000B440D">
              <w:rPr>
                <w:color w:val="000000"/>
                <w:lang w:val="en-US" w:eastAsia="en-US"/>
              </w:rPr>
              <w:t>. </w:t>
            </w:r>
            <w:r w:rsidRPr="000B440D">
              <w:rPr>
                <w:i/>
                <w:iCs/>
                <w:color w:val="000000"/>
                <w:lang w:val="en-US" w:eastAsia="en-US"/>
              </w:rPr>
              <w:t>Applied corporate finance. 4th ed</w:t>
            </w:r>
            <w:r w:rsidRPr="000B440D">
              <w:rPr>
                <w:color w:val="000000"/>
                <w:lang w:val="en-US" w:eastAsia="en-US"/>
              </w:rPr>
              <w:t>. Hoboken: Wiley, 2014</w:t>
            </w:r>
            <w:r>
              <w:rPr>
                <w:color w:val="000000"/>
                <w:lang w:val="en-US" w:eastAsia="en-US"/>
              </w:rPr>
              <w:t>, 656 s</w:t>
            </w:r>
            <w:r w:rsidRPr="000B440D">
              <w:rPr>
                <w:color w:val="000000"/>
                <w:lang w:val="en-US" w:eastAsia="en-US"/>
              </w:rPr>
              <w:t>. ISBN 978-1-118-80893-1. </w:t>
            </w:r>
          </w:p>
          <w:p w:rsidR="00C573F0" w:rsidRDefault="00C573F0" w:rsidP="00393358">
            <w:pPr>
              <w:jc w:val="both"/>
              <w:rPr>
                <w:color w:val="000000"/>
                <w:lang w:val="en-US" w:eastAsia="en-US"/>
              </w:rPr>
            </w:pPr>
            <w:r w:rsidRPr="000B440D">
              <w:rPr>
                <w:color w:val="000000"/>
                <w:lang w:val="en-US" w:eastAsia="en-US"/>
              </w:rPr>
              <w:lastRenderedPageBreak/>
              <w:t xml:space="preserve">MAŘÍK, </w:t>
            </w:r>
            <w:r>
              <w:rPr>
                <w:color w:val="000000"/>
                <w:lang w:val="en-US" w:eastAsia="en-US"/>
              </w:rPr>
              <w:t>M</w:t>
            </w:r>
            <w:r w:rsidRPr="000B440D">
              <w:rPr>
                <w:color w:val="000000"/>
                <w:lang w:val="en-US" w:eastAsia="en-US"/>
              </w:rPr>
              <w:t>. </w:t>
            </w:r>
            <w:r w:rsidRPr="000B440D">
              <w:rPr>
                <w:i/>
                <w:iCs/>
                <w:color w:val="000000"/>
                <w:lang w:val="en-US" w:eastAsia="en-US"/>
              </w:rPr>
              <w:t>Metody oceňování podniku pro pokročilé: hlubší pohled na vybrané problémy</w:t>
            </w:r>
            <w:r w:rsidRPr="000B440D">
              <w:rPr>
                <w:color w:val="000000"/>
                <w:lang w:val="en-US" w:eastAsia="en-US"/>
              </w:rPr>
              <w:t>. Praha: Ekopress, 201</w:t>
            </w:r>
            <w:r>
              <w:rPr>
                <w:color w:val="000000"/>
                <w:lang w:val="en-US" w:eastAsia="en-US"/>
              </w:rPr>
              <w:t>1, 548 s</w:t>
            </w:r>
            <w:r w:rsidRPr="000B440D">
              <w:rPr>
                <w:color w:val="000000"/>
                <w:lang w:val="en-US" w:eastAsia="en-US"/>
              </w:rPr>
              <w:t>. ISBN 978-80-86929-80-4.</w:t>
            </w:r>
          </w:p>
          <w:p w:rsidR="00C573F0" w:rsidRPr="000B440D" w:rsidRDefault="00C573F0" w:rsidP="00393358">
            <w:pPr>
              <w:jc w:val="both"/>
              <w:rPr>
                <w:b/>
              </w:rPr>
            </w:pPr>
            <w:r w:rsidRPr="000B440D">
              <w:rPr>
                <w:color w:val="000000"/>
                <w:lang w:val="en-US" w:eastAsia="en-US"/>
              </w:rPr>
              <w:t>PINTO, J.</w:t>
            </w:r>
            <w:r>
              <w:rPr>
                <w:color w:val="000000"/>
                <w:lang w:val="en-US" w:eastAsia="en-US"/>
              </w:rPr>
              <w:t xml:space="preserve"> </w:t>
            </w:r>
            <w:r w:rsidRPr="000B440D">
              <w:rPr>
                <w:color w:val="000000"/>
                <w:lang w:val="en-US" w:eastAsia="en-US"/>
              </w:rPr>
              <w:t>E., HENRY, E., ROBINSON, T.</w:t>
            </w:r>
            <w:r>
              <w:rPr>
                <w:color w:val="000000"/>
                <w:lang w:val="en-US" w:eastAsia="en-US"/>
              </w:rPr>
              <w:t xml:space="preserve"> </w:t>
            </w:r>
            <w:r w:rsidRPr="000B440D">
              <w:rPr>
                <w:color w:val="000000"/>
                <w:lang w:val="en-US" w:eastAsia="en-US"/>
              </w:rPr>
              <w:t>R., STOWE, J.</w:t>
            </w:r>
            <w:r>
              <w:rPr>
                <w:color w:val="000000"/>
                <w:lang w:val="en-US" w:eastAsia="en-US"/>
              </w:rPr>
              <w:t xml:space="preserve"> </w:t>
            </w:r>
            <w:r w:rsidRPr="000B440D">
              <w:rPr>
                <w:color w:val="000000"/>
                <w:lang w:val="en-US" w:eastAsia="en-US"/>
              </w:rPr>
              <w:t>D. </w:t>
            </w:r>
            <w:r w:rsidRPr="000B440D">
              <w:rPr>
                <w:i/>
                <w:iCs/>
                <w:color w:val="000000"/>
                <w:lang w:val="en-US" w:eastAsia="en-US"/>
              </w:rPr>
              <w:t>Equity asset valuation: Workbook. 3rd ed.</w:t>
            </w:r>
            <w:r w:rsidRPr="000B440D">
              <w:rPr>
                <w:color w:val="000000"/>
                <w:lang w:val="en-US" w:eastAsia="en-US"/>
              </w:rPr>
              <w:t>. Hoboken: Wiley, 2015</w:t>
            </w:r>
            <w:r>
              <w:rPr>
                <w:color w:val="000000"/>
                <w:lang w:val="en-US" w:eastAsia="en-US"/>
              </w:rPr>
              <w:t>, 624 s</w:t>
            </w:r>
            <w:r w:rsidRPr="000B440D">
              <w:rPr>
                <w:color w:val="000000"/>
                <w:lang w:val="en-US" w:eastAsia="en-US"/>
              </w:rPr>
              <w:t>. ISBN 978-1-119-10426-1. </w:t>
            </w:r>
          </w:p>
          <w:p w:rsidR="00C573F0" w:rsidRPr="000B440D" w:rsidRDefault="00C573F0" w:rsidP="00393358">
            <w:pPr>
              <w:jc w:val="both"/>
              <w:rPr>
                <w:b/>
              </w:rPr>
            </w:pPr>
            <w:r w:rsidRPr="000B440D">
              <w:rPr>
                <w:color w:val="000000"/>
                <w:lang w:val="en-US" w:eastAsia="en-US"/>
              </w:rPr>
              <w:t>ROBINSON, T.</w:t>
            </w:r>
            <w:r>
              <w:rPr>
                <w:color w:val="000000"/>
                <w:lang w:val="en-US" w:eastAsia="en-US"/>
              </w:rPr>
              <w:t xml:space="preserve"> </w:t>
            </w:r>
            <w:r w:rsidRPr="000B440D">
              <w:rPr>
                <w:color w:val="000000"/>
                <w:lang w:val="en-US" w:eastAsia="en-US"/>
              </w:rPr>
              <w:t>R., HENRY, E., PIRIE, W.</w:t>
            </w:r>
            <w:r>
              <w:rPr>
                <w:color w:val="000000"/>
                <w:lang w:val="en-US" w:eastAsia="en-US"/>
              </w:rPr>
              <w:t xml:space="preserve"> </w:t>
            </w:r>
            <w:r w:rsidRPr="000B440D">
              <w:rPr>
                <w:color w:val="000000"/>
                <w:lang w:val="en-US" w:eastAsia="en-US"/>
              </w:rPr>
              <w:t>L., BROIHAHN, M.</w:t>
            </w:r>
            <w:r>
              <w:rPr>
                <w:color w:val="000000"/>
                <w:lang w:val="en-US" w:eastAsia="en-US"/>
              </w:rPr>
              <w:t xml:space="preserve"> </w:t>
            </w:r>
            <w:r w:rsidRPr="000B440D">
              <w:rPr>
                <w:color w:val="000000"/>
                <w:lang w:val="en-US" w:eastAsia="en-US"/>
              </w:rPr>
              <w:t>A. </w:t>
            </w:r>
            <w:r w:rsidRPr="000B440D">
              <w:rPr>
                <w:i/>
                <w:iCs/>
                <w:color w:val="000000"/>
                <w:lang w:val="en-US" w:eastAsia="en-US"/>
              </w:rPr>
              <w:t>International statement analysis: Workbook. 3rd ed</w:t>
            </w:r>
            <w:r w:rsidRPr="000B440D">
              <w:rPr>
                <w:color w:val="000000"/>
                <w:lang w:val="en-US" w:eastAsia="en-US"/>
              </w:rPr>
              <w:t>. Hoboken: Wiley, 2015</w:t>
            </w:r>
            <w:r>
              <w:rPr>
                <w:color w:val="000000"/>
                <w:lang w:val="en-US" w:eastAsia="en-US"/>
              </w:rPr>
              <w:t>, 1072 s</w:t>
            </w:r>
            <w:r w:rsidRPr="000B440D">
              <w:rPr>
                <w:color w:val="000000"/>
                <w:lang w:val="en-US" w:eastAsia="en-US"/>
              </w:rPr>
              <w:t>. ISBN 978-1-118-99948-6. </w:t>
            </w:r>
          </w:p>
        </w:tc>
      </w:tr>
      <w:tr w:rsidR="00C573F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73F0" w:rsidRPr="00B0285A" w:rsidRDefault="00C573F0" w:rsidP="00393358">
            <w:pPr>
              <w:jc w:val="center"/>
              <w:rPr>
                <w:b/>
              </w:rPr>
            </w:pPr>
            <w:r w:rsidRPr="00B0285A">
              <w:rPr>
                <w:b/>
              </w:rPr>
              <w:lastRenderedPageBreak/>
              <w:t>Informace ke kombinované nebo distanční formě</w:t>
            </w:r>
          </w:p>
        </w:tc>
      </w:tr>
      <w:tr w:rsidR="00C573F0" w:rsidTr="00393358">
        <w:tc>
          <w:tcPr>
            <w:tcW w:w="4787" w:type="dxa"/>
            <w:gridSpan w:val="3"/>
            <w:tcBorders>
              <w:top w:val="single" w:sz="2" w:space="0" w:color="auto"/>
            </w:tcBorders>
            <w:shd w:val="clear" w:color="auto" w:fill="F7CAAC"/>
          </w:tcPr>
          <w:p w:rsidR="00C573F0" w:rsidRPr="00B0285A" w:rsidRDefault="00C573F0" w:rsidP="00393358">
            <w:pPr>
              <w:jc w:val="both"/>
            </w:pPr>
            <w:r w:rsidRPr="00B0285A">
              <w:rPr>
                <w:b/>
              </w:rPr>
              <w:t>Rozsah konzultací (soustředění)</w:t>
            </w:r>
          </w:p>
        </w:tc>
        <w:tc>
          <w:tcPr>
            <w:tcW w:w="889" w:type="dxa"/>
            <w:tcBorders>
              <w:top w:val="single" w:sz="2" w:space="0" w:color="auto"/>
            </w:tcBorders>
          </w:tcPr>
          <w:p w:rsidR="00C573F0" w:rsidRPr="00B0285A" w:rsidRDefault="00C573F0" w:rsidP="00393358">
            <w:pPr>
              <w:jc w:val="both"/>
            </w:pPr>
          </w:p>
        </w:tc>
        <w:tc>
          <w:tcPr>
            <w:tcW w:w="4179" w:type="dxa"/>
            <w:gridSpan w:val="4"/>
            <w:tcBorders>
              <w:top w:val="single" w:sz="2" w:space="0" w:color="auto"/>
            </w:tcBorders>
            <w:shd w:val="clear" w:color="auto" w:fill="F7CAAC"/>
          </w:tcPr>
          <w:p w:rsidR="00C573F0" w:rsidRPr="00B0285A" w:rsidRDefault="00C573F0" w:rsidP="00393358">
            <w:pPr>
              <w:jc w:val="both"/>
              <w:rPr>
                <w:b/>
              </w:rPr>
            </w:pPr>
            <w:r w:rsidRPr="00B0285A">
              <w:rPr>
                <w:b/>
              </w:rPr>
              <w:t xml:space="preserve">hodin </w:t>
            </w:r>
          </w:p>
        </w:tc>
      </w:tr>
      <w:tr w:rsidR="00C573F0" w:rsidTr="00393358">
        <w:tc>
          <w:tcPr>
            <w:tcW w:w="9855" w:type="dxa"/>
            <w:gridSpan w:val="8"/>
            <w:shd w:val="clear" w:color="auto" w:fill="F7CAAC"/>
          </w:tcPr>
          <w:p w:rsidR="00C573F0" w:rsidRPr="00B0285A" w:rsidRDefault="00C573F0" w:rsidP="00393358">
            <w:pPr>
              <w:jc w:val="both"/>
              <w:rPr>
                <w:b/>
              </w:rPr>
            </w:pPr>
            <w:r w:rsidRPr="00B0285A">
              <w:rPr>
                <w:b/>
              </w:rPr>
              <w:t>Informace o způsobu kontaktu s</w:t>
            </w:r>
            <w:r>
              <w:rPr>
                <w:b/>
              </w:rPr>
              <w:t> </w:t>
            </w:r>
            <w:r w:rsidRPr="00B0285A">
              <w:rPr>
                <w:b/>
              </w:rPr>
              <w:t>vyučujícím</w:t>
            </w:r>
          </w:p>
        </w:tc>
      </w:tr>
      <w:tr w:rsidR="00C573F0" w:rsidTr="00393358">
        <w:trPr>
          <w:trHeight w:val="708"/>
        </w:trPr>
        <w:tc>
          <w:tcPr>
            <w:tcW w:w="9855" w:type="dxa"/>
            <w:gridSpan w:val="8"/>
          </w:tcPr>
          <w:p w:rsidR="00C573F0" w:rsidRPr="00B0285A" w:rsidRDefault="00C573F0" w:rsidP="00393358">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C73909"/>
    <w:p w:rsidR="00C73909" w:rsidRDefault="00C73909"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C74A11">
              <w:t>Manažerská psychologie a sociologie</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E83974">
            <w:pPr>
              <w:jc w:val="both"/>
            </w:pPr>
            <w:r>
              <w:t>L</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26p + 13s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4</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zápočet, zkouška</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Default="00C73909" w:rsidP="00C73909">
            <w:pPr>
              <w:jc w:val="both"/>
              <w:rPr>
                <w:b/>
              </w:rPr>
            </w:pPr>
            <w:r>
              <w:rPr>
                <w:b/>
              </w:rPr>
              <w:t>Forma způsobu ověření studijních výsledků a další požadavky na studenta</w:t>
            </w:r>
          </w:p>
        </w:tc>
        <w:tc>
          <w:tcPr>
            <w:tcW w:w="6769" w:type="dxa"/>
            <w:gridSpan w:val="7"/>
            <w:tcBorders>
              <w:bottom w:val="nil"/>
            </w:tcBorders>
          </w:tcPr>
          <w:p w:rsidR="00C73909" w:rsidRDefault="00C73909" w:rsidP="00C73909">
            <w:pPr>
              <w:jc w:val="both"/>
            </w:pPr>
            <w:r>
              <w:t>Způsob zakončení předmětu – zápočet, zkouška</w:t>
            </w:r>
          </w:p>
          <w:p w:rsidR="00DD5811" w:rsidRDefault="00DD5811" w:rsidP="00DD5811">
            <w:pPr>
              <w:jc w:val="both"/>
            </w:pPr>
            <w:r>
              <w:t>Požadavky k zápočtu: písemná práce na jedno z probíraných témat o minimálním rozsahu 5 normostran.</w:t>
            </w:r>
          </w:p>
          <w:p w:rsidR="002354FC" w:rsidRDefault="00DD5811" w:rsidP="00C73909">
            <w:pPr>
              <w:jc w:val="both"/>
            </w:pPr>
            <w:r>
              <w:t>Požadavky ke zkoušce: písemná zkouška v rozsahu probírané lítky a povinné literatury.</w:t>
            </w:r>
          </w:p>
        </w:tc>
      </w:tr>
      <w:tr w:rsidR="00C73909" w:rsidTr="00C73909">
        <w:trPr>
          <w:trHeight w:val="108"/>
        </w:trPr>
        <w:tc>
          <w:tcPr>
            <w:tcW w:w="9855" w:type="dxa"/>
            <w:gridSpan w:val="8"/>
            <w:tcBorders>
              <w:top w:val="nil"/>
            </w:tcBorders>
          </w:tcPr>
          <w:p w:rsidR="00C73909" w:rsidRDefault="00C73909" w:rsidP="00C73909">
            <w:pPr>
              <w:jc w:val="both"/>
            </w:pPr>
          </w:p>
        </w:tc>
      </w:tr>
      <w:tr w:rsidR="00C73909" w:rsidTr="00C73909">
        <w:trPr>
          <w:trHeight w:val="197"/>
        </w:trPr>
        <w:tc>
          <w:tcPr>
            <w:tcW w:w="3086" w:type="dxa"/>
            <w:tcBorders>
              <w:top w:val="nil"/>
            </w:tcBorders>
            <w:shd w:val="clear" w:color="auto" w:fill="F7CAAC"/>
          </w:tcPr>
          <w:p w:rsidR="00C73909" w:rsidRDefault="00C73909" w:rsidP="00C73909">
            <w:pPr>
              <w:jc w:val="both"/>
              <w:rPr>
                <w:b/>
              </w:rPr>
            </w:pPr>
            <w:r>
              <w:rPr>
                <w:b/>
              </w:rPr>
              <w:t>Garant předmětu</w:t>
            </w:r>
          </w:p>
        </w:tc>
        <w:tc>
          <w:tcPr>
            <w:tcW w:w="6769" w:type="dxa"/>
            <w:gridSpan w:val="7"/>
            <w:tcBorders>
              <w:top w:val="nil"/>
            </w:tcBorders>
          </w:tcPr>
          <w:p w:rsidR="00C73909" w:rsidRDefault="00C73909" w:rsidP="00C73909">
            <w:pPr>
              <w:jc w:val="both"/>
            </w:pPr>
            <w:r w:rsidRPr="00C74A11">
              <w:t>Mgr. Jan Kalenda, Ph.D.</w:t>
            </w:r>
          </w:p>
        </w:tc>
      </w:tr>
      <w:tr w:rsidR="00C73909" w:rsidTr="00F3156F">
        <w:trPr>
          <w:trHeight w:val="328"/>
        </w:trPr>
        <w:tc>
          <w:tcPr>
            <w:tcW w:w="3086" w:type="dxa"/>
            <w:tcBorders>
              <w:top w:val="nil"/>
            </w:tcBorders>
            <w:shd w:val="clear" w:color="auto" w:fill="F7CAAC"/>
          </w:tcPr>
          <w:p w:rsidR="00C73909" w:rsidRDefault="00C73909" w:rsidP="00C73909">
            <w:pPr>
              <w:jc w:val="both"/>
              <w:rPr>
                <w:b/>
              </w:rPr>
            </w:pPr>
            <w:r>
              <w:rPr>
                <w:b/>
              </w:rPr>
              <w:t>Zapojení garanta do výuky předmětu</w:t>
            </w:r>
          </w:p>
        </w:tc>
        <w:tc>
          <w:tcPr>
            <w:tcW w:w="6769" w:type="dxa"/>
            <w:gridSpan w:val="7"/>
            <w:tcBorders>
              <w:top w:val="nil"/>
            </w:tcBorders>
          </w:tcPr>
          <w:p w:rsidR="00C73909" w:rsidRDefault="00C73909">
            <w:r w:rsidRPr="00DB3747">
              <w:t xml:space="preserve">Garant se podílí na přednášení v rozsahu </w:t>
            </w:r>
            <w:del w:id="2270" w:author="Pavla Trefilová" w:date="2019-09-11T15:46:00Z">
              <w:r w:rsidR="00F3156F" w:rsidDel="00054E6F">
                <w:delText>6</w:delText>
              </w:r>
            </w:del>
            <w:ins w:id="2271" w:author="Pavla Trefilová" w:date="2019-09-11T15:46:00Z">
              <w:r w:rsidR="00054E6F">
                <w:t>10</w:t>
              </w:r>
            </w:ins>
            <w:r>
              <w:t>0</w:t>
            </w:r>
            <w:r w:rsidRPr="00DB3747">
              <w:t xml:space="preserve"> %, dále stanovuje koncepci</w:t>
            </w:r>
            <w:r w:rsidR="005F5644">
              <w:t xml:space="preserve"> seminářů</w:t>
            </w:r>
            <w:r w:rsidRPr="00DB3747">
              <w:t xml:space="preserve"> a dohlíží na jejich jednotné vedení. </w:t>
            </w:r>
          </w:p>
        </w:tc>
      </w:tr>
      <w:tr w:rsidR="00C73909" w:rsidTr="00C73909">
        <w:tc>
          <w:tcPr>
            <w:tcW w:w="3086" w:type="dxa"/>
            <w:shd w:val="clear" w:color="auto" w:fill="F7CAAC"/>
          </w:tcPr>
          <w:p w:rsidR="00C73909" w:rsidRDefault="00C73909" w:rsidP="00C73909">
            <w:pPr>
              <w:jc w:val="both"/>
              <w:rPr>
                <w:b/>
              </w:rPr>
            </w:pPr>
            <w:r>
              <w:rPr>
                <w:b/>
              </w:rPr>
              <w:t>Vyučující</w:t>
            </w:r>
          </w:p>
        </w:tc>
        <w:tc>
          <w:tcPr>
            <w:tcW w:w="6769" w:type="dxa"/>
            <w:gridSpan w:val="7"/>
            <w:tcBorders>
              <w:bottom w:val="nil"/>
            </w:tcBorders>
          </w:tcPr>
          <w:p w:rsidR="00C73909" w:rsidRDefault="00C73909">
            <w:pPr>
              <w:jc w:val="both"/>
            </w:pPr>
            <w:r w:rsidRPr="00C74A11">
              <w:t>Mgr. Jan Kalenda, Ph.D.</w:t>
            </w:r>
            <w:r>
              <w:t xml:space="preserve"> – přednášky (</w:t>
            </w:r>
            <w:ins w:id="2272" w:author="Pavla Trefilová" w:date="2019-09-11T15:46:00Z">
              <w:r w:rsidR="00054E6F">
                <w:t>10</w:t>
              </w:r>
            </w:ins>
            <w:del w:id="2273" w:author="Pavla Trefilová" w:date="2019-09-11T15:46:00Z">
              <w:r w:rsidR="00F3156F" w:rsidDel="00054E6F">
                <w:delText>6</w:delText>
              </w:r>
            </w:del>
            <w:r>
              <w:t>0%)</w:t>
            </w:r>
            <w:del w:id="2274" w:author="Pavla Trefilová" w:date="2019-09-11T15:46:00Z">
              <w:r w:rsidR="00F3156F" w:rsidDel="00054E6F">
                <w:delText>,</w:delText>
              </w:r>
            </w:del>
            <w:r w:rsidR="00F3156F">
              <w:t xml:space="preserve"> </w:t>
            </w:r>
            <w:del w:id="2275" w:author="Pavla Trefilová" w:date="2019-09-11T15:46:00Z">
              <w:r w:rsidR="00F3156F" w:rsidDel="00054E6F">
                <w:delText>Mgr. Petra Mandincová, Ph.D. – přednášky (40%)</w:delText>
              </w:r>
            </w:del>
          </w:p>
        </w:tc>
      </w:tr>
      <w:tr w:rsidR="00C73909" w:rsidTr="00C73909">
        <w:trPr>
          <w:trHeight w:val="204"/>
        </w:trPr>
        <w:tc>
          <w:tcPr>
            <w:tcW w:w="9855" w:type="dxa"/>
            <w:gridSpan w:val="8"/>
            <w:tcBorders>
              <w:top w:val="nil"/>
            </w:tcBorders>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v České společnosti,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t>
            </w:r>
          </w:p>
          <w:p w:rsidR="00C73909" w:rsidRPr="008D702A" w:rsidRDefault="00C73909" w:rsidP="00726145">
            <w:pPr>
              <w:pStyle w:val="Odstavecseseznamem"/>
              <w:numPr>
                <w:ilvl w:val="0"/>
                <w:numId w:val="18"/>
              </w:numPr>
              <w:ind w:left="247" w:hanging="247"/>
            </w:pPr>
            <w:r w:rsidRPr="008D702A">
              <w:t>Manažerská psychologie (historie, koncepce a funkce oboru)</w:t>
            </w:r>
          </w:p>
          <w:p w:rsidR="00C73909" w:rsidRPr="008D702A" w:rsidRDefault="00C73909" w:rsidP="00726145">
            <w:pPr>
              <w:pStyle w:val="Odstavecseseznamem"/>
              <w:numPr>
                <w:ilvl w:val="0"/>
                <w:numId w:val="18"/>
              </w:numPr>
              <w:ind w:left="247" w:hanging="247"/>
            </w:pPr>
            <w:r w:rsidRPr="008D702A">
              <w:t xml:space="preserve">Manažerská sociologie (historie, koncepce a funkce oboru) </w:t>
            </w:r>
          </w:p>
          <w:p w:rsidR="00C73909" w:rsidRPr="008D702A" w:rsidRDefault="00C73909" w:rsidP="00726145">
            <w:pPr>
              <w:pStyle w:val="Odstavecseseznamem"/>
              <w:numPr>
                <w:ilvl w:val="0"/>
                <w:numId w:val="18"/>
              </w:numPr>
              <w:ind w:left="247" w:hanging="247"/>
            </w:pPr>
            <w:r w:rsidRPr="008D702A">
              <w:t>Organizační chování jako syntéza manažerské sociologie a psychologie</w:t>
            </w:r>
          </w:p>
          <w:p w:rsidR="00C73909" w:rsidRDefault="00C73909" w:rsidP="00726145">
            <w:pPr>
              <w:pStyle w:val="Odstavecseseznamem"/>
              <w:numPr>
                <w:ilvl w:val="0"/>
                <w:numId w:val="18"/>
              </w:numPr>
              <w:ind w:left="247" w:hanging="247"/>
            </w:pPr>
            <w:r w:rsidRPr="008D702A">
              <w:t>Česká společnost jako jedna ze společností "pozdní doby"</w:t>
            </w:r>
          </w:p>
          <w:p w:rsidR="00C73909" w:rsidRPr="008D702A" w:rsidRDefault="00C73909" w:rsidP="00726145">
            <w:pPr>
              <w:pStyle w:val="Odstavecseseznamem"/>
              <w:numPr>
                <w:ilvl w:val="0"/>
                <w:numId w:val="18"/>
              </w:numPr>
              <w:ind w:left="247" w:hanging="247"/>
            </w:pPr>
            <w:r w:rsidRPr="008D702A">
              <w:t>Demografické znaky českého trhu práce</w:t>
            </w:r>
          </w:p>
          <w:p w:rsidR="0007374F" w:rsidRDefault="00C73909" w:rsidP="00726145">
            <w:pPr>
              <w:pStyle w:val="Odstavecseseznamem"/>
              <w:numPr>
                <w:ilvl w:val="0"/>
                <w:numId w:val="18"/>
              </w:numPr>
              <w:ind w:left="247" w:hanging="247"/>
            </w:pPr>
            <w:r w:rsidRPr="008D702A">
              <w:t xml:space="preserve">Genderové znaky českého trhu práce </w:t>
            </w:r>
          </w:p>
          <w:p w:rsidR="00C73909" w:rsidRDefault="00C73909" w:rsidP="00726145">
            <w:pPr>
              <w:pStyle w:val="Odstavecseseznamem"/>
              <w:numPr>
                <w:ilvl w:val="0"/>
                <w:numId w:val="18"/>
              </w:numPr>
              <w:ind w:left="247" w:hanging="247"/>
            </w:pPr>
            <w:r w:rsidRPr="008D702A">
              <w:t>Hodnotové postoje české společnosti v</w:t>
            </w:r>
            <w:r w:rsidR="0007374F">
              <w:t>e vztahu k pracovnímu chování</w:t>
            </w:r>
          </w:p>
          <w:p w:rsidR="00C73909" w:rsidRDefault="00C73909" w:rsidP="00726145">
            <w:pPr>
              <w:pStyle w:val="Odstavecseseznamem"/>
              <w:numPr>
                <w:ilvl w:val="0"/>
                <w:numId w:val="18"/>
              </w:numPr>
              <w:ind w:left="247" w:hanging="247"/>
            </w:pPr>
            <w:r w:rsidRPr="008D702A">
              <w:t>Spotřebn</w:t>
            </w:r>
            <w:r>
              <w:t>í chování v české společnosti</w:t>
            </w:r>
          </w:p>
          <w:p w:rsidR="00C73909" w:rsidRDefault="00C73909" w:rsidP="00726145">
            <w:pPr>
              <w:pStyle w:val="Odstavecseseznamem"/>
              <w:numPr>
                <w:ilvl w:val="0"/>
                <w:numId w:val="18"/>
              </w:numPr>
              <w:ind w:left="247" w:hanging="247"/>
            </w:pPr>
            <w:r w:rsidRPr="008D702A">
              <w:t xml:space="preserve">Proměny pracovních podmínek </w:t>
            </w:r>
            <w:r>
              <w:t xml:space="preserve">a trhu práce v České republice </w:t>
            </w:r>
          </w:p>
          <w:p w:rsidR="00C73909" w:rsidRPr="008D702A" w:rsidRDefault="00C73909" w:rsidP="00726145">
            <w:pPr>
              <w:pStyle w:val="Odstavecseseznamem"/>
              <w:numPr>
                <w:ilvl w:val="0"/>
                <w:numId w:val="18"/>
              </w:numPr>
              <w:ind w:left="247" w:hanging="247"/>
            </w:pPr>
            <w:r w:rsidRPr="008D702A">
              <w:t>Interakce v organizacích</w:t>
            </w:r>
          </w:p>
          <w:p w:rsidR="00C73909" w:rsidRPr="008D702A" w:rsidRDefault="00C73909" w:rsidP="00726145">
            <w:pPr>
              <w:pStyle w:val="Odstavecseseznamem"/>
              <w:numPr>
                <w:ilvl w:val="0"/>
                <w:numId w:val="18"/>
              </w:numPr>
              <w:ind w:left="247" w:hanging="247"/>
            </w:pPr>
            <w:r w:rsidRPr="008D702A">
              <w:t>Osobnost manažera</w:t>
            </w:r>
          </w:p>
          <w:p w:rsidR="00C73909" w:rsidRPr="008D702A" w:rsidRDefault="00C73909" w:rsidP="00726145">
            <w:pPr>
              <w:pStyle w:val="Odstavecseseznamem"/>
              <w:numPr>
                <w:ilvl w:val="0"/>
                <w:numId w:val="18"/>
              </w:numPr>
              <w:ind w:left="247" w:hanging="247"/>
            </w:pPr>
            <w:r w:rsidRPr="008D702A">
              <w:t>Rozhodování v organizacích</w:t>
            </w:r>
          </w:p>
          <w:p w:rsidR="00C73909" w:rsidRPr="008D702A" w:rsidRDefault="00C73909" w:rsidP="00726145">
            <w:pPr>
              <w:pStyle w:val="Odstavecseseznamem"/>
              <w:numPr>
                <w:ilvl w:val="0"/>
                <w:numId w:val="18"/>
              </w:numPr>
              <w:ind w:left="247" w:hanging="247"/>
              <w:jc w:val="both"/>
            </w:pPr>
            <w:r w:rsidRPr="008D702A">
              <w:t>Výstupní kompetence</w:t>
            </w:r>
          </w:p>
          <w:p w:rsidR="00C73909" w:rsidRDefault="00C73909" w:rsidP="00C73909">
            <w:pPr>
              <w:jc w:val="both"/>
            </w:pPr>
            <w:r w:rsidRPr="002A1599">
              <w:t xml:space="preserve">Student bude po absolvování kurzu </w:t>
            </w:r>
            <w:r w:rsidRPr="002A1599">
              <w:rPr>
                <w:rFonts w:eastAsia="Batang"/>
              </w:rPr>
              <w:t>schopen popsat základní zdroje dat o současné</w:t>
            </w:r>
            <w:r>
              <w:rPr>
                <w:rFonts w:eastAsia="Batang"/>
              </w:rPr>
              <w:t>m</w:t>
            </w:r>
            <w:r w:rsidRPr="002A1599">
              <w:rPr>
                <w:rFonts w:eastAsia="Batang"/>
              </w:rPr>
              <w:t xml:space="preserve"> české</w:t>
            </w:r>
            <w:r>
              <w:rPr>
                <w:rFonts w:eastAsia="Batang"/>
              </w:rPr>
              <w:t>m trhu práce a pracovních podmínkách v organizacích</w:t>
            </w:r>
            <w:r w:rsidRPr="002A1599">
              <w:rPr>
                <w:rFonts w:eastAsia="Batang"/>
              </w:rPr>
              <w:t xml:space="preserve">, které lze použít pro porozumění trendům v akčním poli </w:t>
            </w:r>
            <w:r>
              <w:rPr>
                <w:rFonts w:eastAsia="Batang"/>
              </w:rPr>
              <w:t>managementu a ekonomiky</w:t>
            </w:r>
            <w:r w:rsidRPr="002A1599">
              <w:rPr>
                <w:rFonts w:eastAsia="Batang"/>
              </w:rPr>
              <w:t xml:space="preserve">. Bude schopen </w:t>
            </w:r>
            <w:r w:rsidRPr="002A1599">
              <w:t xml:space="preserve">popsat </w:t>
            </w:r>
            <w:r>
              <w:t xml:space="preserve">demografické, genderové a </w:t>
            </w:r>
            <w:r w:rsidRPr="002A1599">
              <w:t>třídní atributy české</w:t>
            </w:r>
            <w:r>
              <w:t>ho trhu práce</w:t>
            </w:r>
            <w:r w:rsidRPr="002A1599">
              <w:t>, včetně je</w:t>
            </w:r>
            <w:r>
              <w:t>jich</w:t>
            </w:r>
            <w:r w:rsidRPr="002A1599">
              <w:t xml:space="preserve"> vývojových trendů. Bude schopný porozumět vztahům mezi </w:t>
            </w:r>
            <w:r>
              <w:t>rozhodováním manažerů a vývojem organizace</w:t>
            </w:r>
            <w:r w:rsidRPr="002A1599">
              <w:t xml:space="preserve">. Z hlediska dovedností bude </w:t>
            </w:r>
            <w:r>
              <w:t>schopen vyhleda</w:t>
            </w:r>
            <w:r w:rsidRPr="002A1599">
              <w:t xml:space="preserve">t relevantní informace o </w:t>
            </w:r>
            <w:r>
              <w:t>pracovním chování z dat ČSÚ,</w:t>
            </w:r>
            <w:r w:rsidRPr="002A1599">
              <w:t xml:space="preserve"> S</w:t>
            </w:r>
            <w:r>
              <w:t>O</w:t>
            </w:r>
            <w:r w:rsidRPr="002A1599">
              <w:t>Ú AV ČR a EUROSTATU (stěžejní šetření EWCS a ES</w:t>
            </w:r>
            <w:r>
              <w:t>S</w:t>
            </w:r>
            <w:r w:rsidRPr="002A1599">
              <w:t xml:space="preserve">). Dále pak bude schopen kriticky přistupovat k prezentovaným výzkumným šetřením a pracovat se statistikami věnovaných </w:t>
            </w:r>
            <w:r>
              <w:t xml:space="preserve">organizačnímu chování </w:t>
            </w:r>
            <w:r w:rsidRPr="002A1599">
              <w:t>jak z hlediska Krajů, tak celé ČR.</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E932A0" w:rsidRDefault="00C73909" w:rsidP="00C73909">
            <w:pPr>
              <w:jc w:val="both"/>
              <w:rPr>
                <w:b/>
              </w:rPr>
            </w:pPr>
            <w:r w:rsidRPr="00E932A0">
              <w:rPr>
                <w:b/>
              </w:rPr>
              <w:t>Povinná literatura</w:t>
            </w:r>
          </w:p>
          <w:p w:rsidR="002354FC" w:rsidRPr="008D702A" w:rsidRDefault="002354FC" w:rsidP="002354FC">
            <w:pPr>
              <w:jc w:val="both"/>
            </w:pPr>
            <w:r w:rsidRPr="008D702A">
              <w:rPr>
                <w:caps/>
              </w:rPr>
              <w:t>Lyons, P., Kindlerová,</w:t>
            </w:r>
            <w:r w:rsidRPr="008D702A">
              <w:t xml:space="preserve"> R. </w:t>
            </w:r>
            <w:r w:rsidRPr="008D702A">
              <w:rPr>
                <w:i/>
              </w:rPr>
              <w:t>Contemporary Czech Society</w:t>
            </w:r>
            <w:r w:rsidRPr="008D702A">
              <w:t xml:space="preserve">. </w:t>
            </w:r>
            <w:r>
              <w:t xml:space="preserve">Praha: </w:t>
            </w:r>
            <w:r w:rsidRPr="008D702A">
              <w:t>The Institute of Sociology of the Czech Academy of Sciences, 2016</w:t>
            </w:r>
            <w:r>
              <w:t>, 552 p. ISBN</w:t>
            </w:r>
            <w:r w:rsidRPr="008D702A">
              <w:t xml:space="preserve"> 978-8073302993</w:t>
            </w:r>
            <w:r>
              <w:t xml:space="preserve">. </w:t>
            </w:r>
          </w:p>
          <w:p w:rsidR="002354FC" w:rsidRDefault="002354FC" w:rsidP="002354FC">
            <w:pPr>
              <w:rPr>
                <w:caps/>
              </w:rPr>
            </w:pPr>
            <w:r w:rsidRPr="008D702A">
              <w:rPr>
                <w:caps/>
              </w:rPr>
              <w:t xml:space="preserve">TURECKIOVÁ, M. </w:t>
            </w:r>
            <w:r w:rsidRPr="008D702A">
              <w:rPr>
                <w:i/>
              </w:rPr>
              <w:t>Organizační chování: teoretická východiska a trendy personálního managementu.</w:t>
            </w:r>
            <w:r>
              <w:t xml:space="preserve"> Praha: Univerzita J</w:t>
            </w:r>
            <w:r w:rsidRPr="008D702A">
              <w:t xml:space="preserve">ana </w:t>
            </w:r>
            <w:r>
              <w:t>A</w:t>
            </w:r>
            <w:r w:rsidRPr="008D702A">
              <w:t xml:space="preserve">mose </w:t>
            </w:r>
            <w:r>
              <w:t>K</w:t>
            </w:r>
            <w:r w:rsidRPr="008D702A">
              <w:t>omenského, 2</w:t>
            </w:r>
            <w:r w:rsidRPr="008D702A">
              <w:rPr>
                <w:caps/>
              </w:rPr>
              <w:t xml:space="preserve">009, 104 </w:t>
            </w:r>
            <w:r>
              <w:t>s</w:t>
            </w:r>
            <w:r w:rsidRPr="008D702A">
              <w:rPr>
                <w:caps/>
              </w:rPr>
              <w:t xml:space="preserve">. ISBN 978-80-86723-66-2. </w:t>
            </w:r>
          </w:p>
          <w:p w:rsidR="00C73909" w:rsidRDefault="00C73909" w:rsidP="00C73909">
            <w:pPr>
              <w:jc w:val="both"/>
              <w:rPr>
                <w:caps/>
              </w:rPr>
            </w:pPr>
            <w:r w:rsidRPr="008D702A">
              <w:rPr>
                <w:caps/>
              </w:rPr>
              <w:t xml:space="preserve">VEČERNÍK, J. </w:t>
            </w:r>
            <w:r w:rsidRPr="008D702A">
              <w:rPr>
                <w:i/>
              </w:rPr>
              <w:t>Práce, hodnoty, blahobyt: české reálie v evropském kontextu.</w:t>
            </w:r>
            <w:r w:rsidRPr="008D702A">
              <w:t xml:space="preserve"> Praha: </w:t>
            </w:r>
            <w:r>
              <w:t>S</w:t>
            </w:r>
            <w:r w:rsidRPr="008D702A">
              <w:t xml:space="preserve">ociologický ústav </w:t>
            </w:r>
            <w:r>
              <w:t>AV ČR</w:t>
            </w:r>
            <w:r w:rsidRPr="008D702A">
              <w:t xml:space="preserve">, 2016, 415 s. </w:t>
            </w:r>
            <w:r>
              <w:t>ISBN</w:t>
            </w:r>
            <w:r w:rsidRPr="008D702A">
              <w:t xml:space="preserve"> 978-80-7330-295-5.</w:t>
            </w:r>
          </w:p>
          <w:p w:rsidR="002354FC" w:rsidRPr="008D702A" w:rsidRDefault="002354FC" w:rsidP="002354FC">
            <w:pPr>
              <w:jc w:val="both"/>
            </w:pPr>
            <w:r w:rsidRPr="008D702A">
              <w:rPr>
                <w:caps/>
              </w:rPr>
              <w:t>Vlachová, K.</w:t>
            </w:r>
            <w:r w:rsidRPr="008D702A">
              <w:t xml:space="preserve"> </w:t>
            </w:r>
            <w:r w:rsidRPr="008D702A">
              <w:rPr>
                <w:i/>
                <w:iCs/>
              </w:rPr>
              <w:t>Česká republika 2002–2012: hodnoty, postoje, chování. Sociální report projektu European Social Survey.</w:t>
            </w:r>
            <w:r w:rsidRPr="008D702A">
              <w:t xml:space="preserve"> Praha: Sociologický ústav AV ČR, 2013</w:t>
            </w:r>
            <w:r>
              <w:t>, 148 s. ISBN 978-80-7330-224-5</w:t>
            </w:r>
            <w:r w:rsidRPr="008D702A">
              <w:t>.</w:t>
            </w:r>
          </w:p>
          <w:p w:rsidR="00C73909" w:rsidRDefault="00C73909" w:rsidP="00C73909">
            <w:pPr>
              <w:jc w:val="both"/>
            </w:pPr>
            <w:r w:rsidRPr="008D702A">
              <w:t xml:space="preserve">WAGNEROVÁ, I. </w:t>
            </w:r>
            <w:r w:rsidRPr="008D702A">
              <w:rPr>
                <w:i/>
              </w:rPr>
              <w:t>Psychologie práce a organizace: nové poznatky</w:t>
            </w:r>
            <w:r w:rsidRPr="008D702A">
              <w:t>. Praha: Grada, 2011, 155 s. ISBN 978-80-247-3701-0</w:t>
            </w:r>
          </w:p>
          <w:p w:rsidR="00C73909" w:rsidRPr="00E932A0" w:rsidRDefault="00C73909" w:rsidP="00C73909">
            <w:pPr>
              <w:jc w:val="both"/>
              <w:rPr>
                <w:b/>
              </w:rPr>
            </w:pPr>
            <w:r w:rsidRPr="00E932A0">
              <w:rPr>
                <w:b/>
              </w:rPr>
              <w:lastRenderedPageBreak/>
              <w:t>Doporučená literatura</w:t>
            </w:r>
          </w:p>
          <w:p w:rsidR="009E237D" w:rsidRDefault="002354FC" w:rsidP="0007374F">
            <w:pPr>
              <w:jc w:val="both"/>
              <w:rPr>
                <w:caps/>
              </w:rPr>
            </w:pPr>
            <w:r w:rsidRPr="00221250">
              <w:rPr>
                <w:caps/>
              </w:rPr>
              <w:t>KATRŇÁK, T</w:t>
            </w:r>
            <w:r>
              <w:rPr>
                <w:caps/>
              </w:rPr>
              <w:t>.,</w:t>
            </w:r>
            <w:r w:rsidRPr="00221250">
              <w:rPr>
                <w:caps/>
              </w:rPr>
              <w:t xml:space="preserve"> FUČÍK</w:t>
            </w:r>
            <w:r>
              <w:rPr>
                <w:caps/>
              </w:rPr>
              <w:t>, P</w:t>
            </w:r>
            <w:r w:rsidRPr="00221250">
              <w:rPr>
                <w:caps/>
              </w:rPr>
              <w:t>.</w:t>
            </w:r>
            <w:r w:rsidRPr="00221250">
              <w:t xml:space="preserve"> </w:t>
            </w:r>
            <w:r w:rsidRPr="00221250">
              <w:rPr>
                <w:i/>
              </w:rPr>
              <w:t>Návrat k sociálnímu původu: vývoj sociální stratifikace české společnosti v letech 1989 až 2009.</w:t>
            </w:r>
            <w:r>
              <w:t xml:space="preserve"> Brno: C</w:t>
            </w:r>
            <w:r w:rsidRPr="00221250">
              <w:t>entrum pro studium demokracie a kultury, 2010, 213 s.</w:t>
            </w:r>
            <w:r w:rsidRPr="00221250">
              <w:rPr>
                <w:caps/>
              </w:rPr>
              <w:t xml:space="preserve"> ISBN 978-80-7325-241-0.</w:t>
            </w:r>
          </w:p>
          <w:p w:rsidR="00C573F0" w:rsidRPr="000802C6" w:rsidRDefault="00C573F0" w:rsidP="0007374F">
            <w:pPr>
              <w:jc w:val="both"/>
              <w:rPr>
                <w:caps/>
              </w:rPr>
            </w:pPr>
            <w:r w:rsidRPr="000802C6">
              <w:rPr>
                <w:caps/>
              </w:rPr>
              <w:t>KELLER, J., HRUŠKA</w:t>
            </w:r>
            <w:r w:rsidRPr="000802C6">
              <w:t xml:space="preserve">-TVRDÝ, L. </w:t>
            </w:r>
            <w:r w:rsidRPr="000802C6">
              <w:rPr>
                <w:i/>
              </w:rPr>
              <w:t>Vzdělanostní společnost? Chrám, výtah a pojišťovna</w:t>
            </w:r>
            <w:r w:rsidRPr="000802C6">
              <w:t xml:space="preserve">. Praha: Sociologické nakladatelství, 2008, 183 s. </w:t>
            </w:r>
            <w:r w:rsidRPr="000802C6">
              <w:rPr>
                <w:caps/>
              </w:rPr>
              <w:t>ISBN 978-80-86429-78-6.</w:t>
            </w:r>
          </w:p>
          <w:p w:rsidR="002354FC" w:rsidRDefault="002354FC" w:rsidP="0007374F">
            <w:pPr>
              <w:jc w:val="both"/>
              <w:rPr>
                <w:caps/>
              </w:rPr>
            </w:pPr>
            <w:r w:rsidRPr="00221250">
              <w:rPr>
                <w:caps/>
              </w:rPr>
              <w:t>LYONS, P</w:t>
            </w:r>
            <w:r>
              <w:rPr>
                <w:caps/>
              </w:rPr>
              <w:t xml:space="preserve">., </w:t>
            </w:r>
            <w:r w:rsidRPr="00221250">
              <w:rPr>
                <w:caps/>
              </w:rPr>
              <w:t>KINDLEROVÁ</w:t>
            </w:r>
            <w:r>
              <w:rPr>
                <w:caps/>
              </w:rPr>
              <w:t>, R</w:t>
            </w:r>
            <w:r w:rsidRPr="00221250">
              <w:rPr>
                <w:caps/>
              </w:rPr>
              <w:t xml:space="preserve">. </w:t>
            </w:r>
            <w:r w:rsidRPr="00221250">
              <w:rPr>
                <w:i/>
              </w:rPr>
              <w:t>47 odstínů české společnosti</w:t>
            </w:r>
            <w:r w:rsidRPr="00221250">
              <w:t xml:space="preserve">. Praha: </w:t>
            </w:r>
            <w:r>
              <w:t>S</w:t>
            </w:r>
            <w:r w:rsidRPr="00221250">
              <w:t xml:space="preserve">ociologický ústav </w:t>
            </w:r>
            <w:r>
              <w:t>AV ČR</w:t>
            </w:r>
            <w:r w:rsidRPr="00221250">
              <w:t>, 2015, 369 s</w:t>
            </w:r>
            <w:r w:rsidRPr="00221250">
              <w:rPr>
                <w:caps/>
              </w:rPr>
              <w:t>. ISBN 978-80-7330-280-1.</w:t>
            </w:r>
          </w:p>
          <w:p w:rsidR="002354FC" w:rsidRDefault="002354FC" w:rsidP="0007374F">
            <w:pPr>
              <w:jc w:val="both"/>
            </w:pPr>
            <w:r>
              <w:t>P</w:t>
            </w:r>
            <w:r w:rsidRPr="00221250">
              <w:t xml:space="preserve">ETRUSEK, M. </w:t>
            </w:r>
            <w:r w:rsidRPr="00221250">
              <w:rPr>
                <w:i/>
              </w:rPr>
              <w:t>Společnosti pozdní doby.</w:t>
            </w:r>
            <w:r w:rsidRPr="00221250">
              <w:t xml:space="preserve"> Praha: Sociologické nakladatelství (SLON), 2006, 459 s. ISBN 80-86429-63-6.</w:t>
            </w:r>
          </w:p>
          <w:p w:rsidR="002354FC" w:rsidRDefault="002354FC" w:rsidP="0007374F">
            <w:pPr>
              <w:jc w:val="both"/>
            </w:pPr>
            <w:r w:rsidRPr="00221250">
              <w:t xml:space="preserve">POTŮČEK, M. </w:t>
            </w:r>
            <w:r w:rsidRPr="00221250">
              <w:rPr>
                <w:i/>
              </w:rPr>
              <w:t>Poznávání budoucnosti jako výzva.</w:t>
            </w:r>
            <w:r w:rsidRPr="00221250">
              <w:t xml:space="preserve"> Praha: Karolinum, 2011, 153 s. ISBN 978-80-246-1897-5.</w:t>
            </w:r>
          </w:p>
          <w:p w:rsidR="00C573F0" w:rsidRPr="000802C6" w:rsidRDefault="00C573F0" w:rsidP="0007374F">
            <w:pPr>
              <w:jc w:val="both"/>
              <w:rPr>
                <w:caps/>
              </w:rPr>
            </w:pPr>
            <w:r w:rsidRPr="000802C6">
              <w:rPr>
                <w:caps/>
              </w:rPr>
              <w:t xml:space="preserve">PRUDKÝ, L. </w:t>
            </w:r>
            <w:r w:rsidRPr="000802C6">
              <w:rPr>
                <w:i/>
                <w:caps/>
              </w:rPr>
              <w:t>I</w:t>
            </w:r>
            <w:r w:rsidRPr="000802C6">
              <w:rPr>
                <w:i/>
              </w:rPr>
              <w:t>nventura hodnot: výsledky sociologických výzkumů hodnot ve společnosti české republiky</w:t>
            </w:r>
            <w:r w:rsidRPr="000802C6">
              <w:t xml:space="preserve">. Praha: Academia, 2009, 341 s. </w:t>
            </w:r>
            <w:r w:rsidRPr="000802C6">
              <w:rPr>
                <w:caps/>
              </w:rPr>
              <w:t>ISBN 978-80-200-1751-2.</w:t>
            </w:r>
          </w:p>
          <w:p w:rsidR="00C73909" w:rsidRPr="00E9749E" w:rsidRDefault="00C73909" w:rsidP="0007374F">
            <w:pPr>
              <w:jc w:val="both"/>
            </w:pPr>
            <w:r w:rsidRPr="000721AB">
              <w:rPr>
                <w:caps/>
              </w:rPr>
              <w:t>Šafr,</w:t>
            </w:r>
            <w:r w:rsidRPr="00E9749E">
              <w:t xml:space="preserve"> J a kol. </w:t>
            </w:r>
            <w:r w:rsidRPr="00E9749E">
              <w:rPr>
                <w:rStyle w:val="Zdraznn"/>
              </w:rPr>
              <w:t>Mechanismy mezigenerační reprodukce nerovností.</w:t>
            </w:r>
            <w:r w:rsidRPr="00E9749E">
              <w:t xml:space="preserve"> Praha: Sociologický ústav AV ČR, 2012</w:t>
            </w:r>
            <w:r>
              <w:t>, 166 s. ISBN 978-80-7330-188-0</w:t>
            </w:r>
            <w:r w:rsidR="002354FC">
              <w:t>.</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7B16E8">
        <w:trPr>
          <w:trHeight w:val="707"/>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FF170D"/>
    <w:p w:rsidR="00C73909" w:rsidRDefault="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357D41">
              <w:t>Manažerské dovednosti a techniky</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2,3/Z</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13p + 26s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3</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r>
              <w:t xml:space="preserve">Ekvivalence </w:t>
            </w:r>
            <w:r w:rsidRPr="000930A7">
              <w:rPr>
                <w:lang w:val="en-GB"/>
              </w:rPr>
              <w:t>(Managerial Skills and Techniques)</w:t>
            </w: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klasifikovaný zápočet</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Pr="004D13B7" w:rsidRDefault="00C73909" w:rsidP="00C73909">
            <w:pPr>
              <w:jc w:val="both"/>
              <w:rPr>
                <w:b/>
              </w:rPr>
            </w:pPr>
            <w:r w:rsidRPr="004D13B7">
              <w:rPr>
                <w:b/>
              </w:rPr>
              <w:t>Forma způsobu ověření studijních výsledků a další požadavky na studenta</w:t>
            </w:r>
          </w:p>
        </w:tc>
        <w:tc>
          <w:tcPr>
            <w:tcW w:w="6769" w:type="dxa"/>
            <w:gridSpan w:val="7"/>
            <w:tcBorders>
              <w:bottom w:val="nil"/>
            </w:tcBorders>
          </w:tcPr>
          <w:p w:rsidR="00C73909" w:rsidRPr="004D13B7" w:rsidRDefault="00C73909" w:rsidP="00C73909">
            <w:pPr>
              <w:jc w:val="both"/>
            </w:pPr>
            <w:r w:rsidRPr="004D13B7">
              <w:t>Způsob zakončení předmětu – klasifikovaný zápočet</w:t>
            </w:r>
          </w:p>
          <w:p w:rsidR="00C73909" w:rsidRPr="004D13B7" w:rsidRDefault="002354FC" w:rsidP="002354FC">
            <w:pPr>
              <w:jc w:val="both"/>
            </w:pPr>
            <w:r>
              <w:t>Požadavky na klasifikovaný zápočet</w:t>
            </w:r>
            <w:r w:rsidR="00C73909" w:rsidRPr="004D13B7">
              <w:t xml:space="preserve">: </w:t>
            </w:r>
            <w:r w:rsidR="00C73909">
              <w:t xml:space="preserve">min. 80 % docházka na semináře; aktivní zapojení na seminářích; </w:t>
            </w:r>
            <w:r w:rsidR="00C73909" w:rsidRPr="004D13B7">
              <w:t>aktivní zapoje</w:t>
            </w:r>
            <w:r w:rsidR="00C73909">
              <w:t xml:space="preserve">ní do realizace týmového úkolu; </w:t>
            </w:r>
            <w:r w:rsidR="00C73909" w:rsidRPr="004D13B7">
              <w:t>vypracování závěrečné zprávy týmového úkolu (do stanoveného termínu a dle zadaných</w:t>
            </w:r>
            <w:r w:rsidR="00C73909">
              <w:t xml:space="preserve"> požadavků) a jeho prezentace; </w:t>
            </w:r>
            <w:r w:rsidR="00C73909" w:rsidRPr="004D13B7">
              <w:t>úspěšné absolvování zápočtové písemné práce (musí být napsána alespoň na 60 %).</w:t>
            </w:r>
          </w:p>
        </w:tc>
      </w:tr>
      <w:tr w:rsidR="00C73909" w:rsidTr="00C73909">
        <w:trPr>
          <w:trHeight w:val="70"/>
        </w:trPr>
        <w:tc>
          <w:tcPr>
            <w:tcW w:w="9855" w:type="dxa"/>
            <w:gridSpan w:val="8"/>
            <w:tcBorders>
              <w:top w:val="nil"/>
            </w:tcBorders>
          </w:tcPr>
          <w:p w:rsidR="00C73909" w:rsidRPr="004D13B7" w:rsidRDefault="00C73909" w:rsidP="00C73909">
            <w:pPr>
              <w:jc w:val="both"/>
            </w:pPr>
          </w:p>
        </w:tc>
      </w:tr>
      <w:tr w:rsidR="00C73909" w:rsidTr="00C73909">
        <w:trPr>
          <w:trHeight w:val="197"/>
        </w:trPr>
        <w:tc>
          <w:tcPr>
            <w:tcW w:w="3086" w:type="dxa"/>
            <w:tcBorders>
              <w:top w:val="nil"/>
            </w:tcBorders>
            <w:shd w:val="clear" w:color="auto" w:fill="F7CAAC"/>
          </w:tcPr>
          <w:p w:rsidR="00C73909" w:rsidRPr="004D13B7" w:rsidRDefault="00C73909" w:rsidP="00C73909">
            <w:pPr>
              <w:jc w:val="both"/>
              <w:rPr>
                <w:b/>
              </w:rPr>
            </w:pPr>
            <w:r w:rsidRPr="004D13B7">
              <w:rPr>
                <w:b/>
              </w:rPr>
              <w:t>Garant předmětu</w:t>
            </w:r>
          </w:p>
        </w:tc>
        <w:tc>
          <w:tcPr>
            <w:tcW w:w="6769" w:type="dxa"/>
            <w:gridSpan w:val="7"/>
            <w:tcBorders>
              <w:top w:val="nil"/>
            </w:tcBorders>
          </w:tcPr>
          <w:p w:rsidR="00C73909" w:rsidRPr="004D13B7" w:rsidRDefault="00C73909" w:rsidP="00C73909">
            <w:pPr>
              <w:jc w:val="both"/>
            </w:pPr>
            <w:r w:rsidRPr="004D13B7">
              <w:t>Ing. Jana Matošková, Ph.D.</w:t>
            </w:r>
          </w:p>
        </w:tc>
      </w:tr>
      <w:tr w:rsidR="00C73909" w:rsidTr="00C73909">
        <w:trPr>
          <w:trHeight w:val="243"/>
        </w:trPr>
        <w:tc>
          <w:tcPr>
            <w:tcW w:w="3086" w:type="dxa"/>
            <w:tcBorders>
              <w:top w:val="nil"/>
            </w:tcBorders>
            <w:shd w:val="clear" w:color="auto" w:fill="F7CAAC"/>
          </w:tcPr>
          <w:p w:rsidR="00C73909" w:rsidRPr="004D13B7" w:rsidRDefault="00C73909" w:rsidP="00C73909">
            <w:pPr>
              <w:jc w:val="both"/>
              <w:rPr>
                <w:b/>
              </w:rPr>
            </w:pPr>
            <w:r w:rsidRPr="004D13B7">
              <w:rPr>
                <w:b/>
              </w:rPr>
              <w:t>Zapojení garanta do výuky předmětu</w:t>
            </w:r>
          </w:p>
        </w:tc>
        <w:tc>
          <w:tcPr>
            <w:tcW w:w="6769" w:type="dxa"/>
            <w:gridSpan w:val="7"/>
            <w:tcBorders>
              <w:top w:val="nil"/>
            </w:tcBorders>
          </w:tcPr>
          <w:p w:rsidR="00C73909" w:rsidRPr="004D13B7" w:rsidRDefault="00C73909" w:rsidP="00C73909">
            <w:pPr>
              <w:jc w:val="both"/>
            </w:pPr>
            <w:r w:rsidRPr="004D13B7">
              <w:t xml:space="preserve">Garant se podílí na přednášení v rozsahu 80 %, dále stanovuje koncepci seminářů a dohlíží na jejich jednotné vedení. </w:t>
            </w:r>
          </w:p>
        </w:tc>
      </w:tr>
      <w:tr w:rsidR="00C73909" w:rsidTr="00C73909">
        <w:tc>
          <w:tcPr>
            <w:tcW w:w="3086" w:type="dxa"/>
            <w:shd w:val="clear" w:color="auto" w:fill="F7CAAC"/>
          </w:tcPr>
          <w:p w:rsidR="00C73909" w:rsidRPr="004D13B7" w:rsidRDefault="00C73909" w:rsidP="00C73909">
            <w:pPr>
              <w:jc w:val="both"/>
              <w:rPr>
                <w:b/>
              </w:rPr>
            </w:pPr>
            <w:r w:rsidRPr="004D13B7">
              <w:rPr>
                <w:b/>
              </w:rPr>
              <w:t>Vyučující</w:t>
            </w:r>
          </w:p>
        </w:tc>
        <w:tc>
          <w:tcPr>
            <w:tcW w:w="6769" w:type="dxa"/>
            <w:gridSpan w:val="7"/>
            <w:tcBorders>
              <w:bottom w:val="nil"/>
            </w:tcBorders>
          </w:tcPr>
          <w:p w:rsidR="00C73909" w:rsidRPr="004D13B7" w:rsidRDefault="00C73909" w:rsidP="00B1417E">
            <w:pPr>
              <w:jc w:val="both"/>
            </w:pPr>
            <w:r w:rsidRPr="004D13B7">
              <w:t xml:space="preserve">Ing. Jana Matošková </w:t>
            </w:r>
            <w:r>
              <w:t xml:space="preserve">– přednášky </w:t>
            </w:r>
            <w:r w:rsidRPr="004D13B7">
              <w:t xml:space="preserve">(80%), Ph.D., Ing. Petra Benyahya, Ph.D. </w:t>
            </w:r>
            <w:r w:rsidR="005F5644">
              <w:t>–</w:t>
            </w:r>
            <w:r>
              <w:t xml:space="preserve"> přednášky</w:t>
            </w:r>
            <w:r w:rsidR="005F5644">
              <w:t xml:space="preserve"> </w:t>
            </w:r>
            <w:r w:rsidRPr="004D13B7">
              <w:t>(20%)</w:t>
            </w:r>
          </w:p>
        </w:tc>
      </w:tr>
      <w:tr w:rsidR="00C73909" w:rsidTr="00C73909">
        <w:trPr>
          <w:trHeight w:val="70"/>
        </w:trPr>
        <w:tc>
          <w:tcPr>
            <w:tcW w:w="9855" w:type="dxa"/>
            <w:gridSpan w:val="8"/>
            <w:tcBorders>
              <w:top w:val="nil"/>
            </w:tcBorders>
          </w:tcPr>
          <w:p w:rsidR="00C73909" w:rsidRPr="004D13B7"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rsidRPr="000930A7">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 aplikované při řešení problémů.</w:t>
            </w:r>
          </w:p>
          <w:p w:rsidR="00C73909" w:rsidRDefault="00C73909" w:rsidP="00726145">
            <w:pPr>
              <w:pStyle w:val="Odstavecseseznamem"/>
              <w:numPr>
                <w:ilvl w:val="0"/>
                <w:numId w:val="19"/>
              </w:numPr>
              <w:ind w:left="247" w:hanging="247"/>
              <w:jc w:val="both"/>
            </w:pPr>
            <w:r>
              <w:t>Sebeřízení (techniky aplikované při změně zvyku, při boji s pr</w:t>
            </w:r>
            <w:r w:rsidR="00BF289D">
              <w:t>okrastinací a při seberozvoji)</w:t>
            </w:r>
          </w:p>
          <w:p w:rsidR="00C73909" w:rsidRDefault="00C73909" w:rsidP="00726145">
            <w:pPr>
              <w:pStyle w:val="Odstavecseseznamem"/>
              <w:numPr>
                <w:ilvl w:val="0"/>
                <w:numId w:val="19"/>
              </w:numPr>
              <w:ind w:left="247" w:hanging="247"/>
              <w:jc w:val="both"/>
            </w:pPr>
            <w:r>
              <w:t>Time management (techniky pro stanovování cílů a určování priorit, tipy pro práci s diářem, techniky pro zvládání vyr</w:t>
            </w:r>
            <w:r w:rsidR="00BF289D">
              <w:t>ušování a udržení koncentrace)</w:t>
            </w:r>
          </w:p>
          <w:p w:rsidR="00C73909" w:rsidRDefault="00C73909" w:rsidP="00726145">
            <w:pPr>
              <w:pStyle w:val="Odstavecseseznamem"/>
              <w:numPr>
                <w:ilvl w:val="0"/>
                <w:numId w:val="19"/>
              </w:numPr>
              <w:ind w:left="247" w:hanging="247"/>
              <w:jc w:val="both"/>
            </w:pPr>
            <w:r>
              <w:t xml:space="preserve">Komunikace, práce s písemnostmi a úprava pracoviště z pohledu time managementu. Role sekretářky/sekretáře z </w:t>
            </w:r>
            <w:r w:rsidR="00BF289D">
              <w:t>hlediska řízení času vedoucího</w:t>
            </w:r>
          </w:p>
          <w:p w:rsidR="00C73909" w:rsidRDefault="00BF289D" w:rsidP="00726145">
            <w:pPr>
              <w:pStyle w:val="Odstavecseseznamem"/>
              <w:numPr>
                <w:ilvl w:val="0"/>
                <w:numId w:val="19"/>
              </w:numPr>
              <w:ind w:left="247" w:hanging="247"/>
              <w:jc w:val="both"/>
            </w:pPr>
            <w:r>
              <w:t>Příprava a vedení porad</w:t>
            </w:r>
          </w:p>
          <w:p w:rsidR="00C73909" w:rsidRDefault="00C73909" w:rsidP="00726145">
            <w:pPr>
              <w:pStyle w:val="Odstavecseseznamem"/>
              <w:numPr>
                <w:ilvl w:val="0"/>
                <w:numId w:val="19"/>
              </w:numPr>
              <w:ind w:left="247" w:hanging="247"/>
              <w:jc w:val="both"/>
            </w:pPr>
            <w:r>
              <w:t>Prezentování - příprava prez</w:t>
            </w:r>
            <w:r w:rsidR="00BF289D">
              <w:t>entace a tipy úspěšných řečníků</w:t>
            </w:r>
          </w:p>
          <w:p w:rsidR="00C73909" w:rsidRDefault="00C73909" w:rsidP="00726145">
            <w:pPr>
              <w:pStyle w:val="Odstavecseseznamem"/>
              <w:numPr>
                <w:ilvl w:val="0"/>
                <w:numId w:val="19"/>
              </w:numPr>
              <w:ind w:left="247" w:hanging="247"/>
              <w:jc w:val="both"/>
            </w:pPr>
            <w:r>
              <w:t>Zvládání trémy při prezentaci. Používání audio-vi</w:t>
            </w:r>
            <w:r w:rsidR="00BF289D">
              <w:t>zuálních pomůcek při prezentaci</w:t>
            </w:r>
          </w:p>
          <w:p w:rsidR="00C73909" w:rsidRDefault="00C73909" w:rsidP="00726145">
            <w:pPr>
              <w:pStyle w:val="Odstavecseseznamem"/>
              <w:numPr>
                <w:ilvl w:val="0"/>
                <w:numId w:val="19"/>
              </w:numPr>
              <w:ind w:left="247" w:hanging="247"/>
              <w:jc w:val="both"/>
            </w:pPr>
            <w:r>
              <w:t xml:space="preserve">Situační </w:t>
            </w:r>
            <w:r w:rsidR="00BF289D">
              <w:t>řízení. Mentorování. Koučování</w:t>
            </w:r>
          </w:p>
          <w:p w:rsidR="00C73909" w:rsidRDefault="00BF289D" w:rsidP="00726145">
            <w:pPr>
              <w:pStyle w:val="Odstavecseseznamem"/>
              <w:numPr>
                <w:ilvl w:val="0"/>
                <w:numId w:val="19"/>
              </w:numPr>
              <w:ind w:left="247" w:hanging="247"/>
              <w:jc w:val="both"/>
            </w:pPr>
            <w:r>
              <w:t>Delegování</w:t>
            </w:r>
          </w:p>
          <w:p w:rsidR="00C73909" w:rsidRDefault="00BF289D" w:rsidP="00726145">
            <w:pPr>
              <w:pStyle w:val="Odstavecseseznamem"/>
              <w:numPr>
                <w:ilvl w:val="0"/>
                <w:numId w:val="19"/>
              </w:numPr>
              <w:ind w:left="247" w:hanging="247"/>
              <w:jc w:val="both"/>
            </w:pPr>
            <w:r>
              <w:t>Poskytování zpětné vazby</w:t>
            </w:r>
          </w:p>
          <w:p w:rsidR="00C73909" w:rsidRDefault="00BF289D" w:rsidP="00726145">
            <w:pPr>
              <w:pStyle w:val="Odstavecseseznamem"/>
              <w:numPr>
                <w:ilvl w:val="0"/>
                <w:numId w:val="19"/>
              </w:numPr>
              <w:ind w:left="247" w:hanging="247"/>
              <w:jc w:val="both"/>
            </w:pPr>
            <w:r>
              <w:t>Sdělování nepříjemných zpráv</w:t>
            </w:r>
          </w:p>
          <w:p w:rsidR="00C73909" w:rsidRDefault="00C73909" w:rsidP="00726145">
            <w:pPr>
              <w:pStyle w:val="Odstavecseseznamem"/>
              <w:numPr>
                <w:ilvl w:val="0"/>
                <w:numId w:val="19"/>
              </w:numPr>
              <w:ind w:left="247" w:hanging="247"/>
              <w:jc w:val="both"/>
            </w:pPr>
            <w:r>
              <w:t>Techniky aplikované při</w:t>
            </w:r>
            <w:r w:rsidR="00BF289D">
              <w:t xml:space="preserve"> definování a analýze problému</w:t>
            </w:r>
          </w:p>
          <w:p w:rsidR="00C73909" w:rsidRDefault="00C73909" w:rsidP="00726145">
            <w:pPr>
              <w:pStyle w:val="Odstavecseseznamem"/>
              <w:numPr>
                <w:ilvl w:val="0"/>
                <w:numId w:val="19"/>
              </w:numPr>
              <w:ind w:left="247" w:hanging="247"/>
              <w:jc w:val="both"/>
            </w:pPr>
            <w:r>
              <w:t>Techniky tvůrčího přístupu k řešení problé</w:t>
            </w:r>
            <w:r w:rsidR="00BF289D">
              <w:t>mů</w:t>
            </w:r>
          </w:p>
          <w:p w:rsidR="00C73909" w:rsidRDefault="00BF289D" w:rsidP="00726145">
            <w:pPr>
              <w:pStyle w:val="Odstavecseseznamem"/>
              <w:numPr>
                <w:ilvl w:val="0"/>
                <w:numId w:val="19"/>
              </w:numPr>
              <w:ind w:left="247" w:hanging="247"/>
              <w:jc w:val="both"/>
            </w:pPr>
            <w:r>
              <w:t>Rozhodovací techniky</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9E237D">
        <w:trPr>
          <w:trHeight w:val="1261"/>
        </w:trPr>
        <w:tc>
          <w:tcPr>
            <w:tcW w:w="9855" w:type="dxa"/>
            <w:gridSpan w:val="8"/>
            <w:tcBorders>
              <w:top w:val="nil"/>
            </w:tcBorders>
          </w:tcPr>
          <w:p w:rsidR="00C73909" w:rsidRPr="002658B2" w:rsidRDefault="00C73909" w:rsidP="00C73909">
            <w:pPr>
              <w:jc w:val="both"/>
              <w:rPr>
                <w:b/>
              </w:rPr>
            </w:pPr>
            <w:r w:rsidRPr="002658B2">
              <w:rPr>
                <w:b/>
              </w:rPr>
              <w:t>Povinná</w:t>
            </w:r>
            <w:r>
              <w:rPr>
                <w:b/>
              </w:rPr>
              <w:t xml:space="preserve"> literatura</w:t>
            </w:r>
          </w:p>
          <w:p w:rsidR="00C73909" w:rsidRDefault="00C73909" w:rsidP="00C73909">
            <w:pPr>
              <w:jc w:val="both"/>
            </w:pPr>
            <w:r>
              <w:t xml:space="preserve">LIRAZ, M. </w:t>
            </w:r>
            <w:r w:rsidRPr="00B3262E">
              <w:rPr>
                <w:i/>
              </w:rPr>
              <w:t>How to Sharpen Your Managerial Skills - Good Management and Leadership Skills for Aspiring Managers</w:t>
            </w:r>
            <w:r>
              <w:t>. Traverse City:</w:t>
            </w:r>
            <w:r>
              <w:rPr>
                <w:rFonts w:ascii="Arial" w:hAnsi="Arial" w:cs="Arial"/>
                <w:color w:val="333333"/>
                <w:shd w:val="clear" w:color="auto" w:fill="FFFFFF"/>
              </w:rPr>
              <w:t xml:space="preserve"> </w:t>
            </w:r>
            <w:r w:rsidRPr="00E16DBA">
              <w:rPr>
                <w:shd w:val="clear" w:color="auto" w:fill="FFFFFF"/>
              </w:rPr>
              <w:t>Independently published,</w:t>
            </w:r>
            <w:r w:rsidRPr="00E16DBA">
              <w:t xml:space="preserve"> </w:t>
            </w:r>
            <w:r>
              <w:t xml:space="preserve">2017, 115 p. ISBN 978-1976731068. </w:t>
            </w:r>
          </w:p>
          <w:p w:rsidR="009E237D" w:rsidRDefault="00C73909" w:rsidP="00C73909">
            <w:pPr>
              <w:jc w:val="both"/>
            </w:pPr>
            <w:r>
              <w:t xml:space="preserve">MEDLÍKOVÁ, O. </w:t>
            </w:r>
            <w:r>
              <w:rPr>
                <w:i/>
                <w:iCs/>
              </w:rPr>
              <w:t>Přesvědčivá prezentace: špičkové rady, tipy a příklady</w:t>
            </w:r>
            <w:r>
              <w:t>. 2. vyd. Praha: Grada, 2010, 144 s. Komunikace. ISBN 978-80-247-3455-2.</w:t>
            </w:r>
          </w:p>
          <w:p w:rsidR="00C73909" w:rsidRDefault="00C73909" w:rsidP="00C73909">
            <w:pPr>
              <w:jc w:val="both"/>
            </w:pPr>
            <w:r>
              <w:t xml:space="preserve">OWEN, J. </w:t>
            </w:r>
            <w:r>
              <w:rPr>
                <w:i/>
                <w:iCs/>
              </w:rPr>
              <w:t>The leadership skills handbook: 90 essential skills you need to be a leader</w:t>
            </w:r>
            <w:r>
              <w:t>. Fourth edition. New York: Kogan Page, 2017, 320 p. ISBN 978-0749480332.</w:t>
            </w:r>
          </w:p>
          <w:p w:rsidR="00C73909" w:rsidRDefault="00C73909" w:rsidP="00C73909">
            <w:pPr>
              <w:jc w:val="both"/>
            </w:pPr>
            <w:r>
              <w:t xml:space="preserve">ŠULEŘ, O. </w:t>
            </w:r>
            <w:r>
              <w:rPr>
                <w:i/>
                <w:iCs/>
              </w:rPr>
              <w:t>100 klíčových manažerských technik: komunikování, vedení lidí, rozhodování a organizování</w:t>
            </w:r>
            <w:r>
              <w:t>. Brno: Computer Press, 2009, 314 s. ISBN 978-80-251-2173-3.</w:t>
            </w:r>
          </w:p>
          <w:p w:rsidR="009E237D" w:rsidRDefault="00C73909" w:rsidP="00C73909">
            <w:pPr>
              <w:jc w:val="both"/>
              <w:rPr>
                <w:b/>
              </w:rPr>
            </w:pPr>
            <w:r w:rsidRPr="002658B2">
              <w:rPr>
                <w:b/>
              </w:rPr>
              <w:t>Doporučená literatura</w:t>
            </w:r>
          </w:p>
          <w:p w:rsidR="009E237D" w:rsidRDefault="00C73909" w:rsidP="00C73909">
            <w:pPr>
              <w:jc w:val="both"/>
            </w:pPr>
            <w:r>
              <w:t xml:space="preserve">COVEY, S. R. </w:t>
            </w:r>
            <w:r>
              <w:rPr>
                <w:i/>
                <w:iCs/>
              </w:rPr>
              <w:t>7 návyků skutečně efektivních lidí: zásady osobního rozvoje, které změní váš život</w:t>
            </w:r>
            <w:r>
              <w:t xml:space="preserve">. 3. vyd. Praha: Management Press, 2014, 372 s. ISBN 978-80-726-1268-0. </w:t>
            </w:r>
          </w:p>
          <w:p w:rsidR="00C73909" w:rsidRDefault="00C73909" w:rsidP="00C73909">
            <w:pPr>
              <w:jc w:val="both"/>
            </w:pPr>
            <w:r>
              <w:t xml:space="preserve">KNOBLAUCH, J. </w:t>
            </w:r>
            <w:r>
              <w:rPr>
                <w:i/>
                <w:iCs/>
              </w:rPr>
              <w:t>Time management: mějte svůj čas pod kontrolou</w:t>
            </w:r>
            <w:r>
              <w:t>. Praha: Grada, 2012, 206 s. ISBN 978-80-247-4431-5.</w:t>
            </w:r>
          </w:p>
          <w:p w:rsidR="00C73909" w:rsidRDefault="00C73909" w:rsidP="00C73909">
            <w:pPr>
              <w:jc w:val="both"/>
            </w:pPr>
            <w:r>
              <w:lastRenderedPageBreak/>
              <w:t xml:space="preserve">PLAMÍNEK, J. </w:t>
            </w:r>
            <w:r>
              <w:rPr>
                <w:i/>
                <w:iCs/>
              </w:rPr>
              <w:t>Sebepoznání, sebeřízení a stres: praktický atlas sebezvládání</w:t>
            </w:r>
            <w:r>
              <w:t>. 3. vyd. Praha: Grada, 2013, 192 s. ISBN 978-80-247-4751-4.</w:t>
            </w:r>
          </w:p>
          <w:p w:rsidR="00C73909" w:rsidRDefault="00C73909" w:rsidP="00C73909">
            <w:pPr>
              <w:jc w:val="both"/>
            </w:pPr>
            <w:r>
              <w:t xml:space="preserve">PLAMÍNEK, J. </w:t>
            </w:r>
            <w:r>
              <w:rPr>
                <w:i/>
                <w:iCs/>
              </w:rPr>
              <w:t>Vedení porad: jak dosáhnout maximálního výsledku s minimem lidí, času a energie</w:t>
            </w:r>
            <w:r>
              <w:t>. 2. vyd. Praha: Grada, 2012, 120 s. Poradce pro praxi. ISBN 978-80-247-4118-5.</w:t>
            </w:r>
          </w:p>
          <w:p w:rsidR="00C73909" w:rsidRDefault="00C73909" w:rsidP="009E237D">
            <w:pPr>
              <w:jc w:val="both"/>
            </w:pPr>
            <w:r>
              <w:t xml:space="preserve">SEIWERT, L. J. </w:t>
            </w:r>
            <w:r>
              <w:rPr>
                <w:i/>
                <w:iCs/>
              </w:rPr>
              <w:t>Simplify your time - konečně mít čas</w:t>
            </w:r>
            <w:r>
              <w:t>. Olomouc: ANAG, 2013, 311 s. ISBN 978-80-7263-773-7.</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C73909">
        <w:trPr>
          <w:trHeight w:val="769"/>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rsidP="00FF170D"/>
    <w:p w:rsidR="00C73909" w:rsidRDefault="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0930A7">
              <w:rPr>
                <w:lang w:val="en-GB"/>
              </w:rPr>
              <w:t>Managerial Skills and Techniques</w:t>
            </w:r>
            <w:r w:rsidRPr="00357D41">
              <w:t xml:space="preserve"> </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2,3/Z</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13p + 26s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3</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r>
              <w:t xml:space="preserve">Ekvivalence </w:t>
            </w:r>
            <w:r w:rsidRPr="000930A7">
              <w:rPr>
                <w:lang w:val="en-GB"/>
              </w:rPr>
              <w:t>(</w:t>
            </w:r>
            <w:r w:rsidRPr="00357D41">
              <w:t>Manažerské dovednosti a techniky</w:t>
            </w:r>
            <w:r w:rsidRPr="000930A7">
              <w:rPr>
                <w:lang w:val="en-GB"/>
              </w:rPr>
              <w:t>)</w:t>
            </w: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klasifikovaný zápočet</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Pr="00493C8D" w:rsidRDefault="00C73909" w:rsidP="00C73909">
            <w:pPr>
              <w:jc w:val="both"/>
              <w:rPr>
                <w:b/>
              </w:rPr>
            </w:pPr>
            <w:r w:rsidRPr="00493C8D">
              <w:rPr>
                <w:b/>
              </w:rPr>
              <w:t>Forma způsobu ověření studijních výsledků a další požadavky na studenta</w:t>
            </w:r>
          </w:p>
        </w:tc>
        <w:tc>
          <w:tcPr>
            <w:tcW w:w="6769" w:type="dxa"/>
            <w:gridSpan w:val="7"/>
            <w:tcBorders>
              <w:bottom w:val="nil"/>
            </w:tcBorders>
          </w:tcPr>
          <w:p w:rsidR="00C73909" w:rsidRPr="00493C8D" w:rsidRDefault="00C73909" w:rsidP="00C73909">
            <w:pPr>
              <w:jc w:val="both"/>
            </w:pPr>
            <w:r w:rsidRPr="00493C8D">
              <w:t>Způsob zakončení předmětu – klasifikovaný zápočet</w:t>
            </w:r>
          </w:p>
          <w:p w:rsidR="00C73909" w:rsidRPr="00493C8D" w:rsidRDefault="002354FC" w:rsidP="002354FC">
            <w:pPr>
              <w:jc w:val="both"/>
            </w:pPr>
            <w:r>
              <w:t>Požadavky na klasifikovaný zápočet</w:t>
            </w:r>
            <w:r w:rsidR="00C73909" w:rsidRPr="00493C8D">
              <w:t xml:space="preserve">: </w:t>
            </w:r>
            <w:r w:rsidR="00C73909">
              <w:t xml:space="preserve">min. 80 % docházka na semináře; aktivní zapojení na seminářích; </w:t>
            </w:r>
            <w:r w:rsidR="00C73909" w:rsidRPr="00493C8D">
              <w:t>aktivní zapoje</w:t>
            </w:r>
            <w:r w:rsidR="00C73909">
              <w:t xml:space="preserve">ní do realizace týmového úkolu; </w:t>
            </w:r>
            <w:r w:rsidR="00C73909" w:rsidRPr="00493C8D">
              <w:t xml:space="preserve">vypracování závěrečné zprávy o týmovém úkolu (do stanoveného termínu a dle zadaných požadavků) a </w:t>
            </w:r>
            <w:r w:rsidR="00C73909">
              <w:t xml:space="preserve">jeho prezentace; </w:t>
            </w:r>
            <w:r w:rsidR="00C73909" w:rsidRPr="00493C8D">
              <w:t>úspěšné absolvování zápočtové písemné práce (musí být napsána alespoň na 60 %).</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rPr>
          <w:trHeight w:val="197"/>
        </w:trPr>
        <w:tc>
          <w:tcPr>
            <w:tcW w:w="3086" w:type="dxa"/>
            <w:tcBorders>
              <w:top w:val="nil"/>
            </w:tcBorders>
            <w:shd w:val="clear" w:color="auto" w:fill="F7CAAC"/>
          </w:tcPr>
          <w:p w:rsidR="00C73909" w:rsidRPr="00493C8D" w:rsidRDefault="00C73909" w:rsidP="00C73909">
            <w:pPr>
              <w:jc w:val="both"/>
              <w:rPr>
                <w:b/>
              </w:rPr>
            </w:pPr>
            <w:r w:rsidRPr="00493C8D">
              <w:rPr>
                <w:b/>
              </w:rPr>
              <w:t>Garant předmětu</w:t>
            </w:r>
          </w:p>
        </w:tc>
        <w:tc>
          <w:tcPr>
            <w:tcW w:w="6769" w:type="dxa"/>
            <w:gridSpan w:val="7"/>
            <w:tcBorders>
              <w:top w:val="nil"/>
            </w:tcBorders>
          </w:tcPr>
          <w:p w:rsidR="00C73909" w:rsidRPr="00493C8D" w:rsidRDefault="00C73909" w:rsidP="00C73909">
            <w:pPr>
              <w:jc w:val="both"/>
            </w:pPr>
            <w:r w:rsidRPr="00493C8D">
              <w:t>Ing. Jana Matošková, Ph.D.</w:t>
            </w:r>
          </w:p>
        </w:tc>
      </w:tr>
      <w:tr w:rsidR="00C73909" w:rsidTr="00C73909">
        <w:trPr>
          <w:trHeight w:val="243"/>
        </w:trPr>
        <w:tc>
          <w:tcPr>
            <w:tcW w:w="3086" w:type="dxa"/>
            <w:tcBorders>
              <w:top w:val="nil"/>
            </w:tcBorders>
            <w:shd w:val="clear" w:color="auto" w:fill="F7CAAC"/>
          </w:tcPr>
          <w:p w:rsidR="00C73909" w:rsidRPr="00493C8D" w:rsidRDefault="00C73909" w:rsidP="00C73909">
            <w:pPr>
              <w:jc w:val="both"/>
              <w:rPr>
                <w:b/>
              </w:rPr>
            </w:pPr>
            <w:r w:rsidRPr="00493C8D">
              <w:rPr>
                <w:b/>
              </w:rPr>
              <w:t>Zapojení garanta do výuky předmětu</w:t>
            </w:r>
          </w:p>
        </w:tc>
        <w:tc>
          <w:tcPr>
            <w:tcW w:w="6769" w:type="dxa"/>
            <w:gridSpan w:val="7"/>
            <w:tcBorders>
              <w:top w:val="nil"/>
            </w:tcBorders>
          </w:tcPr>
          <w:p w:rsidR="00C73909" w:rsidRPr="00493C8D" w:rsidRDefault="00C73909" w:rsidP="00C73909">
            <w:pPr>
              <w:jc w:val="both"/>
            </w:pPr>
            <w:r w:rsidRPr="00493C8D">
              <w:t xml:space="preserve">Garant se podílí na přednášení v rozsahu 80 %, dále stanovuje koncepci seminářů a dohlíží na jejich jednotné vedení. </w:t>
            </w:r>
          </w:p>
        </w:tc>
      </w:tr>
      <w:tr w:rsidR="00C73909" w:rsidTr="00C73909">
        <w:tc>
          <w:tcPr>
            <w:tcW w:w="3086" w:type="dxa"/>
            <w:shd w:val="clear" w:color="auto" w:fill="F7CAAC"/>
          </w:tcPr>
          <w:p w:rsidR="00C73909" w:rsidRPr="00493C8D" w:rsidRDefault="00C73909" w:rsidP="00C73909">
            <w:pPr>
              <w:jc w:val="both"/>
              <w:rPr>
                <w:b/>
              </w:rPr>
            </w:pPr>
            <w:r w:rsidRPr="00493C8D">
              <w:rPr>
                <w:b/>
              </w:rPr>
              <w:t>Vyučující</w:t>
            </w:r>
          </w:p>
        </w:tc>
        <w:tc>
          <w:tcPr>
            <w:tcW w:w="6769" w:type="dxa"/>
            <w:gridSpan w:val="7"/>
            <w:tcBorders>
              <w:bottom w:val="nil"/>
            </w:tcBorders>
          </w:tcPr>
          <w:p w:rsidR="00C73909" w:rsidRPr="00493C8D" w:rsidRDefault="00C73909" w:rsidP="00B1417E">
            <w:pPr>
              <w:jc w:val="both"/>
            </w:pPr>
            <w:r w:rsidRPr="00493C8D">
              <w:t xml:space="preserve">Ing. Jana Matošková </w:t>
            </w:r>
            <w:r>
              <w:t xml:space="preserve">– přednášky </w:t>
            </w:r>
            <w:r w:rsidRPr="00493C8D">
              <w:t>(80%), Ph.D., Ing. Petra Benyahya, Ph.D.</w:t>
            </w:r>
            <w:r>
              <w:t xml:space="preserve"> - přednášky</w:t>
            </w:r>
            <w:r w:rsidRPr="00493C8D">
              <w:t xml:space="preserve"> (20%)</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rsidRPr="000930A7">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w:t>
            </w:r>
            <w:r w:rsidR="00BF289D">
              <w:t xml:space="preserve"> aplikované při řešení problémů.</w:t>
            </w:r>
          </w:p>
          <w:p w:rsidR="00C73909" w:rsidRDefault="00C73909" w:rsidP="00726145">
            <w:pPr>
              <w:pStyle w:val="Odstavecseseznamem"/>
              <w:numPr>
                <w:ilvl w:val="0"/>
                <w:numId w:val="20"/>
              </w:numPr>
              <w:ind w:left="247" w:hanging="247"/>
              <w:jc w:val="both"/>
            </w:pPr>
            <w:r>
              <w:t>Sebeřízení (techniky aplikované při změně zvyku, při boji s prokrastinací a při seberoz</w:t>
            </w:r>
            <w:r w:rsidR="00BF289D">
              <w:t>voji)</w:t>
            </w:r>
          </w:p>
          <w:p w:rsidR="00C73909" w:rsidRDefault="00C73909" w:rsidP="00726145">
            <w:pPr>
              <w:pStyle w:val="Odstavecseseznamem"/>
              <w:numPr>
                <w:ilvl w:val="0"/>
                <w:numId w:val="20"/>
              </w:numPr>
              <w:ind w:left="247" w:hanging="247"/>
              <w:jc w:val="both"/>
            </w:pPr>
            <w:r>
              <w:t>Time management (techniky pro stanovování cílů a určování priorit, tipy pro práci s diářem, techniky pro zvládání vyr</w:t>
            </w:r>
            <w:r w:rsidR="00BF289D">
              <w:t>ušování a udržení koncentrace)</w:t>
            </w:r>
          </w:p>
          <w:p w:rsidR="00C73909" w:rsidRDefault="00C73909" w:rsidP="00726145">
            <w:pPr>
              <w:pStyle w:val="Odstavecseseznamem"/>
              <w:numPr>
                <w:ilvl w:val="0"/>
                <w:numId w:val="20"/>
              </w:numPr>
              <w:ind w:left="247" w:hanging="247"/>
              <w:jc w:val="both"/>
            </w:pPr>
            <w:r>
              <w:t xml:space="preserve">Komunikace, práce s písemnostmi a úprava pracoviště z pohledu time managementu. Role sekretářky/sekretáře z </w:t>
            </w:r>
            <w:r w:rsidR="00BF289D">
              <w:t>hlediska řízení času vedoucího</w:t>
            </w:r>
          </w:p>
          <w:p w:rsidR="00C73909" w:rsidRDefault="00BF289D" w:rsidP="00726145">
            <w:pPr>
              <w:pStyle w:val="Odstavecseseznamem"/>
              <w:numPr>
                <w:ilvl w:val="0"/>
                <w:numId w:val="20"/>
              </w:numPr>
              <w:ind w:left="247" w:hanging="247"/>
              <w:jc w:val="both"/>
            </w:pPr>
            <w:r>
              <w:t>Příprava a vedení porad</w:t>
            </w:r>
          </w:p>
          <w:p w:rsidR="00C73909" w:rsidRDefault="00C73909" w:rsidP="00726145">
            <w:pPr>
              <w:pStyle w:val="Odstavecseseznamem"/>
              <w:numPr>
                <w:ilvl w:val="0"/>
                <w:numId w:val="20"/>
              </w:numPr>
              <w:ind w:left="247" w:hanging="247"/>
              <w:jc w:val="both"/>
            </w:pPr>
            <w:r>
              <w:t>Prezentování - příprava prez</w:t>
            </w:r>
            <w:r w:rsidR="00BF289D">
              <w:t>entace a tipy úspěšných řečníků</w:t>
            </w:r>
          </w:p>
          <w:p w:rsidR="00C73909" w:rsidRDefault="00C73909" w:rsidP="00726145">
            <w:pPr>
              <w:pStyle w:val="Odstavecseseznamem"/>
              <w:numPr>
                <w:ilvl w:val="0"/>
                <w:numId w:val="20"/>
              </w:numPr>
              <w:ind w:left="247" w:hanging="247"/>
              <w:jc w:val="both"/>
            </w:pPr>
            <w:r>
              <w:t>Zvládání trémy při prezenta</w:t>
            </w:r>
            <w:r w:rsidR="00BF289D">
              <w:t>ci. Používání audio-vizuálních pomůcek při prezentaci</w:t>
            </w:r>
          </w:p>
          <w:p w:rsidR="00C73909" w:rsidRDefault="00C73909" w:rsidP="00726145">
            <w:pPr>
              <w:pStyle w:val="Odstavecseseznamem"/>
              <w:numPr>
                <w:ilvl w:val="0"/>
                <w:numId w:val="20"/>
              </w:numPr>
              <w:ind w:left="247" w:hanging="247"/>
              <w:jc w:val="both"/>
            </w:pPr>
            <w:r>
              <w:t xml:space="preserve">Situační </w:t>
            </w:r>
            <w:r w:rsidR="00BF289D">
              <w:t>řízení. Mentorování. Koučování</w:t>
            </w:r>
          </w:p>
          <w:p w:rsidR="00C73909" w:rsidRDefault="00C73909" w:rsidP="00726145">
            <w:pPr>
              <w:pStyle w:val="Odstavecseseznamem"/>
              <w:numPr>
                <w:ilvl w:val="0"/>
                <w:numId w:val="20"/>
              </w:numPr>
              <w:ind w:left="247" w:hanging="247"/>
              <w:jc w:val="both"/>
            </w:pPr>
            <w:r>
              <w:t>Del</w:t>
            </w:r>
            <w:r w:rsidR="00BF289D">
              <w:t>egování</w:t>
            </w:r>
          </w:p>
          <w:p w:rsidR="00C73909" w:rsidRDefault="00BF289D" w:rsidP="00726145">
            <w:pPr>
              <w:pStyle w:val="Odstavecseseznamem"/>
              <w:numPr>
                <w:ilvl w:val="0"/>
                <w:numId w:val="20"/>
              </w:numPr>
              <w:ind w:left="247" w:hanging="247"/>
              <w:jc w:val="both"/>
            </w:pPr>
            <w:r>
              <w:t>Poskytování zpětné vazby</w:t>
            </w:r>
          </w:p>
          <w:p w:rsidR="00C73909" w:rsidRDefault="00BF289D" w:rsidP="00726145">
            <w:pPr>
              <w:pStyle w:val="Odstavecseseznamem"/>
              <w:numPr>
                <w:ilvl w:val="0"/>
                <w:numId w:val="20"/>
              </w:numPr>
              <w:ind w:left="247" w:hanging="247"/>
              <w:jc w:val="both"/>
            </w:pPr>
            <w:r>
              <w:t>Sdělování nepříjemných zpráv</w:t>
            </w:r>
          </w:p>
          <w:p w:rsidR="00C73909" w:rsidRDefault="00C73909" w:rsidP="00726145">
            <w:pPr>
              <w:pStyle w:val="Odstavecseseznamem"/>
              <w:numPr>
                <w:ilvl w:val="0"/>
                <w:numId w:val="20"/>
              </w:numPr>
              <w:ind w:left="247" w:hanging="247"/>
              <w:jc w:val="both"/>
            </w:pPr>
            <w:r>
              <w:t>Techniky aplikované při</w:t>
            </w:r>
            <w:r w:rsidR="00BF289D">
              <w:t xml:space="preserve"> definování a analýze problému</w:t>
            </w:r>
          </w:p>
          <w:p w:rsidR="00C73909" w:rsidRDefault="00C73909" w:rsidP="00726145">
            <w:pPr>
              <w:pStyle w:val="Odstavecseseznamem"/>
              <w:numPr>
                <w:ilvl w:val="0"/>
                <w:numId w:val="20"/>
              </w:numPr>
              <w:ind w:left="247" w:hanging="247"/>
              <w:jc w:val="both"/>
            </w:pPr>
            <w:r>
              <w:t>Techniky tvůrč</w:t>
            </w:r>
            <w:r w:rsidR="00BF289D">
              <w:t>ího přístupu k řešení problémů</w:t>
            </w:r>
          </w:p>
          <w:p w:rsidR="00C73909" w:rsidRDefault="00BF289D" w:rsidP="00726145">
            <w:pPr>
              <w:pStyle w:val="Odstavecseseznamem"/>
              <w:numPr>
                <w:ilvl w:val="0"/>
                <w:numId w:val="20"/>
              </w:numPr>
              <w:ind w:left="247" w:hanging="247"/>
              <w:jc w:val="both"/>
            </w:pPr>
            <w:r>
              <w:t>Rozhodovací techniky</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2658B2" w:rsidRDefault="00C73909" w:rsidP="00C73909">
            <w:pPr>
              <w:jc w:val="both"/>
              <w:rPr>
                <w:b/>
              </w:rPr>
            </w:pPr>
            <w:r w:rsidRPr="002658B2">
              <w:rPr>
                <w:b/>
              </w:rPr>
              <w:t>Povinná</w:t>
            </w:r>
            <w:r>
              <w:rPr>
                <w:b/>
              </w:rPr>
              <w:t xml:space="preserve"> literatura</w:t>
            </w:r>
          </w:p>
          <w:p w:rsidR="00C73909" w:rsidRDefault="009E237D" w:rsidP="00C73909">
            <w:pPr>
              <w:jc w:val="both"/>
            </w:pPr>
            <w:r>
              <w:t>HERSEY, P., BLANCHARD, K. H.,</w:t>
            </w:r>
            <w:r w:rsidR="00C73909">
              <w:t xml:space="preserve"> JOHNSON</w:t>
            </w:r>
            <w:r>
              <w:t>, D. E</w:t>
            </w:r>
            <w:r w:rsidR="00C73909">
              <w:t xml:space="preserve">. </w:t>
            </w:r>
            <w:r w:rsidR="00C73909">
              <w:rPr>
                <w:i/>
                <w:iCs/>
              </w:rPr>
              <w:t>Management of organizational behavior: leading human resources</w:t>
            </w:r>
            <w:r w:rsidR="00C73909">
              <w:t xml:space="preserve">. 10th ed. Boston: Pearson, 2013, 360 p. ISBN 978-0132556408. </w:t>
            </w:r>
          </w:p>
          <w:p w:rsidR="009E237D" w:rsidRDefault="00C73909" w:rsidP="00C73909">
            <w:pPr>
              <w:jc w:val="both"/>
            </w:pPr>
            <w:r>
              <w:t xml:space="preserve">LIRAZ, M. </w:t>
            </w:r>
            <w:r w:rsidRPr="00B3262E">
              <w:rPr>
                <w:i/>
              </w:rPr>
              <w:t>How to Sharpen Your Managerial Skills - Good Management and Leadership Skills for Aspiring Managers</w:t>
            </w:r>
            <w:r>
              <w:t>. Traverse City:</w:t>
            </w:r>
            <w:r>
              <w:rPr>
                <w:rFonts w:ascii="Arial" w:hAnsi="Arial" w:cs="Arial"/>
                <w:color w:val="333333"/>
                <w:shd w:val="clear" w:color="auto" w:fill="FFFFFF"/>
              </w:rPr>
              <w:t xml:space="preserve"> </w:t>
            </w:r>
            <w:r w:rsidRPr="00E16DBA">
              <w:rPr>
                <w:shd w:val="clear" w:color="auto" w:fill="FFFFFF"/>
              </w:rPr>
              <w:t>Independently published,</w:t>
            </w:r>
            <w:r w:rsidRPr="00E16DBA">
              <w:t xml:space="preserve"> </w:t>
            </w:r>
            <w:r>
              <w:t xml:space="preserve">2017, 115 p. ISBN 978-1976731068. </w:t>
            </w:r>
          </w:p>
          <w:p w:rsidR="00C73909" w:rsidRDefault="00C73909" w:rsidP="00C73909">
            <w:pPr>
              <w:jc w:val="both"/>
            </w:pPr>
            <w:r>
              <w:t xml:space="preserve">OWEN, J. </w:t>
            </w:r>
            <w:r>
              <w:rPr>
                <w:i/>
                <w:iCs/>
              </w:rPr>
              <w:t>The leadership skills handbook: 90 essential skills you need to be a leader</w:t>
            </w:r>
            <w:r>
              <w:t>. Fourth edition. New York: Kogan Page, 2017, 320 p. ISBN 978-0749480332.</w:t>
            </w:r>
          </w:p>
          <w:p w:rsidR="00C73909" w:rsidRDefault="00C73909" w:rsidP="00C73909">
            <w:pPr>
              <w:jc w:val="both"/>
              <w:rPr>
                <w:rStyle w:val="a-size-medium"/>
              </w:rPr>
            </w:pPr>
            <w:r>
              <w:rPr>
                <w:rStyle w:val="a-size-medium"/>
              </w:rPr>
              <w:t xml:space="preserve">TRACY, B. </w:t>
            </w:r>
            <w:r w:rsidRPr="00901320">
              <w:rPr>
                <w:rStyle w:val="a-size-medium"/>
                <w:i/>
              </w:rPr>
              <w:t>Time Management</w:t>
            </w:r>
            <w:r>
              <w:rPr>
                <w:rStyle w:val="a-size-medium"/>
              </w:rPr>
              <w:t xml:space="preserve">. New York: </w:t>
            </w:r>
            <w:r w:rsidRPr="00901320">
              <w:rPr>
                <w:rStyle w:val="a-size-medium"/>
              </w:rPr>
              <w:t>AMACOM</w:t>
            </w:r>
            <w:r>
              <w:rPr>
                <w:rStyle w:val="a-size-medium"/>
              </w:rPr>
              <w:t xml:space="preserve">, 2014, 112 p. ISBN </w:t>
            </w:r>
            <w:r>
              <w:t>978-0814433430.</w:t>
            </w:r>
          </w:p>
          <w:p w:rsidR="00C73909" w:rsidRPr="00901320" w:rsidRDefault="00C73909" w:rsidP="00C73909">
            <w:pPr>
              <w:jc w:val="both"/>
            </w:pPr>
            <w:r>
              <w:rPr>
                <w:rStyle w:val="a-size-medium"/>
              </w:rPr>
              <w:t xml:space="preserve">TUHOVSKY, I. </w:t>
            </w:r>
            <w:r w:rsidRPr="00901320">
              <w:rPr>
                <w:rStyle w:val="a-size-medium"/>
                <w:i/>
              </w:rPr>
              <w:t>Communication Skills: A Practical Guide to Improving Your Social Intelligence, Presentation, Persuasion and Public Speaking</w:t>
            </w:r>
            <w:r>
              <w:rPr>
                <w:rStyle w:val="a-size-medium"/>
              </w:rPr>
              <w:t xml:space="preserve">. </w:t>
            </w:r>
            <w:r>
              <w:t>CreateSpace Independent Publishing Platform, 2015, 160 p. ISBN 978-1515031918.</w:t>
            </w:r>
          </w:p>
          <w:p w:rsidR="00C73909" w:rsidRDefault="00C73909" w:rsidP="00C73909">
            <w:pPr>
              <w:jc w:val="both"/>
              <w:rPr>
                <w:b/>
              </w:rPr>
            </w:pPr>
            <w:r w:rsidRPr="002658B2">
              <w:rPr>
                <w:b/>
              </w:rPr>
              <w:t>Doporučená literatura</w:t>
            </w:r>
          </w:p>
          <w:p w:rsidR="00C73909" w:rsidRDefault="00C73909" w:rsidP="00C73909">
            <w:pPr>
              <w:jc w:val="both"/>
            </w:pPr>
            <w:r>
              <w:t>BLANCHARD, K., ZIGARMI, P.</w:t>
            </w:r>
            <w:r w:rsidR="009E237D">
              <w:t xml:space="preserve">, </w:t>
            </w:r>
            <w:r>
              <w:t>ZIGARMI</w:t>
            </w:r>
            <w:r w:rsidR="009E237D">
              <w:t>, D</w:t>
            </w:r>
            <w:r>
              <w:t xml:space="preserve">. </w:t>
            </w:r>
            <w:r>
              <w:rPr>
                <w:i/>
                <w:iCs/>
              </w:rPr>
              <w:t xml:space="preserve">Leadership and the one minute manager: increasing effectiveness through situational leadership® </w:t>
            </w:r>
            <w:r w:rsidRPr="005975CE">
              <w:rPr>
                <w:iCs/>
              </w:rPr>
              <w:t>II</w:t>
            </w:r>
            <w:r w:rsidRPr="005975CE">
              <w:t>.</w:t>
            </w:r>
            <w:r>
              <w:t xml:space="preserve"> Updated edition, First edition. New York: Harpercollins, 2013, 160 p. ISBN 978-0062309440.</w:t>
            </w:r>
          </w:p>
          <w:p w:rsidR="00C73909" w:rsidRDefault="00C73909" w:rsidP="00C73909">
            <w:pPr>
              <w:jc w:val="both"/>
            </w:pPr>
            <w:r>
              <w:rPr>
                <w:rStyle w:val="a-size-medium"/>
              </w:rPr>
              <w:lastRenderedPageBreak/>
              <w:t xml:space="preserve">EBBS, P. </w:t>
            </w:r>
            <w:r w:rsidRPr="00901320">
              <w:rPr>
                <w:rStyle w:val="a-size-medium"/>
                <w:i/>
              </w:rPr>
              <w:t>Presentation Skills: The Ultimate Guide To Delivering The Perfect Presentation</w:t>
            </w:r>
            <w:r>
              <w:rPr>
                <w:rStyle w:val="a-size-medium"/>
              </w:rPr>
              <w:t xml:space="preserve">. </w:t>
            </w:r>
            <w:r>
              <w:t>The Book Publishing Academy, 2015, 104 p. ISBN 978-1910662168.</w:t>
            </w:r>
          </w:p>
          <w:p w:rsidR="009E237D" w:rsidRDefault="00C73909" w:rsidP="00C73909">
            <w:pPr>
              <w:jc w:val="both"/>
            </w:pPr>
            <w:r>
              <w:t xml:space="preserve">GREGORY, H. </w:t>
            </w:r>
            <w:r>
              <w:rPr>
                <w:i/>
                <w:iCs/>
              </w:rPr>
              <w:t>Public speaking for college and career</w:t>
            </w:r>
            <w:r>
              <w:t>. 9th ed. New York: McGraw-Hill, 2010, 426 p. ISBN 978-0-07-338516-7.</w:t>
            </w:r>
          </w:p>
          <w:p w:rsidR="00C73909" w:rsidRDefault="00C73909" w:rsidP="00C73909">
            <w:pPr>
              <w:jc w:val="both"/>
            </w:pPr>
            <w:r w:rsidRPr="00901320">
              <w:t>K</w:t>
            </w:r>
            <w:r>
              <w:t xml:space="preserve">RUSE, </w:t>
            </w:r>
            <w:r w:rsidRPr="00901320">
              <w:t>K</w:t>
            </w:r>
            <w:r>
              <w:t xml:space="preserve">. </w:t>
            </w:r>
            <w:r w:rsidRPr="00901320">
              <w:rPr>
                <w:i/>
              </w:rPr>
              <w:t>15 Secrets Successful People Know About Time Management: The Productivity Habits of 7 Billionaires, 13 Olympic Athletes, 29 Straight-A Students, and 239 Entrepreneurs</w:t>
            </w:r>
            <w:r>
              <w:t>. The Kruse Group, 2015, 202 p. ISBN 978-0985056438.</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C73909">
        <w:trPr>
          <w:trHeight w:val="793"/>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lastRenderedPageBreak/>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rsidRPr="00214BA7">
              <w:t>Systém řízení Baťa</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677E79"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E83974" w:rsidP="00C75F6A">
            <w:pPr>
              <w:jc w:val="both"/>
            </w:pPr>
            <w:r>
              <w:t>2,3/</w:t>
            </w:r>
            <w:r w:rsidR="00677E79">
              <w:t>Z</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677E79" w:rsidP="00C75F6A">
            <w:pPr>
              <w:jc w:val="both"/>
            </w:pPr>
            <w:r>
              <w:t>13p + 13s</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26</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3</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klasifikovaný zápočet</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přednáška, seminář</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Pr="003E410E" w:rsidRDefault="00677E79" w:rsidP="00C75F6A">
            <w:pPr>
              <w:jc w:val="both"/>
            </w:pPr>
            <w:r w:rsidRPr="003E410E">
              <w:t>Způsob zakončení předmětu - klasifikovaný zápočet</w:t>
            </w:r>
          </w:p>
          <w:p w:rsidR="00677E79" w:rsidRPr="003E410E" w:rsidRDefault="002354FC" w:rsidP="00677E79">
            <w:pPr>
              <w:jc w:val="both"/>
            </w:pPr>
            <w:r>
              <w:t>Požadavky na klasifikovaný zápočet</w:t>
            </w:r>
            <w:r w:rsidR="00677E79" w:rsidRPr="003E410E">
              <w:t>:</w:t>
            </w:r>
            <w:r w:rsidR="00677E79">
              <w:t xml:space="preserve"> </w:t>
            </w:r>
            <w:r w:rsidR="00677E79" w:rsidRPr="003E410E">
              <w:t>Zpracování, prezentace a odevzdání seminární práce na zadané téma (3 - 5 stran).</w:t>
            </w:r>
            <w:r w:rsidR="00677E79">
              <w:t xml:space="preserve"> </w:t>
            </w:r>
            <w:r w:rsidR="00677E79" w:rsidRPr="003E410E">
              <w:t>Vypracování písemného testu na konci semestru.</w:t>
            </w:r>
          </w:p>
        </w:tc>
      </w:tr>
      <w:tr w:rsidR="00677E79" w:rsidTr="00C75F6A">
        <w:trPr>
          <w:trHeight w:val="154"/>
        </w:trPr>
        <w:tc>
          <w:tcPr>
            <w:tcW w:w="9855" w:type="dxa"/>
            <w:gridSpan w:val="8"/>
            <w:tcBorders>
              <w:top w:val="nil"/>
            </w:tcBorders>
          </w:tcPr>
          <w:p w:rsidR="00677E79" w:rsidRPr="003E410E"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Pr="003E410E" w:rsidRDefault="00677E79" w:rsidP="00C75F6A">
            <w:pPr>
              <w:jc w:val="both"/>
            </w:pPr>
            <w:r w:rsidRPr="003E410E">
              <w:t>doc. Ing. Pavla Staňková, Ph.D.</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Pr="003E410E" w:rsidRDefault="00677E79" w:rsidP="00C75F6A">
            <w:pPr>
              <w:jc w:val="both"/>
            </w:pPr>
            <w:r w:rsidRPr="003E410E">
              <w:t>Garant se podílí na přednášení v rozsahu 60 %, dále stanovuje koncepci seminářů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677E79" w:rsidP="00E65BFE">
            <w:pPr>
              <w:jc w:val="both"/>
            </w:pPr>
            <w:r w:rsidRPr="00214BA7">
              <w:t>doc. Ing. Pavla Staňková, Ph.D.</w:t>
            </w:r>
            <w:r>
              <w:t xml:space="preserve"> - přednášky (60%), </w:t>
            </w:r>
            <w:r w:rsidR="00E65BFE">
              <w:rPr>
                <w:szCs w:val="22"/>
              </w:rPr>
              <w:t>Mgr. et Ing.</w:t>
            </w:r>
            <w:r w:rsidR="00E65BFE">
              <w:rPr>
                <w:sz w:val="18"/>
              </w:rPr>
              <w:t xml:space="preserve"> </w:t>
            </w:r>
            <w:r w:rsidR="00E65BFE">
              <w:t>Gabriela Culík Končitíková</w:t>
            </w:r>
            <w:r>
              <w:t xml:space="preserve"> - přednášky (40%)</w:t>
            </w:r>
            <w:r w:rsidR="002354FC">
              <w:t xml:space="preserve"> – ext.</w:t>
            </w:r>
          </w:p>
        </w:tc>
      </w:tr>
      <w:tr w:rsidR="00677E79" w:rsidTr="00C75F6A">
        <w:trPr>
          <w:trHeight w:val="146"/>
        </w:trPr>
        <w:tc>
          <w:tcPr>
            <w:tcW w:w="9855" w:type="dxa"/>
            <w:gridSpan w:val="8"/>
            <w:tcBorders>
              <w:top w:val="nil"/>
            </w:tcBorders>
          </w:tcPr>
          <w:p w:rsidR="00677E79" w:rsidRDefault="00677E79" w:rsidP="00C75F6A">
            <w:pPr>
              <w:jc w:val="both"/>
            </w:pPr>
            <w:r>
              <w:t xml:space="preserve"> </w:t>
            </w: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938"/>
        </w:trPr>
        <w:tc>
          <w:tcPr>
            <w:tcW w:w="9855" w:type="dxa"/>
            <w:gridSpan w:val="8"/>
            <w:tcBorders>
              <w:top w:val="nil"/>
              <w:bottom w:val="single" w:sz="12" w:space="0" w:color="auto"/>
            </w:tcBorders>
          </w:tcPr>
          <w:p w:rsidR="00677E79" w:rsidRPr="002B023F" w:rsidRDefault="00677E79" w:rsidP="00C75F6A">
            <w:pPr>
              <w:jc w:val="both"/>
              <w:rPr>
                <w:color w:val="000000"/>
                <w:shd w:val="clear" w:color="auto" w:fill="FFFFFF"/>
              </w:rPr>
            </w:pPr>
            <w:r w:rsidRPr="002B023F">
              <w:rPr>
                <w:color w:val="000000"/>
                <w:shd w:val="clear" w:color="auto" w:fill="FFFFFF"/>
              </w:rPr>
              <w:t xml:space="preserve">Cílem předmětu Systém řízení Baťa 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w:t>
            </w:r>
            <w:r>
              <w:rPr>
                <w:color w:val="000000"/>
                <w:shd w:val="clear" w:color="auto" w:fill="FFFFFF"/>
              </w:rPr>
              <w:t>20.</w:t>
            </w:r>
            <w:r w:rsidRPr="002B023F">
              <w:rPr>
                <w:color w:val="000000"/>
                <w:shd w:val="clear" w:color="auto" w:fill="FFFFFF"/>
              </w:rPr>
              <w:t xml:space="preserve"> století s řízením současných podniků. </w:t>
            </w:r>
          </w:p>
          <w:p w:rsidR="00677E79" w:rsidRPr="002B023F" w:rsidRDefault="00677E79" w:rsidP="00726145">
            <w:pPr>
              <w:pStyle w:val="Odstavecseseznamem"/>
              <w:numPr>
                <w:ilvl w:val="0"/>
                <w:numId w:val="21"/>
              </w:numPr>
              <w:ind w:left="247" w:hanging="284"/>
              <w:jc w:val="both"/>
            </w:pPr>
            <w:r w:rsidRPr="002B023F">
              <w:t xml:space="preserve">Historie a současnost firmy Baťa, podnikatelská strategie firmy Baťa, podnikatelská filozofie Tomáše Bati, představení Baťovy soustavy řízení </w:t>
            </w:r>
          </w:p>
          <w:p w:rsidR="00677E79" w:rsidRPr="002B023F" w:rsidRDefault="00677E79" w:rsidP="00726145">
            <w:pPr>
              <w:pStyle w:val="Odstavecseseznamem"/>
              <w:numPr>
                <w:ilvl w:val="0"/>
                <w:numId w:val="21"/>
              </w:numPr>
              <w:ind w:left="247" w:hanging="284"/>
              <w:jc w:val="both"/>
            </w:pPr>
            <w:r w:rsidRPr="002B023F">
              <w:t xml:space="preserve">Výchova a vzdělávání zaměstnanců firmy Baťa </w:t>
            </w:r>
          </w:p>
          <w:p w:rsidR="00677E79" w:rsidRPr="002B023F" w:rsidRDefault="00677E79" w:rsidP="00726145">
            <w:pPr>
              <w:pStyle w:val="Odstavecseseznamem"/>
              <w:numPr>
                <w:ilvl w:val="0"/>
                <w:numId w:val="21"/>
              </w:numPr>
              <w:ind w:left="247" w:hanging="284"/>
              <w:jc w:val="both"/>
            </w:pPr>
            <w:r w:rsidRPr="002B023F">
              <w:t xml:space="preserve">Personální a sociální politika firmy Baťa </w:t>
            </w:r>
          </w:p>
          <w:p w:rsidR="00677E79" w:rsidRPr="002B023F" w:rsidRDefault="00677E79" w:rsidP="00726145">
            <w:pPr>
              <w:pStyle w:val="Odstavecseseznamem"/>
              <w:numPr>
                <w:ilvl w:val="0"/>
                <w:numId w:val="21"/>
              </w:numPr>
              <w:ind w:left="247" w:hanging="284"/>
              <w:jc w:val="both"/>
            </w:pPr>
            <w:r w:rsidRPr="002B023F">
              <w:t xml:space="preserve">Mzdový a sociální motivační a aktivizační systém firmy Baťa </w:t>
            </w:r>
          </w:p>
          <w:p w:rsidR="00677E79" w:rsidRPr="002B023F" w:rsidRDefault="00677E79" w:rsidP="00726145">
            <w:pPr>
              <w:pStyle w:val="Odstavecseseznamem"/>
              <w:numPr>
                <w:ilvl w:val="0"/>
                <w:numId w:val="21"/>
              </w:numPr>
              <w:ind w:left="247" w:hanging="284"/>
              <w:jc w:val="both"/>
            </w:pPr>
            <w:r w:rsidRPr="002B023F">
              <w:t xml:space="preserve">Informační systém firmy Baťa </w:t>
            </w:r>
          </w:p>
          <w:p w:rsidR="00677E79" w:rsidRPr="002B023F" w:rsidRDefault="00677E79" w:rsidP="00726145">
            <w:pPr>
              <w:pStyle w:val="Odstavecseseznamem"/>
              <w:numPr>
                <w:ilvl w:val="0"/>
                <w:numId w:val="21"/>
              </w:numPr>
              <w:ind w:left="247" w:hanging="284"/>
              <w:jc w:val="both"/>
            </w:pPr>
            <w:r w:rsidRPr="002B023F">
              <w:t xml:space="preserve">Kalkulace a vnitropodnikové účetnictví firmy Baťa </w:t>
            </w:r>
          </w:p>
          <w:p w:rsidR="00677E79" w:rsidRPr="002B023F" w:rsidRDefault="00677E79" w:rsidP="00726145">
            <w:pPr>
              <w:pStyle w:val="Odstavecseseznamem"/>
              <w:numPr>
                <w:ilvl w:val="0"/>
                <w:numId w:val="21"/>
              </w:numPr>
              <w:ind w:left="247" w:hanging="284"/>
              <w:jc w:val="both"/>
            </w:pPr>
            <w:r w:rsidRPr="002B023F">
              <w:t xml:space="preserve">Plánování činností ve firmě Baťa </w:t>
            </w:r>
          </w:p>
          <w:p w:rsidR="00677E79" w:rsidRPr="002B023F" w:rsidRDefault="00677E79" w:rsidP="00726145">
            <w:pPr>
              <w:pStyle w:val="Odstavecseseznamem"/>
              <w:numPr>
                <w:ilvl w:val="0"/>
                <w:numId w:val="21"/>
              </w:numPr>
              <w:ind w:left="247" w:hanging="284"/>
              <w:jc w:val="both"/>
            </w:pPr>
            <w:r w:rsidRPr="002B023F">
              <w:t xml:space="preserve">Obchodní politika (nákup a prodej) firmy Baťa </w:t>
            </w:r>
          </w:p>
          <w:p w:rsidR="00677E79" w:rsidRPr="002B023F" w:rsidRDefault="00677E79" w:rsidP="00726145">
            <w:pPr>
              <w:pStyle w:val="Odstavecseseznamem"/>
              <w:numPr>
                <w:ilvl w:val="0"/>
                <w:numId w:val="21"/>
              </w:numPr>
              <w:ind w:left="247" w:hanging="284"/>
              <w:jc w:val="both"/>
            </w:pPr>
            <w:r w:rsidRPr="002B023F">
              <w:t xml:space="preserve">Obchodní politika (výroba) a řízení kvality firmy Baťa </w:t>
            </w:r>
          </w:p>
          <w:p w:rsidR="00677E79" w:rsidRPr="002B023F" w:rsidRDefault="00677E79" w:rsidP="00726145">
            <w:pPr>
              <w:pStyle w:val="Odstavecseseznamem"/>
              <w:numPr>
                <w:ilvl w:val="0"/>
                <w:numId w:val="21"/>
              </w:numPr>
              <w:ind w:left="247" w:hanging="284"/>
              <w:jc w:val="both"/>
            </w:pPr>
            <w:r w:rsidRPr="002B023F">
              <w:t xml:space="preserve">Výzkumné, technické a inovační aktivity pro rozvoj firmy Baťa </w:t>
            </w:r>
          </w:p>
          <w:p w:rsidR="00677E79" w:rsidRPr="002B023F" w:rsidRDefault="00677E79" w:rsidP="00726145">
            <w:pPr>
              <w:pStyle w:val="Odstavecseseznamem"/>
              <w:numPr>
                <w:ilvl w:val="0"/>
                <w:numId w:val="21"/>
              </w:numPr>
              <w:ind w:left="247" w:hanging="284"/>
              <w:jc w:val="both"/>
            </w:pPr>
            <w:r w:rsidRPr="002B023F">
              <w:t xml:space="preserve">Marketingová politika firmy Baťa </w:t>
            </w:r>
          </w:p>
          <w:p w:rsidR="00677E79" w:rsidRPr="002B023F" w:rsidRDefault="00677E79" w:rsidP="00726145">
            <w:pPr>
              <w:pStyle w:val="Odstavecseseznamem"/>
              <w:numPr>
                <w:ilvl w:val="0"/>
                <w:numId w:val="21"/>
              </w:numPr>
              <w:ind w:left="247" w:hanging="284"/>
              <w:jc w:val="both"/>
            </w:pPr>
            <w:r w:rsidRPr="002B023F">
              <w:t xml:space="preserve">Vnitrofiremní komunikace firmy Baťa </w:t>
            </w:r>
          </w:p>
          <w:p w:rsidR="00677E79" w:rsidRPr="002B023F" w:rsidRDefault="00677E79" w:rsidP="00726145">
            <w:pPr>
              <w:pStyle w:val="Odstavecseseznamem"/>
              <w:numPr>
                <w:ilvl w:val="0"/>
                <w:numId w:val="21"/>
              </w:numPr>
              <w:ind w:left="247" w:hanging="284"/>
              <w:jc w:val="both"/>
            </w:pPr>
            <w:r w:rsidRPr="002B023F">
              <w:t xml:space="preserve">Dodavatelsko-odběratelské vztahy, řízení vztahu se zákazníky firmy Baťa </w:t>
            </w:r>
          </w:p>
          <w:p w:rsidR="00677E79" w:rsidRDefault="00677E79" w:rsidP="00726145">
            <w:pPr>
              <w:pStyle w:val="Odstavecseseznamem"/>
              <w:numPr>
                <w:ilvl w:val="0"/>
                <w:numId w:val="21"/>
              </w:numPr>
              <w:ind w:left="247" w:hanging="284"/>
              <w:jc w:val="both"/>
            </w:pPr>
            <w:r w:rsidRPr="002B023F">
              <w:t>Společenská odpovědnost firmy Baťa</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2B023F" w:rsidRDefault="00677E79" w:rsidP="00C75F6A">
            <w:pPr>
              <w:jc w:val="both"/>
              <w:rPr>
                <w:b/>
              </w:rPr>
            </w:pPr>
            <w:r w:rsidRPr="002B023F">
              <w:rPr>
                <w:b/>
              </w:rPr>
              <w:t>Základní literatura:</w:t>
            </w:r>
          </w:p>
          <w:p w:rsidR="002354FC" w:rsidRDefault="002354FC" w:rsidP="002354FC">
            <w:pPr>
              <w:jc w:val="both"/>
            </w:pPr>
            <w:r>
              <w:t xml:space="preserve">CEKOTA, A. </w:t>
            </w:r>
            <w:r w:rsidRPr="00DE1CC8">
              <w:rPr>
                <w:i/>
              </w:rPr>
              <w:t>Geniální podnikatel Tomáš Baťa</w:t>
            </w:r>
            <w:r>
              <w:t xml:space="preserve">. Zlín: Nadace Tomáše Bati, 2016, 352 s. ISBN 978-80-905896-5-0. </w:t>
            </w:r>
          </w:p>
          <w:p w:rsidR="00677E79" w:rsidRDefault="00677E79" w:rsidP="00C75F6A">
            <w:pPr>
              <w:jc w:val="both"/>
            </w:pPr>
            <w:r>
              <w:t xml:space="preserve">RYBKA, Z. </w:t>
            </w:r>
            <w:r w:rsidRPr="00DE1CC8">
              <w:rPr>
                <w:i/>
              </w:rPr>
              <w:t>Základní zásady Baťova systému řízení</w:t>
            </w:r>
            <w:r>
              <w:t>. Zlín: Nadace Tomáše Bati, 2016, 134 s. ISBN 978-80-906540-1-3.</w:t>
            </w:r>
          </w:p>
          <w:p w:rsidR="00677E79" w:rsidRPr="002B023F" w:rsidRDefault="00677E79" w:rsidP="00C75F6A">
            <w:pPr>
              <w:jc w:val="both"/>
              <w:rPr>
                <w:b/>
              </w:rPr>
            </w:pPr>
            <w:r w:rsidRPr="002B023F">
              <w:rPr>
                <w:b/>
              </w:rPr>
              <w:t xml:space="preserve">Doporučená literatura: </w:t>
            </w:r>
          </w:p>
          <w:p w:rsidR="002354FC" w:rsidRDefault="002354FC" w:rsidP="00C75F6A">
            <w:pPr>
              <w:jc w:val="both"/>
            </w:pPr>
            <w:r>
              <w:t xml:space="preserve">BAŤA, T. </w:t>
            </w:r>
            <w:r w:rsidRPr="0050473F">
              <w:rPr>
                <w:i/>
              </w:rPr>
              <w:t>Úvahy a projevy</w:t>
            </w:r>
            <w:r>
              <w:t xml:space="preserve">. Zlín, Nadace Tomáše Bati, 2018. ISBN </w:t>
            </w:r>
            <w:r w:rsidRPr="00DE1CC8">
              <w:t>978-80-906540-5-1</w:t>
            </w:r>
            <w:r>
              <w:t>.</w:t>
            </w:r>
          </w:p>
          <w:p w:rsidR="002354FC" w:rsidRDefault="002354FC" w:rsidP="002354FC">
            <w:pPr>
              <w:jc w:val="both"/>
            </w:pPr>
            <w:r>
              <w:t xml:space="preserve">STŘÍTECKÝ|, M. </w:t>
            </w:r>
            <w:r w:rsidRPr="0050473F">
              <w:rPr>
                <w:i/>
              </w:rPr>
              <w:t>Tvůrčí odkaz Tomáše Bati současným podnikatelům</w:t>
            </w:r>
            <w:r>
              <w:t xml:space="preserve">. Zlín: Univerzita Tomáše Bati, 2003, 231 s. ISBN 80-7318-152-5. </w:t>
            </w:r>
          </w:p>
          <w:p w:rsidR="00677E79" w:rsidRDefault="00677E79" w:rsidP="002354FC">
            <w:pPr>
              <w:jc w:val="both"/>
            </w:pPr>
            <w:r>
              <w:t xml:space="preserve">ZELENÝ, M. </w:t>
            </w:r>
            <w:r w:rsidRPr="002B023F">
              <w:rPr>
                <w:i/>
              </w:rPr>
              <w:t>Cesty k úspěchu: trvalé hodnoty soustavy řízení Baťa</w:t>
            </w:r>
            <w:r>
              <w:t>. Zlín: Univerzita Tomáše Bati ve Zlíně</w:t>
            </w:r>
            <w:r w:rsidR="002354FC">
              <w:t xml:space="preserve">, 2001, 58 s. ISBN 8073180464. </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677E79" w:rsidP="00C75F6A">
            <w:pPr>
              <w:jc w:val="both"/>
            </w:pPr>
            <w:r>
              <w:t>10</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t>Informace o způsobu kontaktu s vyučujícím</w:t>
            </w:r>
          </w:p>
        </w:tc>
      </w:tr>
      <w:tr w:rsidR="00677E79" w:rsidTr="00C75F6A">
        <w:trPr>
          <w:trHeight w:val="708"/>
        </w:trPr>
        <w:tc>
          <w:tcPr>
            <w:tcW w:w="9855" w:type="dxa"/>
            <w:gridSpan w:val="8"/>
          </w:tcPr>
          <w:p w:rsidR="00677E79" w:rsidRDefault="00677E79" w:rsidP="00C75F6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20727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lastRenderedPageBreak/>
              <w:br w:type="page"/>
            </w:r>
            <w:r>
              <w:rPr>
                <w:b/>
                <w:sz w:val="28"/>
              </w:rPr>
              <w:t>B-III – Charakteristika studijního předmětu</w:t>
            </w:r>
          </w:p>
        </w:tc>
      </w:tr>
      <w:tr w:rsidR="008C5360" w:rsidRPr="005419FD" w:rsidTr="00393358">
        <w:tc>
          <w:tcPr>
            <w:tcW w:w="3086" w:type="dxa"/>
            <w:tcBorders>
              <w:top w:val="double" w:sz="4" w:space="0" w:color="auto"/>
            </w:tcBorders>
            <w:shd w:val="clear" w:color="auto" w:fill="F7CAAC"/>
          </w:tcPr>
          <w:p w:rsidR="008C5360" w:rsidRPr="005419FD" w:rsidRDefault="008C5360" w:rsidP="00393358">
            <w:pPr>
              <w:jc w:val="both"/>
              <w:rPr>
                <w:b/>
              </w:rPr>
            </w:pPr>
            <w:r w:rsidRPr="005419FD">
              <w:rPr>
                <w:b/>
              </w:rPr>
              <w:t>Název studijního předmětu</w:t>
            </w:r>
          </w:p>
        </w:tc>
        <w:tc>
          <w:tcPr>
            <w:tcW w:w="6769" w:type="dxa"/>
            <w:gridSpan w:val="7"/>
            <w:tcBorders>
              <w:top w:val="double" w:sz="4" w:space="0" w:color="auto"/>
            </w:tcBorders>
          </w:tcPr>
          <w:p w:rsidR="008C5360" w:rsidRPr="005419FD" w:rsidRDefault="008C5360" w:rsidP="00393358">
            <w:pPr>
              <w:jc w:val="both"/>
            </w:pPr>
            <w:r w:rsidRPr="005419FD">
              <w:t>Daně individuálního podnikatele</w:t>
            </w:r>
          </w:p>
        </w:tc>
      </w:tr>
      <w:tr w:rsidR="008C5360" w:rsidRPr="005419FD" w:rsidTr="00393358">
        <w:trPr>
          <w:trHeight w:val="249"/>
        </w:trPr>
        <w:tc>
          <w:tcPr>
            <w:tcW w:w="3086" w:type="dxa"/>
            <w:shd w:val="clear" w:color="auto" w:fill="F7CAAC"/>
          </w:tcPr>
          <w:p w:rsidR="008C5360" w:rsidRPr="005419FD" w:rsidRDefault="008C5360" w:rsidP="00393358">
            <w:pPr>
              <w:jc w:val="both"/>
              <w:rPr>
                <w:b/>
              </w:rPr>
            </w:pPr>
            <w:r w:rsidRPr="005419FD">
              <w:rPr>
                <w:b/>
              </w:rPr>
              <w:t>Typ předmětu</w:t>
            </w:r>
          </w:p>
        </w:tc>
        <w:tc>
          <w:tcPr>
            <w:tcW w:w="3406" w:type="dxa"/>
            <w:gridSpan w:val="4"/>
          </w:tcPr>
          <w:p w:rsidR="008C5360" w:rsidRPr="005419FD" w:rsidRDefault="008C5360" w:rsidP="00393358">
            <w:pPr>
              <w:jc w:val="both"/>
            </w:pPr>
            <w:r w:rsidRPr="005419FD">
              <w:t>povinn</w:t>
            </w:r>
            <w:r>
              <w:t>ý</w:t>
            </w:r>
            <w:r w:rsidRPr="005419FD">
              <w:t xml:space="preserve"> „P</w:t>
            </w:r>
            <w:r>
              <w:t>Z</w:t>
            </w:r>
            <w:r w:rsidRPr="005419FD">
              <w:t>“</w:t>
            </w:r>
          </w:p>
        </w:tc>
        <w:tc>
          <w:tcPr>
            <w:tcW w:w="2695" w:type="dxa"/>
            <w:gridSpan w:val="2"/>
            <w:shd w:val="clear" w:color="auto" w:fill="F7CAAC"/>
          </w:tcPr>
          <w:p w:rsidR="008C5360" w:rsidRPr="005419FD" w:rsidRDefault="008C5360" w:rsidP="00393358">
            <w:pPr>
              <w:jc w:val="both"/>
            </w:pPr>
            <w:r w:rsidRPr="005419FD">
              <w:rPr>
                <w:b/>
              </w:rPr>
              <w:t>doporučený ročník / semestr</w:t>
            </w:r>
          </w:p>
        </w:tc>
        <w:tc>
          <w:tcPr>
            <w:tcW w:w="668" w:type="dxa"/>
          </w:tcPr>
          <w:p w:rsidR="008C5360" w:rsidRPr="005419FD" w:rsidRDefault="008C5360" w:rsidP="00393358">
            <w:pPr>
              <w:jc w:val="both"/>
            </w:pPr>
            <w:r w:rsidRPr="005419FD">
              <w:t>2</w:t>
            </w:r>
            <w:r w:rsidR="00E83974">
              <w:t>,3</w:t>
            </w:r>
            <w:r w:rsidRPr="005419FD">
              <w:t>/</w:t>
            </w:r>
            <w:r>
              <w:t>Z</w:t>
            </w:r>
          </w:p>
        </w:tc>
      </w:tr>
      <w:tr w:rsidR="008C5360" w:rsidRPr="005419FD" w:rsidTr="00393358">
        <w:tc>
          <w:tcPr>
            <w:tcW w:w="3086" w:type="dxa"/>
            <w:shd w:val="clear" w:color="auto" w:fill="F7CAAC"/>
          </w:tcPr>
          <w:p w:rsidR="008C5360" w:rsidRPr="005419FD" w:rsidRDefault="008C5360" w:rsidP="00393358">
            <w:pPr>
              <w:jc w:val="both"/>
              <w:rPr>
                <w:b/>
              </w:rPr>
            </w:pPr>
            <w:r w:rsidRPr="005419FD">
              <w:rPr>
                <w:b/>
              </w:rPr>
              <w:t>Rozsah studijního předmětu</w:t>
            </w:r>
          </w:p>
        </w:tc>
        <w:tc>
          <w:tcPr>
            <w:tcW w:w="1701" w:type="dxa"/>
            <w:gridSpan w:val="2"/>
          </w:tcPr>
          <w:p w:rsidR="008C5360" w:rsidRPr="005419FD" w:rsidRDefault="008C5360" w:rsidP="00393358">
            <w:pPr>
              <w:jc w:val="both"/>
            </w:pPr>
            <w:r w:rsidRPr="005419FD">
              <w:t>26s</w:t>
            </w:r>
          </w:p>
        </w:tc>
        <w:tc>
          <w:tcPr>
            <w:tcW w:w="889" w:type="dxa"/>
            <w:shd w:val="clear" w:color="auto" w:fill="F7CAAC"/>
          </w:tcPr>
          <w:p w:rsidR="008C5360" w:rsidRPr="005419FD" w:rsidRDefault="008C5360" w:rsidP="00393358">
            <w:pPr>
              <w:jc w:val="both"/>
              <w:rPr>
                <w:b/>
              </w:rPr>
            </w:pPr>
            <w:r w:rsidRPr="005419FD">
              <w:rPr>
                <w:b/>
              </w:rPr>
              <w:t xml:space="preserve">hod. </w:t>
            </w:r>
          </w:p>
        </w:tc>
        <w:tc>
          <w:tcPr>
            <w:tcW w:w="816" w:type="dxa"/>
          </w:tcPr>
          <w:p w:rsidR="008C5360" w:rsidRPr="005419FD" w:rsidRDefault="008C5360" w:rsidP="00393358">
            <w:pPr>
              <w:jc w:val="both"/>
            </w:pPr>
            <w:r w:rsidRPr="005419FD">
              <w:t>26</w:t>
            </w:r>
          </w:p>
        </w:tc>
        <w:tc>
          <w:tcPr>
            <w:tcW w:w="2156" w:type="dxa"/>
            <w:shd w:val="clear" w:color="auto" w:fill="F7CAAC"/>
          </w:tcPr>
          <w:p w:rsidR="008C5360" w:rsidRPr="005419FD" w:rsidRDefault="008C5360" w:rsidP="00393358">
            <w:pPr>
              <w:jc w:val="both"/>
              <w:rPr>
                <w:b/>
              </w:rPr>
            </w:pPr>
            <w:r w:rsidRPr="005419FD">
              <w:rPr>
                <w:b/>
              </w:rPr>
              <w:t>kreditů</w:t>
            </w:r>
          </w:p>
        </w:tc>
        <w:tc>
          <w:tcPr>
            <w:tcW w:w="1207" w:type="dxa"/>
            <w:gridSpan w:val="2"/>
          </w:tcPr>
          <w:p w:rsidR="008C5360" w:rsidRPr="005419FD" w:rsidRDefault="008C5360" w:rsidP="00393358">
            <w:pPr>
              <w:jc w:val="both"/>
            </w:pPr>
            <w:r w:rsidRPr="005419FD">
              <w:t>3</w:t>
            </w:r>
          </w:p>
        </w:tc>
      </w:tr>
      <w:tr w:rsidR="008C5360" w:rsidRPr="005419FD" w:rsidTr="00393358">
        <w:tc>
          <w:tcPr>
            <w:tcW w:w="3086" w:type="dxa"/>
            <w:shd w:val="clear" w:color="auto" w:fill="F7CAAC"/>
          </w:tcPr>
          <w:p w:rsidR="008C5360" w:rsidRPr="005419FD" w:rsidRDefault="008C5360" w:rsidP="00393358">
            <w:pPr>
              <w:jc w:val="both"/>
              <w:rPr>
                <w:b/>
              </w:rPr>
            </w:pPr>
            <w:r w:rsidRPr="005419FD">
              <w:rPr>
                <w:b/>
              </w:rPr>
              <w:t>Prerekvizity, korekvizity, ekvivalence</w:t>
            </w:r>
          </w:p>
        </w:tc>
        <w:tc>
          <w:tcPr>
            <w:tcW w:w="6769" w:type="dxa"/>
            <w:gridSpan w:val="7"/>
          </w:tcPr>
          <w:p w:rsidR="008C5360" w:rsidRPr="005419FD" w:rsidRDefault="008C5360" w:rsidP="00393358">
            <w:pPr>
              <w:jc w:val="both"/>
            </w:pPr>
          </w:p>
        </w:tc>
      </w:tr>
      <w:tr w:rsidR="008C5360" w:rsidRPr="005419FD" w:rsidTr="00393358">
        <w:tc>
          <w:tcPr>
            <w:tcW w:w="3086" w:type="dxa"/>
            <w:shd w:val="clear" w:color="auto" w:fill="F7CAAC"/>
          </w:tcPr>
          <w:p w:rsidR="008C5360" w:rsidRPr="005419FD" w:rsidRDefault="008C5360" w:rsidP="00393358">
            <w:pPr>
              <w:jc w:val="both"/>
              <w:rPr>
                <w:b/>
              </w:rPr>
            </w:pPr>
            <w:r w:rsidRPr="005419FD">
              <w:rPr>
                <w:b/>
              </w:rPr>
              <w:t>Způsob ověření studijních výsledků</w:t>
            </w:r>
          </w:p>
        </w:tc>
        <w:tc>
          <w:tcPr>
            <w:tcW w:w="3406" w:type="dxa"/>
            <w:gridSpan w:val="4"/>
          </w:tcPr>
          <w:p w:rsidR="008C5360" w:rsidRPr="005419FD" w:rsidRDefault="008C5360" w:rsidP="00393358">
            <w:pPr>
              <w:jc w:val="both"/>
            </w:pPr>
            <w:r w:rsidRPr="005419FD">
              <w:t>klasifikovaný zápočet</w:t>
            </w:r>
          </w:p>
        </w:tc>
        <w:tc>
          <w:tcPr>
            <w:tcW w:w="2156" w:type="dxa"/>
            <w:shd w:val="clear" w:color="auto" w:fill="F7CAAC"/>
          </w:tcPr>
          <w:p w:rsidR="008C5360" w:rsidRPr="005419FD" w:rsidRDefault="008C5360" w:rsidP="00393358">
            <w:pPr>
              <w:jc w:val="both"/>
              <w:rPr>
                <w:b/>
              </w:rPr>
            </w:pPr>
            <w:r w:rsidRPr="005419FD">
              <w:rPr>
                <w:b/>
              </w:rPr>
              <w:t>Forma výuky</w:t>
            </w:r>
          </w:p>
        </w:tc>
        <w:tc>
          <w:tcPr>
            <w:tcW w:w="1207" w:type="dxa"/>
            <w:gridSpan w:val="2"/>
          </w:tcPr>
          <w:p w:rsidR="008C5360" w:rsidRPr="005419FD" w:rsidRDefault="008C5360" w:rsidP="00393358">
            <w:pPr>
              <w:jc w:val="both"/>
            </w:pPr>
            <w:r w:rsidRPr="005419FD">
              <w:t>seminář</w:t>
            </w:r>
          </w:p>
        </w:tc>
      </w:tr>
      <w:tr w:rsidR="008C5360" w:rsidRPr="005419FD" w:rsidTr="00393358">
        <w:tc>
          <w:tcPr>
            <w:tcW w:w="3086" w:type="dxa"/>
            <w:shd w:val="clear" w:color="auto" w:fill="F7CAAC"/>
          </w:tcPr>
          <w:p w:rsidR="008C5360" w:rsidRPr="005419FD" w:rsidRDefault="008C5360" w:rsidP="00393358">
            <w:pPr>
              <w:jc w:val="both"/>
              <w:rPr>
                <w:b/>
              </w:rPr>
            </w:pPr>
            <w:r w:rsidRPr="005419FD">
              <w:rPr>
                <w:b/>
              </w:rPr>
              <w:t>Forma způsobu ověření studijních výsledků a další požadavky na studenta</w:t>
            </w:r>
          </w:p>
        </w:tc>
        <w:tc>
          <w:tcPr>
            <w:tcW w:w="6769" w:type="dxa"/>
            <w:gridSpan w:val="7"/>
            <w:tcBorders>
              <w:bottom w:val="nil"/>
            </w:tcBorders>
          </w:tcPr>
          <w:p w:rsidR="008C5360" w:rsidRPr="005419FD" w:rsidRDefault="008C5360" w:rsidP="00393358">
            <w:pPr>
              <w:jc w:val="both"/>
            </w:pPr>
            <w:r w:rsidRPr="005419FD">
              <w:t>Způsob zakončení předmětu – klasifikovaný zápočet</w:t>
            </w:r>
          </w:p>
          <w:p w:rsidR="008C5360" w:rsidRPr="005419FD" w:rsidRDefault="008C5360" w:rsidP="00393358">
            <w:r w:rsidRPr="005419FD">
              <w:t>Požadavky na klasifikovaný zápočet: zpracování</w:t>
            </w:r>
            <w:r>
              <w:t xml:space="preserve"> seminární práce na zadané téma; </w:t>
            </w:r>
            <w:r w:rsidRPr="005419FD">
              <w:t>úspěšn</w:t>
            </w:r>
            <w:r w:rsidR="003217D2">
              <w:t>é absolvování testu (min 60 %)</w:t>
            </w:r>
          </w:p>
        </w:tc>
      </w:tr>
      <w:tr w:rsidR="008C5360" w:rsidRPr="005419FD" w:rsidTr="00393358">
        <w:trPr>
          <w:trHeight w:val="70"/>
        </w:trPr>
        <w:tc>
          <w:tcPr>
            <w:tcW w:w="9855" w:type="dxa"/>
            <w:gridSpan w:val="8"/>
            <w:tcBorders>
              <w:top w:val="nil"/>
            </w:tcBorders>
          </w:tcPr>
          <w:p w:rsidR="008C5360" w:rsidRPr="005419FD" w:rsidRDefault="008C5360" w:rsidP="00393358">
            <w:pPr>
              <w:jc w:val="both"/>
            </w:pPr>
          </w:p>
        </w:tc>
      </w:tr>
      <w:tr w:rsidR="008C5360" w:rsidRPr="005419FD" w:rsidTr="00393358">
        <w:trPr>
          <w:trHeight w:val="197"/>
        </w:trPr>
        <w:tc>
          <w:tcPr>
            <w:tcW w:w="3086" w:type="dxa"/>
            <w:tcBorders>
              <w:top w:val="nil"/>
            </w:tcBorders>
            <w:shd w:val="clear" w:color="auto" w:fill="F7CAAC"/>
          </w:tcPr>
          <w:p w:rsidR="008C5360" w:rsidRPr="005419FD" w:rsidRDefault="008C5360" w:rsidP="00393358">
            <w:pPr>
              <w:jc w:val="both"/>
              <w:rPr>
                <w:b/>
              </w:rPr>
            </w:pPr>
            <w:r w:rsidRPr="005419FD">
              <w:rPr>
                <w:b/>
              </w:rPr>
              <w:t>Garant předmětu</w:t>
            </w:r>
          </w:p>
        </w:tc>
        <w:tc>
          <w:tcPr>
            <w:tcW w:w="6769" w:type="dxa"/>
            <w:gridSpan w:val="7"/>
            <w:tcBorders>
              <w:top w:val="nil"/>
            </w:tcBorders>
          </w:tcPr>
          <w:p w:rsidR="008C5360" w:rsidRPr="005419FD" w:rsidRDefault="008C5360" w:rsidP="00393358">
            <w:pPr>
              <w:jc w:val="both"/>
            </w:pPr>
            <w:r w:rsidRPr="005419FD">
              <w:t>Mgr. Eva Kolářová, Ph.D.</w:t>
            </w:r>
          </w:p>
        </w:tc>
      </w:tr>
      <w:tr w:rsidR="008C5360" w:rsidRPr="005419FD" w:rsidTr="00393358">
        <w:trPr>
          <w:trHeight w:val="243"/>
        </w:trPr>
        <w:tc>
          <w:tcPr>
            <w:tcW w:w="3086" w:type="dxa"/>
            <w:tcBorders>
              <w:top w:val="nil"/>
            </w:tcBorders>
            <w:shd w:val="clear" w:color="auto" w:fill="F7CAAC"/>
          </w:tcPr>
          <w:p w:rsidR="008C5360" w:rsidRPr="005419FD" w:rsidRDefault="008C5360" w:rsidP="00393358">
            <w:pPr>
              <w:jc w:val="both"/>
              <w:rPr>
                <w:b/>
              </w:rPr>
            </w:pPr>
            <w:r w:rsidRPr="005419FD">
              <w:rPr>
                <w:b/>
              </w:rPr>
              <w:t>Zapojení garanta do výuky předmětu</w:t>
            </w:r>
          </w:p>
        </w:tc>
        <w:tc>
          <w:tcPr>
            <w:tcW w:w="6769" w:type="dxa"/>
            <w:gridSpan w:val="7"/>
            <w:tcBorders>
              <w:top w:val="nil"/>
            </w:tcBorders>
          </w:tcPr>
          <w:p w:rsidR="008C5360" w:rsidRPr="005419FD" w:rsidRDefault="008C5360" w:rsidP="003217D2">
            <w:pPr>
              <w:jc w:val="both"/>
            </w:pPr>
            <w:r w:rsidRPr="009245CD">
              <w:t xml:space="preserve">Garant se podílí v rozsahu </w:t>
            </w:r>
            <w:r w:rsidR="003217D2">
              <w:t>6</w:t>
            </w:r>
            <w:r w:rsidRPr="009245CD">
              <w:t>0 %, stanovuje koncepci seminářů a dohlíží na jejich jednotné vedení.</w:t>
            </w:r>
          </w:p>
        </w:tc>
      </w:tr>
      <w:tr w:rsidR="008C5360" w:rsidRPr="005419FD" w:rsidTr="00393358">
        <w:tc>
          <w:tcPr>
            <w:tcW w:w="3086" w:type="dxa"/>
            <w:shd w:val="clear" w:color="auto" w:fill="F7CAAC"/>
          </w:tcPr>
          <w:p w:rsidR="008C5360" w:rsidRPr="005419FD" w:rsidRDefault="008C5360" w:rsidP="00393358">
            <w:pPr>
              <w:jc w:val="both"/>
              <w:rPr>
                <w:b/>
              </w:rPr>
            </w:pPr>
            <w:r w:rsidRPr="005419FD">
              <w:rPr>
                <w:b/>
              </w:rPr>
              <w:t>Vyučující</w:t>
            </w:r>
          </w:p>
        </w:tc>
        <w:tc>
          <w:tcPr>
            <w:tcW w:w="6769" w:type="dxa"/>
            <w:gridSpan w:val="7"/>
            <w:tcBorders>
              <w:bottom w:val="nil"/>
            </w:tcBorders>
          </w:tcPr>
          <w:p w:rsidR="008C5360" w:rsidRPr="005419FD" w:rsidRDefault="008C5360" w:rsidP="00393358">
            <w:pPr>
              <w:jc w:val="both"/>
            </w:pPr>
            <w:r w:rsidRPr="005419FD">
              <w:t xml:space="preserve">Mgr. Eva Kolářová, Ph.D. </w:t>
            </w:r>
            <w:r>
              <w:t>- semináře</w:t>
            </w:r>
            <w:r w:rsidRPr="005419FD">
              <w:t xml:space="preserve"> (</w:t>
            </w:r>
            <w:r w:rsidR="003217D2">
              <w:t>6</w:t>
            </w:r>
            <w:r w:rsidRPr="005419FD">
              <w:t>0%)</w:t>
            </w:r>
            <w:r>
              <w:t>, Ing. Bohumil</w:t>
            </w:r>
            <w:r w:rsidR="003217D2">
              <w:t>a Svitáková, Ph.D. – semináře (4</w:t>
            </w:r>
            <w:r>
              <w:t>0%)</w:t>
            </w:r>
          </w:p>
        </w:tc>
      </w:tr>
      <w:tr w:rsidR="008C5360" w:rsidRPr="005419FD" w:rsidTr="00393358">
        <w:trPr>
          <w:trHeight w:val="70"/>
        </w:trPr>
        <w:tc>
          <w:tcPr>
            <w:tcW w:w="9855" w:type="dxa"/>
            <w:gridSpan w:val="8"/>
            <w:tcBorders>
              <w:top w:val="nil"/>
            </w:tcBorders>
          </w:tcPr>
          <w:p w:rsidR="008C5360" w:rsidRPr="005419FD" w:rsidRDefault="008C5360" w:rsidP="00393358">
            <w:pPr>
              <w:jc w:val="both"/>
            </w:pPr>
          </w:p>
        </w:tc>
      </w:tr>
      <w:tr w:rsidR="008C5360" w:rsidRPr="005419FD" w:rsidTr="00393358">
        <w:tc>
          <w:tcPr>
            <w:tcW w:w="3086" w:type="dxa"/>
            <w:shd w:val="clear" w:color="auto" w:fill="F7CAAC"/>
          </w:tcPr>
          <w:p w:rsidR="008C5360" w:rsidRPr="005419FD" w:rsidRDefault="008C5360" w:rsidP="00393358">
            <w:pPr>
              <w:jc w:val="both"/>
              <w:rPr>
                <w:b/>
              </w:rPr>
            </w:pPr>
            <w:r w:rsidRPr="005419FD">
              <w:rPr>
                <w:b/>
              </w:rPr>
              <w:t>Stručná anotace předmětu</w:t>
            </w:r>
          </w:p>
        </w:tc>
        <w:tc>
          <w:tcPr>
            <w:tcW w:w="6769" w:type="dxa"/>
            <w:gridSpan w:val="7"/>
            <w:tcBorders>
              <w:bottom w:val="nil"/>
            </w:tcBorders>
          </w:tcPr>
          <w:p w:rsidR="008C5360" w:rsidRPr="005419FD" w:rsidRDefault="008C5360" w:rsidP="00393358">
            <w:pPr>
              <w:jc w:val="both"/>
            </w:pPr>
          </w:p>
        </w:tc>
      </w:tr>
      <w:tr w:rsidR="008C5360" w:rsidRPr="005419FD" w:rsidTr="00393358">
        <w:trPr>
          <w:trHeight w:val="3938"/>
        </w:trPr>
        <w:tc>
          <w:tcPr>
            <w:tcW w:w="9855" w:type="dxa"/>
            <w:gridSpan w:val="8"/>
            <w:tcBorders>
              <w:top w:val="nil"/>
              <w:bottom w:val="single" w:sz="12" w:space="0" w:color="auto"/>
            </w:tcBorders>
          </w:tcPr>
          <w:p w:rsidR="008C5360" w:rsidRPr="005419FD" w:rsidRDefault="008C5360" w:rsidP="00393358">
            <w:pPr>
              <w:jc w:val="both"/>
            </w:pPr>
            <w:r w:rsidRPr="005419FD">
              <w:t>V předmětu je zaměřena pozornost na individuálního podnikatele, zahájení podnikání, jeho daňovou evidenci, evidenci zásob, evidenci majetku, pohledávek a závazků. V daňové evidenci se budou řešit mzdy zaměstnanců. Dále se bude řešit přechod daňové evidence na účetnictví. Studenti se seznámí s vedením účetnictví s pravidly stanovenými zákonem, vyhláškou, standardy a vnitřními předpisy. V závěru bude zhodnoceno vedení daňové evidence a účetnictví individuálního podnikatele, pozornost bude zaměřena na zdanění, bude vypracováno daňové přiznání k dani z příjmů fyzických osob, daňové přiznání k dani silniční, daňové přiznání k dani z přidané hodnoty a daň ze závislé činnosti.</w:t>
            </w:r>
            <w:r>
              <w:t xml:space="preserve"> Dále se bude řešit ukončení podnikání a insolvence podnikatele.</w:t>
            </w:r>
          </w:p>
          <w:p w:rsidR="008C5360" w:rsidRPr="009A1164" w:rsidRDefault="008C5360" w:rsidP="00124FDB">
            <w:pPr>
              <w:pStyle w:val="Odstavecseseznamem"/>
              <w:numPr>
                <w:ilvl w:val="0"/>
                <w:numId w:val="68"/>
              </w:numPr>
              <w:ind w:left="247" w:hanging="247"/>
            </w:pPr>
            <w:r w:rsidRPr="005419FD">
              <w:rPr>
                <w:color w:val="000000"/>
                <w:shd w:val="clear" w:color="auto" w:fill="FFFFFF"/>
              </w:rPr>
              <w:t>Vedení evidence, zahájení podnik</w:t>
            </w:r>
            <w:r>
              <w:rPr>
                <w:color w:val="000000"/>
                <w:shd w:val="clear" w:color="auto" w:fill="FFFFFF"/>
              </w:rPr>
              <w:t>ání</w:t>
            </w:r>
          </w:p>
          <w:p w:rsidR="008C5360" w:rsidRPr="005419FD" w:rsidRDefault="008C5360" w:rsidP="00124FDB">
            <w:pPr>
              <w:pStyle w:val="Odstavecseseznamem"/>
              <w:numPr>
                <w:ilvl w:val="0"/>
                <w:numId w:val="68"/>
              </w:numPr>
              <w:ind w:left="247" w:hanging="247"/>
            </w:pPr>
            <w:r>
              <w:rPr>
                <w:color w:val="000000"/>
                <w:shd w:val="clear" w:color="auto" w:fill="FFFFFF"/>
              </w:rPr>
              <w:t>Sociální a zdravotní pojištění</w:t>
            </w:r>
          </w:p>
          <w:p w:rsidR="008C5360" w:rsidRPr="009A1164" w:rsidRDefault="008C5360" w:rsidP="00124FDB">
            <w:pPr>
              <w:pStyle w:val="Odstavecseseznamem"/>
              <w:numPr>
                <w:ilvl w:val="0"/>
                <w:numId w:val="68"/>
              </w:numPr>
              <w:ind w:left="247" w:hanging="247"/>
            </w:pPr>
            <w:r w:rsidRPr="005419FD">
              <w:rPr>
                <w:color w:val="000000"/>
                <w:shd w:val="clear" w:color="auto" w:fill="FFFFFF"/>
              </w:rPr>
              <w:t xml:space="preserve">Hmotný a nehmotný </w:t>
            </w:r>
            <w:r>
              <w:rPr>
                <w:color w:val="000000"/>
                <w:shd w:val="clear" w:color="auto" w:fill="FFFFFF"/>
              </w:rPr>
              <w:t>majetek v daňové evidenci</w:t>
            </w:r>
          </w:p>
          <w:p w:rsidR="008C5360" w:rsidRPr="005419FD" w:rsidRDefault="008C5360" w:rsidP="00124FDB">
            <w:pPr>
              <w:pStyle w:val="Odstavecseseznamem"/>
              <w:numPr>
                <w:ilvl w:val="0"/>
                <w:numId w:val="68"/>
              </w:numPr>
              <w:ind w:left="247" w:hanging="247"/>
            </w:pPr>
            <w:r w:rsidRPr="005419FD">
              <w:rPr>
                <w:color w:val="000000"/>
                <w:shd w:val="clear" w:color="auto" w:fill="FFFFFF"/>
              </w:rPr>
              <w:t>Pohledávky, záva</w:t>
            </w:r>
            <w:r>
              <w:rPr>
                <w:color w:val="000000"/>
                <w:shd w:val="clear" w:color="auto" w:fill="FFFFFF"/>
              </w:rPr>
              <w:t>zky, finanční majetek</w:t>
            </w:r>
          </w:p>
          <w:p w:rsidR="008C5360" w:rsidRPr="005419FD" w:rsidRDefault="008C5360" w:rsidP="00124FDB">
            <w:pPr>
              <w:pStyle w:val="Odstavecseseznamem"/>
              <w:numPr>
                <w:ilvl w:val="0"/>
                <w:numId w:val="68"/>
              </w:numPr>
              <w:ind w:left="247" w:hanging="247"/>
            </w:pPr>
            <w:r>
              <w:t>Zásoby</w:t>
            </w:r>
          </w:p>
          <w:p w:rsidR="008C5360" w:rsidRPr="005419FD" w:rsidRDefault="008C5360" w:rsidP="00124FDB">
            <w:pPr>
              <w:pStyle w:val="Odstavecseseznamem"/>
              <w:numPr>
                <w:ilvl w:val="0"/>
                <w:numId w:val="68"/>
              </w:numPr>
              <w:ind w:left="247" w:hanging="247"/>
            </w:pPr>
            <w:r>
              <w:rPr>
                <w:color w:val="000000"/>
                <w:shd w:val="clear" w:color="auto" w:fill="FFFFFF"/>
              </w:rPr>
              <w:t>Mzdy, rezervy, cizí měna v daňové evidenci</w:t>
            </w:r>
          </w:p>
          <w:p w:rsidR="008C5360" w:rsidRPr="009A1164" w:rsidRDefault="008C5360" w:rsidP="00124FDB">
            <w:pPr>
              <w:pStyle w:val="Odstavecseseznamem"/>
              <w:numPr>
                <w:ilvl w:val="0"/>
                <w:numId w:val="68"/>
              </w:numPr>
              <w:ind w:left="247" w:hanging="247"/>
            </w:pPr>
            <w:r>
              <w:rPr>
                <w:color w:val="000000"/>
                <w:shd w:val="clear" w:color="auto" w:fill="FFFFFF"/>
              </w:rPr>
              <w:t>Uzavření daňové evidence</w:t>
            </w:r>
          </w:p>
          <w:p w:rsidR="008C5360" w:rsidRPr="005419FD" w:rsidRDefault="008C5360" w:rsidP="00124FDB">
            <w:pPr>
              <w:pStyle w:val="Odstavecseseznamem"/>
              <w:numPr>
                <w:ilvl w:val="0"/>
                <w:numId w:val="68"/>
              </w:numPr>
              <w:ind w:left="247" w:hanging="247"/>
            </w:pPr>
            <w:r w:rsidRPr="005419FD">
              <w:rPr>
                <w:color w:val="000000"/>
                <w:shd w:val="clear" w:color="auto" w:fill="FFFFFF"/>
              </w:rPr>
              <w:t>Zda</w:t>
            </w:r>
            <w:r>
              <w:rPr>
                <w:color w:val="000000"/>
                <w:shd w:val="clear" w:color="auto" w:fill="FFFFFF"/>
              </w:rPr>
              <w:t>nění individuálního podnikatele</w:t>
            </w:r>
          </w:p>
          <w:p w:rsidR="008C5360" w:rsidRPr="005419FD" w:rsidRDefault="008C5360" w:rsidP="00124FDB">
            <w:pPr>
              <w:pStyle w:val="Odstavecseseznamem"/>
              <w:numPr>
                <w:ilvl w:val="0"/>
                <w:numId w:val="68"/>
              </w:numPr>
              <w:ind w:left="247" w:hanging="247"/>
            </w:pPr>
            <w:r>
              <w:rPr>
                <w:color w:val="000000"/>
                <w:shd w:val="clear" w:color="auto" w:fill="FFFFFF"/>
              </w:rPr>
              <w:t>Přechod daňové evidence na účetnictví</w:t>
            </w:r>
          </w:p>
          <w:p w:rsidR="008C5360" w:rsidRPr="005419FD" w:rsidRDefault="008C5360" w:rsidP="00124FDB">
            <w:pPr>
              <w:pStyle w:val="Odstavecseseznamem"/>
              <w:numPr>
                <w:ilvl w:val="0"/>
                <w:numId w:val="68"/>
              </w:numPr>
              <w:ind w:left="247" w:hanging="247"/>
            </w:pPr>
            <w:r w:rsidRPr="005419FD">
              <w:rPr>
                <w:color w:val="000000"/>
                <w:shd w:val="clear" w:color="auto" w:fill="FFFFFF"/>
              </w:rPr>
              <w:t>Vedení účetnic</w:t>
            </w:r>
            <w:r>
              <w:rPr>
                <w:color w:val="000000"/>
                <w:shd w:val="clear" w:color="auto" w:fill="FFFFFF"/>
              </w:rPr>
              <w:t>tví individuálního podnikatele</w:t>
            </w:r>
          </w:p>
          <w:p w:rsidR="008C5360" w:rsidRPr="005419FD" w:rsidRDefault="008C5360" w:rsidP="00124FDB">
            <w:pPr>
              <w:pStyle w:val="Odstavecseseznamem"/>
              <w:numPr>
                <w:ilvl w:val="0"/>
                <w:numId w:val="68"/>
              </w:numPr>
              <w:ind w:left="247" w:hanging="247"/>
            </w:pPr>
            <w:r>
              <w:rPr>
                <w:color w:val="000000"/>
                <w:shd w:val="clear" w:color="auto" w:fill="FFFFFF"/>
              </w:rPr>
              <w:t>Účetní závěrka</w:t>
            </w:r>
          </w:p>
          <w:p w:rsidR="008C5360" w:rsidRPr="005419FD" w:rsidRDefault="008C5360" w:rsidP="00124FDB">
            <w:pPr>
              <w:pStyle w:val="Odstavecseseznamem"/>
              <w:numPr>
                <w:ilvl w:val="0"/>
                <w:numId w:val="68"/>
              </w:numPr>
              <w:ind w:left="247" w:hanging="247"/>
            </w:pPr>
            <w:r>
              <w:t>Ukončení podnikání</w:t>
            </w:r>
          </w:p>
        </w:tc>
      </w:tr>
      <w:tr w:rsidR="008C5360" w:rsidRPr="005419FD" w:rsidTr="00393358">
        <w:trPr>
          <w:trHeight w:val="265"/>
        </w:trPr>
        <w:tc>
          <w:tcPr>
            <w:tcW w:w="3653" w:type="dxa"/>
            <w:gridSpan w:val="2"/>
            <w:tcBorders>
              <w:top w:val="nil"/>
            </w:tcBorders>
            <w:shd w:val="clear" w:color="auto" w:fill="F7CAAC"/>
          </w:tcPr>
          <w:p w:rsidR="008C5360" w:rsidRPr="005419FD" w:rsidRDefault="008C5360" w:rsidP="00393358">
            <w:pPr>
              <w:jc w:val="both"/>
            </w:pPr>
            <w:r w:rsidRPr="005419FD">
              <w:rPr>
                <w:b/>
              </w:rPr>
              <w:t>Studijní literatura a studijní pomůcky</w:t>
            </w:r>
          </w:p>
        </w:tc>
        <w:tc>
          <w:tcPr>
            <w:tcW w:w="6202" w:type="dxa"/>
            <w:gridSpan w:val="6"/>
            <w:tcBorders>
              <w:top w:val="nil"/>
              <w:bottom w:val="nil"/>
            </w:tcBorders>
          </w:tcPr>
          <w:p w:rsidR="008C5360" w:rsidRPr="005419FD" w:rsidRDefault="008C5360" w:rsidP="00393358">
            <w:pPr>
              <w:jc w:val="both"/>
            </w:pPr>
          </w:p>
        </w:tc>
      </w:tr>
      <w:tr w:rsidR="008C5360" w:rsidRPr="005419FD" w:rsidTr="00393358">
        <w:trPr>
          <w:trHeight w:val="1497"/>
        </w:trPr>
        <w:tc>
          <w:tcPr>
            <w:tcW w:w="9855" w:type="dxa"/>
            <w:gridSpan w:val="8"/>
            <w:tcBorders>
              <w:top w:val="nil"/>
            </w:tcBorders>
          </w:tcPr>
          <w:p w:rsidR="008C5360" w:rsidRPr="005419FD" w:rsidRDefault="008C5360" w:rsidP="00393358">
            <w:pPr>
              <w:ind w:left="360" w:hanging="360"/>
              <w:jc w:val="both"/>
              <w:rPr>
                <w:b/>
              </w:rPr>
            </w:pPr>
            <w:r w:rsidRPr="005419FD">
              <w:rPr>
                <w:b/>
              </w:rPr>
              <w:t>Povinná literatura</w:t>
            </w:r>
          </w:p>
          <w:p w:rsidR="008C5360" w:rsidRDefault="008C5360" w:rsidP="00393358">
            <w:pPr>
              <w:jc w:val="both"/>
            </w:pPr>
            <w:r>
              <w:t>Daňové zákony a související předpisy v aktuálním znění.</w:t>
            </w:r>
          </w:p>
          <w:p w:rsidR="008C5360" w:rsidRPr="005419FD" w:rsidRDefault="008C5360" w:rsidP="00393358">
            <w:pPr>
              <w:ind w:left="360" w:hanging="360"/>
              <w:jc w:val="both"/>
            </w:pPr>
            <w:r w:rsidRPr="005419FD">
              <w:t xml:space="preserve">DUŠEK, J., SEDLÁČEK, J. </w:t>
            </w:r>
            <w:r w:rsidRPr="005419FD">
              <w:rPr>
                <w:i/>
                <w:iCs/>
              </w:rPr>
              <w:t>Daňová evidence podnikatelů</w:t>
            </w:r>
            <w:r w:rsidRPr="005419FD">
              <w:rPr>
                <w:i/>
              </w:rPr>
              <w:t xml:space="preserve"> 201</w:t>
            </w:r>
            <w:r>
              <w:rPr>
                <w:i/>
              </w:rPr>
              <w:t>8</w:t>
            </w:r>
            <w:r w:rsidRPr="005419FD">
              <w:rPr>
                <w:i/>
              </w:rPr>
              <w:t xml:space="preserve">. </w:t>
            </w:r>
            <w:r w:rsidRPr="005419FD">
              <w:t>Praha: Grada, 201</w:t>
            </w:r>
            <w:r>
              <w:t>8, 144 s</w:t>
            </w:r>
            <w:r w:rsidRPr="005419FD">
              <w:t>, ISBN 978-80-271-</w:t>
            </w:r>
            <w:r>
              <w:t>0869</w:t>
            </w:r>
            <w:r w:rsidRPr="005419FD">
              <w:t>-</w:t>
            </w:r>
            <w:r>
              <w:t>5</w:t>
            </w:r>
            <w:r w:rsidRPr="005419FD">
              <w:t>.</w:t>
            </w:r>
          </w:p>
          <w:p w:rsidR="008C5360" w:rsidRDefault="008C5360" w:rsidP="00393358">
            <w:pPr>
              <w:ind w:left="360" w:hanging="360"/>
              <w:jc w:val="both"/>
            </w:pPr>
            <w:r>
              <w:t xml:space="preserve">ÚZ – </w:t>
            </w:r>
            <w:r w:rsidRPr="00B448FB">
              <w:rPr>
                <w:i/>
              </w:rPr>
              <w:t>Sociální zabezpečení</w:t>
            </w:r>
            <w:r>
              <w:t>, aktuální znění.</w:t>
            </w:r>
          </w:p>
          <w:p w:rsidR="008C5360" w:rsidRDefault="008C5360" w:rsidP="00393358">
            <w:pPr>
              <w:ind w:left="360" w:hanging="360"/>
              <w:jc w:val="both"/>
            </w:pPr>
            <w:r>
              <w:t xml:space="preserve">ÚZ – </w:t>
            </w:r>
            <w:r w:rsidRPr="00D44890">
              <w:rPr>
                <w:i/>
              </w:rPr>
              <w:t>Zdravotní pojištění</w:t>
            </w:r>
            <w:r>
              <w:t>, aktuální znění.</w:t>
            </w:r>
          </w:p>
          <w:p w:rsidR="008C5360" w:rsidRDefault="008C5360" w:rsidP="00393358">
            <w:pPr>
              <w:jc w:val="both"/>
            </w:pPr>
            <w:r w:rsidRPr="00221630">
              <w:t xml:space="preserve">Studijní opory e-learningového kurzu </w:t>
            </w:r>
            <w:r>
              <w:t>na</w:t>
            </w:r>
            <w:r w:rsidRPr="00C22F1F">
              <w:t xml:space="preserve"> LMS Moodle </w:t>
            </w:r>
            <w:r>
              <w:t>dostupné</w:t>
            </w:r>
            <w:r w:rsidRPr="00C22F1F">
              <w:t xml:space="preserve"> na </w:t>
            </w:r>
            <w:hyperlink r:id="rId62" w:history="1">
              <w:r w:rsidRPr="00003EB1">
                <w:rPr>
                  <w:rStyle w:val="Hypertextovodkaz"/>
                </w:rPr>
                <w:t>http://vyuka.fame.utb.cz</w:t>
              </w:r>
            </w:hyperlink>
          </w:p>
          <w:p w:rsidR="008C5360" w:rsidRPr="005419FD" w:rsidRDefault="008C5360" w:rsidP="00393358">
            <w:pPr>
              <w:ind w:left="360" w:hanging="360"/>
              <w:jc w:val="both"/>
              <w:rPr>
                <w:b/>
              </w:rPr>
            </w:pPr>
            <w:r>
              <w:rPr>
                <w:b/>
              </w:rPr>
              <w:t>D</w:t>
            </w:r>
            <w:r w:rsidRPr="005419FD">
              <w:rPr>
                <w:b/>
              </w:rPr>
              <w:t>oporučená literatura</w:t>
            </w:r>
          </w:p>
          <w:p w:rsidR="008C5360" w:rsidRDefault="008C5360" w:rsidP="00393358">
            <w:pPr>
              <w:ind w:left="360" w:hanging="360"/>
              <w:jc w:val="both"/>
            </w:pPr>
            <w:r w:rsidRPr="005419FD">
              <w:t xml:space="preserve">KOBÍK, J., KOHOUTKOVÁ, A. </w:t>
            </w:r>
            <w:r w:rsidRPr="005419FD">
              <w:rPr>
                <w:i/>
                <w:iCs/>
              </w:rPr>
              <w:t>Daňový řád</w:t>
            </w:r>
            <w:r>
              <w:rPr>
                <w:i/>
                <w:iCs/>
              </w:rPr>
              <w:t>, změny od 1.6.2018</w:t>
            </w:r>
            <w:r w:rsidRPr="005419FD">
              <w:t>. Praha: Grada, 201</w:t>
            </w:r>
            <w:r>
              <w:t>8, 400 s</w:t>
            </w:r>
            <w:r w:rsidRPr="005419FD">
              <w:t>. ISBN 978-80-7</w:t>
            </w:r>
            <w:r>
              <w:t>554</w:t>
            </w:r>
            <w:r w:rsidRPr="005419FD">
              <w:t>-</w:t>
            </w:r>
            <w:r>
              <w:t>146</w:t>
            </w:r>
            <w:r w:rsidRPr="005419FD">
              <w:t>-</w:t>
            </w:r>
            <w:r>
              <w:t>8.</w:t>
            </w:r>
          </w:p>
          <w:p w:rsidR="008C5360" w:rsidRDefault="008C5360" w:rsidP="00393358">
            <w:pPr>
              <w:ind w:left="360" w:hanging="360"/>
              <w:jc w:val="both"/>
            </w:pPr>
            <w:r>
              <w:t xml:space="preserve">ÚZ – </w:t>
            </w:r>
            <w:r w:rsidRPr="00D44890">
              <w:rPr>
                <w:i/>
              </w:rPr>
              <w:t>Zákoník práce</w:t>
            </w:r>
            <w:r>
              <w:t>, aktuální znění.</w:t>
            </w:r>
          </w:p>
          <w:p w:rsidR="008C5360" w:rsidRPr="005419FD" w:rsidRDefault="008C5360" w:rsidP="00393358">
            <w:pPr>
              <w:ind w:left="360" w:hanging="360"/>
              <w:jc w:val="both"/>
            </w:pPr>
            <w:r w:rsidRPr="005419FD">
              <w:t xml:space="preserve">VANČUROVÁ, A., LÁCHOVÁ, L. </w:t>
            </w:r>
            <w:r w:rsidRPr="005419FD">
              <w:rPr>
                <w:i/>
                <w:iCs/>
              </w:rPr>
              <w:t>Daňový systém ČR 201</w:t>
            </w:r>
            <w:r>
              <w:rPr>
                <w:i/>
                <w:iCs/>
              </w:rPr>
              <w:t>8</w:t>
            </w:r>
            <w:r w:rsidRPr="005419FD">
              <w:t>. Praha: VOX, 201</w:t>
            </w:r>
            <w:r>
              <w:t>8</w:t>
            </w:r>
            <w:r w:rsidRPr="005419FD">
              <w:t>, 396 s. ISBN 978-80-8748</w:t>
            </w:r>
            <w:r>
              <w:t>0</w:t>
            </w:r>
            <w:r w:rsidRPr="005419FD">
              <w:t>-</w:t>
            </w:r>
            <w:r>
              <w:t>63</w:t>
            </w:r>
            <w:r w:rsidRPr="005419FD">
              <w:t>-</w:t>
            </w:r>
            <w:r>
              <w:t>2.</w:t>
            </w:r>
            <w:r w:rsidRPr="005419FD">
              <w:t xml:space="preserve"> </w:t>
            </w:r>
          </w:p>
          <w:p w:rsidR="008C5360" w:rsidRPr="005419FD" w:rsidRDefault="008C5360" w:rsidP="00393358">
            <w:pPr>
              <w:ind w:left="360" w:hanging="360"/>
              <w:jc w:val="both"/>
            </w:pPr>
            <w:r w:rsidRPr="005419FD">
              <w:t xml:space="preserve">VANČUROVÁ, A. </w:t>
            </w:r>
            <w:r w:rsidRPr="005419FD">
              <w:rPr>
                <w:i/>
                <w:iCs/>
              </w:rPr>
              <w:t>Zdanění osobních příjmů</w:t>
            </w:r>
            <w:r w:rsidRPr="005419FD">
              <w:t>. Praha: Wolters Kluwer ČR, 2018, 452 s. ISBN 978-80-7552-926-8.</w:t>
            </w:r>
          </w:p>
        </w:tc>
      </w:tr>
      <w:tr w:rsidR="008C5360" w:rsidRPr="005419FD"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5419FD" w:rsidRDefault="008C5360" w:rsidP="00393358">
            <w:pPr>
              <w:jc w:val="center"/>
              <w:rPr>
                <w:b/>
              </w:rPr>
            </w:pPr>
            <w:r w:rsidRPr="005419FD">
              <w:rPr>
                <w:b/>
              </w:rPr>
              <w:t>Informace ke kombinované nebo distanční formě</w:t>
            </w:r>
          </w:p>
        </w:tc>
      </w:tr>
      <w:tr w:rsidR="008C5360" w:rsidRPr="005419FD" w:rsidTr="00393358">
        <w:tc>
          <w:tcPr>
            <w:tcW w:w="4787" w:type="dxa"/>
            <w:gridSpan w:val="3"/>
            <w:tcBorders>
              <w:top w:val="single" w:sz="2" w:space="0" w:color="auto"/>
            </w:tcBorders>
            <w:shd w:val="clear" w:color="auto" w:fill="F7CAAC"/>
          </w:tcPr>
          <w:p w:rsidR="008C5360" w:rsidRPr="005419FD" w:rsidRDefault="008C5360" w:rsidP="00393358">
            <w:pPr>
              <w:jc w:val="both"/>
            </w:pPr>
            <w:r w:rsidRPr="005419FD">
              <w:rPr>
                <w:b/>
              </w:rPr>
              <w:t>Rozsah konzultací (soustředění)</w:t>
            </w:r>
          </w:p>
        </w:tc>
        <w:tc>
          <w:tcPr>
            <w:tcW w:w="889" w:type="dxa"/>
            <w:tcBorders>
              <w:top w:val="single" w:sz="2" w:space="0" w:color="auto"/>
            </w:tcBorders>
          </w:tcPr>
          <w:p w:rsidR="008C5360" w:rsidRPr="005419FD" w:rsidRDefault="008C5360" w:rsidP="00393358">
            <w:pPr>
              <w:jc w:val="both"/>
            </w:pPr>
            <w:r w:rsidRPr="005419FD">
              <w:t>10</w:t>
            </w:r>
          </w:p>
        </w:tc>
        <w:tc>
          <w:tcPr>
            <w:tcW w:w="4179" w:type="dxa"/>
            <w:gridSpan w:val="4"/>
            <w:tcBorders>
              <w:top w:val="single" w:sz="2" w:space="0" w:color="auto"/>
            </w:tcBorders>
            <w:shd w:val="clear" w:color="auto" w:fill="F7CAAC"/>
          </w:tcPr>
          <w:p w:rsidR="008C5360" w:rsidRPr="005419FD" w:rsidRDefault="008C5360" w:rsidP="00393358">
            <w:pPr>
              <w:jc w:val="both"/>
              <w:rPr>
                <w:b/>
              </w:rPr>
            </w:pPr>
            <w:r w:rsidRPr="005419FD">
              <w:rPr>
                <w:b/>
              </w:rPr>
              <w:t xml:space="preserve">hodin </w:t>
            </w:r>
          </w:p>
        </w:tc>
      </w:tr>
      <w:tr w:rsidR="008C5360" w:rsidRPr="005419FD" w:rsidTr="00393358">
        <w:tc>
          <w:tcPr>
            <w:tcW w:w="9855" w:type="dxa"/>
            <w:gridSpan w:val="8"/>
            <w:shd w:val="clear" w:color="auto" w:fill="F7CAAC"/>
          </w:tcPr>
          <w:p w:rsidR="008C5360" w:rsidRPr="005419FD" w:rsidRDefault="008C5360" w:rsidP="00393358">
            <w:pPr>
              <w:jc w:val="both"/>
              <w:rPr>
                <w:b/>
              </w:rPr>
            </w:pPr>
            <w:r w:rsidRPr="005419FD">
              <w:rPr>
                <w:b/>
              </w:rPr>
              <w:t>Informace o způsobu kontaktu s vyučujícím</w:t>
            </w:r>
          </w:p>
        </w:tc>
      </w:tr>
      <w:tr w:rsidR="008C5360" w:rsidRPr="005419FD" w:rsidTr="00393358">
        <w:trPr>
          <w:trHeight w:val="818"/>
        </w:trPr>
        <w:tc>
          <w:tcPr>
            <w:tcW w:w="9855" w:type="dxa"/>
            <w:gridSpan w:val="8"/>
          </w:tcPr>
          <w:p w:rsidR="008C5360" w:rsidRPr="005419FD" w:rsidRDefault="008C5360" w:rsidP="00393358">
            <w:pPr>
              <w:jc w:val="both"/>
            </w:pPr>
            <w:r w:rsidRPr="005419F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lastRenderedPageBreak/>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5419FD" w:rsidRDefault="008C5360" w:rsidP="00393358">
            <w:pPr>
              <w:jc w:val="both"/>
              <w:rPr>
                <w:b/>
              </w:rPr>
            </w:pPr>
            <w:r w:rsidRPr="005419FD">
              <w:rPr>
                <w:b/>
              </w:rPr>
              <w:t>Název studijního předmětu</w:t>
            </w:r>
          </w:p>
        </w:tc>
        <w:tc>
          <w:tcPr>
            <w:tcW w:w="6769" w:type="dxa"/>
            <w:gridSpan w:val="7"/>
            <w:tcBorders>
              <w:top w:val="double" w:sz="4" w:space="0" w:color="auto"/>
            </w:tcBorders>
          </w:tcPr>
          <w:p w:rsidR="008C5360" w:rsidRPr="005419FD" w:rsidRDefault="008C5360" w:rsidP="00393358">
            <w:pPr>
              <w:jc w:val="both"/>
            </w:pPr>
            <w:r w:rsidRPr="005419FD">
              <w:t>Ú</w:t>
            </w:r>
            <w:r>
              <w:t>vod do studia systémů</w:t>
            </w:r>
          </w:p>
        </w:tc>
      </w:tr>
      <w:tr w:rsidR="008C5360" w:rsidTr="00393358">
        <w:trPr>
          <w:trHeight w:val="249"/>
        </w:trPr>
        <w:tc>
          <w:tcPr>
            <w:tcW w:w="3086" w:type="dxa"/>
            <w:shd w:val="clear" w:color="auto" w:fill="F7CAAC"/>
          </w:tcPr>
          <w:p w:rsidR="008C5360" w:rsidRPr="005419FD" w:rsidRDefault="008C5360" w:rsidP="00393358">
            <w:pPr>
              <w:jc w:val="both"/>
              <w:rPr>
                <w:b/>
              </w:rPr>
            </w:pPr>
            <w:r w:rsidRPr="005419FD">
              <w:rPr>
                <w:b/>
              </w:rPr>
              <w:t>Typ předmětu</w:t>
            </w:r>
          </w:p>
        </w:tc>
        <w:tc>
          <w:tcPr>
            <w:tcW w:w="3406" w:type="dxa"/>
            <w:gridSpan w:val="4"/>
          </w:tcPr>
          <w:p w:rsidR="008C5360" w:rsidRPr="005419FD" w:rsidRDefault="008C5360" w:rsidP="00393358">
            <w:pPr>
              <w:jc w:val="both"/>
            </w:pPr>
            <w:r w:rsidRPr="005419FD">
              <w:t>povinně volitelný „PV“</w:t>
            </w:r>
          </w:p>
        </w:tc>
        <w:tc>
          <w:tcPr>
            <w:tcW w:w="2695" w:type="dxa"/>
            <w:gridSpan w:val="2"/>
            <w:shd w:val="clear" w:color="auto" w:fill="F7CAAC"/>
          </w:tcPr>
          <w:p w:rsidR="008C5360" w:rsidRPr="005419FD" w:rsidRDefault="008C5360" w:rsidP="00393358">
            <w:pPr>
              <w:jc w:val="both"/>
            </w:pPr>
            <w:r w:rsidRPr="005419FD">
              <w:rPr>
                <w:b/>
              </w:rPr>
              <w:t>doporučený ročník / semestr</w:t>
            </w:r>
          </w:p>
        </w:tc>
        <w:tc>
          <w:tcPr>
            <w:tcW w:w="668" w:type="dxa"/>
          </w:tcPr>
          <w:p w:rsidR="008C5360" w:rsidRPr="005419FD" w:rsidRDefault="008C5360" w:rsidP="00393358">
            <w:pPr>
              <w:jc w:val="both"/>
            </w:pPr>
            <w:r w:rsidRPr="005419FD">
              <w:t>2/Z</w:t>
            </w:r>
          </w:p>
        </w:tc>
      </w:tr>
      <w:tr w:rsidR="008C5360" w:rsidTr="00393358">
        <w:tc>
          <w:tcPr>
            <w:tcW w:w="3086" w:type="dxa"/>
            <w:shd w:val="clear" w:color="auto" w:fill="F7CAAC"/>
          </w:tcPr>
          <w:p w:rsidR="008C5360" w:rsidRPr="005419FD" w:rsidRDefault="008C5360" w:rsidP="00393358">
            <w:pPr>
              <w:jc w:val="both"/>
              <w:rPr>
                <w:b/>
              </w:rPr>
            </w:pPr>
            <w:r w:rsidRPr="005419FD">
              <w:rPr>
                <w:b/>
              </w:rPr>
              <w:t>Rozsah studijního předmětu</w:t>
            </w:r>
          </w:p>
        </w:tc>
        <w:tc>
          <w:tcPr>
            <w:tcW w:w="1701" w:type="dxa"/>
            <w:gridSpan w:val="2"/>
          </w:tcPr>
          <w:p w:rsidR="008C5360" w:rsidRPr="005419FD" w:rsidRDefault="008C5360" w:rsidP="00393358">
            <w:pPr>
              <w:jc w:val="both"/>
            </w:pPr>
            <w:r w:rsidRPr="005419FD">
              <w:t>13p + 26s</w:t>
            </w:r>
          </w:p>
        </w:tc>
        <w:tc>
          <w:tcPr>
            <w:tcW w:w="889" w:type="dxa"/>
            <w:shd w:val="clear" w:color="auto" w:fill="F7CAAC"/>
          </w:tcPr>
          <w:p w:rsidR="008C5360" w:rsidRPr="005419FD" w:rsidRDefault="008C5360" w:rsidP="00393358">
            <w:pPr>
              <w:jc w:val="both"/>
              <w:rPr>
                <w:b/>
              </w:rPr>
            </w:pPr>
            <w:r w:rsidRPr="005419FD">
              <w:rPr>
                <w:b/>
              </w:rPr>
              <w:t xml:space="preserve">hod. </w:t>
            </w:r>
          </w:p>
        </w:tc>
        <w:tc>
          <w:tcPr>
            <w:tcW w:w="816" w:type="dxa"/>
          </w:tcPr>
          <w:p w:rsidR="008C5360" w:rsidRPr="005419FD" w:rsidRDefault="008C5360" w:rsidP="00393358">
            <w:pPr>
              <w:jc w:val="both"/>
            </w:pPr>
            <w:r w:rsidRPr="005419FD">
              <w:t>39</w:t>
            </w:r>
          </w:p>
        </w:tc>
        <w:tc>
          <w:tcPr>
            <w:tcW w:w="2156" w:type="dxa"/>
            <w:shd w:val="clear" w:color="auto" w:fill="F7CAAC"/>
          </w:tcPr>
          <w:p w:rsidR="008C5360" w:rsidRPr="005419FD" w:rsidRDefault="008C5360" w:rsidP="00393358">
            <w:pPr>
              <w:jc w:val="both"/>
              <w:rPr>
                <w:b/>
              </w:rPr>
            </w:pPr>
            <w:r w:rsidRPr="005419FD">
              <w:rPr>
                <w:b/>
              </w:rPr>
              <w:t>kreditů</w:t>
            </w:r>
          </w:p>
        </w:tc>
        <w:tc>
          <w:tcPr>
            <w:tcW w:w="1207" w:type="dxa"/>
            <w:gridSpan w:val="2"/>
          </w:tcPr>
          <w:p w:rsidR="008C5360" w:rsidRPr="005419FD" w:rsidRDefault="008C5360" w:rsidP="00393358">
            <w:pPr>
              <w:jc w:val="both"/>
            </w:pPr>
            <w:r w:rsidRPr="005419FD">
              <w:t>5</w:t>
            </w:r>
          </w:p>
        </w:tc>
      </w:tr>
      <w:tr w:rsidR="008C5360" w:rsidTr="00393358">
        <w:tc>
          <w:tcPr>
            <w:tcW w:w="3086" w:type="dxa"/>
            <w:shd w:val="clear" w:color="auto" w:fill="F7CAAC"/>
          </w:tcPr>
          <w:p w:rsidR="008C5360" w:rsidRPr="005419FD" w:rsidRDefault="008C5360" w:rsidP="00393358">
            <w:pPr>
              <w:jc w:val="both"/>
              <w:rPr>
                <w:b/>
              </w:rPr>
            </w:pPr>
            <w:r w:rsidRPr="005419FD">
              <w:rPr>
                <w:b/>
              </w:rPr>
              <w:t>Prerekvizity, korekvizity, ekvivalence</w:t>
            </w:r>
          </w:p>
        </w:tc>
        <w:tc>
          <w:tcPr>
            <w:tcW w:w="6769" w:type="dxa"/>
            <w:gridSpan w:val="7"/>
          </w:tcPr>
          <w:p w:rsidR="008C5360" w:rsidRPr="005419FD" w:rsidRDefault="008C5360" w:rsidP="00393358">
            <w:pPr>
              <w:jc w:val="both"/>
            </w:pPr>
          </w:p>
        </w:tc>
      </w:tr>
      <w:tr w:rsidR="008C5360" w:rsidTr="00393358">
        <w:tc>
          <w:tcPr>
            <w:tcW w:w="3086" w:type="dxa"/>
            <w:shd w:val="clear" w:color="auto" w:fill="F7CAAC"/>
          </w:tcPr>
          <w:p w:rsidR="008C5360" w:rsidRPr="005419FD" w:rsidRDefault="008C5360" w:rsidP="00393358">
            <w:pPr>
              <w:jc w:val="both"/>
              <w:rPr>
                <w:b/>
              </w:rPr>
            </w:pPr>
            <w:r w:rsidRPr="005419FD">
              <w:rPr>
                <w:b/>
              </w:rPr>
              <w:t>Způsob ověření studijních výsledků</w:t>
            </w:r>
          </w:p>
        </w:tc>
        <w:tc>
          <w:tcPr>
            <w:tcW w:w="3406" w:type="dxa"/>
            <w:gridSpan w:val="4"/>
          </w:tcPr>
          <w:p w:rsidR="008C5360" w:rsidRPr="005419FD" w:rsidRDefault="008C5360" w:rsidP="00393358">
            <w:pPr>
              <w:jc w:val="both"/>
            </w:pPr>
            <w:r w:rsidRPr="005419FD">
              <w:t>zápočet, zkouška</w:t>
            </w:r>
          </w:p>
        </w:tc>
        <w:tc>
          <w:tcPr>
            <w:tcW w:w="2156" w:type="dxa"/>
            <w:shd w:val="clear" w:color="auto" w:fill="F7CAAC"/>
          </w:tcPr>
          <w:p w:rsidR="008C5360" w:rsidRPr="005419FD" w:rsidRDefault="008C5360" w:rsidP="00393358">
            <w:pPr>
              <w:jc w:val="both"/>
              <w:rPr>
                <w:b/>
              </w:rPr>
            </w:pPr>
            <w:r w:rsidRPr="005419FD">
              <w:rPr>
                <w:b/>
              </w:rPr>
              <w:t>Forma výuky</w:t>
            </w:r>
          </w:p>
        </w:tc>
        <w:tc>
          <w:tcPr>
            <w:tcW w:w="1207" w:type="dxa"/>
            <w:gridSpan w:val="2"/>
          </w:tcPr>
          <w:p w:rsidR="008C5360" w:rsidRPr="005419FD" w:rsidRDefault="008C5360" w:rsidP="00393358">
            <w:pPr>
              <w:jc w:val="both"/>
            </w:pPr>
            <w:r w:rsidRPr="005419FD">
              <w:t>přednáška, seminář</w:t>
            </w:r>
          </w:p>
        </w:tc>
      </w:tr>
      <w:tr w:rsidR="008C5360" w:rsidTr="00393358">
        <w:tc>
          <w:tcPr>
            <w:tcW w:w="3086" w:type="dxa"/>
            <w:shd w:val="clear" w:color="auto" w:fill="F7CAAC"/>
          </w:tcPr>
          <w:p w:rsidR="008C5360" w:rsidRPr="005419FD" w:rsidRDefault="008C5360" w:rsidP="00393358">
            <w:pPr>
              <w:jc w:val="both"/>
              <w:rPr>
                <w:b/>
              </w:rPr>
            </w:pPr>
            <w:r w:rsidRPr="005419FD">
              <w:rPr>
                <w:b/>
              </w:rPr>
              <w:t>Forma způsobu ověření studijních výsledků a další požadavky na studenta</w:t>
            </w:r>
          </w:p>
        </w:tc>
        <w:tc>
          <w:tcPr>
            <w:tcW w:w="6769" w:type="dxa"/>
            <w:gridSpan w:val="7"/>
            <w:tcBorders>
              <w:bottom w:val="nil"/>
            </w:tcBorders>
          </w:tcPr>
          <w:p w:rsidR="008C5360" w:rsidRPr="005419FD" w:rsidRDefault="008C5360" w:rsidP="00393358">
            <w:pPr>
              <w:jc w:val="both"/>
            </w:pPr>
            <w:r w:rsidRPr="005419FD">
              <w:t>Způsob zakončení předmětu – zápočet, zkouška</w:t>
            </w:r>
          </w:p>
          <w:p w:rsidR="008C5360" w:rsidRDefault="008C5360" w:rsidP="00393358">
            <w:pPr>
              <w:jc w:val="both"/>
            </w:pPr>
            <w:r w:rsidRPr="005419FD">
              <w:t>Požadavky k udělení zápočtu: Aktivní účast na se</w:t>
            </w:r>
            <w:r>
              <w:t xml:space="preserve">minářích s minimálně 80% účastí. </w:t>
            </w:r>
            <w:r w:rsidRPr="005419FD">
              <w:t>Plnění a odevzdávání úkolů na se</w:t>
            </w:r>
            <w:r>
              <w:t>minářích dle pokynů vyučujícího. Absolvování zápočtového testu.</w:t>
            </w:r>
          </w:p>
          <w:p w:rsidR="008C5360" w:rsidRPr="005419FD" w:rsidRDefault="008C5360" w:rsidP="00393358">
            <w:pPr>
              <w:jc w:val="both"/>
            </w:pPr>
            <w:r w:rsidRPr="005419FD">
              <w:t>Požadavky k udělení zkoušky: Zvládnutí znalostí z tematického okruhu přednášek a cvičení prověřených zkouškou.</w:t>
            </w:r>
          </w:p>
        </w:tc>
      </w:tr>
      <w:tr w:rsidR="008C5360" w:rsidTr="00BF289D">
        <w:trPr>
          <w:trHeight w:val="118"/>
        </w:trPr>
        <w:tc>
          <w:tcPr>
            <w:tcW w:w="9855" w:type="dxa"/>
            <w:gridSpan w:val="8"/>
            <w:tcBorders>
              <w:top w:val="nil"/>
            </w:tcBorders>
          </w:tcPr>
          <w:p w:rsidR="008C5360" w:rsidRPr="005419FD" w:rsidRDefault="008C5360" w:rsidP="00393358">
            <w:pPr>
              <w:jc w:val="both"/>
            </w:pPr>
          </w:p>
        </w:tc>
      </w:tr>
      <w:tr w:rsidR="008C5360" w:rsidTr="00393358">
        <w:trPr>
          <w:trHeight w:val="197"/>
        </w:trPr>
        <w:tc>
          <w:tcPr>
            <w:tcW w:w="3086" w:type="dxa"/>
            <w:tcBorders>
              <w:top w:val="nil"/>
            </w:tcBorders>
            <w:shd w:val="clear" w:color="auto" w:fill="F7CAAC"/>
          </w:tcPr>
          <w:p w:rsidR="008C5360" w:rsidRPr="005419FD" w:rsidRDefault="008C5360" w:rsidP="00393358">
            <w:pPr>
              <w:jc w:val="both"/>
              <w:rPr>
                <w:b/>
              </w:rPr>
            </w:pPr>
            <w:r w:rsidRPr="005419FD">
              <w:rPr>
                <w:b/>
              </w:rPr>
              <w:t>Garant předmětu</w:t>
            </w:r>
          </w:p>
        </w:tc>
        <w:tc>
          <w:tcPr>
            <w:tcW w:w="6769" w:type="dxa"/>
            <w:gridSpan w:val="7"/>
            <w:tcBorders>
              <w:top w:val="nil"/>
            </w:tcBorders>
          </w:tcPr>
          <w:p w:rsidR="008C5360" w:rsidRPr="005419FD" w:rsidRDefault="008C5360" w:rsidP="00393358">
            <w:pPr>
              <w:jc w:val="both"/>
            </w:pPr>
            <w:r w:rsidRPr="005419FD">
              <w:t>Ing. Michal Pivnička, Ph.D.</w:t>
            </w:r>
          </w:p>
        </w:tc>
      </w:tr>
      <w:tr w:rsidR="008C5360" w:rsidTr="00393358">
        <w:trPr>
          <w:trHeight w:val="243"/>
        </w:trPr>
        <w:tc>
          <w:tcPr>
            <w:tcW w:w="3086" w:type="dxa"/>
            <w:tcBorders>
              <w:top w:val="nil"/>
            </w:tcBorders>
            <w:shd w:val="clear" w:color="auto" w:fill="F7CAAC"/>
          </w:tcPr>
          <w:p w:rsidR="008C5360" w:rsidRPr="005419FD" w:rsidRDefault="008C5360" w:rsidP="00393358">
            <w:pPr>
              <w:jc w:val="both"/>
              <w:rPr>
                <w:b/>
              </w:rPr>
            </w:pPr>
            <w:r w:rsidRPr="005419FD">
              <w:rPr>
                <w:b/>
              </w:rPr>
              <w:t>Zapojení garanta do výuky předmětu</w:t>
            </w:r>
          </w:p>
        </w:tc>
        <w:tc>
          <w:tcPr>
            <w:tcW w:w="6769" w:type="dxa"/>
            <w:gridSpan w:val="7"/>
            <w:tcBorders>
              <w:top w:val="nil"/>
            </w:tcBorders>
          </w:tcPr>
          <w:p w:rsidR="008C5360" w:rsidRPr="005419FD" w:rsidRDefault="008C5360" w:rsidP="00393358">
            <w:pPr>
              <w:jc w:val="both"/>
            </w:pPr>
            <w:r w:rsidRPr="005419FD">
              <w:t xml:space="preserve">Garant se podílí na přednášení v rozsahu 100 %, dále stanovuje koncepci </w:t>
            </w:r>
            <w:r>
              <w:t>seminářů</w:t>
            </w:r>
            <w:r w:rsidRPr="005419FD">
              <w:t xml:space="preserve"> a dohlíží na jejich jednotné vedení.</w:t>
            </w:r>
          </w:p>
        </w:tc>
      </w:tr>
      <w:tr w:rsidR="008C5360" w:rsidTr="00393358">
        <w:tc>
          <w:tcPr>
            <w:tcW w:w="3086" w:type="dxa"/>
            <w:shd w:val="clear" w:color="auto" w:fill="F7CAAC"/>
          </w:tcPr>
          <w:p w:rsidR="008C5360" w:rsidRPr="005419FD" w:rsidRDefault="008C5360" w:rsidP="00393358">
            <w:pPr>
              <w:jc w:val="both"/>
              <w:rPr>
                <w:b/>
              </w:rPr>
            </w:pPr>
            <w:r w:rsidRPr="005419FD">
              <w:rPr>
                <w:b/>
              </w:rPr>
              <w:t>Vyučující</w:t>
            </w:r>
          </w:p>
        </w:tc>
        <w:tc>
          <w:tcPr>
            <w:tcW w:w="6769" w:type="dxa"/>
            <w:gridSpan w:val="7"/>
            <w:tcBorders>
              <w:bottom w:val="nil"/>
            </w:tcBorders>
          </w:tcPr>
          <w:p w:rsidR="008C5360" w:rsidRPr="005419FD" w:rsidRDefault="008C5360" w:rsidP="00393358">
            <w:pPr>
              <w:jc w:val="both"/>
            </w:pPr>
            <w:r w:rsidRPr="005419FD">
              <w:t>Ing. Michal Pivnička, Ph.D.</w:t>
            </w:r>
            <w:r>
              <w:t xml:space="preserve"> - přednášky (100%)</w:t>
            </w:r>
          </w:p>
        </w:tc>
      </w:tr>
      <w:tr w:rsidR="008C5360" w:rsidTr="00393358">
        <w:trPr>
          <w:trHeight w:val="64"/>
        </w:trPr>
        <w:tc>
          <w:tcPr>
            <w:tcW w:w="9855" w:type="dxa"/>
            <w:gridSpan w:val="8"/>
            <w:tcBorders>
              <w:top w:val="nil"/>
            </w:tcBorders>
          </w:tcPr>
          <w:p w:rsidR="008C5360" w:rsidRPr="005419FD" w:rsidRDefault="008C5360" w:rsidP="00393358">
            <w:pPr>
              <w:jc w:val="both"/>
            </w:pPr>
          </w:p>
        </w:tc>
      </w:tr>
      <w:tr w:rsidR="008C5360" w:rsidTr="00393358">
        <w:tc>
          <w:tcPr>
            <w:tcW w:w="3086" w:type="dxa"/>
            <w:shd w:val="clear" w:color="auto" w:fill="F7CAAC"/>
          </w:tcPr>
          <w:p w:rsidR="008C5360" w:rsidRPr="005419FD" w:rsidRDefault="008C5360" w:rsidP="00393358">
            <w:pPr>
              <w:jc w:val="both"/>
              <w:rPr>
                <w:b/>
              </w:rPr>
            </w:pPr>
            <w:r w:rsidRPr="005419FD">
              <w:rPr>
                <w:b/>
              </w:rPr>
              <w:t>Stručná anotace předmětu</w:t>
            </w:r>
          </w:p>
        </w:tc>
        <w:tc>
          <w:tcPr>
            <w:tcW w:w="6769" w:type="dxa"/>
            <w:gridSpan w:val="7"/>
            <w:tcBorders>
              <w:bottom w:val="nil"/>
            </w:tcBorders>
          </w:tcPr>
          <w:p w:rsidR="008C5360" w:rsidRPr="005419FD" w:rsidRDefault="008C5360" w:rsidP="00393358">
            <w:pPr>
              <w:jc w:val="both"/>
            </w:pPr>
          </w:p>
        </w:tc>
      </w:tr>
      <w:tr w:rsidR="008C5360" w:rsidTr="00BF289D">
        <w:trPr>
          <w:trHeight w:val="2496"/>
        </w:trPr>
        <w:tc>
          <w:tcPr>
            <w:tcW w:w="9855" w:type="dxa"/>
            <w:gridSpan w:val="8"/>
            <w:tcBorders>
              <w:top w:val="nil"/>
              <w:bottom w:val="single" w:sz="12" w:space="0" w:color="auto"/>
            </w:tcBorders>
          </w:tcPr>
          <w:p w:rsidR="008C5360" w:rsidRPr="005419FD" w:rsidRDefault="008C5360" w:rsidP="00393358">
            <w:pPr>
              <w:jc w:val="both"/>
            </w:pPr>
            <w:r w:rsidRPr="005419FD">
              <w:t xml:space="preserve">Cílem předmětu je seznámit studenty se zákonitostmi dynamických systémů, metodami a myšlenkovými přístupy vhodnými pro jejich porozumění včetně zahrnutí kognitivních limitů.  Obecné poznatky jsou dále rozvíjeny v tématech budování učící se organizace a systémového vylaďování organizaci. </w:t>
            </w:r>
          </w:p>
          <w:p w:rsidR="008C5360" w:rsidRPr="005419FD" w:rsidRDefault="008C5360" w:rsidP="00124FDB">
            <w:pPr>
              <w:pStyle w:val="Odstavecseseznamem"/>
              <w:numPr>
                <w:ilvl w:val="0"/>
                <w:numId w:val="69"/>
              </w:numPr>
              <w:ind w:left="247" w:hanging="247"/>
              <w:jc w:val="both"/>
            </w:pPr>
            <w:r>
              <w:t>S</w:t>
            </w:r>
            <w:r w:rsidRPr="005419FD">
              <w:t>ystémové inženýrství, systémový přístup, systémová věda, systém a jejich vlastnosti (synergický efekt, e</w:t>
            </w:r>
            <w:r>
              <w:t>mergence, komplexita, dynamika)</w:t>
            </w:r>
          </w:p>
          <w:p w:rsidR="008C5360" w:rsidRPr="005419FD" w:rsidRDefault="008C5360" w:rsidP="00124FDB">
            <w:pPr>
              <w:pStyle w:val="Odstavecseseznamem"/>
              <w:numPr>
                <w:ilvl w:val="0"/>
                <w:numId w:val="69"/>
              </w:numPr>
              <w:ind w:left="247" w:hanging="247"/>
              <w:jc w:val="both"/>
            </w:pPr>
            <w:r>
              <w:t>Systémové myšlení</w:t>
            </w:r>
          </w:p>
          <w:p w:rsidR="008C5360" w:rsidRPr="005419FD" w:rsidRDefault="008C5360" w:rsidP="00124FDB">
            <w:pPr>
              <w:pStyle w:val="Odstavecseseznamem"/>
              <w:numPr>
                <w:ilvl w:val="0"/>
                <w:numId w:val="69"/>
              </w:numPr>
              <w:ind w:left="247" w:hanging="247"/>
              <w:jc w:val="both"/>
            </w:pPr>
            <w:r>
              <w:t>S</w:t>
            </w:r>
            <w:r w:rsidRPr="005419FD">
              <w:t>ystémové archetypy</w:t>
            </w:r>
          </w:p>
          <w:p w:rsidR="008C5360" w:rsidRPr="005419FD" w:rsidRDefault="008C5360" w:rsidP="00124FDB">
            <w:pPr>
              <w:pStyle w:val="Odstavecseseznamem"/>
              <w:numPr>
                <w:ilvl w:val="0"/>
                <w:numId w:val="69"/>
              </w:numPr>
              <w:ind w:left="247" w:hanging="247"/>
              <w:jc w:val="both"/>
            </w:pPr>
            <w:r>
              <w:t>M</w:t>
            </w:r>
            <w:r w:rsidRPr="005419FD">
              <w:t xml:space="preserve">odelování systémů </w:t>
            </w:r>
          </w:p>
          <w:p w:rsidR="008C5360" w:rsidRPr="005419FD" w:rsidRDefault="008C5360" w:rsidP="00124FDB">
            <w:pPr>
              <w:pStyle w:val="Odstavecseseznamem"/>
              <w:numPr>
                <w:ilvl w:val="0"/>
                <w:numId w:val="69"/>
              </w:numPr>
              <w:ind w:left="247" w:hanging="247"/>
              <w:jc w:val="both"/>
            </w:pPr>
            <w:r>
              <w:t>K</w:t>
            </w:r>
            <w:r w:rsidRPr="005419FD">
              <w:t>ognitivní limity při modelování a řízení systémů</w:t>
            </w:r>
          </w:p>
          <w:p w:rsidR="008C5360" w:rsidRPr="005419FD" w:rsidRDefault="008C5360" w:rsidP="00124FDB">
            <w:pPr>
              <w:pStyle w:val="Odstavecseseznamem"/>
              <w:numPr>
                <w:ilvl w:val="0"/>
                <w:numId w:val="69"/>
              </w:numPr>
              <w:ind w:left="247" w:hanging="247"/>
              <w:jc w:val="both"/>
            </w:pPr>
            <w:r>
              <w:t>T</w:t>
            </w:r>
            <w:r w:rsidRPr="005419FD">
              <w:t>eorie učící se organizace</w:t>
            </w:r>
          </w:p>
          <w:p w:rsidR="008C5360" w:rsidRPr="005419FD" w:rsidRDefault="008C5360" w:rsidP="00124FDB">
            <w:pPr>
              <w:pStyle w:val="Odstavecseseznamem"/>
              <w:numPr>
                <w:ilvl w:val="0"/>
                <w:numId w:val="69"/>
              </w:numPr>
              <w:ind w:left="247" w:hanging="247"/>
              <w:jc w:val="both"/>
            </w:pPr>
            <w:r>
              <w:t>St</w:t>
            </w:r>
            <w:r w:rsidRPr="005419FD">
              <w:t>rategické vyladění podnikových systémů pomocí metodiky Balanced Scorecard</w:t>
            </w:r>
          </w:p>
        </w:tc>
      </w:tr>
      <w:tr w:rsidR="008C5360" w:rsidTr="00393358">
        <w:trPr>
          <w:trHeight w:val="265"/>
        </w:trPr>
        <w:tc>
          <w:tcPr>
            <w:tcW w:w="3653" w:type="dxa"/>
            <w:gridSpan w:val="2"/>
            <w:tcBorders>
              <w:top w:val="nil"/>
            </w:tcBorders>
            <w:shd w:val="clear" w:color="auto" w:fill="F7CAAC"/>
          </w:tcPr>
          <w:p w:rsidR="008C5360" w:rsidRPr="005419FD" w:rsidRDefault="008C5360" w:rsidP="00393358">
            <w:pPr>
              <w:jc w:val="both"/>
            </w:pPr>
            <w:r w:rsidRPr="005419FD">
              <w:rPr>
                <w:b/>
              </w:rPr>
              <w:t>Studijní literatura a studijní pomůcky</w:t>
            </w:r>
          </w:p>
        </w:tc>
        <w:tc>
          <w:tcPr>
            <w:tcW w:w="6202" w:type="dxa"/>
            <w:gridSpan w:val="6"/>
            <w:tcBorders>
              <w:top w:val="nil"/>
              <w:bottom w:val="nil"/>
            </w:tcBorders>
          </w:tcPr>
          <w:p w:rsidR="008C5360" w:rsidRPr="005419FD" w:rsidRDefault="008C5360" w:rsidP="00393358">
            <w:pPr>
              <w:jc w:val="both"/>
            </w:pPr>
          </w:p>
        </w:tc>
      </w:tr>
      <w:tr w:rsidR="008C5360" w:rsidTr="00393358">
        <w:trPr>
          <w:trHeight w:val="1497"/>
        </w:trPr>
        <w:tc>
          <w:tcPr>
            <w:tcW w:w="9855" w:type="dxa"/>
            <w:gridSpan w:val="8"/>
            <w:tcBorders>
              <w:top w:val="nil"/>
            </w:tcBorders>
          </w:tcPr>
          <w:p w:rsidR="008C5360" w:rsidRPr="005419FD" w:rsidRDefault="008C5360" w:rsidP="00393358">
            <w:pPr>
              <w:jc w:val="both"/>
              <w:rPr>
                <w:b/>
              </w:rPr>
            </w:pPr>
            <w:r w:rsidRPr="005419FD">
              <w:rPr>
                <w:b/>
              </w:rPr>
              <w:t>Povinná literatura</w:t>
            </w:r>
          </w:p>
          <w:p w:rsidR="008C5360" w:rsidRPr="005419FD" w:rsidRDefault="008C5360" w:rsidP="00393358">
            <w:pPr>
              <w:jc w:val="both"/>
            </w:pPr>
            <w:r w:rsidRPr="005419FD">
              <w:t xml:space="preserve">BUREŠ, V. </w:t>
            </w:r>
            <w:r w:rsidRPr="005419FD">
              <w:rPr>
                <w:i/>
              </w:rPr>
              <w:t>Systémové myšlení pro manažery</w:t>
            </w:r>
            <w:r w:rsidRPr="005419FD">
              <w:t>. Praha: Professional Publishing, 2011, 264 s. ISBN 978-80-7431-037-9.</w:t>
            </w:r>
          </w:p>
          <w:p w:rsidR="008C5360" w:rsidRPr="005419FD" w:rsidRDefault="008C5360" w:rsidP="00393358">
            <w:pPr>
              <w:jc w:val="both"/>
            </w:pPr>
            <w:r w:rsidRPr="005419FD">
              <w:t xml:space="preserve">GHARAJEDAGHI, J. </w:t>
            </w:r>
            <w:r w:rsidRPr="005419FD">
              <w:rPr>
                <w:i/>
              </w:rPr>
              <w:t>Systems thinking: managing chaos and complexity : a platform for designing business architecture</w:t>
            </w:r>
            <w:r w:rsidRPr="005419FD">
              <w:t>. 3rd ed. Burlington: Morgan Kaufmann, 2011, 351 s. ISBN 978-0-12-385915-0.</w:t>
            </w:r>
          </w:p>
          <w:p w:rsidR="008C5360" w:rsidRPr="005419FD" w:rsidRDefault="008C5360" w:rsidP="00393358">
            <w:pPr>
              <w:jc w:val="both"/>
            </w:pPr>
            <w:r w:rsidRPr="005419FD">
              <w:t xml:space="preserve">KAPLAN, R. S., NORTON, D. P. </w:t>
            </w:r>
            <w:r w:rsidRPr="005419FD">
              <w:rPr>
                <w:i/>
              </w:rPr>
              <w:t>Alignment: systémové vyladění organizace: jak využít Balanced Scorecard k vytváření synergií.</w:t>
            </w:r>
            <w:r w:rsidRPr="005419FD">
              <w:t xml:space="preserve"> Praha: Management Press, 2006, 310 s. ISBN 80-7261-155-0.</w:t>
            </w:r>
          </w:p>
          <w:p w:rsidR="008C5360" w:rsidRPr="005419FD" w:rsidRDefault="008C5360" w:rsidP="00393358">
            <w:pPr>
              <w:jc w:val="both"/>
            </w:pPr>
            <w:r w:rsidRPr="005419FD">
              <w:t xml:space="preserve">KAPLAN, R. S., NORTON, D. P. </w:t>
            </w:r>
            <w:r w:rsidRPr="005419FD">
              <w:rPr>
                <w:i/>
              </w:rPr>
              <w:t>Balanced scorecard: strategický systém měření výkonnosti podniku</w:t>
            </w:r>
            <w:r w:rsidRPr="005419FD">
              <w:t>. 5. vyd. Praha: Management Press, 2007, 267 s. ISBN 978-80-7261-177-5.</w:t>
            </w:r>
          </w:p>
          <w:p w:rsidR="008C5360" w:rsidRPr="005419FD" w:rsidRDefault="008C5360" w:rsidP="00393358">
            <w:pPr>
              <w:jc w:val="both"/>
            </w:pPr>
            <w:r w:rsidRPr="005419FD">
              <w:t xml:space="preserve">SENGE, P. M. </w:t>
            </w:r>
            <w:r w:rsidRPr="005419FD">
              <w:rPr>
                <w:i/>
              </w:rPr>
              <w:t xml:space="preserve">Pátá disciplína: teorie a praxe učící se organizace. </w:t>
            </w:r>
            <w:r w:rsidRPr="005419FD">
              <w:t>Praha: Management Press, 2007, 439 s. ISBN 978-80-7261-162-1.</w:t>
            </w:r>
          </w:p>
          <w:p w:rsidR="008C5360" w:rsidRPr="005419FD" w:rsidRDefault="008C5360" w:rsidP="00393358">
            <w:pPr>
              <w:jc w:val="both"/>
            </w:pPr>
            <w:r w:rsidRPr="005419FD">
              <w:t xml:space="preserve">STERMAN, J. </w:t>
            </w:r>
            <w:r w:rsidRPr="005419FD">
              <w:rPr>
                <w:i/>
              </w:rPr>
              <w:t>Business</w:t>
            </w:r>
            <w:r w:rsidRPr="005419FD">
              <w:t xml:space="preserve"> </w:t>
            </w:r>
            <w:r w:rsidRPr="005419FD">
              <w:rPr>
                <w:i/>
              </w:rPr>
              <w:t>dynamics: systems thinking and modeling for a complex world</w:t>
            </w:r>
            <w:r w:rsidRPr="005419FD">
              <w:t>. Boston: Irwin/McGraw-Hill, 2000, 982 s. ISBN 0-07-231135-5.</w:t>
            </w:r>
          </w:p>
          <w:p w:rsidR="008C5360" w:rsidRPr="005419FD" w:rsidRDefault="008C5360" w:rsidP="00393358">
            <w:pPr>
              <w:jc w:val="both"/>
              <w:rPr>
                <w:b/>
              </w:rPr>
            </w:pPr>
            <w:r w:rsidRPr="005419FD">
              <w:rPr>
                <w:b/>
              </w:rPr>
              <w:t>Doporučená literatura</w:t>
            </w:r>
          </w:p>
          <w:p w:rsidR="008C5360" w:rsidRPr="005419FD" w:rsidRDefault="008C5360" w:rsidP="00393358">
            <w:pPr>
              <w:jc w:val="both"/>
            </w:pPr>
            <w:r w:rsidRPr="005419FD">
              <w:t xml:space="preserve">CHECKLAND, P. </w:t>
            </w:r>
            <w:r w:rsidRPr="005419FD">
              <w:rPr>
                <w:i/>
              </w:rPr>
              <w:t>Soft systems methodology: a 30-year retrospective</w:t>
            </w:r>
            <w:r w:rsidRPr="005419FD">
              <w:t>. Chichester: John Wiley, 1999, 330 s. ISBN 0-471-98606-2.</w:t>
            </w:r>
          </w:p>
          <w:p w:rsidR="008C5360" w:rsidRPr="005419FD" w:rsidRDefault="008C5360" w:rsidP="00393358">
            <w:pPr>
              <w:jc w:val="both"/>
            </w:pPr>
            <w:r w:rsidRPr="005419FD">
              <w:t xml:space="preserve">KAHNEMAN, D. </w:t>
            </w:r>
            <w:r w:rsidRPr="005419FD">
              <w:rPr>
                <w:i/>
              </w:rPr>
              <w:t>Myšlení: rychlé a pomalé</w:t>
            </w:r>
            <w:r w:rsidRPr="005419FD">
              <w:t>. Brno: Jan Melvil, 2012, 542 s. ISBN 978-80-87270-42-4.</w:t>
            </w:r>
          </w:p>
          <w:p w:rsidR="008C5360" w:rsidRPr="005419FD" w:rsidRDefault="008C5360" w:rsidP="00393358">
            <w:pPr>
              <w:jc w:val="both"/>
            </w:pPr>
            <w:r w:rsidRPr="005419FD">
              <w:t xml:space="preserve">STERNBERG, R. J. </w:t>
            </w:r>
            <w:r w:rsidRPr="005419FD">
              <w:rPr>
                <w:i/>
              </w:rPr>
              <w:t>Kognitivní psychologie</w:t>
            </w:r>
            <w:r w:rsidRPr="005419FD">
              <w:t>. Vyd. 2. Praha: Portál, 2009, 636 s. ISBN 978-80-7367-638-4.</w:t>
            </w:r>
          </w:p>
          <w:p w:rsidR="008C5360" w:rsidRPr="005419FD" w:rsidRDefault="008C5360" w:rsidP="00393358">
            <w:pPr>
              <w:jc w:val="both"/>
            </w:pPr>
            <w:r w:rsidRPr="005419FD">
              <w:t xml:space="preserve">TALEB, N. </w:t>
            </w:r>
            <w:r w:rsidRPr="005419FD">
              <w:rPr>
                <w:i/>
              </w:rPr>
              <w:t>Černá labuť: následky vysoce nepravděpodobných událostí</w:t>
            </w:r>
            <w:r w:rsidRPr="005419FD">
              <w:t>. Praha: Paseka, 2011, 478 s. ISBN 978-80-7432-128-3.</w:t>
            </w:r>
          </w:p>
          <w:p w:rsidR="008C5360" w:rsidRPr="005419FD" w:rsidRDefault="008C5360" w:rsidP="00393358">
            <w:pPr>
              <w:jc w:val="both"/>
            </w:pPr>
            <w:r w:rsidRPr="005419FD">
              <w:t xml:space="preserve">VLČEK, J. </w:t>
            </w:r>
            <w:r w:rsidRPr="005419FD">
              <w:rPr>
                <w:i/>
              </w:rPr>
              <w:t>Systémové inženýrství</w:t>
            </w:r>
            <w:r w:rsidRPr="005419FD">
              <w:t>. Praha: ČVUT, 1999, 291 s. ISBN 80-0101-905-5.</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5419FD" w:rsidRDefault="008C5360" w:rsidP="00393358">
            <w:pPr>
              <w:jc w:val="center"/>
              <w:rPr>
                <w:b/>
              </w:rPr>
            </w:pPr>
            <w:r w:rsidRPr="005419FD">
              <w:rPr>
                <w:b/>
              </w:rPr>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5419FD" w:rsidRDefault="008C5360" w:rsidP="00393358">
            <w:pPr>
              <w:jc w:val="both"/>
            </w:pPr>
            <w:r w:rsidRPr="005419FD">
              <w:rPr>
                <w:b/>
              </w:rPr>
              <w:t>Rozsah konzultací (soustředění)</w:t>
            </w:r>
          </w:p>
        </w:tc>
        <w:tc>
          <w:tcPr>
            <w:tcW w:w="889" w:type="dxa"/>
            <w:tcBorders>
              <w:top w:val="single" w:sz="2" w:space="0" w:color="auto"/>
            </w:tcBorders>
          </w:tcPr>
          <w:p w:rsidR="008C5360" w:rsidRPr="005419FD" w:rsidRDefault="008C5360" w:rsidP="00393358">
            <w:pPr>
              <w:jc w:val="both"/>
            </w:pPr>
            <w:r w:rsidRPr="005419FD">
              <w:t>15</w:t>
            </w:r>
          </w:p>
        </w:tc>
        <w:tc>
          <w:tcPr>
            <w:tcW w:w="4179" w:type="dxa"/>
            <w:gridSpan w:val="4"/>
            <w:tcBorders>
              <w:top w:val="single" w:sz="2" w:space="0" w:color="auto"/>
            </w:tcBorders>
            <w:shd w:val="clear" w:color="auto" w:fill="F7CAAC"/>
          </w:tcPr>
          <w:p w:rsidR="008C5360" w:rsidRPr="005419FD" w:rsidRDefault="008C5360" w:rsidP="00393358">
            <w:pPr>
              <w:jc w:val="both"/>
              <w:rPr>
                <w:b/>
              </w:rPr>
            </w:pPr>
            <w:r w:rsidRPr="005419FD">
              <w:rPr>
                <w:b/>
              </w:rPr>
              <w:t xml:space="preserve">hodin </w:t>
            </w:r>
          </w:p>
        </w:tc>
      </w:tr>
      <w:tr w:rsidR="008C5360" w:rsidTr="00393358">
        <w:tc>
          <w:tcPr>
            <w:tcW w:w="9855" w:type="dxa"/>
            <w:gridSpan w:val="8"/>
            <w:shd w:val="clear" w:color="auto" w:fill="F7CAAC"/>
          </w:tcPr>
          <w:p w:rsidR="008C5360" w:rsidRPr="005419FD" w:rsidRDefault="008C5360" w:rsidP="00393358">
            <w:pPr>
              <w:jc w:val="both"/>
              <w:rPr>
                <w:b/>
              </w:rPr>
            </w:pPr>
            <w:r w:rsidRPr="005419FD">
              <w:rPr>
                <w:b/>
              </w:rPr>
              <w:t>Informace o způsobu kontaktu s vyučujícím</w:t>
            </w:r>
          </w:p>
        </w:tc>
      </w:tr>
      <w:tr w:rsidR="008C5360" w:rsidTr="00393358">
        <w:trPr>
          <w:trHeight w:val="566"/>
        </w:trPr>
        <w:tc>
          <w:tcPr>
            <w:tcW w:w="9855" w:type="dxa"/>
            <w:gridSpan w:val="8"/>
          </w:tcPr>
          <w:p w:rsidR="008C5360" w:rsidRPr="005419FD" w:rsidRDefault="008C5360" w:rsidP="00393358">
            <w:pPr>
              <w:jc w:val="both"/>
            </w:pPr>
            <w:r w:rsidRPr="005419F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lastRenderedPageBreak/>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911525" w:rsidRDefault="008C5360" w:rsidP="00393358">
            <w:pPr>
              <w:jc w:val="both"/>
              <w:rPr>
                <w:b/>
              </w:rPr>
            </w:pPr>
            <w:r w:rsidRPr="00911525">
              <w:rPr>
                <w:b/>
              </w:rPr>
              <w:t>Název studijního předmětu</w:t>
            </w:r>
          </w:p>
        </w:tc>
        <w:tc>
          <w:tcPr>
            <w:tcW w:w="6769" w:type="dxa"/>
            <w:gridSpan w:val="7"/>
            <w:tcBorders>
              <w:top w:val="double" w:sz="4" w:space="0" w:color="auto"/>
            </w:tcBorders>
          </w:tcPr>
          <w:p w:rsidR="008C5360" w:rsidRPr="00911525" w:rsidRDefault="008C5360" w:rsidP="00393358">
            <w:pPr>
              <w:jc w:val="both"/>
            </w:pPr>
            <w:r>
              <w:t>Řízení projektů I</w:t>
            </w:r>
          </w:p>
        </w:tc>
      </w:tr>
      <w:tr w:rsidR="008C5360" w:rsidTr="00393358">
        <w:tc>
          <w:tcPr>
            <w:tcW w:w="3086" w:type="dxa"/>
            <w:shd w:val="clear" w:color="auto" w:fill="F7CAAC"/>
          </w:tcPr>
          <w:p w:rsidR="008C5360" w:rsidRPr="00911525" w:rsidRDefault="008C5360" w:rsidP="00393358">
            <w:pPr>
              <w:jc w:val="both"/>
              <w:rPr>
                <w:b/>
              </w:rPr>
            </w:pPr>
            <w:r w:rsidRPr="00911525">
              <w:rPr>
                <w:b/>
              </w:rPr>
              <w:t>Typ předmětu</w:t>
            </w:r>
          </w:p>
        </w:tc>
        <w:tc>
          <w:tcPr>
            <w:tcW w:w="3406" w:type="dxa"/>
            <w:gridSpan w:val="4"/>
          </w:tcPr>
          <w:p w:rsidR="008C5360" w:rsidRPr="00911525" w:rsidRDefault="008C5360" w:rsidP="00393358">
            <w:pPr>
              <w:jc w:val="both"/>
            </w:pPr>
            <w:r w:rsidRPr="00911525">
              <w:t>povinně volitelný „PV“</w:t>
            </w:r>
          </w:p>
        </w:tc>
        <w:tc>
          <w:tcPr>
            <w:tcW w:w="2695" w:type="dxa"/>
            <w:gridSpan w:val="2"/>
            <w:shd w:val="clear" w:color="auto" w:fill="F7CAAC"/>
          </w:tcPr>
          <w:p w:rsidR="008C5360" w:rsidRDefault="008C5360" w:rsidP="00393358">
            <w:pPr>
              <w:jc w:val="both"/>
            </w:pPr>
            <w:r>
              <w:rPr>
                <w:b/>
              </w:rPr>
              <w:t>doporučený ročník / semestr</w:t>
            </w:r>
          </w:p>
        </w:tc>
        <w:tc>
          <w:tcPr>
            <w:tcW w:w="668" w:type="dxa"/>
          </w:tcPr>
          <w:p w:rsidR="008C5360" w:rsidRDefault="008C5360" w:rsidP="00393358">
            <w:pPr>
              <w:jc w:val="both"/>
            </w:pPr>
            <w:r>
              <w:t>3/Z</w:t>
            </w:r>
          </w:p>
        </w:tc>
      </w:tr>
      <w:tr w:rsidR="008C5360" w:rsidTr="00393358">
        <w:tc>
          <w:tcPr>
            <w:tcW w:w="3086" w:type="dxa"/>
            <w:shd w:val="clear" w:color="auto" w:fill="F7CAAC"/>
          </w:tcPr>
          <w:p w:rsidR="008C5360" w:rsidRPr="00911525" w:rsidRDefault="008C5360" w:rsidP="00393358">
            <w:pPr>
              <w:jc w:val="both"/>
              <w:rPr>
                <w:b/>
              </w:rPr>
            </w:pPr>
            <w:r w:rsidRPr="00911525">
              <w:rPr>
                <w:b/>
              </w:rPr>
              <w:t>Rozsah studijního předmětu</w:t>
            </w:r>
          </w:p>
        </w:tc>
        <w:tc>
          <w:tcPr>
            <w:tcW w:w="1701" w:type="dxa"/>
            <w:gridSpan w:val="2"/>
          </w:tcPr>
          <w:p w:rsidR="008C5360" w:rsidRPr="00911525" w:rsidRDefault="008C5360" w:rsidP="00393358">
            <w:pPr>
              <w:jc w:val="both"/>
            </w:pPr>
            <w:r w:rsidRPr="00911525">
              <w:t>39s</w:t>
            </w:r>
          </w:p>
        </w:tc>
        <w:tc>
          <w:tcPr>
            <w:tcW w:w="889" w:type="dxa"/>
            <w:shd w:val="clear" w:color="auto" w:fill="F7CAAC"/>
          </w:tcPr>
          <w:p w:rsidR="008C5360" w:rsidRPr="00911525" w:rsidRDefault="008C5360" w:rsidP="00393358">
            <w:pPr>
              <w:jc w:val="both"/>
              <w:rPr>
                <w:b/>
              </w:rPr>
            </w:pPr>
            <w:r w:rsidRPr="00911525">
              <w:rPr>
                <w:b/>
              </w:rPr>
              <w:t xml:space="preserve">hod. </w:t>
            </w:r>
          </w:p>
        </w:tc>
        <w:tc>
          <w:tcPr>
            <w:tcW w:w="816" w:type="dxa"/>
          </w:tcPr>
          <w:p w:rsidR="008C5360" w:rsidRDefault="008C5360" w:rsidP="00393358">
            <w:pPr>
              <w:jc w:val="both"/>
            </w:pPr>
            <w:r>
              <w:t>39</w:t>
            </w:r>
          </w:p>
        </w:tc>
        <w:tc>
          <w:tcPr>
            <w:tcW w:w="2156" w:type="dxa"/>
            <w:shd w:val="clear" w:color="auto" w:fill="F7CAAC"/>
          </w:tcPr>
          <w:p w:rsidR="008C5360" w:rsidRDefault="008C5360" w:rsidP="00393358">
            <w:pPr>
              <w:jc w:val="both"/>
              <w:rPr>
                <w:b/>
              </w:rPr>
            </w:pPr>
            <w:r>
              <w:rPr>
                <w:b/>
              </w:rPr>
              <w:t>kreditů</w:t>
            </w:r>
          </w:p>
        </w:tc>
        <w:tc>
          <w:tcPr>
            <w:tcW w:w="1207" w:type="dxa"/>
            <w:gridSpan w:val="2"/>
          </w:tcPr>
          <w:p w:rsidR="008C5360" w:rsidRDefault="008C5360" w:rsidP="00393358">
            <w:pPr>
              <w:jc w:val="both"/>
            </w:pPr>
            <w:r>
              <w:t>3</w:t>
            </w:r>
          </w:p>
        </w:tc>
      </w:tr>
      <w:tr w:rsidR="008C5360" w:rsidTr="00393358">
        <w:tc>
          <w:tcPr>
            <w:tcW w:w="3086" w:type="dxa"/>
            <w:shd w:val="clear" w:color="auto" w:fill="F7CAAC"/>
          </w:tcPr>
          <w:p w:rsidR="008C5360" w:rsidRPr="00911525" w:rsidRDefault="008C5360" w:rsidP="00393358">
            <w:pPr>
              <w:jc w:val="both"/>
              <w:rPr>
                <w:b/>
              </w:rPr>
            </w:pPr>
            <w:r w:rsidRPr="00911525">
              <w:rPr>
                <w:b/>
              </w:rPr>
              <w:t>Prerekvizity, korekvizity, ekvivalence</w:t>
            </w:r>
          </w:p>
        </w:tc>
        <w:tc>
          <w:tcPr>
            <w:tcW w:w="6769" w:type="dxa"/>
            <w:gridSpan w:val="7"/>
          </w:tcPr>
          <w:p w:rsidR="008C5360" w:rsidRPr="00911525" w:rsidRDefault="008C5360" w:rsidP="00393358">
            <w:pPr>
              <w:jc w:val="both"/>
            </w:pPr>
          </w:p>
        </w:tc>
      </w:tr>
      <w:tr w:rsidR="008C5360" w:rsidTr="00393358">
        <w:trPr>
          <w:trHeight w:val="290"/>
        </w:trPr>
        <w:tc>
          <w:tcPr>
            <w:tcW w:w="3086" w:type="dxa"/>
            <w:shd w:val="clear" w:color="auto" w:fill="F7CAAC"/>
          </w:tcPr>
          <w:p w:rsidR="008C5360" w:rsidRPr="00911525" w:rsidRDefault="008C5360" w:rsidP="00393358">
            <w:pPr>
              <w:jc w:val="both"/>
              <w:rPr>
                <w:b/>
              </w:rPr>
            </w:pPr>
            <w:r w:rsidRPr="00911525">
              <w:rPr>
                <w:b/>
              </w:rPr>
              <w:t>Způsob ověření studijních výsledků</w:t>
            </w:r>
          </w:p>
        </w:tc>
        <w:tc>
          <w:tcPr>
            <w:tcW w:w="3406" w:type="dxa"/>
            <w:gridSpan w:val="4"/>
          </w:tcPr>
          <w:p w:rsidR="008C5360" w:rsidRPr="00911525" w:rsidRDefault="008C5360" w:rsidP="00393358">
            <w:pPr>
              <w:jc w:val="both"/>
            </w:pPr>
            <w:r>
              <w:t>z</w:t>
            </w:r>
            <w:r w:rsidRPr="00911525">
              <w:t>ápočet</w:t>
            </w:r>
          </w:p>
        </w:tc>
        <w:tc>
          <w:tcPr>
            <w:tcW w:w="2156" w:type="dxa"/>
            <w:shd w:val="clear" w:color="auto" w:fill="F7CAAC"/>
          </w:tcPr>
          <w:p w:rsidR="008C5360" w:rsidRDefault="008C5360" w:rsidP="00393358">
            <w:pPr>
              <w:jc w:val="both"/>
              <w:rPr>
                <w:b/>
              </w:rPr>
            </w:pPr>
            <w:r>
              <w:rPr>
                <w:b/>
              </w:rPr>
              <w:t>Forma výuky</w:t>
            </w:r>
          </w:p>
        </w:tc>
        <w:tc>
          <w:tcPr>
            <w:tcW w:w="1207" w:type="dxa"/>
            <w:gridSpan w:val="2"/>
          </w:tcPr>
          <w:p w:rsidR="008C5360" w:rsidRDefault="008C5360" w:rsidP="00393358">
            <w:pPr>
              <w:jc w:val="both"/>
            </w:pPr>
            <w:r>
              <w:t>seminář</w:t>
            </w:r>
          </w:p>
        </w:tc>
      </w:tr>
      <w:tr w:rsidR="008C5360" w:rsidTr="00393358">
        <w:tc>
          <w:tcPr>
            <w:tcW w:w="3086" w:type="dxa"/>
            <w:shd w:val="clear" w:color="auto" w:fill="F7CAAC"/>
          </w:tcPr>
          <w:p w:rsidR="008C5360" w:rsidRPr="00911525" w:rsidRDefault="008C5360" w:rsidP="00393358">
            <w:pPr>
              <w:jc w:val="both"/>
              <w:rPr>
                <w:b/>
              </w:rPr>
            </w:pPr>
            <w:r w:rsidRPr="00911525">
              <w:rPr>
                <w:b/>
              </w:rPr>
              <w:t>Forma způsobu ověření studijních výsledků a další požadavky na studenta</w:t>
            </w:r>
          </w:p>
        </w:tc>
        <w:tc>
          <w:tcPr>
            <w:tcW w:w="6769" w:type="dxa"/>
            <w:gridSpan w:val="7"/>
            <w:tcBorders>
              <w:bottom w:val="nil"/>
            </w:tcBorders>
          </w:tcPr>
          <w:p w:rsidR="008C5360" w:rsidRPr="00911525" w:rsidRDefault="008C5360" w:rsidP="00393358">
            <w:pPr>
              <w:jc w:val="both"/>
            </w:pPr>
            <w:r w:rsidRPr="00911525">
              <w:t>Způsob zakončení předmětu – zápočet</w:t>
            </w:r>
          </w:p>
          <w:p w:rsidR="008C5360" w:rsidRPr="00911525" w:rsidRDefault="008C5360" w:rsidP="00393358">
            <w:pPr>
              <w:jc w:val="both"/>
            </w:pPr>
            <w:r w:rsidRPr="00911525">
              <w:t>Požadavky k získání zápočtu:</w:t>
            </w:r>
            <w:r>
              <w:t xml:space="preserve"> </w:t>
            </w:r>
            <w:r w:rsidRPr="00911525">
              <w:t>Aktivní účast studentů na seminářích</w:t>
            </w:r>
            <w:r>
              <w:t xml:space="preserve">. </w:t>
            </w:r>
            <w:r w:rsidRPr="00911525">
              <w:t>Akt</w:t>
            </w:r>
            <w:r>
              <w:t xml:space="preserve">ivní práce na vybraném projektu. </w:t>
            </w:r>
            <w:r w:rsidRPr="00911525">
              <w:t>Zpracování požadovaných úkolů v týmech</w:t>
            </w:r>
            <w:r>
              <w:t>.</w:t>
            </w:r>
          </w:p>
        </w:tc>
      </w:tr>
      <w:tr w:rsidR="008C5360" w:rsidTr="00393358">
        <w:trPr>
          <w:trHeight w:val="70"/>
        </w:trPr>
        <w:tc>
          <w:tcPr>
            <w:tcW w:w="9855" w:type="dxa"/>
            <w:gridSpan w:val="8"/>
            <w:tcBorders>
              <w:top w:val="nil"/>
            </w:tcBorders>
          </w:tcPr>
          <w:p w:rsidR="008C5360" w:rsidRPr="00BF289D" w:rsidRDefault="008C5360" w:rsidP="00393358">
            <w:pPr>
              <w:jc w:val="both"/>
              <w:rPr>
                <w:sz w:val="14"/>
              </w:rPr>
            </w:pPr>
          </w:p>
        </w:tc>
      </w:tr>
      <w:tr w:rsidR="008C5360" w:rsidTr="00393358">
        <w:trPr>
          <w:trHeight w:val="197"/>
        </w:trPr>
        <w:tc>
          <w:tcPr>
            <w:tcW w:w="3086" w:type="dxa"/>
            <w:tcBorders>
              <w:top w:val="nil"/>
            </w:tcBorders>
            <w:shd w:val="clear" w:color="auto" w:fill="F7CAAC"/>
          </w:tcPr>
          <w:p w:rsidR="008C5360" w:rsidRPr="00911525" w:rsidRDefault="008C5360" w:rsidP="00393358">
            <w:pPr>
              <w:jc w:val="both"/>
              <w:rPr>
                <w:b/>
              </w:rPr>
            </w:pPr>
            <w:r w:rsidRPr="00911525">
              <w:rPr>
                <w:b/>
              </w:rPr>
              <w:t>Garant předmětu</w:t>
            </w:r>
          </w:p>
        </w:tc>
        <w:tc>
          <w:tcPr>
            <w:tcW w:w="6769" w:type="dxa"/>
            <w:gridSpan w:val="7"/>
            <w:tcBorders>
              <w:top w:val="nil"/>
            </w:tcBorders>
          </w:tcPr>
          <w:p w:rsidR="008C5360" w:rsidRPr="00911525" w:rsidRDefault="008C5360" w:rsidP="00393358">
            <w:pPr>
              <w:jc w:val="both"/>
            </w:pPr>
            <w:r w:rsidRPr="00911525">
              <w:t>Ing. Lucie Tomancová, Ph.D.</w:t>
            </w:r>
          </w:p>
        </w:tc>
      </w:tr>
      <w:tr w:rsidR="008C5360" w:rsidTr="00393358">
        <w:trPr>
          <w:trHeight w:val="243"/>
        </w:trPr>
        <w:tc>
          <w:tcPr>
            <w:tcW w:w="3086" w:type="dxa"/>
            <w:tcBorders>
              <w:top w:val="nil"/>
            </w:tcBorders>
            <w:shd w:val="clear" w:color="auto" w:fill="F7CAAC"/>
          </w:tcPr>
          <w:p w:rsidR="008C5360" w:rsidRPr="00911525" w:rsidRDefault="008C5360" w:rsidP="00393358">
            <w:pPr>
              <w:jc w:val="both"/>
              <w:rPr>
                <w:b/>
              </w:rPr>
            </w:pPr>
            <w:r w:rsidRPr="00911525">
              <w:rPr>
                <w:b/>
              </w:rPr>
              <w:t>Zapojení garanta do výuky předmětu</w:t>
            </w:r>
          </w:p>
        </w:tc>
        <w:tc>
          <w:tcPr>
            <w:tcW w:w="6769" w:type="dxa"/>
            <w:gridSpan w:val="7"/>
            <w:tcBorders>
              <w:top w:val="nil"/>
            </w:tcBorders>
          </w:tcPr>
          <w:p w:rsidR="008C5360" w:rsidRPr="00911525" w:rsidRDefault="008C5360" w:rsidP="00393358">
            <w:pPr>
              <w:jc w:val="both"/>
            </w:pPr>
            <w:r w:rsidRPr="009245CD">
              <w:t>Garant se podílí v rozsahu 100 %, stanovuje koncepci seminářů a dohlíží na jejich jednotné vedení.</w:t>
            </w:r>
          </w:p>
        </w:tc>
      </w:tr>
      <w:tr w:rsidR="008C5360" w:rsidTr="00393358">
        <w:tc>
          <w:tcPr>
            <w:tcW w:w="3086" w:type="dxa"/>
            <w:shd w:val="clear" w:color="auto" w:fill="F7CAAC"/>
          </w:tcPr>
          <w:p w:rsidR="008C5360" w:rsidRPr="00911525" w:rsidRDefault="008C5360" w:rsidP="00393358">
            <w:pPr>
              <w:jc w:val="both"/>
              <w:rPr>
                <w:b/>
              </w:rPr>
            </w:pPr>
            <w:r w:rsidRPr="00911525">
              <w:rPr>
                <w:b/>
              </w:rPr>
              <w:t>Vyučující</w:t>
            </w:r>
          </w:p>
        </w:tc>
        <w:tc>
          <w:tcPr>
            <w:tcW w:w="6769" w:type="dxa"/>
            <w:gridSpan w:val="7"/>
            <w:tcBorders>
              <w:bottom w:val="nil"/>
            </w:tcBorders>
          </w:tcPr>
          <w:p w:rsidR="008C5360" w:rsidRPr="00911525" w:rsidRDefault="008C5360" w:rsidP="00393358">
            <w:pPr>
              <w:jc w:val="both"/>
            </w:pPr>
            <w:r w:rsidRPr="00911525">
              <w:t>Ing. Lucie T</w:t>
            </w:r>
            <w:r>
              <w:t>omancová, Ph.D. – semináře (100</w:t>
            </w:r>
            <w:r w:rsidRPr="00911525">
              <w:t>%)</w:t>
            </w:r>
          </w:p>
        </w:tc>
      </w:tr>
      <w:tr w:rsidR="008C5360" w:rsidTr="00393358">
        <w:trPr>
          <w:trHeight w:val="175"/>
        </w:trPr>
        <w:tc>
          <w:tcPr>
            <w:tcW w:w="9855" w:type="dxa"/>
            <w:gridSpan w:val="8"/>
            <w:tcBorders>
              <w:top w:val="nil"/>
            </w:tcBorders>
          </w:tcPr>
          <w:p w:rsidR="008C5360" w:rsidRPr="00BF289D" w:rsidRDefault="008C5360" w:rsidP="00393358">
            <w:pPr>
              <w:jc w:val="both"/>
              <w:rPr>
                <w:sz w:val="14"/>
              </w:rPr>
            </w:pPr>
          </w:p>
        </w:tc>
      </w:tr>
      <w:tr w:rsidR="008C5360" w:rsidTr="00393358">
        <w:tc>
          <w:tcPr>
            <w:tcW w:w="3086" w:type="dxa"/>
            <w:shd w:val="clear" w:color="auto" w:fill="F7CAAC"/>
          </w:tcPr>
          <w:p w:rsidR="008C5360" w:rsidRPr="00911525" w:rsidRDefault="008C5360" w:rsidP="00393358">
            <w:pPr>
              <w:jc w:val="both"/>
              <w:rPr>
                <w:b/>
              </w:rPr>
            </w:pPr>
            <w:r w:rsidRPr="00911525">
              <w:rPr>
                <w:b/>
              </w:rPr>
              <w:t>Stručná anotace předmětu</w:t>
            </w:r>
          </w:p>
        </w:tc>
        <w:tc>
          <w:tcPr>
            <w:tcW w:w="6769" w:type="dxa"/>
            <w:gridSpan w:val="7"/>
            <w:tcBorders>
              <w:bottom w:val="nil"/>
            </w:tcBorders>
          </w:tcPr>
          <w:p w:rsidR="008C5360" w:rsidRPr="00911525" w:rsidRDefault="008C5360" w:rsidP="00393358">
            <w:pPr>
              <w:jc w:val="both"/>
            </w:pPr>
          </w:p>
        </w:tc>
      </w:tr>
      <w:tr w:rsidR="008C5360" w:rsidTr="00393358">
        <w:trPr>
          <w:trHeight w:val="3938"/>
        </w:trPr>
        <w:tc>
          <w:tcPr>
            <w:tcW w:w="9855" w:type="dxa"/>
            <w:gridSpan w:val="8"/>
            <w:tcBorders>
              <w:top w:val="nil"/>
              <w:bottom w:val="single" w:sz="12" w:space="0" w:color="auto"/>
            </w:tcBorders>
          </w:tcPr>
          <w:p w:rsidR="008C5360" w:rsidRPr="00911525" w:rsidRDefault="008C5360" w:rsidP="00393358">
            <w:pPr>
              <w:jc w:val="both"/>
            </w:pPr>
            <w:r w:rsidRPr="00911525">
              <w:t>Cílem předmětu je aplikovat poznatky z předmětu Základy projektového řízení (zejména v oblasti technických kompetencí) ve vybraných interních projektech FaME UTB ve Zlíně a projektech firem a institucí.</w:t>
            </w:r>
          </w:p>
          <w:p w:rsidR="008C5360" w:rsidRPr="00911525" w:rsidRDefault="008C5360" w:rsidP="00124FDB">
            <w:pPr>
              <w:pStyle w:val="Odstavecseseznamem"/>
              <w:numPr>
                <w:ilvl w:val="0"/>
                <w:numId w:val="70"/>
              </w:numPr>
              <w:ind w:left="247" w:hanging="247"/>
              <w:jc w:val="both"/>
            </w:pPr>
            <w:r w:rsidRPr="00911525">
              <w:t xml:space="preserve">Úvod do předmětu (seznámení se s kartami nabízených projektů; prezentace jednotlivých projektů v nabídce; rozdělení studentů do týmů) </w:t>
            </w:r>
          </w:p>
          <w:p w:rsidR="008C5360" w:rsidRPr="00911525" w:rsidRDefault="008C5360" w:rsidP="00124FDB">
            <w:pPr>
              <w:pStyle w:val="Odstavecseseznamem"/>
              <w:numPr>
                <w:ilvl w:val="0"/>
                <w:numId w:val="70"/>
              </w:numPr>
              <w:ind w:left="247" w:hanging="247"/>
              <w:jc w:val="both"/>
            </w:pPr>
            <w:r w:rsidRPr="00911525">
              <w:t xml:space="preserve">Životní cyklus projektu (sestavení identifikační listiny projektu; stanovení SMART cílů; specifikace předprojektové, projektové a poprojektové fáze projektu) </w:t>
            </w:r>
          </w:p>
          <w:p w:rsidR="008C5360" w:rsidRPr="00911525" w:rsidRDefault="008C5360" w:rsidP="00124FDB">
            <w:pPr>
              <w:pStyle w:val="Odstavecseseznamem"/>
              <w:numPr>
                <w:ilvl w:val="0"/>
                <w:numId w:val="70"/>
              </w:numPr>
              <w:ind w:left="247" w:hanging="247"/>
              <w:jc w:val="both"/>
            </w:pPr>
            <w:r w:rsidRPr="00911525">
              <w:t xml:space="preserve">Logický rámec projektu (příprava logické rámcové matice projektu, SWOT analýza) </w:t>
            </w:r>
          </w:p>
          <w:p w:rsidR="008C5360" w:rsidRPr="00911525" w:rsidRDefault="008C5360" w:rsidP="00124FDB">
            <w:pPr>
              <w:pStyle w:val="Odstavecseseznamem"/>
              <w:numPr>
                <w:ilvl w:val="0"/>
                <w:numId w:val="70"/>
              </w:numPr>
              <w:ind w:left="247" w:hanging="247"/>
              <w:jc w:val="both"/>
            </w:pPr>
            <w:r w:rsidRPr="00911525">
              <w:t xml:space="preserve">Předprojektové fáze (příprava studie proveditelnosti projektu, finanční analýzy projektu) </w:t>
            </w:r>
          </w:p>
          <w:p w:rsidR="008C5360" w:rsidRPr="00911525" w:rsidRDefault="008C5360" w:rsidP="00124FDB">
            <w:pPr>
              <w:pStyle w:val="Odstavecseseznamem"/>
              <w:numPr>
                <w:ilvl w:val="0"/>
                <w:numId w:val="70"/>
              </w:numPr>
              <w:ind w:left="247" w:hanging="247"/>
              <w:jc w:val="both"/>
            </w:pPr>
            <w:r w:rsidRPr="00911525">
              <w:t xml:space="preserve">Analýza prostředí projektu a zainteresované strany (přípravy analýzy prostředí projektu a analýzy zainteresovaných stran projektu) </w:t>
            </w:r>
          </w:p>
          <w:p w:rsidR="008C5360" w:rsidRPr="00911525" w:rsidRDefault="008C5360" w:rsidP="00124FDB">
            <w:pPr>
              <w:pStyle w:val="Odstavecseseznamem"/>
              <w:numPr>
                <w:ilvl w:val="0"/>
                <w:numId w:val="70"/>
              </w:numPr>
              <w:ind w:left="247" w:hanging="247"/>
              <w:jc w:val="both"/>
            </w:pPr>
            <w:r w:rsidRPr="00911525">
              <w:t xml:space="preserve">Plán projektu a WBS (příprava stromového diagramu; tvorba WBS k jednotlivým projektům; příprava harmonogramu činností) </w:t>
            </w:r>
          </w:p>
          <w:p w:rsidR="008C5360" w:rsidRPr="00911525" w:rsidRDefault="008C5360" w:rsidP="00124FDB">
            <w:pPr>
              <w:pStyle w:val="Odstavecseseznamem"/>
              <w:numPr>
                <w:ilvl w:val="0"/>
                <w:numId w:val="70"/>
              </w:numPr>
              <w:ind w:left="247" w:hanging="247"/>
              <w:jc w:val="both"/>
            </w:pPr>
            <w:r w:rsidRPr="00911525">
              <w:t xml:space="preserve">Plánování průběhu projektu (aplikace metod časového plánování a síťové analýzy na projekty) </w:t>
            </w:r>
          </w:p>
          <w:p w:rsidR="008C5360" w:rsidRPr="00911525" w:rsidRDefault="008C5360" w:rsidP="00124FDB">
            <w:pPr>
              <w:pStyle w:val="Odstavecseseznamem"/>
              <w:numPr>
                <w:ilvl w:val="0"/>
                <w:numId w:val="70"/>
              </w:numPr>
              <w:ind w:left="247" w:hanging="247"/>
              <w:jc w:val="both"/>
            </w:pPr>
            <w:r w:rsidRPr="00911525">
              <w:t xml:space="preserve">Odhadování a plánování zdrojů a nákladů (aplikace metod odhadování) </w:t>
            </w:r>
          </w:p>
          <w:p w:rsidR="008C5360" w:rsidRPr="00911525" w:rsidRDefault="008C5360" w:rsidP="00124FDB">
            <w:pPr>
              <w:pStyle w:val="Odstavecseseznamem"/>
              <w:numPr>
                <w:ilvl w:val="0"/>
                <w:numId w:val="70"/>
              </w:numPr>
              <w:ind w:left="247" w:hanging="247"/>
              <w:jc w:val="both"/>
            </w:pPr>
            <w:r w:rsidRPr="00911525">
              <w:t xml:space="preserve">Plánování zdrojů projektu (příprava plánu nákladů projektu a tvorba rozpočtu) </w:t>
            </w:r>
          </w:p>
          <w:p w:rsidR="008C5360" w:rsidRPr="00911525" w:rsidRDefault="008C5360" w:rsidP="00124FDB">
            <w:pPr>
              <w:pStyle w:val="Odstavecseseznamem"/>
              <w:numPr>
                <w:ilvl w:val="0"/>
                <w:numId w:val="70"/>
              </w:numPr>
              <w:ind w:left="247" w:hanging="247"/>
              <w:jc w:val="both"/>
            </w:pPr>
            <w:r w:rsidRPr="00911525">
              <w:t xml:space="preserve">Organizace projektu (organizace jednotlivých projektů; definování projektových rolí; příprava matice zodpovědnosti) </w:t>
            </w:r>
          </w:p>
          <w:p w:rsidR="008C5360" w:rsidRPr="00911525" w:rsidRDefault="008C5360" w:rsidP="00124FDB">
            <w:pPr>
              <w:pStyle w:val="Odstavecseseznamem"/>
              <w:numPr>
                <w:ilvl w:val="0"/>
                <w:numId w:val="70"/>
              </w:numPr>
              <w:ind w:left="247" w:hanging="247"/>
              <w:jc w:val="both"/>
            </w:pPr>
            <w:r w:rsidRPr="00911525">
              <w:t>Rizika v projektu (identifikace a analýza rizik metodou RIPRAN v projektech; návrhy opatření a strategie eliminace rizik realizovaných projektů)</w:t>
            </w:r>
          </w:p>
        </w:tc>
      </w:tr>
      <w:tr w:rsidR="008C5360" w:rsidTr="00393358">
        <w:trPr>
          <w:trHeight w:val="265"/>
        </w:trPr>
        <w:tc>
          <w:tcPr>
            <w:tcW w:w="3653" w:type="dxa"/>
            <w:gridSpan w:val="2"/>
            <w:tcBorders>
              <w:top w:val="nil"/>
            </w:tcBorders>
            <w:shd w:val="clear" w:color="auto" w:fill="F7CAAC"/>
          </w:tcPr>
          <w:p w:rsidR="008C5360" w:rsidRPr="00911525" w:rsidRDefault="008C5360" w:rsidP="00393358">
            <w:pPr>
              <w:jc w:val="both"/>
            </w:pPr>
            <w:r w:rsidRPr="00911525">
              <w:rPr>
                <w:b/>
              </w:rPr>
              <w:t>Studijní literatura a studijní pomůcky</w:t>
            </w:r>
          </w:p>
        </w:tc>
        <w:tc>
          <w:tcPr>
            <w:tcW w:w="6202" w:type="dxa"/>
            <w:gridSpan w:val="6"/>
            <w:tcBorders>
              <w:top w:val="nil"/>
              <w:bottom w:val="nil"/>
            </w:tcBorders>
          </w:tcPr>
          <w:p w:rsidR="008C5360" w:rsidRPr="00911525" w:rsidRDefault="008C5360" w:rsidP="00393358">
            <w:pPr>
              <w:jc w:val="both"/>
            </w:pPr>
          </w:p>
        </w:tc>
      </w:tr>
      <w:tr w:rsidR="008C5360" w:rsidTr="00393358">
        <w:trPr>
          <w:trHeight w:val="1497"/>
        </w:trPr>
        <w:tc>
          <w:tcPr>
            <w:tcW w:w="9855" w:type="dxa"/>
            <w:gridSpan w:val="8"/>
            <w:tcBorders>
              <w:top w:val="nil"/>
            </w:tcBorders>
          </w:tcPr>
          <w:p w:rsidR="008C5360" w:rsidRPr="00911525" w:rsidRDefault="008C5360" w:rsidP="00393358">
            <w:pPr>
              <w:jc w:val="both"/>
              <w:rPr>
                <w:b/>
              </w:rPr>
            </w:pPr>
            <w:r w:rsidRPr="00911525">
              <w:rPr>
                <w:b/>
              </w:rPr>
              <w:t>Povinná literatura</w:t>
            </w:r>
          </w:p>
          <w:p w:rsidR="008C5360" w:rsidRPr="00911525" w:rsidRDefault="008C5360" w:rsidP="00393358">
            <w:pPr>
              <w:jc w:val="both"/>
            </w:pPr>
            <w:r w:rsidRPr="00911525">
              <w:t xml:space="preserve">DINSMORE, P. C., CABANIS-BREWIN, J. </w:t>
            </w:r>
            <w:r w:rsidRPr="00911525">
              <w:rPr>
                <w:i/>
              </w:rPr>
              <w:t>The AMA handbook of project management</w:t>
            </w:r>
            <w:r w:rsidRPr="00911525">
              <w:t>. 4th ed. New York: AMACOM, 2014, 560 s. ISBN 978-0-8144-3339-3.</w:t>
            </w:r>
          </w:p>
          <w:p w:rsidR="008C5360" w:rsidRPr="00911525" w:rsidRDefault="008C5360" w:rsidP="00393358">
            <w:pPr>
              <w:jc w:val="both"/>
            </w:pPr>
            <w:r w:rsidRPr="00911525">
              <w:t xml:space="preserve">DOLEŽAL, J., KRÁTKÝ, J. </w:t>
            </w:r>
            <w:r w:rsidRPr="00911525">
              <w:rPr>
                <w:i/>
              </w:rPr>
              <w:t>Projektový management v praxi: naučte se řídit projekty</w:t>
            </w:r>
            <w:r w:rsidRPr="00911525">
              <w:t>!. Praha: Grada, 2017, 171 s. ISBN 978-80-247-5693-6.</w:t>
            </w:r>
          </w:p>
          <w:p w:rsidR="008C5360" w:rsidRPr="00911525" w:rsidRDefault="008C5360" w:rsidP="00393358">
            <w:pPr>
              <w:jc w:val="both"/>
            </w:pPr>
            <w:r w:rsidRPr="00911525">
              <w:t xml:space="preserve">HELDMAN, K. PMP </w:t>
            </w:r>
            <w:r w:rsidRPr="00911525">
              <w:rPr>
                <w:i/>
              </w:rPr>
              <w:t>Project Management Professional exam: study guide.</w:t>
            </w:r>
            <w:r w:rsidRPr="00911525">
              <w:t xml:space="preserve"> 8th ed. Indianapolis: Sybex, 2016, 615 s. ISBN 978-1-119-17967-2.</w:t>
            </w:r>
          </w:p>
          <w:p w:rsidR="008C5360" w:rsidRPr="00911525" w:rsidRDefault="008C5360" w:rsidP="00393358">
            <w:pPr>
              <w:jc w:val="both"/>
            </w:pPr>
            <w:r w:rsidRPr="00911525">
              <w:t xml:space="preserve">PINTO, J. K. </w:t>
            </w:r>
            <w:r w:rsidRPr="00911525">
              <w:rPr>
                <w:i/>
              </w:rPr>
              <w:t>Project management: achieving competitive advantage.</w:t>
            </w:r>
            <w:r w:rsidRPr="00911525">
              <w:t xml:space="preserve"> 4th ed. Boston: Pearson, 2016, 562 s. ISBN 978-1-292-09479-3.</w:t>
            </w:r>
          </w:p>
          <w:p w:rsidR="008C5360" w:rsidRPr="00911525" w:rsidRDefault="008C5360" w:rsidP="00393358">
            <w:pPr>
              <w:jc w:val="both"/>
              <w:rPr>
                <w:b/>
              </w:rPr>
            </w:pPr>
            <w:r w:rsidRPr="00911525">
              <w:rPr>
                <w:b/>
              </w:rPr>
              <w:t>Doporučená literatura</w:t>
            </w:r>
          </w:p>
          <w:p w:rsidR="008C5360" w:rsidRPr="00911525" w:rsidRDefault="008C5360" w:rsidP="00393358">
            <w:pPr>
              <w:jc w:val="both"/>
            </w:pPr>
            <w:r w:rsidRPr="00911525">
              <w:t xml:space="preserve">DOLEŽAL, J. </w:t>
            </w:r>
            <w:r w:rsidRPr="00911525">
              <w:rPr>
                <w:i/>
              </w:rPr>
              <w:t>Projektový management: komplexně, prakticky a podle světových standardů.</w:t>
            </w:r>
            <w:r w:rsidRPr="00911525">
              <w:t xml:space="preserve"> Praha: Grada Publishing, 2016, 418 s. ISBN 978-80-247-5620-2.</w:t>
            </w:r>
          </w:p>
          <w:p w:rsidR="008C5360" w:rsidRPr="00911525" w:rsidRDefault="008C5360" w:rsidP="00393358">
            <w:pPr>
              <w:jc w:val="both"/>
            </w:pPr>
            <w:r w:rsidRPr="00911525">
              <w:t xml:space="preserve">GOLDRATT, E. M., COX, J. </w:t>
            </w:r>
            <w:r w:rsidRPr="00911525">
              <w:rPr>
                <w:i/>
              </w:rPr>
              <w:t>Cíl: proces trvalého zlepšování.</w:t>
            </w:r>
            <w:r w:rsidRPr="00911525">
              <w:t xml:space="preserve"> Vyd. 3. Praha: InterQuality, 2012, 333 s. ISBN 978-80-902770-8-3.</w:t>
            </w:r>
          </w:p>
          <w:p w:rsidR="008C5360" w:rsidRPr="00911525" w:rsidRDefault="008C5360" w:rsidP="00393358">
            <w:pPr>
              <w:jc w:val="both"/>
            </w:pPr>
            <w:r w:rsidRPr="00911525">
              <w:t xml:space="preserve">KENDRICK, T. </w:t>
            </w:r>
            <w:r w:rsidRPr="00911525">
              <w:rPr>
                <w:i/>
              </w:rPr>
              <w:t>Identifying and managing project risk: essential tools for failure-proofing your project.</w:t>
            </w:r>
            <w:r w:rsidRPr="00911525">
              <w:t xml:space="preserve"> 3rd ed. New York: American Management Association, 2015, 390 s. ISBN 978-0-8144-3608-0.</w:t>
            </w:r>
          </w:p>
          <w:p w:rsidR="008C5360" w:rsidRPr="00911525" w:rsidRDefault="008C5360" w:rsidP="00393358">
            <w:pPr>
              <w:jc w:val="both"/>
            </w:pPr>
            <w:r w:rsidRPr="00911525">
              <w:t>KUNCOVÁ, M., NOVOTNÝ, J., STOLÍN, R.</w:t>
            </w:r>
            <w:r w:rsidRPr="00911525">
              <w:rPr>
                <w:i/>
              </w:rPr>
              <w:t xml:space="preserve"> Techniky projektového řízení a finanční analýza projektů nejen pro ekonomy.</w:t>
            </w:r>
            <w:r w:rsidRPr="00911525">
              <w:t xml:space="preserve"> Praha: Ekopress, 2016, 219 s. ISBN 978-80-87865-26-2.</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911525" w:rsidRDefault="008C5360" w:rsidP="00393358">
            <w:pPr>
              <w:jc w:val="center"/>
              <w:rPr>
                <w:b/>
              </w:rPr>
            </w:pPr>
            <w:r w:rsidRPr="00911525">
              <w:rPr>
                <w:b/>
              </w:rPr>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911525" w:rsidRDefault="008C5360" w:rsidP="00393358">
            <w:pPr>
              <w:jc w:val="both"/>
            </w:pPr>
            <w:r w:rsidRPr="00911525">
              <w:rPr>
                <w:b/>
              </w:rPr>
              <w:t>Rozsah konzultací (soustředění)</w:t>
            </w:r>
          </w:p>
        </w:tc>
        <w:tc>
          <w:tcPr>
            <w:tcW w:w="889" w:type="dxa"/>
            <w:tcBorders>
              <w:top w:val="single" w:sz="2" w:space="0" w:color="auto"/>
            </w:tcBorders>
          </w:tcPr>
          <w:p w:rsidR="008C5360" w:rsidRPr="00911525" w:rsidRDefault="008C5360" w:rsidP="00393358">
            <w:pPr>
              <w:jc w:val="both"/>
            </w:pPr>
          </w:p>
        </w:tc>
        <w:tc>
          <w:tcPr>
            <w:tcW w:w="4179" w:type="dxa"/>
            <w:gridSpan w:val="4"/>
            <w:tcBorders>
              <w:top w:val="single" w:sz="2" w:space="0" w:color="auto"/>
            </w:tcBorders>
            <w:shd w:val="clear" w:color="auto" w:fill="F7CAAC"/>
          </w:tcPr>
          <w:p w:rsidR="008C5360" w:rsidRDefault="008C5360" w:rsidP="00393358">
            <w:pPr>
              <w:jc w:val="both"/>
              <w:rPr>
                <w:b/>
              </w:rPr>
            </w:pPr>
            <w:r>
              <w:rPr>
                <w:b/>
              </w:rPr>
              <w:t xml:space="preserve">hodin </w:t>
            </w:r>
          </w:p>
        </w:tc>
      </w:tr>
      <w:tr w:rsidR="008C5360" w:rsidTr="00393358">
        <w:tc>
          <w:tcPr>
            <w:tcW w:w="9855" w:type="dxa"/>
            <w:gridSpan w:val="8"/>
            <w:shd w:val="clear" w:color="auto" w:fill="F7CAAC"/>
          </w:tcPr>
          <w:p w:rsidR="008C5360" w:rsidRPr="00911525" w:rsidRDefault="008C5360" w:rsidP="00393358">
            <w:pPr>
              <w:jc w:val="both"/>
              <w:rPr>
                <w:b/>
              </w:rPr>
            </w:pPr>
            <w:r w:rsidRPr="00911525">
              <w:rPr>
                <w:b/>
              </w:rPr>
              <w:t>Informace o způsobu kontaktu s vyučujícím</w:t>
            </w:r>
          </w:p>
        </w:tc>
      </w:tr>
      <w:tr w:rsidR="008C5360" w:rsidTr="00393358">
        <w:trPr>
          <w:trHeight w:val="800"/>
        </w:trPr>
        <w:tc>
          <w:tcPr>
            <w:tcW w:w="9855" w:type="dxa"/>
            <w:gridSpan w:val="8"/>
          </w:tcPr>
          <w:p w:rsidR="008C5360" w:rsidRPr="00911525" w:rsidRDefault="008C5360" w:rsidP="00393358">
            <w:pPr>
              <w:jc w:val="both"/>
            </w:pPr>
            <w:r w:rsidRPr="00911525">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lastRenderedPageBreak/>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911525" w:rsidRDefault="008C5360" w:rsidP="00393358">
            <w:pPr>
              <w:jc w:val="both"/>
              <w:rPr>
                <w:b/>
              </w:rPr>
            </w:pPr>
            <w:r w:rsidRPr="00911525">
              <w:rPr>
                <w:b/>
              </w:rPr>
              <w:t>Název studijního předmětu</w:t>
            </w:r>
          </w:p>
        </w:tc>
        <w:tc>
          <w:tcPr>
            <w:tcW w:w="6769" w:type="dxa"/>
            <w:gridSpan w:val="7"/>
            <w:tcBorders>
              <w:top w:val="double" w:sz="4" w:space="0" w:color="auto"/>
            </w:tcBorders>
          </w:tcPr>
          <w:p w:rsidR="008C5360" w:rsidRPr="00911525" w:rsidRDefault="008C5360" w:rsidP="00393358">
            <w:pPr>
              <w:jc w:val="both"/>
            </w:pPr>
            <w:r w:rsidRPr="00911525">
              <w:t>Řízení projektů II</w:t>
            </w:r>
          </w:p>
        </w:tc>
      </w:tr>
      <w:tr w:rsidR="008C5360" w:rsidTr="00393358">
        <w:tc>
          <w:tcPr>
            <w:tcW w:w="3086" w:type="dxa"/>
            <w:shd w:val="clear" w:color="auto" w:fill="F7CAAC"/>
          </w:tcPr>
          <w:p w:rsidR="008C5360" w:rsidRPr="00911525" w:rsidRDefault="008C5360" w:rsidP="00393358">
            <w:pPr>
              <w:jc w:val="both"/>
              <w:rPr>
                <w:b/>
              </w:rPr>
            </w:pPr>
            <w:r w:rsidRPr="00911525">
              <w:rPr>
                <w:b/>
              </w:rPr>
              <w:t>Typ předmětu</w:t>
            </w:r>
          </w:p>
        </w:tc>
        <w:tc>
          <w:tcPr>
            <w:tcW w:w="3406" w:type="dxa"/>
            <w:gridSpan w:val="4"/>
          </w:tcPr>
          <w:p w:rsidR="008C5360" w:rsidRPr="00911525" w:rsidRDefault="008C5360" w:rsidP="00393358">
            <w:pPr>
              <w:jc w:val="both"/>
            </w:pPr>
            <w:r w:rsidRPr="00911525">
              <w:t>povinně volitelný „PV“</w:t>
            </w:r>
          </w:p>
        </w:tc>
        <w:tc>
          <w:tcPr>
            <w:tcW w:w="2695" w:type="dxa"/>
            <w:gridSpan w:val="2"/>
            <w:shd w:val="clear" w:color="auto" w:fill="F7CAAC"/>
          </w:tcPr>
          <w:p w:rsidR="008C5360" w:rsidRPr="00911525" w:rsidRDefault="008C5360" w:rsidP="00393358">
            <w:pPr>
              <w:jc w:val="both"/>
            </w:pPr>
            <w:r w:rsidRPr="00911525">
              <w:rPr>
                <w:b/>
              </w:rPr>
              <w:t>doporučený ročník / semestr</w:t>
            </w:r>
          </w:p>
        </w:tc>
        <w:tc>
          <w:tcPr>
            <w:tcW w:w="668" w:type="dxa"/>
          </w:tcPr>
          <w:p w:rsidR="008C5360" w:rsidRPr="00911525" w:rsidRDefault="008C5360" w:rsidP="00393358">
            <w:pPr>
              <w:jc w:val="both"/>
            </w:pPr>
            <w:r>
              <w:t>3/</w:t>
            </w:r>
            <w:r w:rsidRPr="00911525">
              <w:t>L</w:t>
            </w:r>
          </w:p>
        </w:tc>
      </w:tr>
      <w:tr w:rsidR="008C5360" w:rsidTr="00393358">
        <w:tc>
          <w:tcPr>
            <w:tcW w:w="3086" w:type="dxa"/>
            <w:shd w:val="clear" w:color="auto" w:fill="F7CAAC"/>
          </w:tcPr>
          <w:p w:rsidR="008C5360" w:rsidRPr="00911525" w:rsidRDefault="008C5360" w:rsidP="00393358">
            <w:pPr>
              <w:jc w:val="both"/>
              <w:rPr>
                <w:b/>
              </w:rPr>
            </w:pPr>
            <w:r w:rsidRPr="00911525">
              <w:rPr>
                <w:b/>
              </w:rPr>
              <w:t>Rozsah studijního předmětu</w:t>
            </w:r>
          </w:p>
        </w:tc>
        <w:tc>
          <w:tcPr>
            <w:tcW w:w="1701" w:type="dxa"/>
            <w:gridSpan w:val="2"/>
          </w:tcPr>
          <w:p w:rsidR="008C5360" w:rsidRPr="00911525" w:rsidRDefault="008C5360" w:rsidP="00393358">
            <w:pPr>
              <w:jc w:val="both"/>
            </w:pPr>
            <w:r>
              <w:t>30</w:t>
            </w:r>
            <w:r w:rsidRPr="00911525">
              <w:t>s</w:t>
            </w:r>
          </w:p>
        </w:tc>
        <w:tc>
          <w:tcPr>
            <w:tcW w:w="889" w:type="dxa"/>
            <w:shd w:val="clear" w:color="auto" w:fill="F7CAAC"/>
          </w:tcPr>
          <w:p w:rsidR="008C5360" w:rsidRPr="00911525" w:rsidRDefault="008C5360" w:rsidP="00393358">
            <w:pPr>
              <w:jc w:val="both"/>
              <w:rPr>
                <w:b/>
              </w:rPr>
            </w:pPr>
            <w:r w:rsidRPr="00911525">
              <w:rPr>
                <w:b/>
              </w:rPr>
              <w:t xml:space="preserve">hod. </w:t>
            </w:r>
          </w:p>
        </w:tc>
        <w:tc>
          <w:tcPr>
            <w:tcW w:w="816" w:type="dxa"/>
          </w:tcPr>
          <w:p w:rsidR="008C5360" w:rsidRPr="00911525" w:rsidRDefault="008C5360" w:rsidP="00393358">
            <w:pPr>
              <w:jc w:val="both"/>
            </w:pPr>
            <w:r>
              <w:t>30</w:t>
            </w:r>
          </w:p>
        </w:tc>
        <w:tc>
          <w:tcPr>
            <w:tcW w:w="2156" w:type="dxa"/>
            <w:shd w:val="clear" w:color="auto" w:fill="F7CAAC"/>
          </w:tcPr>
          <w:p w:rsidR="008C5360" w:rsidRPr="00911525" w:rsidRDefault="008C5360" w:rsidP="00393358">
            <w:pPr>
              <w:jc w:val="both"/>
              <w:rPr>
                <w:b/>
              </w:rPr>
            </w:pPr>
            <w:r w:rsidRPr="00911525">
              <w:rPr>
                <w:b/>
              </w:rPr>
              <w:t>kreditů</w:t>
            </w:r>
          </w:p>
        </w:tc>
        <w:tc>
          <w:tcPr>
            <w:tcW w:w="1207" w:type="dxa"/>
            <w:gridSpan w:val="2"/>
          </w:tcPr>
          <w:p w:rsidR="008C5360" w:rsidRPr="00911525" w:rsidRDefault="008C5360" w:rsidP="00393358">
            <w:pPr>
              <w:jc w:val="both"/>
            </w:pPr>
            <w:r w:rsidRPr="00911525">
              <w:t>3</w:t>
            </w:r>
          </w:p>
        </w:tc>
      </w:tr>
      <w:tr w:rsidR="008C5360" w:rsidTr="00393358">
        <w:tc>
          <w:tcPr>
            <w:tcW w:w="3086" w:type="dxa"/>
            <w:shd w:val="clear" w:color="auto" w:fill="F7CAAC"/>
          </w:tcPr>
          <w:p w:rsidR="008C5360" w:rsidRPr="00911525" w:rsidRDefault="008C5360" w:rsidP="00393358">
            <w:pPr>
              <w:jc w:val="both"/>
              <w:rPr>
                <w:b/>
              </w:rPr>
            </w:pPr>
            <w:r w:rsidRPr="00911525">
              <w:rPr>
                <w:b/>
              </w:rPr>
              <w:t>Prerekvizity, korekvizity, ekvivalence</w:t>
            </w:r>
          </w:p>
        </w:tc>
        <w:tc>
          <w:tcPr>
            <w:tcW w:w="6769" w:type="dxa"/>
            <w:gridSpan w:val="7"/>
          </w:tcPr>
          <w:p w:rsidR="008C5360" w:rsidRPr="00911525" w:rsidRDefault="008C5360" w:rsidP="00393358">
            <w:pPr>
              <w:jc w:val="both"/>
              <w:rPr>
                <w:color w:val="FF0000"/>
              </w:rPr>
            </w:pPr>
          </w:p>
        </w:tc>
      </w:tr>
      <w:tr w:rsidR="008C5360" w:rsidTr="00393358">
        <w:tc>
          <w:tcPr>
            <w:tcW w:w="3086" w:type="dxa"/>
            <w:shd w:val="clear" w:color="auto" w:fill="F7CAAC"/>
          </w:tcPr>
          <w:p w:rsidR="008C5360" w:rsidRPr="00911525" w:rsidRDefault="008C5360" w:rsidP="00393358">
            <w:pPr>
              <w:jc w:val="both"/>
              <w:rPr>
                <w:b/>
              </w:rPr>
            </w:pPr>
            <w:r w:rsidRPr="00911525">
              <w:rPr>
                <w:b/>
              </w:rPr>
              <w:t>Způsob ověření studijních výsledků</w:t>
            </w:r>
          </w:p>
        </w:tc>
        <w:tc>
          <w:tcPr>
            <w:tcW w:w="3406" w:type="dxa"/>
            <w:gridSpan w:val="4"/>
          </w:tcPr>
          <w:p w:rsidR="008C5360" w:rsidRPr="00911525" w:rsidRDefault="008C5360" w:rsidP="00393358">
            <w:pPr>
              <w:jc w:val="both"/>
            </w:pPr>
            <w:r>
              <w:t>k</w:t>
            </w:r>
            <w:r w:rsidRPr="00911525">
              <w:t>lasifikovaný zápočet</w:t>
            </w:r>
          </w:p>
        </w:tc>
        <w:tc>
          <w:tcPr>
            <w:tcW w:w="2156" w:type="dxa"/>
            <w:shd w:val="clear" w:color="auto" w:fill="F7CAAC"/>
          </w:tcPr>
          <w:p w:rsidR="008C5360" w:rsidRPr="00911525" w:rsidRDefault="008C5360" w:rsidP="00393358">
            <w:pPr>
              <w:jc w:val="both"/>
              <w:rPr>
                <w:b/>
              </w:rPr>
            </w:pPr>
            <w:r w:rsidRPr="00911525">
              <w:rPr>
                <w:b/>
              </w:rPr>
              <w:t>Forma výuky</w:t>
            </w:r>
          </w:p>
        </w:tc>
        <w:tc>
          <w:tcPr>
            <w:tcW w:w="1207" w:type="dxa"/>
            <w:gridSpan w:val="2"/>
          </w:tcPr>
          <w:p w:rsidR="008C5360" w:rsidRPr="00911525" w:rsidRDefault="008C5360" w:rsidP="00393358">
            <w:pPr>
              <w:jc w:val="both"/>
            </w:pPr>
            <w:r>
              <w:t>s</w:t>
            </w:r>
            <w:r w:rsidRPr="00911525">
              <w:t>eminář</w:t>
            </w:r>
          </w:p>
          <w:p w:rsidR="008C5360" w:rsidRPr="00911525" w:rsidRDefault="008C5360" w:rsidP="00393358">
            <w:pPr>
              <w:jc w:val="both"/>
            </w:pPr>
          </w:p>
        </w:tc>
      </w:tr>
      <w:tr w:rsidR="008C5360" w:rsidTr="00393358">
        <w:tc>
          <w:tcPr>
            <w:tcW w:w="3086" w:type="dxa"/>
            <w:shd w:val="clear" w:color="auto" w:fill="F7CAAC"/>
          </w:tcPr>
          <w:p w:rsidR="008C5360" w:rsidRPr="00911525" w:rsidRDefault="008C5360" w:rsidP="00393358">
            <w:pPr>
              <w:jc w:val="both"/>
              <w:rPr>
                <w:b/>
              </w:rPr>
            </w:pPr>
            <w:r w:rsidRPr="00911525">
              <w:rPr>
                <w:b/>
              </w:rPr>
              <w:t>Forma způsobu ověření studijních výsledků a další požadavky na studenta</w:t>
            </w:r>
          </w:p>
        </w:tc>
        <w:tc>
          <w:tcPr>
            <w:tcW w:w="6769" w:type="dxa"/>
            <w:gridSpan w:val="7"/>
            <w:tcBorders>
              <w:bottom w:val="nil"/>
            </w:tcBorders>
          </w:tcPr>
          <w:p w:rsidR="008C5360" w:rsidRPr="00911525" w:rsidRDefault="008C5360" w:rsidP="00393358">
            <w:pPr>
              <w:jc w:val="both"/>
            </w:pPr>
            <w:r w:rsidRPr="00911525">
              <w:t>Způsob zakončení předmětu - klasifikovaný zápočet</w:t>
            </w:r>
          </w:p>
          <w:p w:rsidR="008C5360" w:rsidRPr="00911525" w:rsidRDefault="008C5360" w:rsidP="00393358">
            <w:pPr>
              <w:jc w:val="both"/>
            </w:pPr>
            <w:r w:rsidRPr="00911525">
              <w:t>Požadavky k získání klasifikovaného zápočtu:</w:t>
            </w:r>
            <w:r>
              <w:t xml:space="preserve"> </w:t>
            </w:r>
            <w:r w:rsidRPr="00911525">
              <w:t>Aktiv</w:t>
            </w:r>
            <w:r>
              <w:t xml:space="preserve">ní účast studentů na seminářích. </w:t>
            </w:r>
            <w:r w:rsidRPr="00911525">
              <w:t>Akt</w:t>
            </w:r>
            <w:r>
              <w:t xml:space="preserve">ivní práce na vybraném projektu. </w:t>
            </w:r>
            <w:r w:rsidRPr="00911525">
              <w:t>Zpracování požadovaných úkolů v</w:t>
            </w:r>
            <w:r>
              <w:t> </w:t>
            </w:r>
            <w:r w:rsidRPr="00911525">
              <w:t>týmech</w:t>
            </w:r>
            <w:r>
              <w:t>.</w:t>
            </w:r>
          </w:p>
        </w:tc>
      </w:tr>
      <w:tr w:rsidR="008C5360" w:rsidTr="00393358">
        <w:trPr>
          <w:trHeight w:val="87"/>
        </w:trPr>
        <w:tc>
          <w:tcPr>
            <w:tcW w:w="9855" w:type="dxa"/>
            <w:gridSpan w:val="8"/>
            <w:tcBorders>
              <w:top w:val="nil"/>
            </w:tcBorders>
          </w:tcPr>
          <w:p w:rsidR="008C5360" w:rsidRPr="001818F6" w:rsidRDefault="008C5360" w:rsidP="00393358">
            <w:pPr>
              <w:jc w:val="both"/>
              <w:rPr>
                <w:sz w:val="16"/>
              </w:rPr>
            </w:pPr>
          </w:p>
        </w:tc>
      </w:tr>
      <w:tr w:rsidR="008C5360" w:rsidTr="00393358">
        <w:trPr>
          <w:trHeight w:val="197"/>
        </w:trPr>
        <w:tc>
          <w:tcPr>
            <w:tcW w:w="3086" w:type="dxa"/>
            <w:tcBorders>
              <w:top w:val="nil"/>
            </w:tcBorders>
            <w:shd w:val="clear" w:color="auto" w:fill="F7CAAC"/>
          </w:tcPr>
          <w:p w:rsidR="008C5360" w:rsidRPr="00911525" w:rsidRDefault="008C5360" w:rsidP="00393358">
            <w:pPr>
              <w:jc w:val="both"/>
              <w:rPr>
                <w:b/>
              </w:rPr>
            </w:pPr>
            <w:r w:rsidRPr="00911525">
              <w:rPr>
                <w:b/>
              </w:rPr>
              <w:t>Garant předmětu</w:t>
            </w:r>
          </w:p>
        </w:tc>
        <w:tc>
          <w:tcPr>
            <w:tcW w:w="6769" w:type="dxa"/>
            <w:gridSpan w:val="7"/>
            <w:tcBorders>
              <w:top w:val="nil"/>
            </w:tcBorders>
          </w:tcPr>
          <w:p w:rsidR="008C5360" w:rsidRPr="00911525" w:rsidRDefault="008C5360" w:rsidP="00393358">
            <w:pPr>
              <w:jc w:val="both"/>
            </w:pPr>
            <w:r w:rsidRPr="00911525">
              <w:t>Ing. Lucie Tomancová, Ph.D.</w:t>
            </w:r>
          </w:p>
        </w:tc>
      </w:tr>
      <w:tr w:rsidR="008C5360" w:rsidTr="00393358">
        <w:trPr>
          <w:trHeight w:val="243"/>
        </w:trPr>
        <w:tc>
          <w:tcPr>
            <w:tcW w:w="3086" w:type="dxa"/>
            <w:tcBorders>
              <w:top w:val="nil"/>
            </w:tcBorders>
            <w:shd w:val="clear" w:color="auto" w:fill="F7CAAC"/>
          </w:tcPr>
          <w:p w:rsidR="008C5360" w:rsidRPr="00911525" w:rsidRDefault="008C5360" w:rsidP="00393358">
            <w:pPr>
              <w:jc w:val="both"/>
              <w:rPr>
                <w:b/>
              </w:rPr>
            </w:pPr>
            <w:r w:rsidRPr="00911525">
              <w:rPr>
                <w:b/>
              </w:rPr>
              <w:t>Zapojení garanta do výuky předmětu</w:t>
            </w:r>
          </w:p>
        </w:tc>
        <w:tc>
          <w:tcPr>
            <w:tcW w:w="6769" w:type="dxa"/>
            <w:gridSpan w:val="7"/>
            <w:tcBorders>
              <w:top w:val="nil"/>
            </w:tcBorders>
          </w:tcPr>
          <w:p w:rsidR="008C5360" w:rsidRPr="00911525" w:rsidRDefault="008C5360" w:rsidP="00393358">
            <w:pPr>
              <w:jc w:val="both"/>
            </w:pPr>
            <w:r w:rsidRPr="009245CD">
              <w:t>Garant se podílí v rozsahu 100 %, stanovuje koncepci seminářů a dohlíží na jejich jednotné vedení.</w:t>
            </w:r>
          </w:p>
        </w:tc>
      </w:tr>
      <w:tr w:rsidR="008C5360" w:rsidTr="00393358">
        <w:tc>
          <w:tcPr>
            <w:tcW w:w="3086" w:type="dxa"/>
            <w:shd w:val="clear" w:color="auto" w:fill="F7CAAC"/>
          </w:tcPr>
          <w:p w:rsidR="008C5360" w:rsidRPr="00911525" w:rsidRDefault="008C5360" w:rsidP="00393358">
            <w:pPr>
              <w:jc w:val="both"/>
              <w:rPr>
                <w:b/>
              </w:rPr>
            </w:pPr>
            <w:r w:rsidRPr="00911525">
              <w:rPr>
                <w:b/>
              </w:rPr>
              <w:t>Vyučující</w:t>
            </w:r>
          </w:p>
        </w:tc>
        <w:tc>
          <w:tcPr>
            <w:tcW w:w="6769" w:type="dxa"/>
            <w:gridSpan w:val="7"/>
            <w:tcBorders>
              <w:bottom w:val="nil"/>
            </w:tcBorders>
          </w:tcPr>
          <w:p w:rsidR="008C5360" w:rsidRPr="00911525" w:rsidRDefault="008C5360" w:rsidP="00393358">
            <w:pPr>
              <w:jc w:val="both"/>
            </w:pPr>
            <w:r w:rsidRPr="00911525">
              <w:t>Ing. Lucie Tomancová, Ph.D. – semináře (100%)</w:t>
            </w:r>
          </w:p>
        </w:tc>
      </w:tr>
      <w:tr w:rsidR="008C5360" w:rsidTr="00393358">
        <w:trPr>
          <w:trHeight w:val="175"/>
        </w:trPr>
        <w:tc>
          <w:tcPr>
            <w:tcW w:w="9855" w:type="dxa"/>
            <w:gridSpan w:val="8"/>
            <w:tcBorders>
              <w:top w:val="nil"/>
            </w:tcBorders>
          </w:tcPr>
          <w:p w:rsidR="008C5360" w:rsidRPr="001818F6" w:rsidRDefault="008C5360" w:rsidP="00393358">
            <w:pPr>
              <w:jc w:val="both"/>
              <w:rPr>
                <w:sz w:val="16"/>
              </w:rPr>
            </w:pPr>
          </w:p>
        </w:tc>
      </w:tr>
      <w:tr w:rsidR="008C5360" w:rsidTr="00393358">
        <w:tc>
          <w:tcPr>
            <w:tcW w:w="3086" w:type="dxa"/>
            <w:shd w:val="clear" w:color="auto" w:fill="F7CAAC"/>
          </w:tcPr>
          <w:p w:rsidR="008C5360" w:rsidRPr="00911525" w:rsidRDefault="008C5360" w:rsidP="00393358">
            <w:pPr>
              <w:jc w:val="both"/>
              <w:rPr>
                <w:b/>
              </w:rPr>
            </w:pPr>
            <w:r w:rsidRPr="00911525">
              <w:rPr>
                <w:b/>
              </w:rPr>
              <w:t>Stručná anotace předmětu</w:t>
            </w:r>
          </w:p>
        </w:tc>
        <w:tc>
          <w:tcPr>
            <w:tcW w:w="6769" w:type="dxa"/>
            <w:gridSpan w:val="7"/>
            <w:tcBorders>
              <w:bottom w:val="nil"/>
            </w:tcBorders>
          </w:tcPr>
          <w:p w:rsidR="008C5360" w:rsidRPr="00911525" w:rsidRDefault="008C5360" w:rsidP="00393358">
            <w:pPr>
              <w:jc w:val="both"/>
            </w:pPr>
          </w:p>
        </w:tc>
      </w:tr>
      <w:tr w:rsidR="008C5360" w:rsidTr="00393358">
        <w:trPr>
          <w:trHeight w:val="3938"/>
        </w:trPr>
        <w:tc>
          <w:tcPr>
            <w:tcW w:w="9855" w:type="dxa"/>
            <w:gridSpan w:val="8"/>
            <w:tcBorders>
              <w:top w:val="nil"/>
              <w:bottom w:val="single" w:sz="12" w:space="0" w:color="auto"/>
            </w:tcBorders>
          </w:tcPr>
          <w:p w:rsidR="008C5360" w:rsidRPr="00911525" w:rsidRDefault="008C5360" w:rsidP="00393358">
            <w:pPr>
              <w:jc w:val="both"/>
            </w:pPr>
            <w:r w:rsidRPr="00911525">
              <w:t>Cílem předmětu je poskytnout teoretické základy projektového řízení na úrovni mezinárodního certifikátu IPMA (D) zejména v oblasti behaviorálních a kontextových kompetencí a aplikovat základní nástroje projektového řízení ve vybraných interních projektech FaME UTB ve Zlíně a projektech firem a institucí.</w:t>
            </w:r>
          </w:p>
          <w:p w:rsidR="008C5360" w:rsidRPr="00911525" w:rsidRDefault="008C5360" w:rsidP="00124FDB">
            <w:pPr>
              <w:pStyle w:val="Odstavecseseznamem"/>
              <w:numPr>
                <w:ilvl w:val="0"/>
                <w:numId w:val="71"/>
              </w:numPr>
              <w:ind w:left="247" w:hanging="247"/>
              <w:jc w:val="both"/>
            </w:pPr>
            <w:r w:rsidRPr="00911525">
              <w:t xml:space="preserve">Smluvní management (typy smluv) </w:t>
            </w:r>
          </w:p>
          <w:p w:rsidR="008C5360" w:rsidRPr="00911525" w:rsidRDefault="008C5360" w:rsidP="00124FDB">
            <w:pPr>
              <w:pStyle w:val="Odstavecseseznamem"/>
              <w:numPr>
                <w:ilvl w:val="0"/>
                <w:numId w:val="71"/>
              </w:numPr>
              <w:ind w:left="247" w:hanging="247"/>
              <w:jc w:val="both"/>
            </w:pPr>
            <w:r w:rsidRPr="00911525">
              <w:t xml:space="preserve">Změny v projektu (záznam a vyhodnocení změn; změnový list) </w:t>
            </w:r>
          </w:p>
          <w:p w:rsidR="008C5360" w:rsidRPr="00911525" w:rsidRDefault="008C5360" w:rsidP="00124FDB">
            <w:pPr>
              <w:pStyle w:val="Odstavecseseznamem"/>
              <w:numPr>
                <w:ilvl w:val="0"/>
                <w:numId w:val="71"/>
              </w:numPr>
              <w:ind w:left="247" w:hanging="247"/>
              <w:jc w:val="both"/>
            </w:pPr>
            <w:r w:rsidRPr="00911525">
              <w:t xml:space="preserve">Kontrola, monitoring, reporting (metody sledování stavu rozpracovanosti </w:t>
            </w:r>
            <w:r w:rsidRPr="00BF289D">
              <w:t xml:space="preserve">projektu (EVA,…); podávání </w:t>
            </w:r>
            <w:r w:rsidRPr="00911525">
              <w:t xml:space="preserve">zpráv o stavu projektu) </w:t>
            </w:r>
          </w:p>
          <w:p w:rsidR="008C5360" w:rsidRPr="00911525" w:rsidRDefault="008C5360" w:rsidP="00124FDB">
            <w:pPr>
              <w:pStyle w:val="Odstavecseseznamem"/>
              <w:numPr>
                <w:ilvl w:val="0"/>
                <w:numId w:val="71"/>
              </w:numPr>
              <w:ind w:left="247" w:hanging="247"/>
              <w:jc w:val="both"/>
            </w:pPr>
            <w:r w:rsidRPr="00911525">
              <w:t xml:space="preserve">Další náležitosti projektu (obstarávání; kvalita v projektech; etika projektového řízení; modely zralosti; zdraví; bezpečnost; ochrana životního prostředí) </w:t>
            </w:r>
          </w:p>
          <w:p w:rsidR="008C5360" w:rsidRPr="00911525" w:rsidRDefault="008C5360" w:rsidP="00124FDB">
            <w:pPr>
              <w:pStyle w:val="Odstavecseseznamem"/>
              <w:numPr>
                <w:ilvl w:val="0"/>
                <w:numId w:val="71"/>
              </w:numPr>
              <w:ind w:left="247" w:hanging="247"/>
              <w:jc w:val="both"/>
            </w:pPr>
            <w:r w:rsidRPr="00911525">
              <w:t xml:space="preserve">Komunikace v projektech (základní principy a složky komunikace; kladení otázek a naslouchání; efektivní elektronická komunikace) </w:t>
            </w:r>
          </w:p>
          <w:p w:rsidR="008C5360" w:rsidRPr="00911525" w:rsidRDefault="008C5360" w:rsidP="00124FDB">
            <w:pPr>
              <w:pStyle w:val="Odstavecseseznamem"/>
              <w:numPr>
                <w:ilvl w:val="0"/>
                <w:numId w:val="71"/>
              </w:numPr>
              <w:ind w:left="247" w:hanging="247"/>
              <w:jc w:val="both"/>
            </w:pPr>
            <w:r w:rsidRPr="00911525">
              <w:t xml:space="preserve">Projektový tým (vlastnosti v týmu; vývoj týmu; intervence pro vývoj týmu) </w:t>
            </w:r>
          </w:p>
          <w:p w:rsidR="008C5360" w:rsidRPr="00911525" w:rsidRDefault="008C5360" w:rsidP="00124FDB">
            <w:pPr>
              <w:pStyle w:val="Odstavecseseznamem"/>
              <w:numPr>
                <w:ilvl w:val="0"/>
                <w:numId w:val="71"/>
              </w:numPr>
              <w:ind w:left="247" w:hanging="247"/>
              <w:jc w:val="both"/>
            </w:pPr>
            <w:r w:rsidRPr="00911525">
              <w:t xml:space="preserve">Týmové role (role v týmu) </w:t>
            </w:r>
          </w:p>
          <w:p w:rsidR="008C5360" w:rsidRPr="00911525" w:rsidRDefault="008C5360" w:rsidP="00124FDB">
            <w:pPr>
              <w:pStyle w:val="Odstavecseseznamem"/>
              <w:numPr>
                <w:ilvl w:val="0"/>
                <w:numId w:val="71"/>
              </w:numPr>
              <w:ind w:left="247" w:hanging="247"/>
              <w:jc w:val="both"/>
            </w:pPr>
            <w:r w:rsidRPr="00911525">
              <w:t xml:space="preserve">Motivace a delegování (základní principy motivace; hierarchie potřeb; delegování; styly vedení podle motivačních typů) </w:t>
            </w:r>
          </w:p>
          <w:p w:rsidR="008C5360" w:rsidRPr="00911525" w:rsidRDefault="008C5360" w:rsidP="00124FDB">
            <w:pPr>
              <w:pStyle w:val="Odstavecseseznamem"/>
              <w:numPr>
                <w:ilvl w:val="0"/>
                <w:numId w:val="71"/>
              </w:numPr>
              <w:ind w:left="247" w:hanging="247"/>
              <w:jc w:val="both"/>
            </w:pPr>
            <w:r w:rsidRPr="00911525">
              <w:t xml:space="preserve">Efektivní rozhodování (metoda rozhodovacích stromů; vícekriteriální analýza; metoda Delfy) </w:t>
            </w:r>
          </w:p>
          <w:p w:rsidR="008C5360" w:rsidRPr="00911525" w:rsidRDefault="008C5360" w:rsidP="00124FDB">
            <w:pPr>
              <w:pStyle w:val="Odstavecseseznamem"/>
              <w:numPr>
                <w:ilvl w:val="0"/>
                <w:numId w:val="71"/>
              </w:numPr>
              <w:ind w:left="247" w:hanging="247"/>
              <w:jc w:val="both"/>
            </w:pPr>
            <w:r w:rsidRPr="00911525">
              <w:t xml:space="preserve">Metody týmové práce (Paretova analýza; myšlenkové mapy; brainstorming; Ishikavowy diagramy) </w:t>
            </w:r>
          </w:p>
          <w:p w:rsidR="008C5360" w:rsidRPr="00911525" w:rsidRDefault="008C5360" w:rsidP="00124FDB">
            <w:pPr>
              <w:pStyle w:val="Odstavecseseznamem"/>
              <w:numPr>
                <w:ilvl w:val="0"/>
                <w:numId w:val="71"/>
              </w:numPr>
              <w:ind w:left="247" w:hanging="247"/>
              <w:jc w:val="both"/>
            </w:pPr>
            <w:r w:rsidRPr="00911525">
              <w:t xml:space="preserve">Porady (vedení porad; metody vedení workshopů a formovacích seminářů) </w:t>
            </w:r>
          </w:p>
          <w:p w:rsidR="008C5360" w:rsidRPr="00911525" w:rsidRDefault="008C5360" w:rsidP="00124FDB">
            <w:pPr>
              <w:pStyle w:val="Odstavecseseznamem"/>
              <w:numPr>
                <w:ilvl w:val="0"/>
                <w:numId w:val="71"/>
              </w:numPr>
              <w:ind w:left="247" w:hanging="247"/>
              <w:jc w:val="both"/>
            </w:pPr>
            <w:r w:rsidRPr="00911525">
              <w:t>Konflikty a vedení (principy řešení konfliktů; věcná a emocionální složka konfliktu; klíčové funkce vedení; situační vedení)</w:t>
            </w:r>
          </w:p>
        </w:tc>
      </w:tr>
      <w:tr w:rsidR="008C5360" w:rsidTr="00393358">
        <w:trPr>
          <w:trHeight w:val="265"/>
        </w:trPr>
        <w:tc>
          <w:tcPr>
            <w:tcW w:w="3653" w:type="dxa"/>
            <w:gridSpan w:val="2"/>
            <w:tcBorders>
              <w:top w:val="nil"/>
            </w:tcBorders>
            <w:shd w:val="clear" w:color="auto" w:fill="F7CAAC"/>
          </w:tcPr>
          <w:p w:rsidR="008C5360" w:rsidRPr="00911525" w:rsidRDefault="008C5360" w:rsidP="00393358">
            <w:pPr>
              <w:jc w:val="both"/>
            </w:pPr>
            <w:r w:rsidRPr="00911525">
              <w:rPr>
                <w:b/>
              </w:rPr>
              <w:t>Studijní literatura a studijní pomůcky</w:t>
            </w:r>
          </w:p>
        </w:tc>
        <w:tc>
          <w:tcPr>
            <w:tcW w:w="6202" w:type="dxa"/>
            <w:gridSpan w:val="6"/>
            <w:tcBorders>
              <w:top w:val="nil"/>
              <w:bottom w:val="nil"/>
            </w:tcBorders>
          </w:tcPr>
          <w:p w:rsidR="008C5360" w:rsidRPr="00911525" w:rsidRDefault="008C5360" w:rsidP="00393358">
            <w:pPr>
              <w:jc w:val="both"/>
            </w:pPr>
          </w:p>
        </w:tc>
      </w:tr>
      <w:tr w:rsidR="008C5360" w:rsidTr="00393358">
        <w:trPr>
          <w:trHeight w:val="141"/>
        </w:trPr>
        <w:tc>
          <w:tcPr>
            <w:tcW w:w="9855" w:type="dxa"/>
            <w:gridSpan w:val="8"/>
            <w:tcBorders>
              <w:top w:val="nil"/>
            </w:tcBorders>
          </w:tcPr>
          <w:p w:rsidR="008C5360" w:rsidRPr="00911525" w:rsidRDefault="008C5360" w:rsidP="00393358">
            <w:pPr>
              <w:jc w:val="both"/>
              <w:rPr>
                <w:b/>
              </w:rPr>
            </w:pPr>
            <w:r w:rsidRPr="00911525">
              <w:rPr>
                <w:b/>
              </w:rPr>
              <w:t>Povinná literatura</w:t>
            </w:r>
          </w:p>
          <w:p w:rsidR="008C5360" w:rsidRPr="00911525" w:rsidRDefault="008C5360" w:rsidP="00393358">
            <w:pPr>
              <w:jc w:val="both"/>
            </w:pPr>
            <w:r w:rsidRPr="00911525">
              <w:t xml:space="preserve">DOSKOČIL, R. </w:t>
            </w:r>
            <w:r w:rsidRPr="00911525">
              <w:rPr>
                <w:i/>
              </w:rPr>
              <w:t>Metody, techniky a nástroje řízení projektů.</w:t>
            </w:r>
            <w:r w:rsidRPr="00911525">
              <w:t xml:space="preserve"> Brno: Akademické nakladatelství CERM, 2013, 165 s. ISBN 978-80-7204-863-2.</w:t>
            </w:r>
          </w:p>
          <w:p w:rsidR="008C5360" w:rsidRPr="00911525" w:rsidRDefault="008C5360" w:rsidP="00393358">
            <w:pPr>
              <w:jc w:val="both"/>
            </w:pPr>
            <w:r w:rsidRPr="00911525">
              <w:t xml:space="preserve">HODAŇ, B. </w:t>
            </w:r>
            <w:r w:rsidRPr="00911525">
              <w:rPr>
                <w:i/>
              </w:rPr>
              <w:t>Teorie a zkušenosti v přípravě a realizaci projektů.</w:t>
            </w:r>
            <w:r w:rsidRPr="00911525">
              <w:t xml:space="preserve"> Olomouc: Univerzita Palackého, 2013, 243 s. ISBN 978-80-244-3651-7.</w:t>
            </w:r>
          </w:p>
          <w:p w:rsidR="008C5360" w:rsidRPr="00911525" w:rsidRDefault="008C5360" w:rsidP="00393358">
            <w:pPr>
              <w:jc w:val="both"/>
            </w:pPr>
            <w:r w:rsidRPr="00911525">
              <w:t xml:space="preserve">KERZNER, H. </w:t>
            </w:r>
            <w:r w:rsidRPr="00911525">
              <w:rPr>
                <w:i/>
              </w:rPr>
              <w:t xml:space="preserve">Project management best practices: achieving global excellence. </w:t>
            </w:r>
            <w:r w:rsidRPr="00911525">
              <w:t>3rd ed. Hoboken: Wiley, 2014, 775 s. ISBN 978-1-118-65701-0.</w:t>
            </w:r>
          </w:p>
          <w:p w:rsidR="008C5360" w:rsidRPr="00911525" w:rsidRDefault="008C5360" w:rsidP="00393358">
            <w:pPr>
              <w:jc w:val="both"/>
            </w:pPr>
            <w:r w:rsidRPr="00911525">
              <w:t xml:space="preserve">RICHARDSON, G. L. </w:t>
            </w:r>
            <w:r w:rsidRPr="00911525">
              <w:rPr>
                <w:i/>
              </w:rPr>
              <w:t>Project management theory and practice.</w:t>
            </w:r>
            <w:r w:rsidRPr="00911525">
              <w:t xml:space="preserve"> 2nd ed. Boca Raton: CRC Press, Taylor &amp; Francis Group, 2015, 643 s. ISBN 978-1-4822-5495-2.</w:t>
            </w:r>
          </w:p>
          <w:p w:rsidR="008C5360" w:rsidRPr="00911525" w:rsidRDefault="008C5360" w:rsidP="00393358">
            <w:pPr>
              <w:jc w:val="both"/>
              <w:rPr>
                <w:b/>
              </w:rPr>
            </w:pPr>
            <w:r w:rsidRPr="00911525">
              <w:rPr>
                <w:b/>
              </w:rPr>
              <w:t>Doporučená literatura</w:t>
            </w:r>
          </w:p>
          <w:p w:rsidR="008C5360" w:rsidRPr="00911525" w:rsidRDefault="008C5360" w:rsidP="00393358">
            <w:pPr>
              <w:jc w:val="both"/>
            </w:pPr>
            <w:r w:rsidRPr="00911525">
              <w:t xml:space="preserve">BURKE, R. </w:t>
            </w:r>
            <w:r w:rsidRPr="00911525">
              <w:rPr>
                <w:i/>
              </w:rPr>
              <w:t>Project management: planning and control techniques.</w:t>
            </w:r>
            <w:r w:rsidRPr="00911525">
              <w:t xml:space="preserve"> 5th ed. Chichester, West Sussex: John Wiley, 2013, 407 s. ISBN 978-1-118-56125-6.</w:t>
            </w:r>
          </w:p>
          <w:p w:rsidR="008C5360" w:rsidRPr="00911525" w:rsidRDefault="008C5360" w:rsidP="00393358">
            <w:pPr>
              <w:jc w:val="both"/>
            </w:pPr>
            <w:r w:rsidRPr="00911525">
              <w:t xml:space="preserve">KLIEM, R. L. </w:t>
            </w:r>
            <w:r w:rsidRPr="00911525">
              <w:rPr>
                <w:i/>
              </w:rPr>
              <w:t>Ethics and project management.</w:t>
            </w:r>
            <w:r w:rsidRPr="00911525">
              <w:t xml:space="preserve"> Boca Raton: CRC Press, 2012, 224 s. ISBN 978-1-4398-5261-3.</w:t>
            </w:r>
          </w:p>
          <w:p w:rsidR="008C5360" w:rsidRPr="00911525" w:rsidRDefault="008C5360" w:rsidP="00393358">
            <w:pPr>
              <w:jc w:val="both"/>
            </w:pPr>
            <w:r w:rsidRPr="00911525">
              <w:t xml:space="preserve">LARSON, E. W., GRAY, C. F. </w:t>
            </w:r>
            <w:r w:rsidRPr="00911525">
              <w:rPr>
                <w:i/>
              </w:rPr>
              <w:t>Project management: the managerial process.</w:t>
            </w:r>
            <w:r w:rsidRPr="00911525">
              <w:t xml:space="preserve"> 6th ed., International ed. New York: McGraw Hill Education, 2014, 686 s. ISBN 978-1-259-01070-5.</w:t>
            </w:r>
          </w:p>
          <w:p w:rsidR="008C5360" w:rsidRPr="00911525" w:rsidRDefault="008C5360" w:rsidP="00393358">
            <w:pPr>
              <w:jc w:val="both"/>
            </w:pPr>
            <w:r w:rsidRPr="00911525">
              <w:t xml:space="preserve">MÁCHAL, P., KOPEČKOVÁ, M., PRESOVÁ, R. </w:t>
            </w:r>
            <w:r w:rsidRPr="00911525">
              <w:rPr>
                <w:i/>
              </w:rPr>
              <w:t xml:space="preserve">Světové standardy projektového řízení: pro malé a střední firmy: IPMA, PMI, PRINCE2. </w:t>
            </w:r>
            <w:r w:rsidRPr="00911525">
              <w:t>Praha: Grada, 2015, 138 s. ISBN 978-80-247-5321-8.</w:t>
            </w:r>
          </w:p>
          <w:p w:rsidR="008C5360" w:rsidRPr="00911525" w:rsidRDefault="008C5360" w:rsidP="00393358">
            <w:pPr>
              <w:jc w:val="both"/>
            </w:pPr>
            <w:r w:rsidRPr="00911525">
              <w:t xml:space="preserve">MEREDITH, J. R. </w:t>
            </w:r>
            <w:r w:rsidRPr="00911525">
              <w:rPr>
                <w:i/>
              </w:rPr>
              <w:t xml:space="preserve">Project management in practice. </w:t>
            </w:r>
            <w:r w:rsidRPr="00911525">
              <w:t>5th ed. Hoboken, N.J.: Wiley, 2014, 319 s. ISBN 978-1-118-67466-6.</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911525" w:rsidRDefault="008C5360" w:rsidP="00393358">
            <w:pPr>
              <w:jc w:val="center"/>
              <w:rPr>
                <w:b/>
              </w:rPr>
            </w:pPr>
            <w:r w:rsidRPr="00911525">
              <w:rPr>
                <w:b/>
              </w:rPr>
              <w:lastRenderedPageBreak/>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911525" w:rsidRDefault="008C5360" w:rsidP="00393358">
            <w:pPr>
              <w:jc w:val="both"/>
            </w:pPr>
            <w:r w:rsidRPr="00911525">
              <w:rPr>
                <w:b/>
              </w:rPr>
              <w:t>Rozsah konzultací (soustředění)</w:t>
            </w:r>
          </w:p>
        </w:tc>
        <w:tc>
          <w:tcPr>
            <w:tcW w:w="889" w:type="dxa"/>
            <w:tcBorders>
              <w:top w:val="single" w:sz="2" w:space="0" w:color="auto"/>
            </w:tcBorders>
          </w:tcPr>
          <w:p w:rsidR="008C5360" w:rsidRPr="00911525" w:rsidRDefault="008C5360" w:rsidP="00393358">
            <w:pPr>
              <w:jc w:val="both"/>
            </w:pPr>
          </w:p>
        </w:tc>
        <w:tc>
          <w:tcPr>
            <w:tcW w:w="4179" w:type="dxa"/>
            <w:gridSpan w:val="4"/>
            <w:tcBorders>
              <w:top w:val="single" w:sz="2" w:space="0" w:color="auto"/>
            </w:tcBorders>
            <w:shd w:val="clear" w:color="auto" w:fill="F7CAAC"/>
          </w:tcPr>
          <w:p w:rsidR="008C5360" w:rsidRPr="00911525" w:rsidRDefault="008C5360" w:rsidP="00393358">
            <w:pPr>
              <w:jc w:val="both"/>
              <w:rPr>
                <w:b/>
              </w:rPr>
            </w:pPr>
            <w:r w:rsidRPr="00911525">
              <w:rPr>
                <w:b/>
              </w:rPr>
              <w:t xml:space="preserve">hodin </w:t>
            </w:r>
          </w:p>
        </w:tc>
      </w:tr>
      <w:tr w:rsidR="008C5360" w:rsidTr="00393358">
        <w:tc>
          <w:tcPr>
            <w:tcW w:w="9855" w:type="dxa"/>
            <w:gridSpan w:val="8"/>
            <w:shd w:val="clear" w:color="auto" w:fill="F7CAAC"/>
          </w:tcPr>
          <w:p w:rsidR="008C5360" w:rsidRPr="00911525" w:rsidRDefault="008C5360" w:rsidP="00393358">
            <w:pPr>
              <w:jc w:val="both"/>
              <w:rPr>
                <w:b/>
              </w:rPr>
            </w:pPr>
            <w:r w:rsidRPr="00911525">
              <w:rPr>
                <w:b/>
              </w:rPr>
              <w:t>Informace o způsobu kontaktu s vyučujícím</w:t>
            </w:r>
          </w:p>
        </w:tc>
      </w:tr>
      <w:tr w:rsidR="008C5360" w:rsidTr="00393358">
        <w:trPr>
          <w:trHeight w:val="782"/>
        </w:trPr>
        <w:tc>
          <w:tcPr>
            <w:tcW w:w="9855" w:type="dxa"/>
            <w:gridSpan w:val="8"/>
          </w:tcPr>
          <w:p w:rsidR="008C5360" w:rsidRPr="00911525" w:rsidRDefault="008C5360" w:rsidP="00393358">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lastRenderedPageBreak/>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5E2F2C" w:rsidRDefault="008C5360" w:rsidP="00393358">
            <w:pPr>
              <w:jc w:val="both"/>
              <w:rPr>
                <w:b/>
              </w:rPr>
            </w:pPr>
            <w:r w:rsidRPr="005E2F2C">
              <w:rPr>
                <w:b/>
              </w:rPr>
              <w:t>Název studijního předmětu</w:t>
            </w:r>
          </w:p>
        </w:tc>
        <w:tc>
          <w:tcPr>
            <w:tcW w:w="6769" w:type="dxa"/>
            <w:gridSpan w:val="7"/>
            <w:tcBorders>
              <w:top w:val="double" w:sz="4" w:space="0" w:color="auto"/>
            </w:tcBorders>
          </w:tcPr>
          <w:p w:rsidR="008C5360" w:rsidRPr="005E2F2C" w:rsidRDefault="008C5360" w:rsidP="00393358">
            <w:pPr>
              <w:jc w:val="both"/>
            </w:pPr>
            <w:r w:rsidRPr="005E2F2C">
              <w:t>Mezinárodní ekonomické prostředí</w:t>
            </w:r>
          </w:p>
        </w:tc>
      </w:tr>
      <w:tr w:rsidR="008C5360" w:rsidTr="00393358">
        <w:trPr>
          <w:trHeight w:val="249"/>
        </w:trPr>
        <w:tc>
          <w:tcPr>
            <w:tcW w:w="3086" w:type="dxa"/>
            <w:shd w:val="clear" w:color="auto" w:fill="F7CAAC"/>
          </w:tcPr>
          <w:p w:rsidR="008C5360" w:rsidRPr="005E2F2C" w:rsidRDefault="008C5360" w:rsidP="00393358">
            <w:pPr>
              <w:jc w:val="both"/>
              <w:rPr>
                <w:b/>
              </w:rPr>
            </w:pPr>
            <w:r w:rsidRPr="005E2F2C">
              <w:rPr>
                <w:b/>
              </w:rPr>
              <w:t>Typ předmětu</w:t>
            </w:r>
          </w:p>
        </w:tc>
        <w:tc>
          <w:tcPr>
            <w:tcW w:w="3406" w:type="dxa"/>
            <w:gridSpan w:val="4"/>
          </w:tcPr>
          <w:p w:rsidR="008C5360" w:rsidRPr="005E2F2C" w:rsidRDefault="008C5360" w:rsidP="00393358">
            <w:pPr>
              <w:jc w:val="both"/>
            </w:pPr>
            <w:r w:rsidRPr="005E2F2C">
              <w:t>povinně volitelný „PV“</w:t>
            </w:r>
          </w:p>
        </w:tc>
        <w:tc>
          <w:tcPr>
            <w:tcW w:w="2695" w:type="dxa"/>
            <w:gridSpan w:val="2"/>
            <w:shd w:val="clear" w:color="auto" w:fill="F7CAAC"/>
          </w:tcPr>
          <w:p w:rsidR="008C5360" w:rsidRPr="005E2F2C" w:rsidRDefault="008C5360" w:rsidP="00393358">
            <w:pPr>
              <w:jc w:val="both"/>
            </w:pPr>
            <w:r w:rsidRPr="005E2F2C">
              <w:rPr>
                <w:b/>
              </w:rPr>
              <w:t>doporučený ročník / semestr</w:t>
            </w:r>
          </w:p>
        </w:tc>
        <w:tc>
          <w:tcPr>
            <w:tcW w:w="668" w:type="dxa"/>
          </w:tcPr>
          <w:p w:rsidR="008C5360" w:rsidRPr="005E2F2C" w:rsidRDefault="008C5360" w:rsidP="00393358">
            <w:pPr>
              <w:jc w:val="both"/>
            </w:pPr>
            <w:r w:rsidRPr="005E2F2C">
              <w:t>2/Z</w:t>
            </w:r>
          </w:p>
        </w:tc>
      </w:tr>
      <w:tr w:rsidR="008C5360" w:rsidTr="00393358">
        <w:tc>
          <w:tcPr>
            <w:tcW w:w="3086" w:type="dxa"/>
            <w:shd w:val="clear" w:color="auto" w:fill="F7CAAC"/>
          </w:tcPr>
          <w:p w:rsidR="008C5360" w:rsidRPr="005E2F2C" w:rsidRDefault="008C5360" w:rsidP="00393358">
            <w:pPr>
              <w:jc w:val="both"/>
              <w:rPr>
                <w:b/>
              </w:rPr>
            </w:pPr>
            <w:r w:rsidRPr="005E2F2C">
              <w:rPr>
                <w:b/>
              </w:rPr>
              <w:t>Rozsah studijního předmětu</w:t>
            </w:r>
          </w:p>
        </w:tc>
        <w:tc>
          <w:tcPr>
            <w:tcW w:w="1701" w:type="dxa"/>
            <w:gridSpan w:val="2"/>
          </w:tcPr>
          <w:p w:rsidR="008C5360" w:rsidRPr="005E2F2C" w:rsidRDefault="008C5360" w:rsidP="00393358">
            <w:pPr>
              <w:jc w:val="both"/>
            </w:pPr>
            <w:r>
              <w:t>26</w:t>
            </w:r>
            <w:r w:rsidRPr="005E2F2C">
              <w:t>p</w:t>
            </w:r>
          </w:p>
        </w:tc>
        <w:tc>
          <w:tcPr>
            <w:tcW w:w="889" w:type="dxa"/>
            <w:shd w:val="clear" w:color="auto" w:fill="F7CAAC"/>
          </w:tcPr>
          <w:p w:rsidR="008C5360" w:rsidRPr="005E2F2C" w:rsidRDefault="008C5360" w:rsidP="00393358">
            <w:pPr>
              <w:jc w:val="both"/>
              <w:rPr>
                <w:b/>
              </w:rPr>
            </w:pPr>
            <w:r w:rsidRPr="005E2F2C">
              <w:rPr>
                <w:b/>
              </w:rPr>
              <w:t xml:space="preserve">hod. </w:t>
            </w:r>
          </w:p>
        </w:tc>
        <w:tc>
          <w:tcPr>
            <w:tcW w:w="816" w:type="dxa"/>
          </w:tcPr>
          <w:p w:rsidR="008C5360" w:rsidRPr="005E2F2C" w:rsidRDefault="008C5360" w:rsidP="00393358">
            <w:pPr>
              <w:jc w:val="both"/>
            </w:pPr>
            <w:r w:rsidRPr="005E2F2C">
              <w:t>26</w:t>
            </w:r>
          </w:p>
        </w:tc>
        <w:tc>
          <w:tcPr>
            <w:tcW w:w="2156" w:type="dxa"/>
            <w:shd w:val="clear" w:color="auto" w:fill="F7CAAC"/>
          </w:tcPr>
          <w:p w:rsidR="008C5360" w:rsidRPr="005E2F2C" w:rsidRDefault="008C5360" w:rsidP="00393358">
            <w:pPr>
              <w:jc w:val="both"/>
              <w:rPr>
                <w:b/>
              </w:rPr>
            </w:pPr>
            <w:r w:rsidRPr="005E2F2C">
              <w:rPr>
                <w:b/>
              </w:rPr>
              <w:t>kreditů</w:t>
            </w:r>
          </w:p>
        </w:tc>
        <w:tc>
          <w:tcPr>
            <w:tcW w:w="1207" w:type="dxa"/>
            <w:gridSpan w:val="2"/>
          </w:tcPr>
          <w:p w:rsidR="008C5360" w:rsidRPr="005E2F2C" w:rsidRDefault="008C5360" w:rsidP="00393358">
            <w:pPr>
              <w:jc w:val="both"/>
            </w:pPr>
            <w:r w:rsidRPr="005E2F2C">
              <w:t>3</w:t>
            </w:r>
          </w:p>
        </w:tc>
      </w:tr>
      <w:tr w:rsidR="008C5360" w:rsidTr="00393358">
        <w:tc>
          <w:tcPr>
            <w:tcW w:w="3086" w:type="dxa"/>
            <w:shd w:val="clear" w:color="auto" w:fill="F7CAAC"/>
          </w:tcPr>
          <w:p w:rsidR="008C5360" w:rsidRPr="005E2F2C" w:rsidRDefault="008C5360" w:rsidP="00393358">
            <w:pPr>
              <w:jc w:val="both"/>
              <w:rPr>
                <w:b/>
              </w:rPr>
            </w:pPr>
            <w:r w:rsidRPr="005E2F2C">
              <w:rPr>
                <w:b/>
              </w:rPr>
              <w:t>Prerekvizity, korekvizity, ekvivalence</w:t>
            </w:r>
          </w:p>
        </w:tc>
        <w:tc>
          <w:tcPr>
            <w:tcW w:w="6769" w:type="dxa"/>
            <w:gridSpan w:val="7"/>
          </w:tcPr>
          <w:p w:rsidR="008C5360" w:rsidRPr="005E2F2C" w:rsidRDefault="008C5360" w:rsidP="00393358">
            <w:pPr>
              <w:jc w:val="both"/>
            </w:pPr>
          </w:p>
        </w:tc>
      </w:tr>
      <w:tr w:rsidR="008C5360" w:rsidTr="00393358">
        <w:tc>
          <w:tcPr>
            <w:tcW w:w="3086" w:type="dxa"/>
            <w:shd w:val="clear" w:color="auto" w:fill="F7CAAC"/>
          </w:tcPr>
          <w:p w:rsidR="008C5360" w:rsidRPr="005E2F2C" w:rsidRDefault="008C5360" w:rsidP="00393358">
            <w:pPr>
              <w:jc w:val="both"/>
              <w:rPr>
                <w:b/>
              </w:rPr>
            </w:pPr>
            <w:r w:rsidRPr="005E2F2C">
              <w:rPr>
                <w:b/>
              </w:rPr>
              <w:t>Způsob ověření studijních výsledků</w:t>
            </w:r>
          </w:p>
        </w:tc>
        <w:tc>
          <w:tcPr>
            <w:tcW w:w="3406" w:type="dxa"/>
            <w:gridSpan w:val="4"/>
          </w:tcPr>
          <w:p w:rsidR="008C5360" w:rsidRPr="005E2F2C" w:rsidRDefault="008C5360" w:rsidP="00393358">
            <w:pPr>
              <w:jc w:val="both"/>
            </w:pPr>
            <w:r>
              <w:t>klasifikovaný zápočet</w:t>
            </w:r>
          </w:p>
        </w:tc>
        <w:tc>
          <w:tcPr>
            <w:tcW w:w="2156" w:type="dxa"/>
            <w:shd w:val="clear" w:color="auto" w:fill="F7CAAC"/>
          </w:tcPr>
          <w:p w:rsidR="008C5360" w:rsidRPr="005E2F2C" w:rsidRDefault="008C5360" w:rsidP="00393358">
            <w:pPr>
              <w:jc w:val="both"/>
              <w:rPr>
                <w:b/>
              </w:rPr>
            </w:pPr>
            <w:r w:rsidRPr="005E2F2C">
              <w:rPr>
                <w:b/>
              </w:rPr>
              <w:t>Forma výuky</w:t>
            </w:r>
          </w:p>
        </w:tc>
        <w:tc>
          <w:tcPr>
            <w:tcW w:w="1207" w:type="dxa"/>
            <w:gridSpan w:val="2"/>
          </w:tcPr>
          <w:p w:rsidR="008C5360" w:rsidRPr="005E2F2C" w:rsidRDefault="008C5360" w:rsidP="00393358">
            <w:pPr>
              <w:jc w:val="both"/>
            </w:pPr>
            <w:r>
              <w:t>přednáška</w:t>
            </w:r>
          </w:p>
        </w:tc>
      </w:tr>
      <w:tr w:rsidR="008C5360" w:rsidTr="00393358">
        <w:tc>
          <w:tcPr>
            <w:tcW w:w="3086" w:type="dxa"/>
            <w:shd w:val="clear" w:color="auto" w:fill="F7CAAC"/>
          </w:tcPr>
          <w:p w:rsidR="008C5360" w:rsidRPr="005E2F2C" w:rsidRDefault="008C5360" w:rsidP="00393358">
            <w:pPr>
              <w:jc w:val="both"/>
              <w:rPr>
                <w:b/>
              </w:rPr>
            </w:pPr>
            <w:r w:rsidRPr="005E2F2C">
              <w:rPr>
                <w:b/>
              </w:rPr>
              <w:t>Forma způsobu ověření studijních výsledků a další požadavky na studenta</w:t>
            </w:r>
          </w:p>
        </w:tc>
        <w:tc>
          <w:tcPr>
            <w:tcW w:w="6769" w:type="dxa"/>
            <w:gridSpan w:val="7"/>
            <w:tcBorders>
              <w:bottom w:val="nil"/>
            </w:tcBorders>
          </w:tcPr>
          <w:p w:rsidR="008C5360" w:rsidRPr="005E2F2C" w:rsidRDefault="008C5360" w:rsidP="00393358">
            <w:pPr>
              <w:jc w:val="both"/>
            </w:pPr>
            <w:r w:rsidRPr="005E2F2C">
              <w:t xml:space="preserve">Způsob zakončení předmětu – </w:t>
            </w:r>
            <w:r>
              <w:t>klasifikovaný zápočet</w:t>
            </w:r>
          </w:p>
          <w:p w:rsidR="008C5360" w:rsidRPr="005E2F2C" w:rsidRDefault="008C5360" w:rsidP="00393358">
            <w:pPr>
              <w:jc w:val="both"/>
            </w:pPr>
            <w:r w:rsidRPr="005E2F2C">
              <w:t xml:space="preserve">Požadavky na </w:t>
            </w:r>
            <w:r>
              <w:t xml:space="preserve">klasifikovaný </w:t>
            </w:r>
            <w:r w:rsidRPr="005E2F2C">
              <w:t>zápočet:</w:t>
            </w:r>
            <w:r>
              <w:t xml:space="preserve"> </w:t>
            </w:r>
            <w:r w:rsidRPr="005E2F2C">
              <w:t>vypracování seminární p</w:t>
            </w:r>
            <w:r>
              <w:t xml:space="preserve">ráce dle požadavků vyučujícího, </w:t>
            </w:r>
            <w:r w:rsidRPr="005E2F2C">
              <w:t>písemný test s maximálním možným počtem dosažitelných bodů 100 m</w:t>
            </w:r>
            <w:r>
              <w:t xml:space="preserve">usí být napsán alespoň na 60 %; </w:t>
            </w:r>
            <w:r w:rsidRPr="005E2F2C">
              <w:t>následuje ústní zkouška v rozsahu znalostí přednášek.</w:t>
            </w:r>
          </w:p>
        </w:tc>
      </w:tr>
      <w:tr w:rsidR="008C5360" w:rsidTr="00BF289D">
        <w:trPr>
          <w:trHeight w:val="60"/>
        </w:trPr>
        <w:tc>
          <w:tcPr>
            <w:tcW w:w="9855" w:type="dxa"/>
            <w:gridSpan w:val="8"/>
            <w:tcBorders>
              <w:top w:val="nil"/>
            </w:tcBorders>
          </w:tcPr>
          <w:p w:rsidR="008C5360" w:rsidRPr="00BF289D" w:rsidRDefault="008C5360" w:rsidP="00393358">
            <w:pPr>
              <w:jc w:val="both"/>
              <w:rPr>
                <w:sz w:val="14"/>
              </w:rPr>
            </w:pPr>
          </w:p>
        </w:tc>
      </w:tr>
      <w:tr w:rsidR="008C5360" w:rsidTr="00393358">
        <w:trPr>
          <w:trHeight w:val="197"/>
        </w:trPr>
        <w:tc>
          <w:tcPr>
            <w:tcW w:w="3086" w:type="dxa"/>
            <w:tcBorders>
              <w:top w:val="nil"/>
            </w:tcBorders>
            <w:shd w:val="clear" w:color="auto" w:fill="F7CAAC"/>
          </w:tcPr>
          <w:p w:rsidR="008C5360" w:rsidRPr="005E2F2C" w:rsidRDefault="008C5360" w:rsidP="00393358">
            <w:pPr>
              <w:jc w:val="both"/>
              <w:rPr>
                <w:b/>
              </w:rPr>
            </w:pPr>
            <w:r w:rsidRPr="005E2F2C">
              <w:rPr>
                <w:b/>
              </w:rPr>
              <w:t>Garant předmětu</w:t>
            </w:r>
          </w:p>
        </w:tc>
        <w:tc>
          <w:tcPr>
            <w:tcW w:w="6769" w:type="dxa"/>
            <w:gridSpan w:val="7"/>
            <w:tcBorders>
              <w:top w:val="nil"/>
            </w:tcBorders>
          </w:tcPr>
          <w:p w:rsidR="008C5360" w:rsidRPr="005E2F2C" w:rsidRDefault="008C5360" w:rsidP="00393358">
            <w:pPr>
              <w:jc w:val="both"/>
            </w:pPr>
            <w:r w:rsidRPr="005E2F2C">
              <w:t>Ing. Martin Mikeska, Ph.D.</w:t>
            </w:r>
          </w:p>
        </w:tc>
      </w:tr>
      <w:tr w:rsidR="008C5360" w:rsidTr="00393358">
        <w:trPr>
          <w:trHeight w:val="243"/>
        </w:trPr>
        <w:tc>
          <w:tcPr>
            <w:tcW w:w="3086" w:type="dxa"/>
            <w:tcBorders>
              <w:top w:val="nil"/>
            </w:tcBorders>
            <w:shd w:val="clear" w:color="auto" w:fill="F7CAAC"/>
          </w:tcPr>
          <w:p w:rsidR="008C5360" w:rsidRPr="005E2F2C" w:rsidRDefault="008C5360" w:rsidP="00393358">
            <w:pPr>
              <w:jc w:val="both"/>
              <w:rPr>
                <w:b/>
              </w:rPr>
            </w:pPr>
            <w:r w:rsidRPr="005E2F2C">
              <w:rPr>
                <w:b/>
              </w:rPr>
              <w:t>Zapojení garanta do výuky předmětu</w:t>
            </w:r>
          </w:p>
        </w:tc>
        <w:tc>
          <w:tcPr>
            <w:tcW w:w="6769" w:type="dxa"/>
            <w:gridSpan w:val="7"/>
            <w:tcBorders>
              <w:top w:val="nil"/>
            </w:tcBorders>
          </w:tcPr>
          <w:p w:rsidR="008C5360" w:rsidRPr="005E2F2C" w:rsidRDefault="008C5360" w:rsidP="00393358">
            <w:pPr>
              <w:jc w:val="both"/>
            </w:pPr>
            <w:r w:rsidRPr="005E2F2C">
              <w:t xml:space="preserve">Garant se podílí na přednášení v rozsahu </w:t>
            </w:r>
            <w:r>
              <w:t>6</w:t>
            </w:r>
            <w:r w:rsidRPr="005E2F2C">
              <w:t xml:space="preserve">0 </w:t>
            </w:r>
            <w:r>
              <w:t>%.</w:t>
            </w:r>
          </w:p>
        </w:tc>
      </w:tr>
      <w:tr w:rsidR="008C5360" w:rsidTr="00393358">
        <w:tc>
          <w:tcPr>
            <w:tcW w:w="3086" w:type="dxa"/>
            <w:shd w:val="clear" w:color="auto" w:fill="F7CAAC"/>
          </w:tcPr>
          <w:p w:rsidR="008C5360" w:rsidRPr="005E2F2C" w:rsidRDefault="008C5360" w:rsidP="00393358">
            <w:pPr>
              <w:jc w:val="both"/>
              <w:rPr>
                <w:b/>
              </w:rPr>
            </w:pPr>
            <w:r w:rsidRPr="005E2F2C">
              <w:rPr>
                <w:b/>
              </w:rPr>
              <w:t>Vyučující</w:t>
            </w:r>
          </w:p>
        </w:tc>
        <w:tc>
          <w:tcPr>
            <w:tcW w:w="6769" w:type="dxa"/>
            <w:gridSpan w:val="7"/>
            <w:tcBorders>
              <w:bottom w:val="nil"/>
            </w:tcBorders>
          </w:tcPr>
          <w:p w:rsidR="008C5360" w:rsidRPr="005E2F2C" w:rsidRDefault="008C5360" w:rsidP="00393358">
            <w:pPr>
              <w:jc w:val="both"/>
            </w:pPr>
            <w:r w:rsidRPr="005E2F2C">
              <w:t>Ing. Martin Mikeska, Ph.D.</w:t>
            </w:r>
            <w:r>
              <w:t xml:space="preserve"> – přednášky (6</w:t>
            </w:r>
            <w:r w:rsidRPr="005E2F2C">
              <w:t>0%), Ing. Monika Horáková, Ph.D.</w:t>
            </w:r>
            <w:r>
              <w:t xml:space="preserve"> - </w:t>
            </w:r>
            <w:r w:rsidRPr="005E2F2C">
              <w:t>přednášky (</w:t>
            </w:r>
            <w:r>
              <w:t>4</w:t>
            </w:r>
            <w:r w:rsidRPr="005E2F2C">
              <w:t>0%)</w:t>
            </w:r>
          </w:p>
        </w:tc>
      </w:tr>
      <w:tr w:rsidR="008C5360" w:rsidTr="00393358">
        <w:trPr>
          <w:trHeight w:val="70"/>
        </w:trPr>
        <w:tc>
          <w:tcPr>
            <w:tcW w:w="9855" w:type="dxa"/>
            <w:gridSpan w:val="8"/>
            <w:tcBorders>
              <w:top w:val="nil"/>
            </w:tcBorders>
          </w:tcPr>
          <w:p w:rsidR="008C5360" w:rsidRPr="00BF289D" w:rsidRDefault="008C5360" w:rsidP="00393358">
            <w:pPr>
              <w:jc w:val="both"/>
              <w:rPr>
                <w:sz w:val="16"/>
              </w:rPr>
            </w:pPr>
          </w:p>
        </w:tc>
      </w:tr>
      <w:tr w:rsidR="008C5360" w:rsidTr="00393358">
        <w:tc>
          <w:tcPr>
            <w:tcW w:w="3086" w:type="dxa"/>
            <w:shd w:val="clear" w:color="auto" w:fill="F7CAAC"/>
          </w:tcPr>
          <w:p w:rsidR="008C5360" w:rsidRPr="005E2F2C" w:rsidRDefault="008C5360" w:rsidP="00393358">
            <w:pPr>
              <w:jc w:val="both"/>
              <w:rPr>
                <w:b/>
              </w:rPr>
            </w:pPr>
            <w:r w:rsidRPr="005E2F2C">
              <w:rPr>
                <w:b/>
              </w:rPr>
              <w:t>Stručná anotace předmětu</w:t>
            </w:r>
          </w:p>
        </w:tc>
        <w:tc>
          <w:tcPr>
            <w:tcW w:w="6769" w:type="dxa"/>
            <w:gridSpan w:val="7"/>
            <w:tcBorders>
              <w:bottom w:val="nil"/>
            </w:tcBorders>
          </w:tcPr>
          <w:p w:rsidR="008C5360" w:rsidRPr="005E2F2C" w:rsidRDefault="008C5360" w:rsidP="00393358">
            <w:pPr>
              <w:jc w:val="both"/>
            </w:pPr>
          </w:p>
        </w:tc>
      </w:tr>
      <w:tr w:rsidR="008C5360" w:rsidTr="00393358">
        <w:trPr>
          <w:trHeight w:val="3938"/>
        </w:trPr>
        <w:tc>
          <w:tcPr>
            <w:tcW w:w="9855" w:type="dxa"/>
            <w:gridSpan w:val="8"/>
            <w:tcBorders>
              <w:top w:val="nil"/>
              <w:bottom w:val="single" w:sz="12" w:space="0" w:color="auto"/>
            </w:tcBorders>
          </w:tcPr>
          <w:p w:rsidR="008C5360" w:rsidRPr="005E2F2C" w:rsidRDefault="008C5360" w:rsidP="00393358">
            <w:pPr>
              <w:jc w:val="both"/>
            </w:pPr>
            <w:r w:rsidRPr="005E2F2C">
              <w:t xml:space="preserve">Cílem předmětu je seznámit studenty s mezinárodním ekonomickým prostředím a jeho specifiky. Předmět se zabývá současnými ekonomickými trendy, vlivem mezinárodního pohybu obchodu, kapitálu a osob. Studentům přináší ekonomický exkurz do problematiky finančních a ekonomických krizí a rolí mezinárodního měnového systému a dalších mezinárodních institucí. Specifický pohled je věnován vlastní roli klíčových světových ekonomik, jejich podstatě a vlivu na mezinárodní ekonomické prostředí. </w:t>
            </w:r>
          </w:p>
          <w:p w:rsidR="008C5360" w:rsidRPr="005E2F2C" w:rsidRDefault="008C5360" w:rsidP="00124FDB">
            <w:pPr>
              <w:pStyle w:val="Odstavecseseznamem"/>
              <w:numPr>
                <w:ilvl w:val="0"/>
                <w:numId w:val="72"/>
              </w:numPr>
              <w:ind w:left="247" w:hanging="247"/>
            </w:pPr>
            <w:r w:rsidRPr="005E2F2C">
              <w:t>Globalizace světové ekonomiky</w:t>
            </w:r>
          </w:p>
          <w:p w:rsidR="008C5360" w:rsidRPr="005E2F2C" w:rsidRDefault="008C5360" w:rsidP="00124FDB">
            <w:pPr>
              <w:pStyle w:val="Odstavecseseznamem"/>
              <w:numPr>
                <w:ilvl w:val="0"/>
                <w:numId w:val="72"/>
              </w:numPr>
              <w:ind w:left="247" w:hanging="247"/>
            </w:pPr>
            <w:r w:rsidRPr="005E2F2C">
              <w:t>Mezinárodní měnový systém</w:t>
            </w:r>
          </w:p>
          <w:p w:rsidR="008C5360" w:rsidRPr="005E2F2C" w:rsidRDefault="008C5360" w:rsidP="00124FDB">
            <w:pPr>
              <w:pStyle w:val="Odstavecseseznamem"/>
              <w:numPr>
                <w:ilvl w:val="0"/>
                <w:numId w:val="72"/>
              </w:numPr>
              <w:ind w:left="247" w:hanging="247"/>
            </w:pPr>
            <w:r w:rsidRPr="005E2F2C">
              <w:t>Mezinárodní obchod a úloha WTO</w:t>
            </w:r>
          </w:p>
          <w:p w:rsidR="008C5360" w:rsidRPr="005E2F2C" w:rsidRDefault="008C5360" w:rsidP="00124FDB">
            <w:pPr>
              <w:pStyle w:val="Odstavecseseznamem"/>
              <w:numPr>
                <w:ilvl w:val="0"/>
                <w:numId w:val="72"/>
              </w:numPr>
              <w:ind w:left="247" w:hanging="247"/>
            </w:pPr>
            <w:r w:rsidRPr="005E2F2C">
              <w:t>Mezinárodní pohyb kapitálu</w:t>
            </w:r>
          </w:p>
          <w:p w:rsidR="008C5360" w:rsidRPr="005E2F2C" w:rsidRDefault="008C5360" w:rsidP="00124FDB">
            <w:pPr>
              <w:pStyle w:val="Odstavecseseznamem"/>
              <w:numPr>
                <w:ilvl w:val="0"/>
                <w:numId w:val="72"/>
              </w:numPr>
              <w:ind w:left="247" w:hanging="247"/>
            </w:pPr>
            <w:r w:rsidRPr="005E2F2C">
              <w:t>Mezinárodní migrace</w:t>
            </w:r>
          </w:p>
          <w:p w:rsidR="008C5360" w:rsidRPr="005E2F2C" w:rsidRDefault="008C5360" w:rsidP="00124FDB">
            <w:pPr>
              <w:pStyle w:val="Odstavecseseznamem"/>
              <w:numPr>
                <w:ilvl w:val="0"/>
                <w:numId w:val="72"/>
              </w:numPr>
              <w:ind w:left="247" w:hanging="247"/>
            </w:pPr>
            <w:r w:rsidRPr="005E2F2C">
              <w:t>Ekonomický vývoj v USA a Japonsku</w:t>
            </w:r>
          </w:p>
          <w:p w:rsidR="008C5360" w:rsidRPr="005E2F2C" w:rsidRDefault="008C5360" w:rsidP="00124FDB">
            <w:pPr>
              <w:pStyle w:val="Odstavecseseznamem"/>
              <w:numPr>
                <w:ilvl w:val="0"/>
                <w:numId w:val="72"/>
              </w:numPr>
              <w:ind w:left="247" w:hanging="247"/>
            </w:pPr>
            <w:r w:rsidRPr="005E2F2C">
              <w:t xml:space="preserve">Ekonomický vývoj v Evropě, formování evropského ekonomického centra </w:t>
            </w:r>
          </w:p>
          <w:p w:rsidR="008C5360" w:rsidRPr="005E2F2C" w:rsidRDefault="008C5360" w:rsidP="00124FDB">
            <w:pPr>
              <w:pStyle w:val="Odstavecseseznamem"/>
              <w:numPr>
                <w:ilvl w:val="0"/>
                <w:numId w:val="72"/>
              </w:numPr>
              <w:ind w:left="247" w:hanging="247"/>
            </w:pPr>
            <w:r w:rsidRPr="005E2F2C">
              <w:t xml:space="preserve">Formování evropské hospodářské a měnové unie </w:t>
            </w:r>
          </w:p>
          <w:p w:rsidR="008C5360" w:rsidRPr="005E2F2C" w:rsidRDefault="008C5360" w:rsidP="00124FDB">
            <w:pPr>
              <w:pStyle w:val="Odstavecseseznamem"/>
              <w:numPr>
                <w:ilvl w:val="0"/>
                <w:numId w:val="72"/>
              </w:numPr>
              <w:ind w:left="247" w:hanging="247"/>
            </w:pPr>
            <w:r w:rsidRPr="005E2F2C">
              <w:t>Transformační proces v zemích střední a východní Evropy</w:t>
            </w:r>
          </w:p>
          <w:p w:rsidR="008C5360" w:rsidRPr="005E2F2C" w:rsidRDefault="008C5360" w:rsidP="00124FDB">
            <w:pPr>
              <w:pStyle w:val="Odstavecseseznamem"/>
              <w:numPr>
                <w:ilvl w:val="0"/>
                <w:numId w:val="72"/>
              </w:numPr>
              <w:ind w:left="247" w:hanging="247"/>
            </w:pPr>
            <w:r w:rsidRPr="005E2F2C">
              <w:t xml:space="preserve">Ekonomická výkonnost zemí EU </w:t>
            </w:r>
          </w:p>
          <w:p w:rsidR="008C5360" w:rsidRPr="005E2F2C" w:rsidRDefault="008C5360" w:rsidP="00124FDB">
            <w:pPr>
              <w:pStyle w:val="Odstavecseseznamem"/>
              <w:numPr>
                <w:ilvl w:val="0"/>
                <w:numId w:val="72"/>
              </w:numPr>
              <w:ind w:left="247" w:hanging="247"/>
            </w:pPr>
            <w:r w:rsidRPr="005E2F2C">
              <w:t>Rozvojové země a transformující se ekonomiky</w:t>
            </w:r>
          </w:p>
          <w:p w:rsidR="008C5360" w:rsidRPr="005E2F2C" w:rsidRDefault="008C5360" w:rsidP="00124FDB">
            <w:pPr>
              <w:pStyle w:val="Odstavecseseznamem"/>
              <w:numPr>
                <w:ilvl w:val="0"/>
                <w:numId w:val="72"/>
              </w:numPr>
              <w:ind w:left="247" w:hanging="247"/>
            </w:pPr>
            <w:r w:rsidRPr="005E2F2C">
              <w:t>Globální ekonomické velmoci a perspektivy světové ekonomiky</w:t>
            </w:r>
          </w:p>
        </w:tc>
      </w:tr>
      <w:tr w:rsidR="008C5360" w:rsidTr="00393358">
        <w:trPr>
          <w:trHeight w:val="265"/>
        </w:trPr>
        <w:tc>
          <w:tcPr>
            <w:tcW w:w="3653" w:type="dxa"/>
            <w:gridSpan w:val="2"/>
            <w:tcBorders>
              <w:top w:val="nil"/>
            </w:tcBorders>
            <w:shd w:val="clear" w:color="auto" w:fill="F7CAAC"/>
          </w:tcPr>
          <w:p w:rsidR="008C5360" w:rsidRPr="005E2F2C" w:rsidRDefault="008C5360" w:rsidP="00393358">
            <w:pPr>
              <w:jc w:val="both"/>
            </w:pPr>
            <w:r w:rsidRPr="005E2F2C">
              <w:rPr>
                <w:b/>
              </w:rPr>
              <w:t>Studijní literatura a studijní pomůcky</w:t>
            </w:r>
          </w:p>
        </w:tc>
        <w:tc>
          <w:tcPr>
            <w:tcW w:w="6202" w:type="dxa"/>
            <w:gridSpan w:val="6"/>
            <w:tcBorders>
              <w:top w:val="nil"/>
              <w:bottom w:val="nil"/>
            </w:tcBorders>
          </w:tcPr>
          <w:p w:rsidR="008C5360" w:rsidRPr="005E2F2C" w:rsidRDefault="008C5360" w:rsidP="00393358">
            <w:pPr>
              <w:jc w:val="both"/>
            </w:pPr>
          </w:p>
        </w:tc>
      </w:tr>
      <w:tr w:rsidR="008C5360" w:rsidTr="00393358">
        <w:trPr>
          <w:trHeight w:val="1497"/>
        </w:trPr>
        <w:tc>
          <w:tcPr>
            <w:tcW w:w="9855" w:type="dxa"/>
            <w:gridSpan w:val="8"/>
            <w:tcBorders>
              <w:top w:val="nil"/>
            </w:tcBorders>
          </w:tcPr>
          <w:p w:rsidR="008C5360" w:rsidRPr="005E2F2C" w:rsidRDefault="008C5360" w:rsidP="00393358">
            <w:pPr>
              <w:jc w:val="both"/>
              <w:rPr>
                <w:b/>
              </w:rPr>
            </w:pPr>
            <w:r w:rsidRPr="005E2F2C">
              <w:rPr>
                <w:b/>
              </w:rPr>
              <w:t>Povinná literatura</w:t>
            </w:r>
          </w:p>
          <w:p w:rsidR="008C5360" w:rsidRPr="005E2F2C" w:rsidRDefault="008C5360" w:rsidP="00393358">
            <w:pPr>
              <w:jc w:val="both"/>
            </w:pPr>
            <w:r w:rsidRPr="005E2F2C">
              <w:t xml:space="preserve">BALDWIN, R. E., WYPLOSZ, Ch. </w:t>
            </w:r>
            <w:r w:rsidRPr="00F6385E">
              <w:rPr>
                <w:i/>
              </w:rPr>
              <w:t>Ekonomie evropské integrace</w:t>
            </w:r>
            <w:r w:rsidRPr="005E2F2C">
              <w:t>. 4. vyd. Praha: Grada, 2013, 580 s. ISBN 978-80-247-4568-8.</w:t>
            </w:r>
          </w:p>
          <w:p w:rsidR="008C5360" w:rsidRPr="005E2F2C" w:rsidRDefault="008C5360" w:rsidP="00393358">
            <w:pPr>
              <w:jc w:val="both"/>
            </w:pPr>
            <w:r w:rsidRPr="005E2F2C">
              <w:t xml:space="preserve">CIHELKOVÁ, E. </w:t>
            </w:r>
            <w:r w:rsidRPr="005E2F2C">
              <w:rPr>
                <w:i/>
                <w:iCs/>
              </w:rPr>
              <w:t>Aktuální otázky světové ekonomiky: proměny a governance</w:t>
            </w:r>
            <w:r w:rsidRPr="005E2F2C">
              <w:t>. Praha: Professional Publishing, 2012. ISBN 978-80-7431-104-8.</w:t>
            </w:r>
          </w:p>
          <w:p w:rsidR="008C5360" w:rsidRPr="005E2F2C" w:rsidRDefault="008C5360" w:rsidP="00393358">
            <w:pPr>
              <w:jc w:val="both"/>
            </w:pPr>
            <w:r w:rsidRPr="005E2F2C">
              <w:t xml:space="preserve">KUNEŠOVÁ, H. </w:t>
            </w:r>
            <w:r w:rsidRPr="005E2F2C">
              <w:rPr>
                <w:i/>
                <w:iCs/>
              </w:rPr>
              <w:t>Světová ekonomika: nové jevy a perspektivy</w:t>
            </w:r>
            <w:r w:rsidRPr="005E2F2C">
              <w:t>. 3., přeprac. a dopl. vyd. Praha: C.H. Beck. 2014. ISBN 978-80-7400-502-2.</w:t>
            </w:r>
          </w:p>
          <w:p w:rsidR="008C5360" w:rsidRPr="005E2F2C" w:rsidRDefault="008C5360" w:rsidP="00393358">
            <w:pPr>
              <w:jc w:val="both"/>
              <w:rPr>
                <w:b/>
              </w:rPr>
            </w:pPr>
            <w:r w:rsidRPr="005E2F2C">
              <w:rPr>
                <w:b/>
              </w:rPr>
              <w:t>Doporučená literatura</w:t>
            </w:r>
          </w:p>
          <w:p w:rsidR="008C5360" w:rsidRPr="005E2F2C" w:rsidRDefault="008C5360" w:rsidP="00393358">
            <w:pPr>
              <w:jc w:val="both"/>
            </w:pPr>
            <w:r w:rsidRPr="005E2F2C">
              <w:t xml:space="preserve">DANIELS, J. D., RADEBAUGH, L. H., SULLIVAN, D. P. </w:t>
            </w:r>
            <w:r w:rsidRPr="005E2F2C">
              <w:rPr>
                <w:i/>
                <w:iCs/>
              </w:rPr>
              <w:t>International business: environments &amp; operations</w:t>
            </w:r>
            <w:r w:rsidRPr="005E2F2C">
              <w:t>. Sixteenth Edition. New York, NY: Pearson, 2017. ISBN 978-0134200057.</w:t>
            </w:r>
          </w:p>
          <w:p w:rsidR="008C5360" w:rsidRPr="005E2F2C" w:rsidRDefault="008C5360" w:rsidP="00393358">
            <w:pPr>
              <w:jc w:val="both"/>
            </w:pPr>
            <w:r w:rsidRPr="005E2F2C">
              <w:t xml:space="preserve">GASPAR, J. E. </w:t>
            </w:r>
            <w:r w:rsidRPr="005E2F2C">
              <w:rPr>
                <w:i/>
                <w:iCs/>
              </w:rPr>
              <w:t>Introduction to global business: understanding the international environment and global business functions</w:t>
            </w:r>
            <w:r w:rsidRPr="005E2F2C">
              <w:t>. Second edition. Boston, MA: Cengage Learning, 2017. ISBN 978-1305501188.</w:t>
            </w:r>
          </w:p>
          <w:p w:rsidR="008C5360" w:rsidRPr="005E2F2C" w:rsidRDefault="008C5360" w:rsidP="00393358">
            <w:pPr>
              <w:jc w:val="both"/>
            </w:pPr>
            <w:r w:rsidRPr="005E2F2C">
              <w:t xml:space="preserve">HAMILTON, L., WEBSTER, P. </w:t>
            </w:r>
            <w:r w:rsidRPr="005E2F2C">
              <w:rPr>
                <w:i/>
                <w:iCs/>
              </w:rPr>
              <w:t>The international business environment</w:t>
            </w:r>
            <w:r w:rsidRPr="005E2F2C">
              <w:t>. Third edition. Oxford, UK: Oxford University Press, 2015. ISBN 9780198704195.</w:t>
            </w:r>
          </w:p>
          <w:p w:rsidR="008C5360" w:rsidRPr="005E2F2C" w:rsidRDefault="008C5360" w:rsidP="00393358">
            <w:pPr>
              <w:jc w:val="both"/>
            </w:pPr>
            <w:r w:rsidRPr="005E2F2C">
              <w:t xml:space="preserve">SLANÝ, A. </w:t>
            </w:r>
            <w:r w:rsidRPr="005E2F2C">
              <w:rPr>
                <w:i/>
                <w:iCs/>
              </w:rPr>
              <w:t>Ekonomické prostředí a konkurenceschopnost</w:t>
            </w:r>
            <w:r w:rsidRPr="005E2F2C">
              <w:t>. Brno: Masarykova univerzita, 2009. ISBN 978-80-210-5056-3.</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5E2F2C" w:rsidRDefault="008C5360" w:rsidP="00393358">
            <w:pPr>
              <w:jc w:val="center"/>
              <w:rPr>
                <w:b/>
              </w:rPr>
            </w:pPr>
            <w:r w:rsidRPr="005E2F2C">
              <w:rPr>
                <w:b/>
              </w:rPr>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5E2F2C" w:rsidRDefault="008C5360" w:rsidP="00393358">
            <w:pPr>
              <w:jc w:val="both"/>
            </w:pPr>
            <w:r w:rsidRPr="005E2F2C">
              <w:rPr>
                <w:b/>
              </w:rPr>
              <w:t>Rozsah konzultací (soustředění)</w:t>
            </w:r>
          </w:p>
        </w:tc>
        <w:tc>
          <w:tcPr>
            <w:tcW w:w="889" w:type="dxa"/>
            <w:tcBorders>
              <w:top w:val="single" w:sz="2" w:space="0" w:color="auto"/>
            </w:tcBorders>
          </w:tcPr>
          <w:p w:rsidR="008C5360" w:rsidRPr="005E2F2C" w:rsidRDefault="008C5360" w:rsidP="00393358">
            <w:pPr>
              <w:jc w:val="both"/>
            </w:pPr>
            <w:r w:rsidRPr="005E2F2C">
              <w:t>10</w:t>
            </w:r>
          </w:p>
        </w:tc>
        <w:tc>
          <w:tcPr>
            <w:tcW w:w="4179" w:type="dxa"/>
            <w:gridSpan w:val="4"/>
            <w:tcBorders>
              <w:top w:val="single" w:sz="2" w:space="0" w:color="auto"/>
            </w:tcBorders>
            <w:shd w:val="clear" w:color="auto" w:fill="F7CAAC"/>
          </w:tcPr>
          <w:p w:rsidR="008C5360" w:rsidRPr="005E2F2C" w:rsidRDefault="008C5360" w:rsidP="00393358">
            <w:pPr>
              <w:jc w:val="both"/>
              <w:rPr>
                <w:b/>
              </w:rPr>
            </w:pPr>
            <w:r w:rsidRPr="005E2F2C">
              <w:rPr>
                <w:b/>
              </w:rPr>
              <w:t xml:space="preserve">hodin </w:t>
            </w:r>
          </w:p>
        </w:tc>
      </w:tr>
      <w:tr w:rsidR="008C5360" w:rsidTr="00393358">
        <w:tc>
          <w:tcPr>
            <w:tcW w:w="9855" w:type="dxa"/>
            <w:gridSpan w:val="8"/>
            <w:shd w:val="clear" w:color="auto" w:fill="F7CAAC"/>
          </w:tcPr>
          <w:p w:rsidR="008C5360" w:rsidRPr="005E2F2C" w:rsidRDefault="008C5360" w:rsidP="00393358">
            <w:pPr>
              <w:jc w:val="both"/>
              <w:rPr>
                <w:b/>
              </w:rPr>
            </w:pPr>
            <w:r w:rsidRPr="005E2F2C">
              <w:rPr>
                <w:b/>
              </w:rPr>
              <w:t>Informace o způsobu kontaktu s vyučujícím</w:t>
            </w:r>
          </w:p>
        </w:tc>
      </w:tr>
      <w:tr w:rsidR="008C5360" w:rsidTr="00393358">
        <w:trPr>
          <w:trHeight w:val="708"/>
        </w:trPr>
        <w:tc>
          <w:tcPr>
            <w:tcW w:w="9855" w:type="dxa"/>
            <w:gridSpan w:val="8"/>
          </w:tcPr>
          <w:p w:rsidR="008C5360" w:rsidRPr="005E2F2C" w:rsidRDefault="008C5360" w:rsidP="00393358">
            <w:pPr>
              <w:jc w:val="both"/>
            </w:pPr>
            <w:r w:rsidRPr="005E2F2C">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C5360" w:rsidRDefault="008C5360"/>
    <w:p w:rsidR="008C5360" w:rsidRDefault="008C536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93358" w:rsidTr="00393358">
        <w:tc>
          <w:tcPr>
            <w:tcW w:w="9855" w:type="dxa"/>
            <w:gridSpan w:val="8"/>
            <w:tcBorders>
              <w:bottom w:val="double" w:sz="4" w:space="0" w:color="auto"/>
            </w:tcBorders>
            <w:shd w:val="clear" w:color="auto" w:fill="BDD6EE"/>
          </w:tcPr>
          <w:p w:rsidR="00393358" w:rsidRDefault="00393358" w:rsidP="00393358">
            <w:pPr>
              <w:jc w:val="both"/>
              <w:rPr>
                <w:b/>
                <w:sz w:val="28"/>
              </w:rPr>
            </w:pPr>
            <w:r>
              <w:lastRenderedPageBreak/>
              <w:br w:type="page"/>
            </w:r>
            <w:r>
              <w:rPr>
                <w:b/>
                <w:sz w:val="28"/>
              </w:rPr>
              <w:t>B-III – Charakteristika studijního předmětu</w:t>
            </w:r>
          </w:p>
        </w:tc>
      </w:tr>
      <w:tr w:rsidR="00393358" w:rsidTr="00393358">
        <w:tc>
          <w:tcPr>
            <w:tcW w:w="3086" w:type="dxa"/>
            <w:tcBorders>
              <w:top w:val="double" w:sz="4" w:space="0" w:color="auto"/>
            </w:tcBorders>
            <w:shd w:val="clear" w:color="auto" w:fill="F7CAAC"/>
          </w:tcPr>
          <w:p w:rsidR="00393358" w:rsidRDefault="00393358" w:rsidP="00393358">
            <w:pPr>
              <w:jc w:val="both"/>
              <w:rPr>
                <w:b/>
              </w:rPr>
            </w:pPr>
            <w:r>
              <w:rPr>
                <w:b/>
              </w:rPr>
              <w:t>Název studijního předmětu</w:t>
            </w:r>
          </w:p>
        </w:tc>
        <w:tc>
          <w:tcPr>
            <w:tcW w:w="6769" w:type="dxa"/>
            <w:gridSpan w:val="7"/>
            <w:tcBorders>
              <w:top w:val="double" w:sz="4" w:space="0" w:color="auto"/>
            </w:tcBorders>
          </w:tcPr>
          <w:p w:rsidR="00393358" w:rsidRDefault="00393358" w:rsidP="00393358">
            <w:pPr>
              <w:jc w:val="both"/>
            </w:pPr>
            <w:r>
              <w:t>Řízení organizací I</w:t>
            </w:r>
          </w:p>
        </w:tc>
      </w:tr>
      <w:tr w:rsidR="00393358" w:rsidTr="00393358">
        <w:trPr>
          <w:trHeight w:val="249"/>
        </w:trPr>
        <w:tc>
          <w:tcPr>
            <w:tcW w:w="3086" w:type="dxa"/>
            <w:shd w:val="clear" w:color="auto" w:fill="F7CAAC"/>
          </w:tcPr>
          <w:p w:rsidR="00393358" w:rsidRDefault="00393358" w:rsidP="00393358">
            <w:pPr>
              <w:jc w:val="both"/>
              <w:rPr>
                <w:b/>
              </w:rPr>
            </w:pPr>
            <w:r>
              <w:rPr>
                <w:b/>
              </w:rPr>
              <w:t>Typ předmětu</w:t>
            </w:r>
          </w:p>
        </w:tc>
        <w:tc>
          <w:tcPr>
            <w:tcW w:w="3406" w:type="dxa"/>
            <w:gridSpan w:val="4"/>
          </w:tcPr>
          <w:p w:rsidR="00393358" w:rsidRDefault="00393358" w:rsidP="00393358">
            <w:pPr>
              <w:jc w:val="both"/>
            </w:pPr>
            <w:r>
              <w:t>povinně volitelný „PV“</w:t>
            </w:r>
          </w:p>
        </w:tc>
        <w:tc>
          <w:tcPr>
            <w:tcW w:w="2695" w:type="dxa"/>
            <w:gridSpan w:val="2"/>
            <w:shd w:val="clear" w:color="auto" w:fill="F7CAAC"/>
          </w:tcPr>
          <w:p w:rsidR="00393358" w:rsidRDefault="00393358" w:rsidP="00393358">
            <w:pPr>
              <w:jc w:val="both"/>
            </w:pPr>
            <w:r>
              <w:rPr>
                <w:b/>
              </w:rPr>
              <w:t>doporučený ročník / semestr</w:t>
            </w:r>
          </w:p>
        </w:tc>
        <w:tc>
          <w:tcPr>
            <w:tcW w:w="668" w:type="dxa"/>
          </w:tcPr>
          <w:p w:rsidR="00393358" w:rsidRDefault="00393358" w:rsidP="00393358">
            <w:pPr>
              <w:jc w:val="both"/>
            </w:pPr>
            <w:r>
              <w:t>2/L</w:t>
            </w:r>
          </w:p>
        </w:tc>
      </w:tr>
      <w:tr w:rsidR="00393358" w:rsidTr="00393358">
        <w:tc>
          <w:tcPr>
            <w:tcW w:w="3086" w:type="dxa"/>
            <w:shd w:val="clear" w:color="auto" w:fill="F7CAAC"/>
          </w:tcPr>
          <w:p w:rsidR="00393358" w:rsidRDefault="00393358" w:rsidP="00393358">
            <w:pPr>
              <w:jc w:val="both"/>
              <w:rPr>
                <w:b/>
              </w:rPr>
            </w:pPr>
            <w:r>
              <w:rPr>
                <w:b/>
              </w:rPr>
              <w:t>Rozsah studijního předmětu</w:t>
            </w:r>
          </w:p>
        </w:tc>
        <w:tc>
          <w:tcPr>
            <w:tcW w:w="1701" w:type="dxa"/>
            <w:gridSpan w:val="2"/>
          </w:tcPr>
          <w:p w:rsidR="00393358" w:rsidRDefault="00393358" w:rsidP="00393358">
            <w:pPr>
              <w:jc w:val="both"/>
            </w:pPr>
            <w:r>
              <w:t>26p</w:t>
            </w:r>
          </w:p>
        </w:tc>
        <w:tc>
          <w:tcPr>
            <w:tcW w:w="889" w:type="dxa"/>
            <w:shd w:val="clear" w:color="auto" w:fill="F7CAAC"/>
          </w:tcPr>
          <w:p w:rsidR="00393358" w:rsidRDefault="00393358" w:rsidP="00393358">
            <w:pPr>
              <w:jc w:val="both"/>
              <w:rPr>
                <w:b/>
              </w:rPr>
            </w:pPr>
            <w:r>
              <w:rPr>
                <w:b/>
              </w:rPr>
              <w:t xml:space="preserve">hod. </w:t>
            </w:r>
          </w:p>
        </w:tc>
        <w:tc>
          <w:tcPr>
            <w:tcW w:w="816" w:type="dxa"/>
          </w:tcPr>
          <w:p w:rsidR="00393358" w:rsidRDefault="00393358" w:rsidP="00393358">
            <w:pPr>
              <w:jc w:val="both"/>
            </w:pPr>
            <w:r>
              <w:t>26</w:t>
            </w:r>
          </w:p>
        </w:tc>
        <w:tc>
          <w:tcPr>
            <w:tcW w:w="2156" w:type="dxa"/>
            <w:shd w:val="clear" w:color="auto" w:fill="F7CAAC"/>
          </w:tcPr>
          <w:p w:rsidR="00393358" w:rsidRDefault="00393358" w:rsidP="00393358">
            <w:pPr>
              <w:jc w:val="both"/>
              <w:rPr>
                <w:b/>
              </w:rPr>
            </w:pPr>
            <w:r>
              <w:rPr>
                <w:b/>
              </w:rPr>
              <w:t>kreditů</w:t>
            </w:r>
          </w:p>
        </w:tc>
        <w:tc>
          <w:tcPr>
            <w:tcW w:w="1207" w:type="dxa"/>
            <w:gridSpan w:val="2"/>
          </w:tcPr>
          <w:p w:rsidR="00393358" w:rsidRDefault="00393358" w:rsidP="00393358">
            <w:pPr>
              <w:jc w:val="both"/>
            </w:pPr>
            <w:r>
              <w:t>6</w:t>
            </w:r>
          </w:p>
        </w:tc>
      </w:tr>
      <w:tr w:rsidR="00393358" w:rsidTr="00393358">
        <w:tc>
          <w:tcPr>
            <w:tcW w:w="3086" w:type="dxa"/>
            <w:shd w:val="clear" w:color="auto" w:fill="F7CAAC"/>
          </w:tcPr>
          <w:p w:rsidR="00393358" w:rsidRDefault="00393358" w:rsidP="00393358">
            <w:pPr>
              <w:jc w:val="both"/>
              <w:rPr>
                <w:b/>
                <w:sz w:val="22"/>
              </w:rPr>
            </w:pPr>
            <w:r>
              <w:rPr>
                <w:b/>
              </w:rPr>
              <w:t>Prerekvizity, korekvizity, ekvivalence</w:t>
            </w:r>
          </w:p>
        </w:tc>
        <w:tc>
          <w:tcPr>
            <w:tcW w:w="6769" w:type="dxa"/>
            <w:gridSpan w:val="7"/>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Způsob ověření studijních výsledků</w:t>
            </w:r>
          </w:p>
        </w:tc>
        <w:tc>
          <w:tcPr>
            <w:tcW w:w="3406" w:type="dxa"/>
            <w:gridSpan w:val="4"/>
          </w:tcPr>
          <w:p w:rsidR="00393358" w:rsidRDefault="00393358" w:rsidP="00393358">
            <w:pPr>
              <w:jc w:val="both"/>
            </w:pPr>
            <w:r>
              <w:t>klasifikovaný zápočet</w:t>
            </w:r>
          </w:p>
        </w:tc>
        <w:tc>
          <w:tcPr>
            <w:tcW w:w="2156" w:type="dxa"/>
            <w:shd w:val="clear" w:color="auto" w:fill="F7CAAC"/>
          </w:tcPr>
          <w:p w:rsidR="00393358" w:rsidRDefault="00393358" w:rsidP="00393358">
            <w:pPr>
              <w:jc w:val="both"/>
              <w:rPr>
                <w:b/>
              </w:rPr>
            </w:pPr>
            <w:r>
              <w:rPr>
                <w:b/>
              </w:rPr>
              <w:t>Forma výuky</w:t>
            </w:r>
          </w:p>
        </w:tc>
        <w:tc>
          <w:tcPr>
            <w:tcW w:w="1207" w:type="dxa"/>
            <w:gridSpan w:val="2"/>
          </w:tcPr>
          <w:p w:rsidR="00393358" w:rsidRDefault="00393358" w:rsidP="00393358">
            <w:pPr>
              <w:jc w:val="both"/>
            </w:pPr>
            <w:r>
              <w:t>přednáška</w:t>
            </w:r>
          </w:p>
        </w:tc>
      </w:tr>
      <w:tr w:rsidR="00393358" w:rsidTr="00393358">
        <w:tc>
          <w:tcPr>
            <w:tcW w:w="3086" w:type="dxa"/>
            <w:shd w:val="clear" w:color="auto" w:fill="F7CAAC"/>
          </w:tcPr>
          <w:p w:rsidR="00393358" w:rsidRDefault="00393358" w:rsidP="00393358">
            <w:pPr>
              <w:jc w:val="both"/>
              <w:rPr>
                <w:b/>
              </w:rPr>
            </w:pPr>
            <w:r>
              <w:rPr>
                <w:b/>
              </w:rPr>
              <w:t>Forma způsobu ověření studijních výsledků a další požadavky na studenta</w:t>
            </w:r>
          </w:p>
        </w:tc>
        <w:tc>
          <w:tcPr>
            <w:tcW w:w="6769" w:type="dxa"/>
            <w:gridSpan w:val="7"/>
            <w:tcBorders>
              <w:bottom w:val="nil"/>
            </w:tcBorders>
          </w:tcPr>
          <w:p w:rsidR="00393358" w:rsidRDefault="00393358" w:rsidP="00393358">
            <w:pPr>
              <w:rPr>
                <w:lang w:eastAsia="en-US"/>
              </w:rPr>
            </w:pPr>
            <w:r w:rsidRPr="00457E47">
              <w:rPr>
                <w:color w:val="000000"/>
                <w:shd w:val="clear" w:color="auto" w:fill="FFFFFF"/>
                <w:lang w:eastAsia="en-US"/>
              </w:rPr>
              <w:t>Způsob zakončení předmětu - klasifikovaný zápočet</w:t>
            </w:r>
            <w:r w:rsidRPr="00457E47">
              <w:rPr>
                <w:color w:val="000000"/>
                <w:lang w:eastAsia="en-US"/>
              </w:rPr>
              <w:br/>
            </w:r>
            <w:r w:rsidRPr="00457E47">
              <w:rPr>
                <w:color w:val="000000"/>
                <w:shd w:val="clear" w:color="auto" w:fill="FFFFFF"/>
                <w:lang w:eastAsia="en-US"/>
              </w:rPr>
              <w:t>A. Přednáška </w:t>
            </w:r>
            <w:r w:rsidRPr="00457E47">
              <w:rPr>
                <w:color w:val="000000"/>
                <w:lang w:eastAsia="en-US"/>
              </w:rPr>
              <w:br/>
            </w:r>
            <w:r w:rsidRPr="00457E47">
              <w:rPr>
                <w:color w:val="000000"/>
                <w:shd w:val="clear" w:color="auto" w:fill="FFFFFF"/>
                <w:lang w:eastAsia="en-US"/>
              </w:rPr>
              <w:t>a) aktivní účast na přednáškách (80 % přítomnost)</w:t>
            </w:r>
            <w:r w:rsidRPr="00457E47">
              <w:rPr>
                <w:color w:val="000000"/>
                <w:lang w:eastAsia="en-US"/>
              </w:rPr>
              <w:br/>
            </w:r>
            <w:r w:rsidRPr="00457E47">
              <w:rPr>
                <w:color w:val="000000"/>
                <w:shd w:val="clear" w:color="auto" w:fill="FFFFFF"/>
                <w:lang w:eastAsia="en-US"/>
              </w:rPr>
              <w:t>c) průběžné vypracování a odevzdání zadaných úkolů (student získá bodové ohodnocení)</w:t>
            </w:r>
            <w:r w:rsidRPr="00457E47">
              <w:rPr>
                <w:color w:val="000000"/>
                <w:lang w:eastAsia="en-US"/>
              </w:rPr>
              <w:br/>
            </w:r>
            <w:r w:rsidRPr="00457E47">
              <w:rPr>
                <w:color w:val="000000"/>
                <w:lang w:eastAsia="en-US"/>
              </w:rPr>
              <w:br/>
            </w:r>
            <w:r w:rsidRPr="00457E47">
              <w:rPr>
                <w:color w:val="000000"/>
                <w:shd w:val="clear" w:color="auto" w:fill="FFFFFF"/>
                <w:lang w:eastAsia="en-US"/>
              </w:rPr>
              <w:t>B. Stáž</w:t>
            </w:r>
            <w:r w:rsidRPr="00457E47">
              <w:rPr>
                <w:color w:val="000000"/>
                <w:lang w:eastAsia="en-US"/>
              </w:rPr>
              <w:br/>
            </w:r>
            <w:r w:rsidRPr="00457E47">
              <w:rPr>
                <w:color w:val="000000"/>
                <w:shd w:val="clear" w:color="auto" w:fill="FFFFFF"/>
                <w:lang w:eastAsia="en-US"/>
              </w:rPr>
              <w:t>a) aktivní účast na stáži v partnerské organizaci</w:t>
            </w:r>
            <w:r w:rsidRPr="00457E47">
              <w:rPr>
                <w:color w:val="000000"/>
                <w:lang w:eastAsia="en-US"/>
              </w:rPr>
              <w:br/>
            </w:r>
            <w:r w:rsidRPr="00457E47">
              <w:rPr>
                <w:color w:val="000000"/>
                <w:shd w:val="clear" w:color="auto" w:fill="FFFFFF"/>
                <w:lang w:eastAsia="en-US"/>
              </w:rPr>
              <w:t>b) zpracování práce na téma: "Charakteristika a způsoby řízení organizace", tato zpráva bude oponovaná zástupcem z partnerské o</w:t>
            </w:r>
            <w:r>
              <w:rPr>
                <w:color w:val="000000"/>
                <w:shd w:val="clear" w:color="auto" w:fill="FFFFFF"/>
                <w:lang w:eastAsia="en-US"/>
              </w:rPr>
              <w:t>rganizace i zástupcem FaME.</w:t>
            </w:r>
            <w:r w:rsidRPr="00457E47">
              <w:rPr>
                <w:color w:val="000000"/>
                <w:lang w:eastAsia="en-US"/>
              </w:rPr>
              <w:br/>
            </w:r>
            <w:r w:rsidRPr="00457E47">
              <w:rPr>
                <w:color w:val="000000"/>
                <w:lang w:eastAsia="en-US"/>
              </w:rPr>
              <w:br/>
            </w:r>
            <w:r w:rsidRPr="00457E47">
              <w:rPr>
                <w:color w:val="000000"/>
                <w:shd w:val="clear" w:color="auto" w:fill="FFFFFF"/>
                <w:lang w:eastAsia="en-US"/>
              </w:rPr>
              <w:t>Hodnocení klasifikovaného zápočtu vychází ze součtu dosažených bodů (max. počet 100)</w:t>
            </w:r>
            <w:r>
              <w:rPr>
                <w:color w:val="000000"/>
                <w:shd w:val="clear" w:color="auto" w:fill="FFFFFF"/>
                <w:lang w:eastAsia="en-US"/>
              </w:rPr>
              <w:t>.</w:t>
            </w:r>
          </w:p>
        </w:tc>
      </w:tr>
      <w:tr w:rsidR="00393358" w:rsidTr="00393358">
        <w:trPr>
          <w:trHeight w:val="71"/>
        </w:trPr>
        <w:tc>
          <w:tcPr>
            <w:tcW w:w="9855" w:type="dxa"/>
            <w:gridSpan w:val="8"/>
            <w:tcBorders>
              <w:top w:val="nil"/>
            </w:tcBorders>
          </w:tcPr>
          <w:p w:rsidR="00393358" w:rsidRDefault="00393358" w:rsidP="00393358">
            <w:pPr>
              <w:jc w:val="both"/>
            </w:pPr>
          </w:p>
        </w:tc>
      </w:tr>
      <w:tr w:rsidR="00393358" w:rsidTr="00393358">
        <w:trPr>
          <w:trHeight w:val="197"/>
        </w:trPr>
        <w:tc>
          <w:tcPr>
            <w:tcW w:w="3086" w:type="dxa"/>
            <w:tcBorders>
              <w:top w:val="nil"/>
            </w:tcBorders>
            <w:shd w:val="clear" w:color="auto" w:fill="F7CAAC"/>
          </w:tcPr>
          <w:p w:rsidR="00393358" w:rsidRDefault="00393358" w:rsidP="00393358">
            <w:pPr>
              <w:jc w:val="both"/>
              <w:rPr>
                <w:b/>
              </w:rPr>
            </w:pPr>
            <w:r>
              <w:rPr>
                <w:b/>
              </w:rPr>
              <w:t>Garant předmětu</w:t>
            </w:r>
          </w:p>
        </w:tc>
        <w:tc>
          <w:tcPr>
            <w:tcW w:w="6769" w:type="dxa"/>
            <w:gridSpan w:val="7"/>
            <w:tcBorders>
              <w:top w:val="nil"/>
            </w:tcBorders>
          </w:tcPr>
          <w:p w:rsidR="00393358" w:rsidRDefault="00393358" w:rsidP="00393358">
            <w:pPr>
              <w:jc w:val="both"/>
            </w:pPr>
            <w:r>
              <w:t>prof. Dr. Ing. Drahomíra Pavelková</w:t>
            </w:r>
          </w:p>
        </w:tc>
      </w:tr>
      <w:tr w:rsidR="00393358" w:rsidTr="00393358">
        <w:trPr>
          <w:trHeight w:val="243"/>
        </w:trPr>
        <w:tc>
          <w:tcPr>
            <w:tcW w:w="3086" w:type="dxa"/>
            <w:tcBorders>
              <w:top w:val="nil"/>
            </w:tcBorders>
            <w:shd w:val="clear" w:color="auto" w:fill="F7CAAC"/>
          </w:tcPr>
          <w:p w:rsidR="00393358" w:rsidRDefault="00393358" w:rsidP="00393358">
            <w:pPr>
              <w:jc w:val="both"/>
              <w:rPr>
                <w:b/>
              </w:rPr>
            </w:pPr>
            <w:r>
              <w:rPr>
                <w:b/>
              </w:rPr>
              <w:t>Zapojení garanta do výuky předmětu</w:t>
            </w:r>
          </w:p>
        </w:tc>
        <w:tc>
          <w:tcPr>
            <w:tcW w:w="6769" w:type="dxa"/>
            <w:gridSpan w:val="7"/>
            <w:tcBorders>
              <w:top w:val="nil"/>
            </w:tcBorders>
          </w:tcPr>
          <w:p w:rsidR="00393358" w:rsidRDefault="00393358" w:rsidP="00393358">
            <w:pPr>
              <w:jc w:val="both"/>
            </w:pPr>
            <w:r>
              <w:t>Garant zajišťuje realizaci přednášek a spolupráci se smluvními partnerskými organizacemi pro realizaci studentských projektů.</w:t>
            </w:r>
          </w:p>
        </w:tc>
      </w:tr>
      <w:tr w:rsidR="00393358" w:rsidTr="00393358">
        <w:tc>
          <w:tcPr>
            <w:tcW w:w="3086" w:type="dxa"/>
            <w:shd w:val="clear" w:color="auto" w:fill="F7CAAC"/>
          </w:tcPr>
          <w:p w:rsidR="00393358" w:rsidRDefault="00393358" w:rsidP="00393358">
            <w:pPr>
              <w:jc w:val="both"/>
              <w:rPr>
                <w:b/>
              </w:rPr>
            </w:pPr>
            <w:r>
              <w:rPr>
                <w:b/>
              </w:rPr>
              <w:t>Vyučující</w:t>
            </w:r>
          </w:p>
        </w:tc>
        <w:tc>
          <w:tcPr>
            <w:tcW w:w="6769" w:type="dxa"/>
            <w:gridSpan w:val="7"/>
            <w:tcBorders>
              <w:bottom w:val="nil"/>
            </w:tcBorders>
          </w:tcPr>
          <w:p w:rsidR="00393358" w:rsidRDefault="00393358" w:rsidP="00393358">
            <w:pPr>
              <w:jc w:val="both"/>
            </w:pPr>
            <w:r>
              <w:t>prof. Dr. Ing. Drahomíra Pavelková + externí přednášející dle aktuálních ekonomicko-manažerských témat</w:t>
            </w:r>
          </w:p>
        </w:tc>
      </w:tr>
      <w:tr w:rsidR="00393358" w:rsidTr="00393358">
        <w:trPr>
          <w:trHeight w:val="70"/>
        </w:trPr>
        <w:tc>
          <w:tcPr>
            <w:tcW w:w="9855" w:type="dxa"/>
            <w:gridSpan w:val="8"/>
            <w:tcBorders>
              <w:top w:val="nil"/>
            </w:tcBorders>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Stručná anotace předmětu</w:t>
            </w:r>
          </w:p>
        </w:tc>
        <w:tc>
          <w:tcPr>
            <w:tcW w:w="6769" w:type="dxa"/>
            <w:gridSpan w:val="7"/>
            <w:tcBorders>
              <w:bottom w:val="nil"/>
            </w:tcBorders>
          </w:tcPr>
          <w:p w:rsidR="00393358" w:rsidRDefault="00393358" w:rsidP="00393358">
            <w:pPr>
              <w:jc w:val="both"/>
            </w:pPr>
          </w:p>
        </w:tc>
      </w:tr>
      <w:tr w:rsidR="00393358" w:rsidTr="00393358">
        <w:trPr>
          <w:trHeight w:val="2079"/>
        </w:trPr>
        <w:tc>
          <w:tcPr>
            <w:tcW w:w="9855" w:type="dxa"/>
            <w:gridSpan w:val="8"/>
            <w:tcBorders>
              <w:top w:val="nil"/>
              <w:bottom w:val="single" w:sz="12" w:space="0" w:color="auto"/>
            </w:tcBorders>
          </w:tcPr>
          <w:p w:rsidR="00393358" w:rsidRDefault="00393358" w:rsidP="00393358">
            <w:pPr>
              <w:jc w:val="both"/>
              <w:rPr>
                <w:color w:val="000000"/>
                <w:shd w:val="clear" w:color="auto" w:fill="FFFFFF"/>
                <w:lang w:eastAsia="en-US"/>
              </w:rPr>
            </w:pPr>
            <w:r>
              <w:rPr>
                <w:color w:val="000000"/>
                <w:shd w:val="clear" w:color="auto" w:fill="FFFFFF"/>
                <w:lang w:eastAsia="en-US"/>
              </w:rPr>
              <w:t>P</w:t>
            </w:r>
            <w:r w:rsidRPr="002A6873">
              <w:rPr>
                <w:color w:val="000000"/>
                <w:shd w:val="clear" w:color="auto" w:fill="FFFFFF"/>
                <w:lang w:eastAsia="en-US"/>
              </w:rPr>
              <w:t xml:space="preserve">ředmět </w:t>
            </w:r>
            <w:r>
              <w:rPr>
                <w:color w:val="000000"/>
                <w:shd w:val="clear" w:color="auto" w:fill="FFFFFF"/>
                <w:lang w:eastAsia="en-US"/>
              </w:rPr>
              <w:t xml:space="preserve">Řízení organizací I </w:t>
            </w:r>
            <w:r w:rsidRPr="002A6873">
              <w:rPr>
                <w:color w:val="000000"/>
                <w:shd w:val="clear" w:color="auto" w:fill="FFFFFF"/>
                <w:lang w:eastAsia="en-US"/>
              </w:rPr>
              <w:t xml:space="preserve">je zaměřen na podporu talentovaných studentů a realizován formou absolvování odborných přednášek a </w:t>
            </w:r>
            <w:r>
              <w:rPr>
                <w:color w:val="000000"/>
                <w:shd w:val="clear" w:color="auto" w:fill="FFFFFF"/>
                <w:lang w:eastAsia="en-US"/>
              </w:rPr>
              <w:t>stáže v partnerských organizacích, které jsou smluvně zajištěny.</w:t>
            </w:r>
          </w:p>
          <w:p w:rsidR="00393358" w:rsidRPr="00F746F3" w:rsidRDefault="00393358" w:rsidP="00124FDB">
            <w:pPr>
              <w:pStyle w:val="Odstavecseseznamem"/>
              <w:numPr>
                <w:ilvl w:val="0"/>
                <w:numId w:val="73"/>
              </w:numPr>
              <w:spacing w:after="160" w:line="259" w:lineRule="auto"/>
              <w:ind w:left="247" w:hanging="247"/>
              <w:jc w:val="both"/>
              <w:rPr>
                <w:color w:val="000000"/>
                <w:shd w:val="clear" w:color="auto" w:fill="FFFFFF"/>
              </w:rPr>
            </w:pPr>
            <w:r w:rsidRPr="00F746F3">
              <w:rPr>
                <w:color w:val="000000"/>
                <w:shd w:val="clear" w:color="auto" w:fill="FFFFFF"/>
              </w:rPr>
              <w:t>Přednášky</w:t>
            </w:r>
          </w:p>
          <w:p w:rsidR="00393358" w:rsidRPr="00F746F3" w:rsidRDefault="00393358" w:rsidP="00393358">
            <w:pPr>
              <w:pStyle w:val="Odstavecseseznamem"/>
              <w:ind w:left="247"/>
              <w:jc w:val="both"/>
              <w:rPr>
                <w:color w:val="000000"/>
                <w:shd w:val="clear" w:color="auto" w:fill="FFFFFF"/>
              </w:rPr>
            </w:pPr>
            <w:r w:rsidRPr="00F746F3">
              <w:rPr>
                <w:color w:val="000000"/>
                <w:shd w:val="clear" w:color="auto" w:fill="FFFFFF"/>
              </w:rPr>
              <w:t>Přednášky jsou vedeny 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w:t>
            </w:r>
          </w:p>
          <w:p w:rsidR="00393358" w:rsidRPr="00F746F3" w:rsidRDefault="00393358" w:rsidP="00124FDB">
            <w:pPr>
              <w:pStyle w:val="Odstavecseseznamem"/>
              <w:numPr>
                <w:ilvl w:val="0"/>
                <w:numId w:val="73"/>
              </w:numPr>
              <w:spacing w:after="160" w:line="259" w:lineRule="auto"/>
              <w:ind w:left="247" w:hanging="247"/>
              <w:jc w:val="both"/>
              <w:rPr>
                <w:color w:val="000000"/>
                <w:shd w:val="clear" w:color="auto" w:fill="FFFFFF"/>
              </w:rPr>
            </w:pPr>
            <w:r w:rsidRPr="00F746F3">
              <w:rPr>
                <w:color w:val="000000"/>
                <w:shd w:val="clear" w:color="auto" w:fill="FFFFFF"/>
              </w:rPr>
              <w:t>Stáž v partnerské organizaci</w:t>
            </w:r>
          </w:p>
          <w:p w:rsidR="00393358" w:rsidRPr="00F746F3" w:rsidRDefault="00393358" w:rsidP="00393358">
            <w:pPr>
              <w:pStyle w:val="Odstavecseseznamem"/>
              <w:ind w:left="247"/>
              <w:jc w:val="both"/>
              <w:rPr>
                <w:color w:val="000000"/>
                <w:shd w:val="clear" w:color="auto" w:fill="FFFFFF"/>
              </w:rPr>
            </w:pPr>
            <w:r w:rsidRPr="00F746F3">
              <w:rPr>
                <w:color w:val="000000"/>
                <w:shd w:val="clear" w:color="auto" w:fill="FFFFFF"/>
              </w:rPr>
              <w:t>Cílem je seznámení studenta s organizační strukturou a způsobem řízení společnosti. Součástí stáže může být řešení zadaného projektu nebo příprava podkladů pro vypracování diplomové práce.</w:t>
            </w:r>
          </w:p>
        </w:tc>
      </w:tr>
      <w:tr w:rsidR="00393358" w:rsidTr="00393358">
        <w:trPr>
          <w:trHeight w:val="265"/>
        </w:trPr>
        <w:tc>
          <w:tcPr>
            <w:tcW w:w="3653" w:type="dxa"/>
            <w:gridSpan w:val="2"/>
            <w:tcBorders>
              <w:top w:val="nil"/>
            </w:tcBorders>
            <w:shd w:val="clear" w:color="auto" w:fill="F7CAAC"/>
          </w:tcPr>
          <w:p w:rsidR="00393358" w:rsidRDefault="00393358" w:rsidP="00393358">
            <w:pPr>
              <w:jc w:val="both"/>
            </w:pPr>
            <w:r>
              <w:rPr>
                <w:b/>
              </w:rPr>
              <w:t>Studijní literatura a studijní pomůcky</w:t>
            </w:r>
          </w:p>
        </w:tc>
        <w:tc>
          <w:tcPr>
            <w:tcW w:w="6202" w:type="dxa"/>
            <w:gridSpan w:val="6"/>
            <w:tcBorders>
              <w:top w:val="nil"/>
              <w:bottom w:val="nil"/>
            </w:tcBorders>
          </w:tcPr>
          <w:p w:rsidR="00393358" w:rsidRDefault="00393358" w:rsidP="00393358">
            <w:pPr>
              <w:jc w:val="both"/>
            </w:pPr>
          </w:p>
        </w:tc>
      </w:tr>
      <w:tr w:rsidR="00393358" w:rsidTr="00393358">
        <w:trPr>
          <w:trHeight w:val="539"/>
        </w:trPr>
        <w:tc>
          <w:tcPr>
            <w:tcW w:w="9855" w:type="dxa"/>
            <w:gridSpan w:val="8"/>
            <w:tcBorders>
              <w:top w:val="nil"/>
            </w:tcBorders>
          </w:tcPr>
          <w:p w:rsidR="00393358" w:rsidRDefault="00393358" w:rsidP="00393358">
            <w:pPr>
              <w:ind w:left="360" w:hanging="360"/>
              <w:jc w:val="both"/>
            </w:pPr>
            <w:r>
              <w:t xml:space="preserve">Doporučená literatura  - dle aktuálních témat odborných přednášek </w:t>
            </w:r>
          </w:p>
        </w:tc>
      </w:tr>
      <w:tr w:rsidR="00393358"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3358" w:rsidRDefault="00393358" w:rsidP="00393358">
            <w:pPr>
              <w:jc w:val="center"/>
              <w:rPr>
                <w:b/>
              </w:rPr>
            </w:pPr>
            <w:r>
              <w:rPr>
                <w:b/>
              </w:rPr>
              <w:t>Informace ke kombinované nebo distanční formě</w:t>
            </w:r>
          </w:p>
        </w:tc>
      </w:tr>
      <w:tr w:rsidR="00393358" w:rsidTr="00393358">
        <w:tc>
          <w:tcPr>
            <w:tcW w:w="4787" w:type="dxa"/>
            <w:gridSpan w:val="3"/>
            <w:tcBorders>
              <w:top w:val="single" w:sz="2" w:space="0" w:color="auto"/>
            </w:tcBorders>
            <w:shd w:val="clear" w:color="auto" w:fill="F7CAAC"/>
          </w:tcPr>
          <w:p w:rsidR="00393358" w:rsidRDefault="00393358" w:rsidP="00393358">
            <w:pPr>
              <w:jc w:val="both"/>
            </w:pPr>
            <w:r>
              <w:rPr>
                <w:b/>
              </w:rPr>
              <w:t>Rozsah konzultací (soustředění)</w:t>
            </w:r>
          </w:p>
        </w:tc>
        <w:tc>
          <w:tcPr>
            <w:tcW w:w="889" w:type="dxa"/>
            <w:tcBorders>
              <w:top w:val="single" w:sz="2" w:space="0" w:color="auto"/>
            </w:tcBorders>
          </w:tcPr>
          <w:p w:rsidR="00393358" w:rsidRDefault="00393358" w:rsidP="00393358">
            <w:pPr>
              <w:jc w:val="both"/>
            </w:pPr>
          </w:p>
        </w:tc>
        <w:tc>
          <w:tcPr>
            <w:tcW w:w="4179" w:type="dxa"/>
            <w:gridSpan w:val="4"/>
            <w:tcBorders>
              <w:top w:val="single" w:sz="2" w:space="0" w:color="auto"/>
            </w:tcBorders>
            <w:shd w:val="clear" w:color="auto" w:fill="F7CAAC"/>
          </w:tcPr>
          <w:p w:rsidR="00393358" w:rsidRDefault="00393358" w:rsidP="00393358">
            <w:pPr>
              <w:jc w:val="both"/>
              <w:rPr>
                <w:b/>
              </w:rPr>
            </w:pPr>
            <w:r>
              <w:rPr>
                <w:b/>
              </w:rPr>
              <w:t xml:space="preserve">hodin </w:t>
            </w:r>
          </w:p>
        </w:tc>
      </w:tr>
      <w:tr w:rsidR="00393358" w:rsidTr="00393358">
        <w:tc>
          <w:tcPr>
            <w:tcW w:w="9855" w:type="dxa"/>
            <w:gridSpan w:val="8"/>
            <w:shd w:val="clear" w:color="auto" w:fill="F7CAAC"/>
          </w:tcPr>
          <w:p w:rsidR="00393358" w:rsidRDefault="00393358" w:rsidP="00393358">
            <w:pPr>
              <w:jc w:val="both"/>
              <w:rPr>
                <w:b/>
              </w:rPr>
            </w:pPr>
            <w:r>
              <w:rPr>
                <w:b/>
              </w:rPr>
              <w:t>Informace o způsobu kontaktu s vyučujícím</w:t>
            </w:r>
          </w:p>
        </w:tc>
      </w:tr>
      <w:tr w:rsidR="00393358" w:rsidTr="00393358">
        <w:trPr>
          <w:trHeight w:val="685"/>
        </w:trPr>
        <w:tc>
          <w:tcPr>
            <w:tcW w:w="9855" w:type="dxa"/>
            <w:gridSpan w:val="8"/>
          </w:tcPr>
          <w:p w:rsidR="00393358" w:rsidRDefault="00393358" w:rsidP="00393358">
            <w:pPr>
              <w:jc w:val="both"/>
            </w:pPr>
            <w:r>
              <w:t>Podle Vnitřního předpisu FaME má každý akademický pracovník stanoveny konzultační hodiny v rozsahu 2h týdně. Dále je možno komunikovat s vyučujícím prostřednictvím e-mailu nebo v rámci LMS Moodle.</w:t>
            </w:r>
          </w:p>
        </w:tc>
      </w:tr>
    </w:tbl>
    <w:p w:rsidR="00393358" w:rsidRDefault="00393358"/>
    <w:p w:rsidR="00393358" w:rsidRDefault="0039335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93358" w:rsidTr="00393358">
        <w:tc>
          <w:tcPr>
            <w:tcW w:w="9855" w:type="dxa"/>
            <w:gridSpan w:val="8"/>
            <w:tcBorders>
              <w:bottom w:val="double" w:sz="4" w:space="0" w:color="auto"/>
            </w:tcBorders>
            <w:shd w:val="clear" w:color="auto" w:fill="BDD6EE"/>
          </w:tcPr>
          <w:p w:rsidR="00393358" w:rsidRDefault="00393358" w:rsidP="00393358">
            <w:pPr>
              <w:jc w:val="both"/>
              <w:rPr>
                <w:b/>
                <w:sz w:val="28"/>
              </w:rPr>
            </w:pPr>
            <w:r>
              <w:lastRenderedPageBreak/>
              <w:br w:type="page"/>
            </w:r>
            <w:r>
              <w:rPr>
                <w:b/>
                <w:sz w:val="28"/>
              </w:rPr>
              <w:t>B-III – Charakteristika studijního předmětu</w:t>
            </w:r>
          </w:p>
        </w:tc>
      </w:tr>
      <w:tr w:rsidR="00393358" w:rsidTr="00393358">
        <w:tc>
          <w:tcPr>
            <w:tcW w:w="3086" w:type="dxa"/>
            <w:tcBorders>
              <w:top w:val="double" w:sz="4" w:space="0" w:color="auto"/>
            </w:tcBorders>
            <w:shd w:val="clear" w:color="auto" w:fill="F7CAAC"/>
          </w:tcPr>
          <w:p w:rsidR="00393358" w:rsidRDefault="00393358" w:rsidP="00393358">
            <w:pPr>
              <w:jc w:val="both"/>
              <w:rPr>
                <w:b/>
              </w:rPr>
            </w:pPr>
            <w:r>
              <w:rPr>
                <w:b/>
              </w:rPr>
              <w:t>Název studijního předmětu</w:t>
            </w:r>
          </w:p>
        </w:tc>
        <w:tc>
          <w:tcPr>
            <w:tcW w:w="6769" w:type="dxa"/>
            <w:gridSpan w:val="7"/>
            <w:tcBorders>
              <w:top w:val="double" w:sz="4" w:space="0" w:color="auto"/>
            </w:tcBorders>
          </w:tcPr>
          <w:p w:rsidR="00393358" w:rsidRDefault="00393358" w:rsidP="00393358">
            <w:pPr>
              <w:jc w:val="both"/>
            </w:pPr>
            <w:r>
              <w:t>Řízení organizací II</w:t>
            </w:r>
          </w:p>
        </w:tc>
      </w:tr>
      <w:tr w:rsidR="00393358" w:rsidTr="00393358">
        <w:trPr>
          <w:trHeight w:val="249"/>
        </w:trPr>
        <w:tc>
          <w:tcPr>
            <w:tcW w:w="3086" w:type="dxa"/>
            <w:shd w:val="clear" w:color="auto" w:fill="F7CAAC"/>
          </w:tcPr>
          <w:p w:rsidR="00393358" w:rsidRDefault="00393358" w:rsidP="00393358">
            <w:pPr>
              <w:jc w:val="both"/>
              <w:rPr>
                <w:b/>
              </w:rPr>
            </w:pPr>
            <w:r>
              <w:rPr>
                <w:b/>
              </w:rPr>
              <w:t>Typ předmětu</w:t>
            </w:r>
          </w:p>
        </w:tc>
        <w:tc>
          <w:tcPr>
            <w:tcW w:w="3406" w:type="dxa"/>
            <w:gridSpan w:val="4"/>
          </w:tcPr>
          <w:p w:rsidR="00393358" w:rsidRDefault="00393358" w:rsidP="00393358">
            <w:pPr>
              <w:jc w:val="both"/>
            </w:pPr>
            <w:r>
              <w:t>povinně volitelný „PV“</w:t>
            </w:r>
          </w:p>
        </w:tc>
        <w:tc>
          <w:tcPr>
            <w:tcW w:w="2695" w:type="dxa"/>
            <w:gridSpan w:val="2"/>
            <w:shd w:val="clear" w:color="auto" w:fill="F7CAAC"/>
          </w:tcPr>
          <w:p w:rsidR="00393358" w:rsidRDefault="00393358" w:rsidP="00393358">
            <w:pPr>
              <w:jc w:val="both"/>
            </w:pPr>
            <w:r>
              <w:rPr>
                <w:b/>
              </w:rPr>
              <w:t>doporučený ročník / semestr</w:t>
            </w:r>
          </w:p>
        </w:tc>
        <w:tc>
          <w:tcPr>
            <w:tcW w:w="668" w:type="dxa"/>
          </w:tcPr>
          <w:p w:rsidR="00393358" w:rsidRDefault="00393358" w:rsidP="00393358">
            <w:pPr>
              <w:jc w:val="both"/>
            </w:pPr>
            <w:r>
              <w:t>3/Z</w:t>
            </w:r>
          </w:p>
        </w:tc>
      </w:tr>
      <w:tr w:rsidR="00393358" w:rsidTr="00393358">
        <w:tc>
          <w:tcPr>
            <w:tcW w:w="3086" w:type="dxa"/>
            <w:shd w:val="clear" w:color="auto" w:fill="F7CAAC"/>
          </w:tcPr>
          <w:p w:rsidR="00393358" w:rsidRDefault="00393358" w:rsidP="00393358">
            <w:pPr>
              <w:jc w:val="both"/>
              <w:rPr>
                <w:b/>
              </w:rPr>
            </w:pPr>
            <w:r>
              <w:rPr>
                <w:b/>
              </w:rPr>
              <w:t>Rozsah studijního předmětu</w:t>
            </w:r>
          </w:p>
        </w:tc>
        <w:tc>
          <w:tcPr>
            <w:tcW w:w="1701" w:type="dxa"/>
            <w:gridSpan w:val="2"/>
          </w:tcPr>
          <w:p w:rsidR="00393358" w:rsidRDefault="00393358" w:rsidP="00393358">
            <w:pPr>
              <w:jc w:val="both"/>
            </w:pPr>
            <w:r>
              <w:t>26p</w:t>
            </w:r>
          </w:p>
        </w:tc>
        <w:tc>
          <w:tcPr>
            <w:tcW w:w="889" w:type="dxa"/>
            <w:shd w:val="clear" w:color="auto" w:fill="F7CAAC"/>
          </w:tcPr>
          <w:p w:rsidR="00393358" w:rsidRDefault="00393358" w:rsidP="00393358">
            <w:pPr>
              <w:jc w:val="both"/>
              <w:rPr>
                <w:b/>
              </w:rPr>
            </w:pPr>
            <w:r>
              <w:rPr>
                <w:b/>
              </w:rPr>
              <w:t xml:space="preserve">hod. </w:t>
            </w:r>
          </w:p>
        </w:tc>
        <w:tc>
          <w:tcPr>
            <w:tcW w:w="816" w:type="dxa"/>
          </w:tcPr>
          <w:p w:rsidR="00393358" w:rsidRDefault="00393358" w:rsidP="00393358">
            <w:pPr>
              <w:jc w:val="both"/>
            </w:pPr>
            <w:r>
              <w:t>26</w:t>
            </w:r>
          </w:p>
        </w:tc>
        <w:tc>
          <w:tcPr>
            <w:tcW w:w="2156" w:type="dxa"/>
            <w:shd w:val="clear" w:color="auto" w:fill="F7CAAC"/>
          </w:tcPr>
          <w:p w:rsidR="00393358" w:rsidRDefault="00393358" w:rsidP="00393358">
            <w:pPr>
              <w:jc w:val="both"/>
              <w:rPr>
                <w:b/>
              </w:rPr>
            </w:pPr>
            <w:r>
              <w:rPr>
                <w:b/>
              </w:rPr>
              <w:t>kreditů</w:t>
            </w:r>
          </w:p>
        </w:tc>
        <w:tc>
          <w:tcPr>
            <w:tcW w:w="1207" w:type="dxa"/>
            <w:gridSpan w:val="2"/>
          </w:tcPr>
          <w:p w:rsidR="00393358" w:rsidRDefault="00393358" w:rsidP="00393358">
            <w:pPr>
              <w:jc w:val="both"/>
            </w:pPr>
            <w:r>
              <w:t>6</w:t>
            </w:r>
          </w:p>
        </w:tc>
      </w:tr>
      <w:tr w:rsidR="00393358" w:rsidTr="00393358">
        <w:tc>
          <w:tcPr>
            <w:tcW w:w="3086" w:type="dxa"/>
            <w:shd w:val="clear" w:color="auto" w:fill="F7CAAC"/>
          </w:tcPr>
          <w:p w:rsidR="00393358" w:rsidRDefault="00393358" w:rsidP="00393358">
            <w:pPr>
              <w:jc w:val="both"/>
              <w:rPr>
                <w:b/>
                <w:sz w:val="22"/>
              </w:rPr>
            </w:pPr>
            <w:r>
              <w:rPr>
                <w:b/>
              </w:rPr>
              <w:t>Prerekvizity, korekvizity, ekvivalence</w:t>
            </w:r>
          </w:p>
        </w:tc>
        <w:tc>
          <w:tcPr>
            <w:tcW w:w="6769" w:type="dxa"/>
            <w:gridSpan w:val="7"/>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Způsob ověření studijních výsledků</w:t>
            </w:r>
          </w:p>
        </w:tc>
        <w:tc>
          <w:tcPr>
            <w:tcW w:w="3406" w:type="dxa"/>
            <w:gridSpan w:val="4"/>
          </w:tcPr>
          <w:p w:rsidR="00393358" w:rsidRDefault="00393358" w:rsidP="00393358">
            <w:pPr>
              <w:jc w:val="both"/>
            </w:pPr>
            <w:r>
              <w:t>klasifikovaný zápočet</w:t>
            </w:r>
          </w:p>
        </w:tc>
        <w:tc>
          <w:tcPr>
            <w:tcW w:w="2156" w:type="dxa"/>
            <w:shd w:val="clear" w:color="auto" w:fill="F7CAAC"/>
          </w:tcPr>
          <w:p w:rsidR="00393358" w:rsidRDefault="00393358" w:rsidP="00393358">
            <w:pPr>
              <w:jc w:val="both"/>
              <w:rPr>
                <w:b/>
              </w:rPr>
            </w:pPr>
            <w:r>
              <w:rPr>
                <w:b/>
              </w:rPr>
              <w:t>Forma výuky</w:t>
            </w:r>
          </w:p>
        </w:tc>
        <w:tc>
          <w:tcPr>
            <w:tcW w:w="1207" w:type="dxa"/>
            <w:gridSpan w:val="2"/>
          </w:tcPr>
          <w:p w:rsidR="00393358" w:rsidRDefault="00393358" w:rsidP="00393358">
            <w:pPr>
              <w:jc w:val="both"/>
            </w:pPr>
            <w:r>
              <w:t>přednáška</w:t>
            </w:r>
          </w:p>
        </w:tc>
      </w:tr>
      <w:tr w:rsidR="00393358" w:rsidTr="00393358">
        <w:tc>
          <w:tcPr>
            <w:tcW w:w="3086" w:type="dxa"/>
            <w:shd w:val="clear" w:color="auto" w:fill="F7CAAC"/>
          </w:tcPr>
          <w:p w:rsidR="00393358" w:rsidRPr="002A6873" w:rsidRDefault="00393358" w:rsidP="00393358">
            <w:pPr>
              <w:jc w:val="both"/>
              <w:rPr>
                <w:b/>
              </w:rPr>
            </w:pPr>
            <w:r w:rsidRPr="002A6873">
              <w:rPr>
                <w:b/>
              </w:rPr>
              <w:t>Forma způsobu ověření studijních výsledků a další požadavky na studenta</w:t>
            </w:r>
          </w:p>
        </w:tc>
        <w:tc>
          <w:tcPr>
            <w:tcW w:w="6769" w:type="dxa"/>
            <w:gridSpan w:val="7"/>
            <w:tcBorders>
              <w:bottom w:val="nil"/>
            </w:tcBorders>
          </w:tcPr>
          <w:p w:rsidR="00393358" w:rsidRDefault="00393358" w:rsidP="00393358">
            <w:pPr>
              <w:rPr>
                <w:color w:val="000000"/>
                <w:shd w:val="clear" w:color="auto" w:fill="FFFFFF"/>
                <w:lang w:eastAsia="en-US"/>
              </w:rPr>
            </w:pPr>
            <w:r w:rsidRPr="002A6873">
              <w:rPr>
                <w:color w:val="000000"/>
                <w:shd w:val="clear" w:color="auto" w:fill="FFFFFF"/>
                <w:lang w:eastAsia="en-US"/>
              </w:rPr>
              <w:t>Způsob zakončení předmětu - klasifikovaný zápočet</w:t>
            </w:r>
            <w:r w:rsidRPr="002A6873">
              <w:rPr>
                <w:color w:val="000000"/>
                <w:lang w:eastAsia="en-US"/>
              </w:rPr>
              <w:br/>
            </w:r>
            <w:r w:rsidRPr="008D1764">
              <w:rPr>
                <w:color w:val="000000"/>
                <w:shd w:val="clear" w:color="auto" w:fill="FFFFFF"/>
                <w:lang w:eastAsia="en-US"/>
              </w:rPr>
              <w:t>A. Přednáška</w:t>
            </w:r>
            <w:r w:rsidRPr="002A6873">
              <w:rPr>
                <w:color w:val="000000"/>
                <w:lang w:eastAsia="en-US"/>
              </w:rPr>
              <w:br/>
            </w:r>
            <w:r>
              <w:rPr>
                <w:color w:val="000000"/>
                <w:shd w:val="clear" w:color="auto" w:fill="FFFFFF"/>
                <w:lang w:eastAsia="en-US"/>
              </w:rPr>
              <w:t xml:space="preserve">a) příprava na přednášky </w:t>
            </w:r>
            <w:r w:rsidRPr="002A6873">
              <w:rPr>
                <w:color w:val="000000"/>
                <w:shd w:val="clear" w:color="auto" w:fill="FFFFFF"/>
                <w:lang w:eastAsia="en-US"/>
              </w:rPr>
              <w:t>samostudiem doporučené literatury </w:t>
            </w:r>
            <w:r w:rsidRPr="002A6873">
              <w:rPr>
                <w:color w:val="000000"/>
                <w:lang w:eastAsia="en-US"/>
              </w:rPr>
              <w:br/>
            </w:r>
            <w:r>
              <w:rPr>
                <w:color w:val="000000"/>
                <w:shd w:val="clear" w:color="auto" w:fill="FFFFFF"/>
                <w:lang w:eastAsia="en-US"/>
              </w:rPr>
              <w:t>b) aktivní účast na přednáškách</w:t>
            </w:r>
            <w:r w:rsidRPr="002A6873">
              <w:rPr>
                <w:color w:val="000000"/>
                <w:shd w:val="clear" w:color="auto" w:fill="FFFFFF"/>
                <w:lang w:eastAsia="en-US"/>
              </w:rPr>
              <w:t xml:space="preserve"> (80 % přítomnost) </w:t>
            </w:r>
            <w:r w:rsidRPr="002A6873">
              <w:rPr>
                <w:color w:val="000000"/>
                <w:lang w:eastAsia="en-US"/>
              </w:rPr>
              <w:br/>
            </w:r>
            <w:r w:rsidRPr="002A6873">
              <w:rPr>
                <w:color w:val="000000"/>
                <w:shd w:val="clear" w:color="auto" w:fill="FFFFFF"/>
                <w:lang w:eastAsia="en-US"/>
              </w:rPr>
              <w:t>c) průběžné vypracování a odevzdání zadaných úkolů (student získá bodové ohodnocení) </w:t>
            </w:r>
            <w:r w:rsidRPr="002A6873">
              <w:rPr>
                <w:color w:val="000000"/>
                <w:lang w:eastAsia="en-US"/>
              </w:rPr>
              <w:br/>
            </w:r>
            <w:r w:rsidRPr="002A6873">
              <w:rPr>
                <w:color w:val="000000"/>
                <w:lang w:eastAsia="en-US"/>
              </w:rPr>
              <w:br/>
            </w:r>
            <w:r>
              <w:rPr>
                <w:color w:val="000000"/>
                <w:shd w:val="clear" w:color="auto" w:fill="FFFFFF"/>
                <w:lang w:eastAsia="en-US"/>
              </w:rPr>
              <w:t>B. Projekt závěrečná práce</w:t>
            </w:r>
            <w:r w:rsidRPr="002A6873">
              <w:rPr>
                <w:color w:val="000000"/>
                <w:lang w:eastAsia="en-US"/>
              </w:rPr>
              <w:br/>
            </w:r>
            <w:r w:rsidRPr="002A6873">
              <w:rPr>
                <w:color w:val="000000"/>
                <w:shd w:val="clear" w:color="auto" w:fill="FFFFFF"/>
                <w:lang w:eastAsia="en-US"/>
              </w:rPr>
              <w:t>a) aktivní účast na stáži v partnerské organizaci </w:t>
            </w:r>
            <w:r w:rsidRPr="002A6873">
              <w:rPr>
                <w:color w:val="000000"/>
                <w:lang w:eastAsia="en-US"/>
              </w:rPr>
              <w:br/>
            </w:r>
            <w:r w:rsidRPr="002A6873">
              <w:rPr>
                <w:color w:val="000000"/>
                <w:shd w:val="clear" w:color="auto" w:fill="FFFFFF"/>
                <w:lang w:eastAsia="en-US"/>
              </w:rPr>
              <w:t>b) zpracování závěrečné práce na téma zadané organizací, práce je oponována zástupcem z partner</w:t>
            </w:r>
            <w:r>
              <w:rPr>
                <w:color w:val="000000"/>
                <w:shd w:val="clear" w:color="auto" w:fill="FFFFFF"/>
                <w:lang w:eastAsia="en-US"/>
              </w:rPr>
              <w:t>ské organizace i zástupcem FaME</w:t>
            </w:r>
            <w:r w:rsidRPr="002A6873">
              <w:rPr>
                <w:color w:val="000000"/>
                <w:lang w:eastAsia="en-US"/>
              </w:rPr>
              <w:br/>
            </w:r>
          </w:p>
          <w:p w:rsidR="00393358" w:rsidRPr="008D1764" w:rsidRDefault="00393358" w:rsidP="00393358">
            <w:pPr>
              <w:rPr>
                <w:lang w:eastAsia="en-US"/>
              </w:rPr>
            </w:pPr>
            <w:r w:rsidRPr="002A6873">
              <w:rPr>
                <w:color w:val="000000"/>
                <w:shd w:val="clear" w:color="auto" w:fill="FFFFFF"/>
                <w:lang w:eastAsia="en-US"/>
              </w:rPr>
              <w:t>Hodnocení klasifikovaného zápočtu vychází ze součtu dosažených bodů (max. počet 100)</w:t>
            </w:r>
            <w:r w:rsidRPr="008D1764">
              <w:rPr>
                <w:color w:val="000000"/>
                <w:shd w:val="clear" w:color="auto" w:fill="FFFFFF"/>
                <w:lang w:eastAsia="en-US"/>
              </w:rPr>
              <w:t>.</w:t>
            </w:r>
            <w:r w:rsidRPr="002A6873">
              <w:rPr>
                <w:color w:val="000000"/>
                <w:shd w:val="clear" w:color="auto" w:fill="FFFFFF"/>
                <w:lang w:eastAsia="en-US"/>
              </w:rPr>
              <w:t> </w:t>
            </w:r>
          </w:p>
        </w:tc>
      </w:tr>
      <w:tr w:rsidR="00393358" w:rsidTr="00393358">
        <w:trPr>
          <w:trHeight w:val="116"/>
        </w:trPr>
        <w:tc>
          <w:tcPr>
            <w:tcW w:w="9855" w:type="dxa"/>
            <w:gridSpan w:val="8"/>
            <w:tcBorders>
              <w:top w:val="nil"/>
            </w:tcBorders>
          </w:tcPr>
          <w:p w:rsidR="00393358" w:rsidRPr="002A6873" w:rsidRDefault="00393358" w:rsidP="00393358">
            <w:pPr>
              <w:jc w:val="both"/>
            </w:pPr>
          </w:p>
        </w:tc>
      </w:tr>
      <w:tr w:rsidR="00393358" w:rsidTr="00393358">
        <w:trPr>
          <w:trHeight w:val="197"/>
        </w:trPr>
        <w:tc>
          <w:tcPr>
            <w:tcW w:w="3086" w:type="dxa"/>
            <w:tcBorders>
              <w:top w:val="nil"/>
            </w:tcBorders>
            <w:shd w:val="clear" w:color="auto" w:fill="F7CAAC"/>
          </w:tcPr>
          <w:p w:rsidR="00393358" w:rsidRDefault="00393358" w:rsidP="00393358">
            <w:pPr>
              <w:jc w:val="both"/>
              <w:rPr>
                <w:b/>
              </w:rPr>
            </w:pPr>
            <w:r>
              <w:rPr>
                <w:b/>
              </w:rPr>
              <w:t>Garant předmětu</w:t>
            </w:r>
          </w:p>
        </w:tc>
        <w:tc>
          <w:tcPr>
            <w:tcW w:w="6769" w:type="dxa"/>
            <w:gridSpan w:val="7"/>
            <w:tcBorders>
              <w:top w:val="nil"/>
            </w:tcBorders>
          </w:tcPr>
          <w:p w:rsidR="00393358" w:rsidRDefault="00393358" w:rsidP="00393358">
            <w:pPr>
              <w:jc w:val="both"/>
            </w:pPr>
            <w:r>
              <w:t>prof. Dr. Ing. Drahomíra Pavelková</w:t>
            </w:r>
          </w:p>
        </w:tc>
      </w:tr>
      <w:tr w:rsidR="00393358" w:rsidTr="00393358">
        <w:trPr>
          <w:trHeight w:val="243"/>
        </w:trPr>
        <w:tc>
          <w:tcPr>
            <w:tcW w:w="3086" w:type="dxa"/>
            <w:tcBorders>
              <w:top w:val="nil"/>
            </w:tcBorders>
            <w:shd w:val="clear" w:color="auto" w:fill="F7CAAC"/>
          </w:tcPr>
          <w:p w:rsidR="00393358" w:rsidRDefault="00393358" w:rsidP="00393358">
            <w:pPr>
              <w:jc w:val="both"/>
              <w:rPr>
                <w:b/>
              </w:rPr>
            </w:pPr>
            <w:r>
              <w:rPr>
                <w:b/>
              </w:rPr>
              <w:t>Zapojení garanta do výuky předmětu</w:t>
            </w:r>
          </w:p>
        </w:tc>
        <w:tc>
          <w:tcPr>
            <w:tcW w:w="6769" w:type="dxa"/>
            <w:gridSpan w:val="7"/>
            <w:tcBorders>
              <w:top w:val="nil"/>
            </w:tcBorders>
          </w:tcPr>
          <w:p w:rsidR="00393358" w:rsidRDefault="00393358" w:rsidP="00393358">
            <w:pPr>
              <w:jc w:val="both"/>
            </w:pPr>
            <w:r>
              <w:t>Garant zajišťuje realizaci přednášek a spolupráci se smluvními partnerskými organizacemi pro realizaci studentských projektů.</w:t>
            </w:r>
          </w:p>
        </w:tc>
      </w:tr>
      <w:tr w:rsidR="00393358" w:rsidTr="00393358">
        <w:tc>
          <w:tcPr>
            <w:tcW w:w="3086" w:type="dxa"/>
            <w:shd w:val="clear" w:color="auto" w:fill="F7CAAC"/>
          </w:tcPr>
          <w:p w:rsidR="00393358" w:rsidRDefault="00393358" w:rsidP="00393358">
            <w:pPr>
              <w:jc w:val="both"/>
              <w:rPr>
                <w:b/>
              </w:rPr>
            </w:pPr>
            <w:r>
              <w:rPr>
                <w:b/>
              </w:rPr>
              <w:t>Vyučující</w:t>
            </w:r>
          </w:p>
        </w:tc>
        <w:tc>
          <w:tcPr>
            <w:tcW w:w="6769" w:type="dxa"/>
            <w:gridSpan w:val="7"/>
            <w:tcBorders>
              <w:bottom w:val="nil"/>
            </w:tcBorders>
          </w:tcPr>
          <w:p w:rsidR="00393358" w:rsidRDefault="00393358" w:rsidP="00393358">
            <w:pPr>
              <w:jc w:val="both"/>
            </w:pPr>
            <w:r>
              <w:t>prof. Dr. Ing. Drahomíra Pavelková + externí přednášející dle aktuálních ekonomicko-manažerských témat</w:t>
            </w:r>
          </w:p>
        </w:tc>
      </w:tr>
      <w:tr w:rsidR="00393358" w:rsidTr="00393358">
        <w:trPr>
          <w:trHeight w:val="70"/>
        </w:trPr>
        <w:tc>
          <w:tcPr>
            <w:tcW w:w="9855" w:type="dxa"/>
            <w:gridSpan w:val="8"/>
            <w:tcBorders>
              <w:top w:val="nil"/>
            </w:tcBorders>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Stručná anotace předmětu</w:t>
            </w:r>
          </w:p>
        </w:tc>
        <w:tc>
          <w:tcPr>
            <w:tcW w:w="6769" w:type="dxa"/>
            <w:gridSpan w:val="7"/>
            <w:tcBorders>
              <w:bottom w:val="nil"/>
            </w:tcBorders>
          </w:tcPr>
          <w:p w:rsidR="00393358" w:rsidRDefault="00393358" w:rsidP="00393358">
            <w:pPr>
              <w:jc w:val="both"/>
            </w:pPr>
          </w:p>
        </w:tc>
      </w:tr>
      <w:tr w:rsidR="00393358" w:rsidTr="00393358">
        <w:trPr>
          <w:trHeight w:val="2705"/>
        </w:trPr>
        <w:tc>
          <w:tcPr>
            <w:tcW w:w="9855" w:type="dxa"/>
            <w:gridSpan w:val="8"/>
            <w:tcBorders>
              <w:top w:val="nil"/>
              <w:bottom w:val="single" w:sz="12" w:space="0" w:color="auto"/>
            </w:tcBorders>
          </w:tcPr>
          <w:p w:rsidR="00393358" w:rsidRDefault="00393358" w:rsidP="00393358">
            <w:pPr>
              <w:jc w:val="both"/>
              <w:rPr>
                <w:color w:val="000000"/>
                <w:shd w:val="clear" w:color="auto" w:fill="FFFFFF"/>
                <w:lang w:eastAsia="en-US"/>
              </w:rPr>
            </w:pPr>
            <w:r w:rsidRPr="002A6873">
              <w:rPr>
                <w:color w:val="000000"/>
                <w:shd w:val="clear" w:color="auto" w:fill="FFFFFF"/>
                <w:lang w:eastAsia="en-US"/>
              </w:rPr>
              <w:t xml:space="preserve">Předmět </w:t>
            </w:r>
            <w:r>
              <w:rPr>
                <w:color w:val="000000"/>
                <w:shd w:val="clear" w:color="auto" w:fill="FFFFFF"/>
                <w:lang w:eastAsia="en-US"/>
              </w:rPr>
              <w:t>navazuje na Řízení organizací I,</w:t>
            </w:r>
            <w:r w:rsidRPr="002A6873">
              <w:rPr>
                <w:color w:val="000000"/>
                <w:shd w:val="clear" w:color="auto" w:fill="FFFFFF"/>
                <w:lang w:eastAsia="en-US"/>
              </w:rPr>
              <w:t xml:space="preserve">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rsidR="00393358" w:rsidRDefault="00393358" w:rsidP="00393358">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rsidR="00393358" w:rsidRDefault="00393358" w:rsidP="00393358">
            <w:pPr>
              <w:jc w:val="both"/>
              <w:rPr>
                <w:color w:val="000000"/>
                <w:shd w:val="clear" w:color="auto" w:fill="FFFFFF"/>
                <w:lang w:eastAsia="en-US"/>
              </w:rPr>
            </w:pPr>
            <w:r w:rsidRPr="002A6873">
              <w:rPr>
                <w:color w:val="000000"/>
                <w:shd w:val="clear" w:color="auto" w:fill="FFFFFF"/>
                <w:lang w:eastAsia="en-US"/>
              </w:rPr>
              <w:t>Přednášky jsou vedeny 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rsidR="00393358" w:rsidRDefault="00393358" w:rsidP="00393358">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rsidR="00393358" w:rsidRDefault="00393358" w:rsidP="00393358">
            <w:pPr>
              <w:jc w:val="both"/>
              <w:rPr>
                <w:lang w:eastAsia="en-US"/>
              </w:rPr>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393358" w:rsidTr="00393358">
        <w:trPr>
          <w:trHeight w:val="265"/>
        </w:trPr>
        <w:tc>
          <w:tcPr>
            <w:tcW w:w="3653" w:type="dxa"/>
            <w:gridSpan w:val="2"/>
            <w:tcBorders>
              <w:top w:val="nil"/>
            </w:tcBorders>
            <w:shd w:val="clear" w:color="auto" w:fill="F7CAAC"/>
          </w:tcPr>
          <w:p w:rsidR="00393358" w:rsidRDefault="00393358" w:rsidP="00393358">
            <w:pPr>
              <w:jc w:val="both"/>
            </w:pPr>
            <w:r>
              <w:rPr>
                <w:b/>
              </w:rPr>
              <w:t>Studijní literatura a studijní pomůcky</w:t>
            </w:r>
          </w:p>
        </w:tc>
        <w:tc>
          <w:tcPr>
            <w:tcW w:w="6202" w:type="dxa"/>
            <w:gridSpan w:val="6"/>
            <w:tcBorders>
              <w:top w:val="nil"/>
              <w:bottom w:val="nil"/>
            </w:tcBorders>
          </w:tcPr>
          <w:p w:rsidR="00393358" w:rsidRDefault="00393358" w:rsidP="00393358">
            <w:pPr>
              <w:jc w:val="both"/>
            </w:pPr>
          </w:p>
        </w:tc>
      </w:tr>
      <w:tr w:rsidR="00393358" w:rsidTr="00393358">
        <w:trPr>
          <w:trHeight w:val="396"/>
        </w:trPr>
        <w:tc>
          <w:tcPr>
            <w:tcW w:w="9855" w:type="dxa"/>
            <w:gridSpan w:val="8"/>
            <w:tcBorders>
              <w:top w:val="nil"/>
            </w:tcBorders>
          </w:tcPr>
          <w:p w:rsidR="00393358" w:rsidRDefault="00393358" w:rsidP="00393358">
            <w:pPr>
              <w:jc w:val="both"/>
            </w:pPr>
            <w:r>
              <w:t>Doporučená literatura  - dle aktuálních témat odborných přednášek</w:t>
            </w:r>
          </w:p>
        </w:tc>
      </w:tr>
      <w:tr w:rsidR="00393358"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3358" w:rsidRDefault="00393358" w:rsidP="00393358">
            <w:pPr>
              <w:jc w:val="center"/>
              <w:rPr>
                <w:b/>
              </w:rPr>
            </w:pPr>
            <w:r>
              <w:rPr>
                <w:b/>
              </w:rPr>
              <w:t>Informace ke kombinované nebo distanční formě</w:t>
            </w:r>
          </w:p>
        </w:tc>
      </w:tr>
      <w:tr w:rsidR="00393358" w:rsidTr="00393358">
        <w:tc>
          <w:tcPr>
            <w:tcW w:w="4787" w:type="dxa"/>
            <w:gridSpan w:val="3"/>
            <w:tcBorders>
              <w:top w:val="single" w:sz="2" w:space="0" w:color="auto"/>
            </w:tcBorders>
            <w:shd w:val="clear" w:color="auto" w:fill="F7CAAC"/>
          </w:tcPr>
          <w:p w:rsidR="00393358" w:rsidRDefault="00393358" w:rsidP="00393358">
            <w:pPr>
              <w:jc w:val="both"/>
            </w:pPr>
            <w:r>
              <w:rPr>
                <w:b/>
              </w:rPr>
              <w:t>Rozsah konzultací (soustředění)</w:t>
            </w:r>
          </w:p>
        </w:tc>
        <w:tc>
          <w:tcPr>
            <w:tcW w:w="889" w:type="dxa"/>
            <w:tcBorders>
              <w:top w:val="single" w:sz="2" w:space="0" w:color="auto"/>
            </w:tcBorders>
          </w:tcPr>
          <w:p w:rsidR="00393358" w:rsidRDefault="00393358" w:rsidP="00393358">
            <w:pPr>
              <w:jc w:val="both"/>
            </w:pPr>
          </w:p>
        </w:tc>
        <w:tc>
          <w:tcPr>
            <w:tcW w:w="4179" w:type="dxa"/>
            <w:gridSpan w:val="4"/>
            <w:tcBorders>
              <w:top w:val="single" w:sz="2" w:space="0" w:color="auto"/>
            </w:tcBorders>
            <w:shd w:val="clear" w:color="auto" w:fill="F7CAAC"/>
          </w:tcPr>
          <w:p w:rsidR="00393358" w:rsidRDefault="00393358" w:rsidP="00393358">
            <w:pPr>
              <w:jc w:val="both"/>
              <w:rPr>
                <w:b/>
              </w:rPr>
            </w:pPr>
            <w:r>
              <w:rPr>
                <w:b/>
              </w:rPr>
              <w:t xml:space="preserve">hodin </w:t>
            </w:r>
          </w:p>
        </w:tc>
      </w:tr>
      <w:tr w:rsidR="00393358" w:rsidTr="00393358">
        <w:tc>
          <w:tcPr>
            <w:tcW w:w="9855" w:type="dxa"/>
            <w:gridSpan w:val="8"/>
            <w:shd w:val="clear" w:color="auto" w:fill="F7CAAC"/>
          </w:tcPr>
          <w:p w:rsidR="00393358" w:rsidRDefault="00393358" w:rsidP="00393358">
            <w:pPr>
              <w:jc w:val="both"/>
              <w:rPr>
                <w:b/>
              </w:rPr>
            </w:pPr>
            <w:r>
              <w:rPr>
                <w:b/>
              </w:rPr>
              <w:t>Informace o způsobu kontaktu s vyučujícím</w:t>
            </w:r>
          </w:p>
        </w:tc>
      </w:tr>
      <w:tr w:rsidR="00393358" w:rsidTr="00393358">
        <w:trPr>
          <w:trHeight w:val="682"/>
        </w:trPr>
        <w:tc>
          <w:tcPr>
            <w:tcW w:w="9855" w:type="dxa"/>
            <w:gridSpan w:val="8"/>
          </w:tcPr>
          <w:p w:rsidR="00393358" w:rsidRDefault="00393358" w:rsidP="00393358">
            <w:pPr>
              <w:jc w:val="both"/>
            </w:pPr>
            <w:r>
              <w:t>Podle Vnitřního předpisu FaME má každý akademický pracovník stanoveny konzultační hodiny v rozsahu 2h týdně. Dále je možno komunikovat s vyučujícím prostřednictvím e-mailu nebo v rámci LMS Moodle.</w:t>
            </w:r>
          </w:p>
        </w:tc>
      </w:tr>
    </w:tbl>
    <w:p w:rsidR="00677E79" w:rsidRDefault="00677E79"/>
    <w:p w:rsidR="00124A69" w:rsidRDefault="00124A69">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20727E" w:rsidTr="000C66D8">
        <w:tc>
          <w:tcPr>
            <w:tcW w:w="9780" w:type="dxa"/>
            <w:gridSpan w:val="6"/>
            <w:tcBorders>
              <w:bottom w:val="double" w:sz="4" w:space="0" w:color="auto"/>
            </w:tcBorders>
            <w:shd w:val="clear" w:color="auto" w:fill="BDD6EE"/>
          </w:tcPr>
          <w:p w:rsidR="0020727E" w:rsidRDefault="0020727E" w:rsidP="001C6516">
            <w:pPr>
              <w:jc w:val="both"/>
              <w:rPr>
                <w:b/>
                <w:sz w:val="28"/>
              </w:rPr>
            </w:pPr>
            <w:r>
              <w:rPr>
                <w:b/>
                <w:sz w:val="28"/>
              </w:rPr>
              <w:lastRenderedPageBreak/>
              <w:t>B-IV – Údaje o odborné praxi</w:t>
            </w:r>
          </w:p>
        </w:tc>
      </w:tr>
      <w:tr w:rsidR="0020727E" w:rsidTr="000C66D8">
        <w:tc>
          <w:tcPr>
            <w:tcW w:w="9780" w:type="dxa"/>
            <w:gridSpan w:val="6"/>
            <w:tcBorders>
              <w:top w:val="single" w:sz="12" w:space="0" w:color="auto"/>
            </w:tcBorders>
            <w:shd w:val="clear" w:color="auto" w:fill="F7CAAC"/>
          </w:tcPr>
          <w:p w:rsidR="0020727E" w:rsidRDefault="0020727E" w:rsidP="001C6516">
            <w:pPr>
              <w:jc w:val="both"/>
              <w:rPr>
                <w:b/>
              </w:rPr>
            </w:pPr>
            <w:r>
              <w:rPr>
                <w:b/>
              </w:rPr>
              <w:t>Charakteristika povinné odborné praxe</w:t>
            </w:r>
          </w:p>
        </w:tc>
      </w:tr>
      <w:tr w:rsidR="0020727E" w:rsidTr="000C66D8">
        <w:trPr>
          <w:trHeight w:val="2830"/>
        </w:trPr>
        <w:tc>
          <w:tcPr>
            <w:tcW w:w="9780" w:type="dxa"/>
            <w:gridSpan w:val="6"/>
          </w:tcPr>
          <w:p w:rsidR="00FF104A" w:rsidRDefault="00FF104A" w:rsidP="00FF104A">
            <w:pPr>
              <w:autoSpaceDE w:val="0"/>
              <w:autoSpaceDN w:val="0"/>
              <w:jc w:val="both"/>
            </w:pPr>
            <w:r>
              <w:rPr>
                <w:color w:val="000000"/>
                <w:spacing w:val="-4"/>
              </w:rPr>
              <w:t xml:space="preserve">Cílem odborné praxe je umožnit absolvování prakticky a tematicky zaměřené </w:t>
            </w:r>
            <w:r>
              <w:rPr>
                <w:spacing w:val="-4"/>
              </w:rPr>
              <w:t xml:space="preserve">výuky </w:t>
            </w:r>
            <w:r>
              <w:rPr>
                <w:color w:val="000000"/>
                <w:spacing w:val="-4"/>
              </w:rPr>
              <w:t xml:space="preserve">v souladu s obsahem studijního programu orientované odborné praxe studentům prezenční formy studia programu Finance a finanční technologie. Odborné praxe by měly vést ke </w:t>
            </w:r>
            <w:r>
              <w:t>zdokonalení studentů v praktických, odborných (popř. i jazykových) dovednostech. Práce se studentem v rámci odborné praxe je vedena v duchu zájmu podniků (organizaci) na cílenější a dlouhodobější (během studia potenciálního uchazeče o práci) spolupráci podniku s konkrétními studenty uvedeného studijního programu. V rámci odborné praxe je rozvíjena zvláště odbornost v oblasti financí a finančních technologií stejně jako oblast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FF104A" w:rsidRDefault="00FF104A" w:rsidP="00FF104A">
            <w:pPr>
              <w:jc w:val="both"/>
            </w:pPr>
            <w:r>
              <w:t>Délka praxe studenta v daném podniku (organizaci) je omezena pouze minimální vyžadovanou délkou a ta je 12 týdnů v rámci celého bakalářského studia a může probíhat i blokově v rámci jednotlivých semestrů. V rámci BSP Finance a finanční technologie jsou zařazeny 2 samostatné odborné praxe, tematické zaměření jednotlivých praxí u každého studenta na sebe navazuje v přímé závislosti od semestru studia tak, aby postupně rozvíjelo konkrétní znalosti a dovednosti.</w:t>
            </w:r>
          </w:p>
          <w:p w:rsidR="00FF104A" w:rsidRDefault="00FF104A" w:rsidP="00FF104A">
            <w:pPr>
              <w:jc w:val="both"/>
            </w:pPr>
            <w:r>
              <w:t>Význam zařazení odborné praxe do více semestrů studia uvedeného studijního programu je zacíleno na dosažení požadované kvalifikace studenta - absolventa formou efektivní a praxí ověřené kombinace teoretických znalostí a praktických zkušeností získaných řešením konkrétních, firmou zadaných projektových zadání.</w:t>
            </w:r>
          </w:p>
          <w:p w:rsidR="0020727E" w:rsidRPr="000B4C53" w:rsidRDefault="0020727E" w:rsidP="00393358">
            <w:pPr>
              <w:jc w:val="both"/>
              <w:rPr>
                <w:b/>
              </w:rPr>
            </w:pPr>
          </w:p>
        </w:tc>
      </w:tr>
      <w:tr w:rsidR="0020727E" w:rsidTr="000C66D8">
        <w:tc>
          <w:tcPr>
            <w:tcW w:w="1087" w:type="dxa"/>
            <w:shd w:val="clear" w:color="auto" w:fill="F7CAAC"/>
          </w:tcPr>
          <w:p w:rsidR="0020727E" w:rsidRDefault="0020727E" w:rsidP="001C6516">
            <w:pPr>
              <w:jc w:val="both"/>
              <w:rPr>
                <w:b/>
              </w:rPr>
            </w:pPr>
            <w:r>
              <w:rPr>
                <w:b/>
              </w:rPr>
              <w:t>Rozsah</w:t>
            </w:r>
          </w:p>
        </w:tc>
        <w:tc>
          <w:tcPr>
            <w:tcW w:w="3259" w:type="dxa"/>
          </w:tcPr>
          <w:p w:rsidR="0020727E" w:rsidRDefault="00D708EF" w:rsidP="00064170">
            <w:pPr>
              <w:jc w:val="right"/>
            </w:pPr>
            <w:r>
              <w:t>12</w:t>
            </w:r>
          </w:p>
        </w:tc>
        <w:tc>
          <w:tcPr>
            <w:tcW w:w="804" w:type="dxa"/>
            <w:shd w:val="clear" w:color="auto" w:fill="F7CAAC"/>
          </w:tcPr>
          <w:p w:rsidR="0020727E" w:rsidRDefault="0020727E" w:rsidP="001C6516">
            <w:pPr>
              <w:jc w:val="both"/>
              <w:rPr>
                <w:b/>
              </w:rPr>
            </w:pPr>
            <w:r>
              <w:rPr>
                <w:b/>
              </w:rPr>
              <w:t>týdnů</w:t>
            </w:r>
          </w:p>
        </w:tc>
        <w:tc>
          <w:tcPr>
            <w:tcW w:w="1800" w:type="dxa"/>
          </w:tcPr>
          <w:p w:rsidR="0020727E" w:rsidRDefault="00D708EF" w:rsidP="00064170">
            <w:pPr>
              <w:jc w:val="right"/>
            </w:pPr>
            <w:r>
              <w:t>480</w:t>
            </w:r>
          </w:p>
        </w:tc>
        <w:tc>
          <w:tcPr>
            <w:tcW w:w="900" w:type="dxa"/>
            <w:shd w:val="clear" w:color="auto" w:fill="F7CAAC"/>
          </w:tcPr>
          <w:p w:rsidR="0020727E" w:rsidRDefault="0020727E" w:rsidP="001C6516">
            <w:pPr>
              <w:jc w:val="both"/>
              <w:rPr>
                <w:b/>
              </w:rPr>
            </w:pPr>
            <w:r>
              <w:rPr>
                <w:b/>
              </w:rPr>
              <w:t>hodin</w:t>
            </w:r>
          </w:p>
        </w:tc>
        <w:tc>
          <w:tcPr>
            <w:tcW w:w="1930" w:type="dxa"/>
          </w:tcPr>
          <w:p w:rsidR="0020727E" w:rsidRDefault="0020727E" w:rsidP="001C6516">
            <w:pPr>
              <w:jc w:val="both"/>
            </w:pPr>
          </w:p>
        </w:tc>
      </w:tr>
      <w:tr w:rsidR="0020727E" w:rsidTr="000C66D8">
        <w:tc>
          <w:tcPr>
            <w:tcW w:w="7850" w:type="dxa"/>
            <w:gridSpan w:val="5"/>
            <w:shd w:val="clear" w:color="auto" w:fill="F7CAAC"/>
          </w:tcPr>
          <w:p w:rsidR="0020727E" w:rsidRDefault="0020727E" w:rsidP="001C6516">
            <w:pPr>
              <w:jc w:val="both"/>
              <w:rPr>
                <w:b/>
              </w:rPr>
            </w:pPr>
            <w:r>
              <w:rPr>
                <w:b/>
              </w:rPr>
              <w:t>Přehled pracovišť, na kterých má být praxe uskutečňována</w:t>
            </w:r>
          </w:p>
        </w:tc>
        <w:tc>
          <w:tcPr>
            <w:tcW w:w="1930" w:type="dxa"/>
            <w:shd w:val="clear" w:color="auto" w:fill="F7CAAC"/>
          </w:tcPr>
          <w:p w:rsidR="0020727E" w:rsidRDefault="0020727E" w:rsidP="001C6516">
            <w:pPr>
              <w:jc w:val="both"/>
              <w:rPr>
                <w:b/>
              </w:rPr>
            </w:pPr>
            <w:r>
              <w:rPr>
                <w:b/>
              </w:rPr>
              <w:t>Smluvně zajištěno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EUNICE CONSULTING, a.s.</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Greiner packaging Slušovice</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HELLA Autotechnik Nova s.r.o.</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HP TRONIC Zlín, spol.</w:t>
            </w:r>
            <w:r w:rsidR="002445FA">
              <w:rPr>
                <w:sz w:val="20"/>
                <w:szCs w:val="20"/>
              </w:rPr>
              <w:t xml:space="preserve"> s </w:t>
            </w:r>
            <w:r w:rsidRPr="006D583A">
              <w:rPr>
                <w:sz w:val="20"/>
                <w:szCs w:val="20"/>
              </w:rPr>
              <w:t>r.o.</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2445FA" w:rsidP="005C3240">
            <w:pPr>
              <w:pStyle w:val="Normlnweb"/>
              <w:rPr>
                <w:sz w:val="20"/>
                <w:szCs w:val="20"/>
              </w:rPr>
            </w:pPr>
            <w:r>
              <w:rPr>
                <w:sz w:val="20"/>
                <w:szCs w:val="20"/>
              </w:rPr>
              <w:t xml:space="preserve">KASKO spol. s </w:t>
            </w:r>
            <w:r w:rsidR="005C3240" w:rsidRPr="006D583A">
              <w:rPr>
                <w:sz w:val="20"/>
                <w:szCs w:val="20"/>
              </w:rPr>
              <w:t>r.o.</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Kovárna VIVA a.s.</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Lázně Luhačovice,</w:t>
            </w:r>
            <w:r w:rsidR="002445FA">
              <w:rPr>
                <w:sz w:val="20"/>
                <w:szCs w:val="20"/>
              </w:rPr>
              <w:t xml:space="preserve"> </w:t>
            </w:r>
            <w:r w:rsidRPr="006D583A">
              <w:rPr>
                <w:sz w:val="20"/>
                <w:szCs w:val="20"/>
              </w:rPr>
              <w:t>a.s.</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Modrá pyramida stavební spořitelna,</w:t>
            </w:r>
            <w:r w:rsidR="002445FA">
              <w:rPr>
                <w:sz w:val="20"/>
                <w:szCs w:val="20"/>
              </w:rPr>
              <w:t xml:space="preserve"> </w:t>
            </w:r>
            <w:r w:rsidRPr="006D583A">
              <w:rPr>
                <w:sz w:val="20"/>
                <w:szCs w:val="20"/>
              </w:rPr>
              <w:t>a.s.</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Partners Market Zlín</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4861D6" w:rsidP="005C3240">
            <w:pPr>
              <w:pStyle w:val="Normlnweb"/>
              <w:rPr>
                <w:sz w:val="20"/>
                <w:szCs w:val="20"/>
              </w:rPr>
            </w:pPr>
            <w:r>
              <w:rPr>
                <w:sz w:val="20"/>
                <w:szCs w:val="20"/>
              </w:rPr>
              <w:t>PRIA SYSTE</w:t>
            </w:r>
            <w:r w:rsidR="005C3240" w:rsidRPr="006D583A">
              <w:rPr>
                <w:sz w:val="20"/>
                <w:szCs w:val="20"/>
              </w:rPr>
              <w:t>M s.r.o.</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SAB Finance a.s.</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Slovácké strojírny, a.s.</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EC5764" w:rsidRDefault="005C3240" w:rsidP="005C3240">
            <w:pPr>
              <w:pStyle w:val="Normlnweb"/>
              <w:rPr>
                <w:sz w:val="20"/>
                <w:szCs w:val="20"/>
              </w:rPr>
            </w:pPr>
            <w:r w:rsidRPr="00EC5764">
              <w:rPr>
                <w:sz w:val="20"/>
                <w:szCs w:val="20"/>
              </w:rPr>
              <w:t>Trinity Bank</w:t>
            </w:r>
          </w:p>
        </w:tc>
        <w:tc>
          <w:tcPr>
            <w:tcW w:w="1930" w:type="dxa"/>
          </w:tcPr>
          <w:p w:rsidR="005C3240" w:rsidRPr="00EC5764" w:rsidRDefault="00EC5764" w:rsidP="005C3240">
            <w:pPr>
              <w:jc w:val="both"/>
            </w:pPr>
            <w:r>
              <w:t>ano</w:t>
            </w:r>
          </w:p>
        </w:tc>
      </w:tr>
      <w:tr w:rsidR="005C3240" w:rsidTr="000C66D8">
        <w:tc>
          <w:tcPr>
            <w:tcW w:w="7850" w:type="dxa"/>
            <w:gridSpan w:val="5"/>
          </w:tcPr>
          <w:p w:rsidR="005C3240" w:rsidRPr="00590C6A" w:rsidRDefault="005C3240" w:rsidP="005C3240">
            <w:pPr>
              <w:pStyle w:val="Normlnweb"/>
              <w:rPr>
                <w:color w:val="000000"/>
                <w:sz w:val="20"/>
              </w:rPr>
            </w:pPr>
          </w:p>
        </w:tc>
        <w:tc>
          <w:tcPr>
            <w:tcW w:w="1930" w:type="dxa"/>
          </w:tcPr>
          <w:p w:rsidR="005C3240" w:rsidRDefault="005C3240" w:rsidP="005C3240">
            <w:pPr>
              <w:jc w:val="both"/>
            </w:pPr>
          </w:p>
        </w:tc>
      </w:tr>
      <w:tr w:rsidR="005C3240" w:rsidTr="000C66D8">
        <w:tc>
          <w:tcPr>
            <w:tcW w:w="7850" w:type="dxa"/>
            <w:gridSpan w:val="5"/>
          </w:tcPr>
          <w:p w:rsidR="005C3240" w:rsidRPr="00590C6A" w:rsidRDefault="005C3240" w:rsidP="005C3240">
            <w:pPr>
              <w:pStyle w:val="Normlnweb"/>
              <w:rPr>
                <w:color w:val="000000"/>
                <w:sz w:val="20"/>
              </w:rPr>
            </w:pPr>
          </w:p>
        </w:tc>
        <w:tc>
          <w:tcPr>
            <w:tcW w:w="1930" w:type="dxa"/>
          </w:tcPr>
          <w:p w:rsidR="005C3240" w:rsidRDefault="005C3240" w:rsidP="005C3240">
            <w:pPr>
              <w:jc w:val="both"/>
            </w:pPr>
          </w:p>
        </w:tc>
      </w:tr>
      <w:tr w:rsidR="005C3240" w:rsidTr="000C66D8">
        <w:tc>
          <w:tcPr>
            <w:tcW w:w="9780" w:type="dxa"/>
            <w:gridSpan w:val="6"/>
            <w:shd w:val="clear" w:color="auto" w:fill="F7CAAC"/>
          </w:tcPr>
          <w:p w:rsidR="005C3240" w:rsidRDefault="005C3240" w:rsidP="005C3240">
            <w:pPr>
              <w:jc w:val="both"/>
            </w:pPr>
            <w:r>
              <w:rPr>
                <w:b/>
              </w:rPr>
              <w:t>Zajištění odborné praxe v cizím jazyce (u studijních programů uskutečňovaných v cizím jazyce)</w:t>
            </w:r>
          </w:p>
        </w:tc>
      </w:tr>
      <w:tr w:rsidR="005C3240" w:rsidTr="000C66D8">
        <w:trPr>
          <w:trHeight w:val="1452"/>
        </w:trPr>
        <w:tc>
          <w:tcPr>
            <w:tcW w:w="9780" w:type="dxa"/>
            <w:gridSpan w:val="6"/>
          </w:tcPr>
          <w:p w:rsidR="005C3240" w:rsidRDefault="005C3240" w:rsidP="005C3240">
            <w:pPr>
              <w:jc w:val="both"/>
            </w:pPr>
            <w:r w:rsidRPr="005C3240">
              <w:rPr>
                <w:color w:val="000000" w:themeColor="text1"/>
                <w:szCs w:val="22"/>
              </w:rPr>
              <w:t>UTB se od doby svého založení profiluje jako bilingvní, tj. dvojjazyčná: čeština a angličtina jsou zde tedy na stejné úrovni. V tomto duchu jsou zajišťovány i odborné praxe v cizím jazyce u našich partnerských organizací, kdy jsou automaticky zajišťovány praxe současně pro české i zahraniční studenty.</w:t>
            </w:r>
          </w:p>
        </w:tc>
      </w:tr>
    </w:tbl>
    <w:p w:rsidR="00174EC9" w:rsidRDefault="00174EC9" w:rsidP="00694BA8">
      <w:pPr>
        <w:spacing w:after="160" w:line="259" w:lineRule="auto"/>
      </w:pPr>
    </w:p>
    <w:p w:rsidR="00642FC4" w:rsidRDefault="00642FC4">
      <w:r>
        <w:br w:type="page"/>
      </w:r>
    </w:p>
    <w:p w:rsidR="00642FC4" w:rsidRDefault="00642FC4" w:rsidP="00642FC4">
      <w:pPr>
        <w:spacing w:before="120" w:after="120"/>
        <w:jc w:val="center"/>
        <w:rPr>
          <w:rFonts w:ascii="Calibri" w:hAnsi="Calibri" w:cs="Calibri"/>
          <w:i/>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Pr="00000845" w:rsidRDefault="00642FC4" w:rsidP="00642FC4">
      <w:pPr>
        <w:spacing w:before="240" w:after="120" w:line="360" w:lineRule="auto"/>
        <w:jc w:val="center"/>
        <w:rPr>
          <w:rFonts w:asciiTheme="minorHAnsi" w:hAnsiTheme="minorHAnsi"/>
          <w:b/>
          <w:sz w:val="52"/>
        </w:rPr>
      </w:pPr>
      <w:r w:rsidRPr="00000845">
        <w:rPr>
          <w:rFonts w:asciiTheme="minorHAnsi" w:hAnsiTheme="minorHAnsi"/>
          <w:b/>
          <w:sz w:val="52"/>
        </w:rPr>
        <w:t xml:space="preserve">Personální struktura studijního programu </w:t>
      </w:r>
      <w:r w:rsidR="00393358">
        <w:rPr>
          <w:rFonts w:asciiTheme="minorHAnsi" w:hAnsiTheme="minorHAnsi"/>
          <w:b/>
          <w:sz w:val="52"/>
        </w:rPr>
        <w:t>Finance a finanční technologie</w:t>
      </w: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Change w:id="2276">
          <w:tblGrid>
            <w:gridCol w:w="15"/>
            <w:gridCol w:w="3372"/>
            <w:gridCol w:w="15"/>
            <w:gridCol w:w="1285"/>
            <w:gridCol w:w="15"/>
            <w:gridCol w:w="765"/>
            <w:gridCol w:w="15"/>
            <w:gridCol w:w="1565"/>
            <w:gridCol w:w="15"/>
          </w:tblGrid>
        </w:tblGridChange>
      </w:tblGrid>
      <w:tr w:rsidR="00642FC4" w:rsidRPr="00BF289D" w:rsidTr="00000845">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642FC4" w:rsidRPr="00BF289D" w:rsidRDefault="00642FC4" w:rsidP="00000845">
            <w:pPr>
              <w:rPr>
                <w:rFonts w:asciiTheme="minorHAnsi" w:hAnsiTheme="minorHAnsi" w:cs="Calibri"/>
                <w:b/>
                <w:bCs/>
              </w:rPr>
            </w:pPr>
            <w:r w:rsidRPr="00BF289D">
              <w:rPr>
                <w:rFonts w:asciiTheme="minorHAnsi" w:hAnsiTheme="minorHAnsi" w:cs="Calibri"/>
                <w:b/>
                <w:bCs/>
              </w:rPr>
              <w:lastRenderedPageBreak/>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BF289D" w:rsidRDefault="00642FC4" w:rsidP="00000845">
            <w:pPr>
              <w:jc w:val="center"/>
              <w:rPr>
                <w:rFonts w:asciiTheme="minorHAnsi" w:hAnsiTheme="minorHAnsi" w:cs="Calibri"/>
                <w:b/>
                <w:bCs/>
                <w:color w:val="000000"/>
              </w:rPr>
            </w:pPr>
            <w:r w:rsidRPr="00BF289D">
              <w:rPr>
                <w:rFonts w:asciiTheme="minorHAnsi" w:hAnsiTheme="minorHAns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BF289D" w:rsidRDefault="00642FC4" w:rsidP="00000845">
            <w:pPr>
              <w:jc w:val="center"/>
              <w:rPr>
                <w:rFonts w:asciiTheme="minorHAnsi" w:hAnsiTheme="minorHAnsi" w:cs="Calibri"/>
                <w:b/>
                <w:bCs/>
                <w:color w:val="000000"/>
              </w:rPr>
            </w:pPr>
            <w:r w:rsidRPr="00BF289D">
              <w:rPr>
                <w:rFonts w:asciiTheme="minorHAnsi" w:hAnsiTheme="minorHAns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642FC4" w:rsidRPr="00BF289D" w:rsidRDefault="00642FC4" w:rsidP="00000845">
            <w:pPr>
              <w:jc w:val="center"/>
              <w:rPr>
                <w:rFonts w:asciiTheme="minorHAnsi" w:hAnsiTheme="minorHAnsi" w:cs="Calibri"/>
                <w:b/>
                <w:bCs/>
                <w:color w:val="000000"/>
              </w:rPr>
            </w:pPr>
            <w:r w:rsidRPr="00BF289D">
              <w:rPr>
                <w:rFonts w:asciiTheme="minorHAnsi" w:hAnsiTheme="minorHAnsi" w:cs="Calibri"/>
                <w:b/>
                <w:bCs/>
                <w:color w:val="000000"/>
              </w:rPr>
              <w:t>Pracovní poměr</w:t>
            </w:r>
          </w:p>
        </w:tc>
      </w:tr>
      <w:tr w:rsidR="00642FC4" w:rsidRPr="00BF289D"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42FC4" w:rsidRPr="00BF289D" w:rsidRDefault="00642FC4" w:rsidP="00000845">
            <w:pPr>
              <w:rPr>
                <w:rFonts w:asciiTheme="minorHAnsi" w:hAnsiTheme="minorHAnsi" w:cs="Calibri"/>
                <w:b/>
                <w:bCs/>
                <w:color w:val="000000"/>
              </w:rPr>
            </w:pPr>
            <w:r w:rsidRPr="00BF289D">
              <w:rPr>
                <w:rFonts w:asciiTheme="minorHAnsi" w:hAnsiTheme="minorHAnsi" w:cs="Calibri"/>
                <w:b/>
                <w:bCs/>
                <w:color w:val="000000"/>
              </w:rPr>
              <w:t>Profesoři</w:t>
            </w:r>
          </w:p>
        </w:tc>
      </w:tr>
      <w:tr w:rsidR="00206BC9" w:rsidRPr="00BF289D" w:rsidTr="00A13DC4">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prof. Dr. Ing. Drahomíra Pavelková</w:t>
            </w:r>
          </w:p>
        </w:tc>
        <w:tc>
          <w:tcPr>
            <w:tcW w:w="1300" w:type="dxa"/>
            <w:tcBorders>
              <w:top w:val="single" w:sz="12" w:space="0" w:color="auto"/>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1963</w:t>
            </w:r>
          </w:p>
        </w:tc>
        <w:tc>
          <w:tcPr>
            <w:tcW w:w="780" w:type="dxa"/>
            <w:tcBorders>
              <w:top w:val="single" w:sz="12" w:space="0" w:color="auto"/>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single" w:sz="12" w:space="0" w:color="auto"/>
              <w:left w:val="nil"/>
              <w:bottom w:val="single" w:sz="4" w:space="0" w:color="auto"/>
              <w:right w:val="single" w:sz="12"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A13DC4" w:rsidRPr="00BF289D" w:rsidTr="00A13DC4">
        <w:tblPrEx>
          <w:tblW w:w="7047" w:type="dxa"/>
          <w:jc w:val="center"/>
          <w:tblCellMar>
            <w:left w:w="70" w:type="dxa"/>
            <w:right w:w="70" w:type="dxa"/>
          </w:tblCellMar>
          <w:tblPrExChange w:id="2277" w:author="Pavla Trefilová" w:date="2019-09-11T15:31:00Z">
            <w:tblPrEx>
              <w:tblW w:w="7047" w:type="dxa"/>
              <w:jc w:val="center"/>
              <w:tblCellMar>
                <w:left w:w="70" w:type="dxa"/>
                <w:right w:w="70" w:type="dxa"/>
              </w:tblCellMar>
            </w:tblPrEx>
          </w:tblPrExChange>
        </w:tblPrEx>
        <w:trPr>
          <w:trHeight w:val="315"/>
          <w:jc w:val="center"/>
          <w:ins w:id="2278" w:author="Pavla Trefilová" w:date="2019-09-11T15:31:00Z"/>
          <w:trPrChange w:id="2279" w:author="Pavla Trefilová" w:date="2019-09-11T15:31:00Z">
            <w:trPr>
              <w:gridAfter w:val="0"/>
              <w:trHeight w:val="315"/>
              <w:jc w:val="center"/>
            </w:trPr>
          </w:trPrChange>
        </w:trPr>
        <w:tc>
          <w:tcPr>
            <w:tcW w:w="3387" w:type="dxa"/>
            <w:tcBorders>
              <w:top w:val="single" w:sz="4" w:space="0" w:color="auto"/>
              <w:left w:val="single" w:sz="12" w:space="0" w:color="auto"/>
              <w:bottom w:val="single" w:sz="12" w:space="0" w:color="auto"/>
              <w:right w:val="single" w:sz="4" w:space="0" w:color="auto"/>
            </w:tcBorders>
            <w:shd w:val="clear" w:color="auto" w:fill="auto"/>
            <w:noWrap/>
            <w:vAlign w:val="center"/>
            <w:tcPrChange w:id="2280" w:author="Pavla Trefilová" w:date="2019-09-11T15:31:00Z">
              <w:tcPr>
                <w:tcW w:w="3387" w:type="dxa"/>
                <w:gridSpan w:val="2"/>
                <w:tcBorders>
                  <w:top w:val="single" w:sz="12" w:space="0" w:color="auto"/>
                  <w:left w:val="single" w:sz="12" w:space="0" w:color="auto"/>
                  <w:bottom w:val="single" w:sz="12" w:space="0" w:color="auto"/>
                  <w:right w:val="single" w:sz="4" w:space="0" w:color="auto"/>
                </w:tcBorders>
                <w:shd w:val="clear" w:color="auto" w:fill="auto"/>
                <w:noWrap/>
                <w:vAlign w:val="center"/>
              </w:tcPr>
            </w:tcPrChange>
          </w:tcPr>
          <w:p w:rsidR="00A13DC4" w:rsidRPr="00BF289D" w:rsidRDefault="00A13DC4">
            <w:pPr>
              <w:rPr>
                <w:ins w:id="2281" w:author="Pavla Trefilová" w:date="2019-09-11T15:31:00Z"/>
                <w:rFonts w:asciiTheme="minorHAnsi" w:hAnsiTheme="minorHAnsi" w:cs="Calibri"/>
              </w:rPr>
            </w:pPr>
            <w:ins w:id="2282" w:author="Pavla Trefilová" w:date="2019-09-11T15:31:00Z">
              <w:r>
                <w:rPr>
                  <w:rFonts w:asciiTheme="minorHAnsi" w:hAnsiTheme="minorHAnsi" w:cs="Calibri"/>
                </w:rPr>
                <w:t>prof</w:t>
              </w:r>
              <w:r w:rsidRPr="00BF289D">
                <w:rPr>
                  <w:rFonts w:asciiTheme="minorHAnsi" w:hAnsiTheme="minorHAnsi" w:cs="Calibri"/>
                </w:rPr>
                <w:t>. Ing. Boris Popesko, Ph.D.</w:t>
              </w:r>
            </w:ins>
          </w:p>
        </w:tc>
        <w:tc>
          <w:tcPr>
            <w:tcW w:w="1300" w:type="dxa"/>
            <w:tcBorders>
              <w:top w:val="single" w:sz="4" w:space="0" w:color="auto"/>
              <w:left w:val="nil"/>
              <w:bottom w:val="single" w:sz="12" w:space="0" w:color="auto"/>
              <w:right w:val="single" w:sz="4" w:space="0" w:color="auto"/>
            </w:tcBorders>
            <w:shd w:val="clear" w:color="auto" w:fill="auto"/>
            <w:noWrap/>
            <w:vAlign w:val="center"/>
            <w:tcPrChange w:id="2283" w:author="Pavla Trefilová" w:date="2019-09-11T15:31:00Z">
              <w:tcPr>
                <w:tcW w:w="1300" w:type="dxa"/>
                <w:gridSpan w:val="2"/>
                <w:tcBorders>
                  <w:top w:val="single" w:sz="12" w:space="0" w:color="auto"/>
                  <w:left w:val="nil"/>
                  <w:bottom w:val="single" w:sz="12" w:space="0" w:color="auto"/>
                  <w:right w:val="single" w:sz="4" w:space="0" w:color="auto"/>
                </w:tcBorders>
                <w:shd w:val="clear" w:color="auto" w:fill="auto"/>
                <w:noWrap/>
                <w:vAlign w:val="center"/>
              </w:tcPr>
            </w:tcPrChange>
          </w:tcPr>
          <w:p w:rsidR="00A13DC4" w:rsidRPr="00BF289D" w:rsidRDefault="00A13DC4" w:rsidP="00A13DC4">
            <w:pPr>
              <w:jc w:val="center"/>
              <w:rPr>
                <w:ins w:id="2284" w:author="Pavla Trefilová" w:date="2019-09-11T15:31:00Z"/>
                <w:rFonts w:asciiTheme="minorHAnsi" w:hAnsiTheme="minorHAnsi" w:cs="Calibri"/>
              </w:rPr>
            </w:pPr>
            <w:ins w:id="2285" w:author="Pavla Trefilová" w:date="2019-09-11T15:31:00Z">
              <w:r w:rsidRPr="00BF289D">
                <w:rPr>
                  <w:rFonts w:asciiTheme="minorHAnsi" w:hAnsiTheme="minorHAnsi" w:cs="Calibri"/>
                </w:rPr>
                <w:t>1978</w:t>
              </w:r>
            </w:ins>
          </w:p>
        </w:tc>
        <w:tc>
          <w:tcPr>
            <w:tcW w:w="780" w:type="dxa"/>
            <w:tcBorders>
              <w:top w:val="single" w:sz="4" w:space="0" w:color="auto"/>
              <w:left w:val="nil"/>
              <w:bottom w:val="single" w:sz="12" w:space="0" w:color="auto"/>
              <w:right w:val="single" w:sz="4" w:space="0" w:color="auto"/>
            </w:tcBorders>
            <w:shd w:val="clear" w:color="auto" w:fill="auto"/>
            <w:noWrap/>
            <w:vAlign w:val="center"/>
            <w:tcPrChange w:id="2286" w:author="Pavla Trefilová" w:date="2019-09-11T15:31:00Z">
              <w:tcPr>
                <w:tcW w:w="780" w:type="dxa"/>
                <w:gridSpan w:val="2"/>
                <w:tcBorders>
                  <w:top w:val="single" w:sz="12" w:space="0" w:color="auto"/>
                  <w:left w:val="nil"/>
                  <w:bottom w:val="single" w:sz="12" w:space="0" w:color="auto"/>
                  <w:right w:val="single" w:sz="4" w:space="0" w:color="auto"/>
                </w:tcBorders>
                <w:shd w:val="clear" w:color="auto" w:fill="auto"/>
                <w:noWrap/>
                <w:vAlign w:val="center"/>
              </w:tcPr>
            </w:tcPrChange>
          </w:tcPr>
          <w:p w:rsidR="00A13DC4" w:rsidRPr="00BF289D" w:rsidRDefault="00A13DC4" w:rsidP="00A13DC4">
            <w:pPr>
              <w:jc w:val="center"/>
              <w:rPr>
                <w:ins w:id="2287" w:author="Pavla Trefilová" w:date="2019-09-11T15:31:00Z"/>
                <w:rFonts w:asciiTheme="minorHAnsi" w:hAnsiTheme="minorHAnsi" w:cs="Calibri"/>
              </w:rPr>
            </w:pPr>
            <w:ins w:id="2288" w:author="Pavla Trefilová" w:date="2019-09-11T15:31:00Z">
              <w:r w:rsidRPr="00BF289D">
                <w:rPr>
                  <w:rFonts w:asciiTheme="minorHAnsi" w:hAnsiTheme="minorHAnsi" w:cs="Calibri"/>
                </w:rPr>
                <w:t>40</w:t>
              </w:r>
            </w:ins>
          </w:p>
        </w:tc>
        <w:tc>
          <w:tcPr>
            <w:tcW w:w="1580" w:type="dxa"/>
            <w:tcBorders>
              <w:top w:val="single" w:sz="4" w:space="0" w:color="auto"/>
              <w:left w:val="nil"/>
              <w:bottom w:val="single" w:sz="12" w:space="0" w:color="auto"/>
              <w:right w:val="single" w:sz="12" w:space="0" w:color="auto"/>
            </w:tcBorders>
            <w:shd w:val="clear" w:color="auto" w:fill="auto"/>
            <w:noWrap/>
            <w:tcPrChange w:id="2289" w:author="Pavla Trefilová" w:date="2019-09-11T15:31:00Z">
              <w:tcPr>
                <w:tcW w:w="1580" w:type="dxa"/>
                <w:gridSpan w:val="2"/>
                <w:tcBorders>
                  <w:top w:val="single" w:sz="12" w:space="0" w:color="auto"/>
                  <w:left w:val="nil"/>
                  <w:bottom w:val="single" w:sz="12" w:space="0" w:color="auto"/>
                  <w:right w:val="single" w:sz="12" w:space="0" w:color="auto"/>
                </w:tcBorders>
                <w:shd w:val="clear" w:color="auto" w:fill="auto"/>
                <w:noWrap/>
                <w:vAlign w:val="center"/>
              </w:tcPr>
            </w:tcPrChange>
          </w:tcPr>
          <w:p w:rsidR="00A13DC4" w:rsidRPr="00BF289D" w:rsidRDefault="00A13DC4" w:rsidP="00A13DC4">
            <w:pPr>
              <w:jc w:val="center"/>
              <w:rPr>
                <w:ins w:id="2290" w:author="Pavla Trefilová" w:date="2019-09-11T15:31:00Z"/>
                <w:rFonts w:asciiTheme="minorHAnsi" w:hAnsiTheme="minorHAnsi" w:cs="Calibri"/>
              </w:rPr>
            </w:pPr>
            <w:ins w:id="2291" w:author="Pavla Trefilová" w:date="2019-09-11T15:31:00Z">
              <w:r w:rsidRPr="00BF289D">
                <w:rPr>
                  <w:rFonts w:asciiTheme="minorHAnsi" w:hAnsiTheme="minorHAnsi" w:cs="Calibri"/>
                </w:rPr>
                <w:t>N</w:t>
              </w:r>
            </w:ins>
          </w:p>
        </w:tc>
      </w:tr>
      <w:tr w:rsidR="00A13DC4" w:rsidRPr="00BF289D"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13DC4" w:rsidRPr="00BF289D" w:rsidRDefault="00A13DC4" w:rsidP="00A13DC4">
            <w:pPr>
              <w:rPr>
                <w:rFonts w:asciiTheme="minorHAnsi" w:hAnsiTheme="minorHAnsi" w:cs="Calibri"/>
                <w:b/>
                <w:bCs/>
                <w:color w:val="000000"/>
              </w:rPr>
            </w:pPr>
            <w:r w:rsidRPr="00BF289D">
              <w:rPr>
                <w:rFonts w:asciiTheme="minorHAnsi" w:hAnsiTheme="minorHAnsi" w:cs="Calibri"/>
                <w:b/>
                <w:bCs/>
                <w:color w:val="000000"/>
              </w:rPr>
              <w:t>Docenti</w:t>
            </w:r>
          </w:p>
        </w:tc>
      </w:tr>
      <w:tr w:rsidR="00A13DC4" w:rsidRPr="00BF289D" w:rsidTr="00A13DC4">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A13DC4" w:rsidRPr="00BF289D" w:rsidRDefault="00A13DC4" w:rsidP="00A13DC4">
            <w:pPr>
              <w:rPr>
                <w:rFonts w:asciiTheme="minorHAnsi" w:hAnsiTheme="minorHAnsi" w:cs="Calibri"/>
              </w:rPr>
            </w:pPr>
            <w:r w:rsidRPr="00BF289D">
              <w:rPr>
                <w:rFonts w:asciiTheme="minorHAnsi" w:hAnsiTheme="minorHAnsi" w:cs="Calibri"/>
              </w:rPr>
              <w:t>doc. Ing. Adriana Knápková,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1960</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Del="00A13DC4" w:rsidTr="00206BC9">
        <w:trPr>
          <w:trHeight w:val="300"/>
          <w:jc w:val="center"/>
          <w:del w:id="2292" w:author="Pavla Trefilová" w:date="2019-09-11T15:31:00Z"/>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Del="00A13DC4" w:rsidRDefault="00A13DC4" w:rsidP="00A13DC4">
            <w:pPr>
              <w:rPr>
                <w:del w:id="2293" w:author="Pavla Trefilová" w:date="2019-09-11T15:31:00Z"/>
                <w:rFonts w:asciiTheme="minorHAnsi" w:hAnsiTheme="minorHAnsi" w:cs="Calibri"/>
              </w:rPr>
            </w:pPr>
            <w:del w:id="2294" w:author="Pavla Trefilová" w:date="2019-09-11T15:31:00Z">
              <w:r w:rsidRPr="00BF289D" w:rsidDel="00A13DC4">
                <w:rPr>
                  <w:rFonts w:asciiTheme="minorHAnsi" w:hAnsiTheme="minorHAnsi" w:cs="Calibri"/>
                </w:rPr>
                <w:delText>doc. Ing. Boris Popesko, Ph.D.</w:delText>
              </w:r>
            </w:del>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Del="00A13DC4" w:rsidRDefault="00A13DC4" w:rsidP="00A13DC4">
            <w:pPr>
              <w:jc w:val="center"/>
              <w:rPr>
                <w:del w:id="2295" w:author="Pavla Trefilová" w:date="2019-09-11T15:31:00Z"/>
                <w:rFonts w:asciiTheme="minorHAnsi" w:hAnsiTheme="minorHAnsi" w:cs="Calibri"/>
              </w:rPr>
            </w:pPr>
            <w:del w:id="2296" w:author="Pavla Trefilová" w:date="2019-09-11T15:31:00Z">
              <w:r w:rsidRPr="00BF289D" w:rsidDel="00A13DC4">
                <w:rPr>
                  <w:rFonts w:asciiTheme="minorHAnsi" w:hAnsiTheme="minorHAnsi" w:cs="Calibri"/>
                </w:rPr>
                <w:delText>1978</w:delText>
              </w:r>
            </w:del>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Del="00A13DC4" w:rsidRDefault="00A13DC4" w:rsidP="00A13DC4">
            <w:pPr>
              <w:jc w:val="center"/>
              <w:rPr>
                <w:del w:id="2297" w:author="Pavla Trefilová" w:date="2019-09-11T15:31:00Z"/>
                <w:rFonts w:asciiTheme="minorHAnsi" w:hAnsiTheme="minorHAnsi" w:cs="Calibri"/>
              </w:rPr>
            </w:pPr>
            <w:del w:id="2298" w:author="Pavla Trefilová" w:date="2019-09-11T15:31:00Z">
              <w:r w:rsidRPr="00BF289D" w:rsidDel="00A13DC4">
                <w:rPr>
                  <w:rFonts w:asciiTheme="minorHAnsi" w:hAnsiTheme="minorHAnsi" w:cs="Calibri"/>
                </w:rPr>
                <w:delText>40</w:delText>
              </w:r>
            </w:del>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Del="00A13DC4" w:rsidRDefault="00A13DC4" w:rsidP="00A13DC4">
            <w:pPr>
              <w:jc w:val="center"/>
              <w:rPr>
                <w:del w:id="2299" w:author="Pavla Trefilová" w:date="2019-09-11T15:31:00Z"/>
                <w:rFonts w:asciiTheme="minorHAnsi" w:hAnsiTheme="minorHAnsi" w:cs="Calibri"/>
              </w:rPr>
            </w:pPr>
            <w:del w:id="2300" w:author="Pavla Trefilová" w:date="2019-09-11T15:31:00Z">
              <w:r w:rsidRPr="00BF289D" w:rsidDel="00A13DC4">
                <w:rPr>
                  <w:rFonts w:asciiTheme="minorHAnsi" w:hAnsiTheme="minorHAnsi" w:cs="Calibri"/>
                </w:rPr>
                <w:delText>N</w:delText>
              </w:r>
            </w:del>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1963</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13DC4" w:rsidRPr="00BF289D" w:rsidRDefault="00A13DC4" w:rsidP="00A13DC4">
            <w:pPr>
              <w:rPr>
                <w:rFonts w:asciiTheme="minorHAnsi" w:hAnsiTheme="minorHAnsi" w:cs="Calibri"/>
                <w:b/>
                <w:bCs/>
                <w:color w:val="000000"/>
              </w:rPr>
            </w:pPr>
            <w:r w:rsidRPr="00BF289D">
              <w:rPr>
                <w:rFonts w:asciiTheme="minorHAnsi" w:hAnsiTheme="minorHAnsi" w:cs="Calibri"/>
                <w:b/>
                <w:bCs/>
                <w:color w:val="000000"/>
              </w:rPr>
              <w:t>Odborní asistenti</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pPr>
              <w:jc w:val="center"/>
              <w:rPr>
                <w:rFonts w:asciiTheme="minorHAnsi" w:hAnsiTheme="minorHAnsi" w:cs="Calibri"/>
              </w:rPr>
            </w:pPr>
            <w:r w:rsidRPr="00BF289D">
              <w:rPr>
                <w:rFonts w:asciiTheme="minorHAnsi" w:hAnsiTheme="minorHAnsi" w:cs="Calibri"/>
              </w:rPr>
              <w:t>U - 31.8.</w:t>
            </w:r>
            <w:del w:id="2301" w:author="Pavla Trefilová" w:date="2019-09-11T15:32:00Z">
              <w:r w:rsidRPr="00BF289D" w:rsidDel="00A13DC4">
                <w:rPr>
                  <w:rFonts w:asciiTheme="minorHAnsi" w:hAnsiTheme="minorHAnsi" w:cs="Calibri"/>
                </w:rPr>
                <w:delText>2019</w:delText>
              </w:r>
            </w:del>
            <w:ins w:id="2302" w:author="Pavla Trefilová" w:date="2019-09-11T15:32:00Z">
              <w:r w:rsidRPr="00BF289D">
                <w:rPr>
                  <w:rFonts w:asciiTheme="minorHAnsi" w:hAnsiTheme="minorHAnsi" w:cs="Calibri"/>
                </w:rPr>
                <w:t>20</w:t>
              </w:r>
              <w:r>
                <w:rPr>
                  <w:rFonts w:asciiTheme="minorHAnsi" w:hAnsiTheme="minorHAnsi" w:cs="Calibri"/>
                </w:rPr>
                <w:t>22</w:t>
              </w:r>
            </w:ins>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RNDr. Martin Fajkus,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del w:id="2303" w:author="Pavla Trefilová" w:date="2019-09-11T15:32:00Z">
              <w:r w:rsidRPr="00BF289D" w:rsidDel="00A13DC4">
                <w:rPr>
                  <w:rFonts w:asciiTheme="minorHAnsi" w:hAnsiTheme="minorHAnsi" w:cs="Calibri"/>
                </w:rPr>
                <w:delText>U - 31.7.2019</w:delText>
              </w:r>
            </w:del>
            <w:ins w:id="2304" w:author="Pavla Trefilová" w:date="2019-09-11T15:32:00Z">
              <w:r>
                <w:rPr>
                  <w:rFonts w:asciiTheme="minorHAnsi" w:hAnsiTheme="minorHAnsi" w:cs="Calibri"/>
                </w:rPr>
                <w:t>N</w:t>
              </w:r>
            </w:ins>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686EC2">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A13DC4" w:rsidRPr="00BF289D" w:rsidRDefault="00A13DC4" w:rsidP="00A13DC4">
            <w:pPr>
              <w:rPr>
                <w:rFonts w:asciiTheme="minorHAnsi" w:hAnsiTheme="minorHAnsi" w:cs="Calibri"/>
              </w:rPr>
            </w:pPr>
            <w:r w:rsidRPr="00BF289D">
              <w:rPr>
                <w:rFonts w:asciiTheme="minorHAnsi" w:hAnsiTheme="minorHAnsi" w:cs="Calibri"/>
              </w:rPr>
              <w:t>Ing. Mojmír Hampl, Ph.D., MSc.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1975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rPr>
            </w:pPr>
            <w:r w:rsidRPr="00BF289D">
              <w:rPr>
                <w:rFonts w:asciiTheme="minorHAnsi" w:hAnsiTheme="minorHAnsi" w:cs="Calibri"/>
              </w:rPr>
              <w:t>U - 31.8.2020</w:t>
            </w:r>
          </w:p>
        </w:tc>
      </w:tr>
      <w:tr w:rsidR="00A13DC4" w:rsidRPr="00BF289D" w:rsidTr="00325BC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Monika Horáková,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U - 30.5.2022</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Blanka Kameníková,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1950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pPr>
              <w:jc w:val="center"/>
              <w:rPr>
                <w:rFonts w:asciiTheme="minorHAnsi" w:hAnsiTheme="minorHAnsi" w:cs="Calibri"/>
              </w:rPr>
            </w:pPr>
            <w:r w:rsidRPr="00BF289D">
              <w:rPr>
                <w:rFonts w:asciiTheme="minorHAnsi" w:hAnsiTheme="minorHAnsi" w:cs="Calibri"/>
              </w:rPr>
              <w:t>U - 31.8.20</w:t>
            </w:r>
            <w:del w:id="2305" w:author="Pavla Trefilová" w:date="2019-09-11T15:32:00Z">
              <w:r w:rsidRPr="00BF289D" w:rsidDel="00A13DC4">
                <w:rPr>
                  <w:rFonts w:asciiTheme="minorHAnsi" w:hAnsiTheme="minorHAnsi" w:cs="Calibri"/>
                </w:rPr>
                <w:delText>19</w:delText>
              </w:r>
            </w:del>
            <w:ins w:id="2306" w:author="Pavla Trefilová" w:date="2019-09-11T15:32:00Z">
              <w:r>
                <w:rPr>
                  <w:rFonts w:asciiTheme="minorHAnsi" w:hAnsiTheme="minorHAnsi" w:cs="Calibri"/>
                </w:rPr>
                <w:t>22</w:t>
              </w:r>
            </w:ins>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Pavlína Kirschnerová,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U - 10.8.2020</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Eva Kolářová,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del w:id="2307" w:author="Pavla Trefilová" w:date="2019-09-11T15:32:00Z">
              <w:r w:rsidRPr="00BF289D" w:rsidDel="00A13DC4">
                <w:rPr>
                  <w:rFonts w:asciiTheme="minorHAnsi" w:hAnsiTheme="minorHAnsi" w:cs="Calibri"/>
                </w:rPr>
                <w:delText>U - 31.8.2019</w:delText>
              </w:r>
            </w:del>
            <w:ins w:id="2308" w:author="Pavla Trefilová" w:date="2019-09-11T15:32:00Z">
              <w:r>
                <w:rPr>
                  <w:rFonts w:asciiTheme="minorHAnsi" w:hAnsiTheme="minorHAnsi" w:cs="Calibri"/>
                </w:rPr>
                <w:t>N</w:t>
              </w:r>
            </w:ins>
          </w:p>
        </w:tc>
      </w:tr>
      <w:tr w:rsidR="00A13DC4" w:rsidRPr="00BF289D" w:rsidDel="00054E6F" w:rsidTr="00206BC9">
        <w:trPr>
          <w:trHeight w:val="300"/>
          <w:jc w:val="center"/>
          <w:del w:id="2309" w:author="Pavla Trefilová" w:date="2019-09-11T15:47:00Z"/>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Del="00054E6F" w:rsidRDefault="00A13DC4" w:rsidP="00A13DC4">
            <w:pPr>
              <w:rPr>
                <w:del w:id="2310" w:author="Pavla Trefilová" w:date="2019-09-11T15:47:00Z"/>
                <w:rFonts w:asciiTheme="minorHAnsi" w:hAnsiTheme="minorHAnsi" w:cs="Calibri"/>
              </w:rPr>
            </w:pPr>
            <w:del w:id="2311" w:author="Pavla Trefilová" w:date="2019-09-11T15:47:00Z">
              <w:r w:rsidRPr="00BF289D" w:rsidDel="00054E6F">
                <w:rPr>
                  <w:rFonts w:asciiTheme="minorHAnsi" w:hAnsiTheme="minorHAnsi" w:cs="Calibri"/>
                </w:rPr>
                <w:delText>Mgr. Petra Mandincová, Ph.D.</w:delText>
              </w:r>
            </w:del>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Del="00054E6F" w:rsidRDefault="00A13DC4" w:rsidP="00A13DC4">
            <w:pPr>
              <w:jc w:val="center"/>
              <w:rPr>
                <w:del w:id="2312" w:author="Pavla Trefilová" w:date="2019-09-11T15:47:00Z"/>
                <w:rFonts w:asciiTheme="minorHAnsi" w:hAnsiTheme="minorHAnsi" w:cs="Calibri"/>
              </w:rPr>
            </w:pPr>
            <w:del w:id="2313" w:author="Pavla Trefilová" w:date="2019-09-11T15:47:00Z">
              <w:r w:rsidRPr="00BF289D" w:rsidDel="00054E6F">
                <w:rPr>
                  <w:rFonts w:asciiTheme="minorHAnsi" w:hAnsiTheme="minorHAnsi" w:cs="Calibri"/>
                </w:rPr>
                <w:delText>1978</w:delText>
              </w:r>
            </w:del>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Del="00054E6F" w:rsidRDefault="00A13DC4" w:rsidP="00A13DC4">
            <w:pPr>
              <w:jc w:val="center"/>
              <w:rPr>
                <w:del w:id="2314" w:author="Pavla Trefilová" w:date="2019-09-11T15:47:00Z"/>
                <w:rFonts w:asciiTheme="minorHAnsi" w:hAnsiTheme="minorHAnsi" w:cs="Calibri"/>
              </w:rPr>
            </w:pPr>
            <w:del w:id="2315" w:author="Pavla Trefilová" w:date="2019-09-11T15:47:00Z">
              <w:r w:rsidRPr="00BF289D" w:rsidDel="00054E6F">
                <w:rPr>
                  <w:rFonts w:asciiTheme="minorHAnsi" w:hAnsiTheme="minorHAnsi" w:cs="Calibri"/>
                </w:rPr>
                <w:delText>20</w:delText>
              </w:r>
            </w:del>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Del="00054E6F" w:rsidRDefault="00A13DC4" w:rsidP="00A13DC4">
            <w:pPr>
              <w:jc w:val="center"/>
              <w:rPr>
                <w:del w:id="2316" w:author="Pavla Trefilová" w:date="2019-09-11T15:47:00Z"/>
                <w:rFonts w:asciiTheme="minorHAnsi" w:hAnsiTheme="minorHAnsi" w:cs="Calibri"/>
              </w:rPr>
            </w:pPr>
            <w:del w:id="2317" w:author="Pavla Trefilová" w:date="2019-09-11T15:47:00Z">
              <w:r w:rsidRPr="00BF289D" w:rsidDel="00054E6F">
                <w:rPr>
                  <w:rFonts w:asciiTheme="minorHAnsi" w:hAnsiTheme="minorHAnsi" w:cs="Calibri"/>
                </w:rPr>
                <w:delText>N</w:delText>
              </w:r>
            </w:del>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A13DC4" w:rsidRPr="00BF289D" w:rsidRDefault="00A13DC4" w:rsidP="00A13DC4">
            <w:pPr>
              <w:rPr>
                <w:rFonts w:asciiTheme="minorHAnsi" w:hAnsiTheme="minorHAnsi" w:cs="Calibri"/>
              </w:rPr>
            </w:pPr>
            <w:r w:rsidRPr="00BF289D">
              <w:rPr>
                <w:rFonts w:asciiTheme="minorHAnsi" w:hAnsiTheme="minorHAns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1977</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1962</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A13DC4" w:rsidRPr="00BF289D" w:rsidRDefault="00A13DC4" w:rsidP="00A13DC4">
            <w:pPr>
              <w:rPr>
                <w:rFonts w:asciiTheme="minorHAnsi" w:hAnsiTheme="minorHAnsi" w:cs="Calibri"/>
              </w:rPr>
            </w:pPr>
            <w:r w:rsidRPr="00BF289D">
              <w:rPr>
                <w:rFonts w:asciiTheme="minorHAnsi" w:hAnsiTheme="minorHAns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1984</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Lubomír Sedláček,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1961</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1980</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lastRenderedPageBreak/>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1985</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9E02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13DC4" w:rsidRPr="00BF289D" w:rsidRDefault="00A13DC4" w:rsidP="00A13DC4">
            <w:pPr>
              <w:rPr>
                <w:rFonts w:asciiTheme="minorHAnsi" w:hAnsiTheme="minorHAnsi" w:cs="Calibri"/>
                <w:b/>
                <w:bCs/>
              </w:rPr>
            </w:pPr>
            <w:r w:rsidRPr="00BF289D">
              <w:rPr>
                <w:rFonts w:asciiTheme="minorHAnsi" w:hAnsiTheme="minorHAnsi" w:cs="Calibri"/>
                <w:b/>
                <w:bCs/>
              </w:rPr>
              <w:t>Lektoři</w:t>
            </w:r>
          </w:p>
        </w:tc>
      </w:tr>
      <w:tr w:rsidR="00A13DC4" w:rsidRPr="00BF289D" w:rsidTr="008B7889">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Xiaofang Chen</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1990</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12</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rPr>
            </w:pPr>
            <w:r w:rsidRPr="00BF289D">
              <w:rPr>
                <w:rFonts w:asciiTheme="minorHAnsi" w:hAnsiTheme="minorHAnsi" w:cs="Calibri"/>
                <w:color w:val="000000"/>
              </w:rPr>
              <w:t>U-31.12.2019</w:t>
            </w:r>
          </w:p>
        </w:tc>
      </w:tr>
      <w:tr w:rsidR="00A13DC4" w:rsidRPr="00BF289D"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1973</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rPr>
            </w:pPr>
            <w:r w:rsidRPr="00BF289D">
              <w:rPr>
                <w:rFonts w:asciiTheme="minorHAnsi" w:hAnsiTheme="minorHAnsi" w:cs="Calibri"/>
                <w:color w:val="000000"/>
              </w:rPr>
              <w:t>N</w:t>
            </w:r>
          </w:p>
        </w:tc>
      </w:tr>
      <w:tr w:rsidR="00A13DC4" w:rsidRPr="00BF289D" w:rsidTr="00000845">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A13DC4" w:rsidRPr="00BF289D" w:rsidRDefault="00A13DC4" w:rsidP="00A13DC4">
            <w:pPr>
              <w:rPr>
                <w:rFonts w:asciiTheme="minorHAnsi" w:hAnsiTheme="minorHAnsi" w:cs="Calibri"/>
              </w:rPr>
            </w:pPr>
            <w:r w:rsidRPr="00BF289D">
              <w:rPr>
                <w:rFonts w:asciiTheme="minorHAnsi" w:hAnsiTheme="minorHAns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center"/>
            <w:hideMark/>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1979</w:t>
            </w:r>
          </w:p>
        </w:tc>
        <w:tc>
          <w:tcPr>
            <w:tcW w:w="780" w:type="dxa"/>
            <w:tcBorders>
              <w:top w:val="nil"/>
              <w:left w:val="nil"/>
              <w:bottom w:val="single" w:sz="4" w:space="0" w:color="auto"/>
              <w:right w:val="single" w:sz="2" w:space="0" w:color="auto"/>
            </w:tcBorders>
            <w:shd w:val="clear" w:color="auto" w:fill="auto"/>
            <w:noWrap/>
            <w:vAlign w:val="center"/>
            <w:hideMark/>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center"/>
            <w:hideMark/>
          </w:tcPr>
          <w:p w:rsidR="00A13DC4" w:rsidRPr="00BF289D" w:rsidRDefault="00A13DC4">
            <w:pPr>
              <w:jc w:val="center"/>
              <w:rPr>
                <w:rFonts w:asciiTheme="minorHAnsi" w:hAnsiTheme="minorHAnsi" w:cs="Calibri"/>
                <w:color w:val="000000"/>
              </w:rPr>
            </w:pPr>
            <w:r w:rsidRPr="00BF289D">
              <w:rPr>
                <w:rFonts w:asciiTheme="minorHAnsi" w:hAnsiTheme="minorHAnsi" w:cs="Calibri"/>
                <w:color w:val="000000"/>
              </w:rPr>
              <w:t>U-31.8.</w:t>
            </w:r>
            <w:del w:id="2318" w:author="Pavla Trefilová" w:date="2019-09-11T15:32:00Z">
              <w:r w:rsidRPr="00BF289D" w:rsidDel="00A13DC4">
                <w:rPr>
                  <w:rFonts w:asciiTheme="minorHAnsi" w:hAnsiTheme="minorHAnsi" w:cs="Calibri"/>
                  <w:color w:val="000000"/>
                </w:rPr>
                <w:delText>2019</w:delText>
              </w:r>
            </w:del>
            <w:ins w:id="2319" w:author="Pavla Trefilová" w:date="2019-09-11T15:32:00Z">
              <w:r w:rsidRPr="00BF289D">
                <w:rPr>
                  <w:rFonts w:asciiTheme="minorHAnsi" w:hAnsiTheme="minorHAnsi" w:cs="Calibri"/>
                  <w:color w:val="000000"/>
                </w:rPr>
                <w:t>20</w:t>
              </w:r>
              <w:r>
                <w:rPr>
                  <w:rFonts w:asciiTheme="minorHAnsi" w:hAnsiTheme="minorHAnsi" w:cs="Calibri"/>
                  <w:color w:val="000000"/>
                </w:rPr>
                <w:t>22</w:t>
              </w:r>
            </w:ins>
          </w:p>
        </w:tc>
      </w:tr>
      <w:tr w:rsidR="00A13DC4" w:rsidRPr="00BF289D"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Daniel Paul 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A13DC4" w:rsidRPr="00BF289D" w:rsidRDefault="00A13DC4" w:rsidP="00984BE6">
            <w:pPr>
              <w:jc w:val="center"/>
              <w:rPr>
                <w:rFonts w:asciiTheme="minorHAnsi" w:hAnsiTheme="minorHAnsi" w:cs="Calibri"/>
                <w:color w:val="000000"/>
              </w:rPr>
            </w:pPr>
            <w:r w:rsidRPr="00BF289D">
              <w:rPr>
                <w:rFonts w:asciiTheme="minorHAnsi" w:hAnsiTheme="minorHAnsi" w:cs="Calibri"/>
                <w:color w:val="000000"/>
              </w:rPr>
              <w:t>U-31.8.</w:t>
            </w:r>
            <w:del w:id="2320" w:author="Pavla Trefilová" w:date="2019-09-16T07:28:00Z">
              <w:r w:rsidRPr="00BF289D" w:rsidDel="00984BE6">
                <w:rPr>
                  <w:rFonts w:asciiTheme="minorHAnsi" w:hAnsiTheme="minorHAnsi" w:cs="Calibri"/>
                  <w:color w:val="000000"/>
                </w:rPr>
                <w:delText>2019</w:delText>
              </w:r>
            </w:del>
            <w:ins w:id="2321" w:author="Pavla Trefilová" w:date="2019-09-16T07:28:00Z">
              <w:r w:rsidR="00984BE6" w:rsidRPr="00BF289D">
                <w:rPr>
                  <w:rFonts w:asciiTheme="minorHAnsi" w:hAnsiTheme="minorHAnsi" w:cs="Calibri"/>
                  <w:color w:val="000000"/>
                </w:rPr>
                <w:t>20</w:t>
              </w:r>
              <w:r w:rsidR="00984BE6">
                <w:rPr>
                  <w:rFonts w:asciiTheme="minorHAnsi" w:hAnsiTheme="minorHAnsi" w:cs="Calibri"/>
                  <w:color w:val="000000"/>
                </w:rPr>
                <w:t>22</w:t>
              </w:r>
            </w:ins>
          </w:p>
        </w:tc>
      </w:tr>
      <w:tr w:rsidR="00A13DC4" w:rsidRPr="00BF289D"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A13DC4" w:rsidRPr="00BF289D" w:rsidRDefault="00A13DC4" w:rsidP="00A13DC4">
            <w:pPr>
              <w:jc w:val="center"/>
              <w:rPr>
                <w:rFonts w:asciiTheme="minorHAnsi" w:hAnsiTheme="minorHAnsi"/>
              </w:rPr>
            </w:pPr>
            <w:r w:rsidRPr="00BF289D">
              <w:rPr>
                <w:rFonts w:asciiTheme="minorHAnsi" w:hAnsiTheme="minorHAnsi" w:cs="Calibri"/>
                <w:color w:val="000000"/>
              </w:rPr>
              <w:t>N</w:t>
            </w:r>
          </w:p>
        </w:tc>
      </w:tr>
      <w:tr w:rsidR="00A13DC4" w:rsidRPr="00BF289D" w:rsidTr="009E0288">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rsidR="00A13DC4" w:rsidRPr="00BF289D" w:rsidRDefault="00A13DC4" w:rsidP="00A13DC4">
            <w:pPr>
              <w:jc w:val="center"/>
              <w:rPr>
                <w:rFonts w:asciiTheme="minorHAnsi" w:hAnsiTheme="minorHAnsi"/>
              </w:rPr>
            </w:pPr>
            <w:r w:rsidRPr="00BF289D">
              <w:rPr>
                <w:rFonts w:asciiTheme="minorHAnsi" w:hAnsiTheme="minorHAnsi" w:cs="Calibri"/>
                <w:color w:val="000000"/>
              </w:rPr>
              <w:t>N</w:t>
            </w:r>
          </w:p>
        </w:tc>
      </w:tr>
      <w:tr w:rsidR="00A13DC4" w:rsidRPr="00BF289D" w:rsidTr="009E02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A13DC4" w:rsidRPr="00BF289D" w:rsidRDefault="00A13DC4" w:rsidP="00A13DC4">
            <w:pPr>
              <w:rPr>
                <w:rFonts w:asciiTheme="minorHAnsi" w:hAnsiTheme="minorHAnsi" w:cs="Calibri"/>
                <w:b/>
                <w:bCs/>
              </w:rPr>
            </w:pPr>
            <w:r w:rsidRPr="00BF289D">
              <w:rPr>
                <w:rFonts w:asciiTheme="minorHAnsi" w:hAnsiTheme="minorHAnsi" w:cs="Calibri"/>
                <w:b/>
                <w:bCs/>
              </w:rPr>
              <w:t>Asistenti</w:t>
            </w:r>
            <w:r w:rsidRPr="00BF289D">
              <w:rPr>
                <w:rFonts w:asciiTheme="minorHAnsi" w:hAnsiTheme="minorHAnsi" w:cs="Calibri"/>
                <w:color w:val="000000"/>
              </w:rPr>
              <w:t> </w:t>
            </w:r>
          </w:p>
        </w:tc>
      </w:tr>
      <w:tr w:rsidR="00A13DC4" w:rsidRPr="00BF289D" w:rsidTr="00BF289D">
        <w:trPr>
          <w:trHeight w:val="315"/>
          <w:jc w:val="center"/>
        </w:trPr>
        <w:tc>
          <w:tcPr>
            <w:tcW w:w="3387" w:type="dxa"/>
            <w:tcBorders>
              <w:top w:val="single" w:sz="12" w:space="0" w:color="auto"/>
              <w:left w:val="single" w:sz="12" w:space="0" w:color="auto"/>
              <w:bottom w:val="single" w:sz="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Lubomír Jenyš</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1965</w:t>
            </w:r>
          </w:p>
        </w:tc>
        <w:tc>
          <w:tcPr>
            <w:tcW w:w="78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12" w:space="0" w:color="auto"/>
              <w:left w:val="single" w:sz="2" w:space="0" w:color="auto"/>
              <w:bottom w:val="single" w:sz="2" w:space="0" w:color="auto"/>
              <w:right w:val="single" w:sz="12" w:space="0" w:color="auto"/>
            </w:tcBorders>
            <w:shd w:val="clear" w:color="auto" w:fill="auto"/>
            <w:noWrap/>
          </w:tcPr>
          <w:p w:rsidR="00A13DC4" w:rsidRPr="00BF289D" w:rsidRDefault="00A13DC4" w:rsidP="00A13DC4">
            <w:pPr>
              <w:jc w:val="center"/>
              <w:rPr>
                <w:rFonts w:asciiTheme="minorHAnsi" w:hAnsiTheme="minorHAnsi"/>
              </w:rPr>
            </w:pPr>
            <w:r w:rsidRPr="00BF289D">
              <w:rPr>
                <w:rFonts w:asciiTheme="minorHAnsi" w:hAnsiTheme="minorHAnsi" w:cs="Calibri"/>
                <w:color w:val="000000"/>
              </w:rPr>
              <w:t>N</w:t>
            </w:r>
          </w:p>
        </w:tc>
      </w:tr>
      <w:tr w:rsidR="00A13DC4" w:rsidRPr="00BF289D" w:rsidTr="00BF289D">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Tomáš Urbánek</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color w:val="000000"/>
              </w:rPr>
              <w:t>1987</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2" w:space="0" w:color="auto"/>
              <w:left w:val="single" w:sz="2"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color w:val="000000"/>
              </w:rPr>
              <w:t>U-31.12.2020</w:t>
            </w:r>
          </w:p>
        </w:tc>
      </w:tr>
      <w:tr w:rsidR="00A13DC4" w:rsidRPr="00BF289D" w:rsidTr="00BF289D">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Petr Žáček</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1988</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2" w:space="0" w:color="auto"/>
              <w:bottom w:val="single" w:sz="12"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U -</w:t>
            </w:r>
            <w:r>
              <w:rPr>
                <w:rFonts w:asciiTheme="minorHAnsi" w:hAnsiTheme="minorHAnsi" w:cs="Calibri"/>
                <w:color w:val="000000"/>
              </w:rPr>
              <w:t>30.9.2021</w:t>
            </w:r>
          </w:p>
        </w:tc>
      </w:tr>
      <w:tr w:rsidR="00A13DC4" w:rsidRPr="00BF289D" w:rsidTr="0083535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A13DC4" w:rsidRPr="00BF289D" w:rsidRDefault="00A13DC4" w:rsidP="00A13DC4">
            <w:pPr>
              <w:rPr>
                <w:rFonts w:asciiTheme="minorHAnsi" w:hAnsiTheme="minorHAnsi" w:cs="Calibri"/>
                <w:color w:val="000000"/>
              </w:rPr>
            </w:pPr>
            <w:r w:rsidRPr="00BF289D">
              <w:rPr>
                <w:rFonts w:asciiTheme="minorHAnsi" w:hAnsiTheme="minorHAnsi" w:cs="Calibri"/>
                <w:b/>
                <w:bCs/>
              </w:rPr>
              <w:t>Externí spolupracovníci</w:t>
            </w:r>
            <w:r w:rsidRPr="00BF289D">
              <w:rPr>
                <w:rFonts w:asciiTheme="minorHAnsi" w:hAnsiTheme="minorHAnsi" w:cs="Calibri"/>
                <w:color w:val="000000"/>
              </w:rPr>
              <w:t> </w:t>
            </w:r>
          </w:p>
        </w:tc>
      </w:tr>
      <w:tr w:rsidR="00A13DC4" w:rsidRPr="00BF289D" w:rsidTr="0083535D">
        <w:trPr>
          <w:trHeight w:val="315"/>
          <w:jc w:val="center"/>
        </w:trPr>
        <w:tc>
          <w:tcPr>
            <w:tcW w:w="3387" w:type="dxa"/>
            <w:tcBorders>
              <w:top w:val="single" w:sz="12"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Ing. Eva Hrubošová</w:t>
            </w:r>
          </w:p>
        </w:tc>
        <w:tc>
          <w:tcPr>
            <w:tcW w:w="1300" w:type="dxa"/>
            <w:tcBorders>
              <w:top w:val="single" w:sz="1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1977</w:t>
            </w:r>
          </w:p>
        </w:tc>
        <w:tc>
          <w:tcPr>
            <w:tcW w:w="780" w:type="dxa"/>
            <w:tcBorders>
              <w:top w:val="single" w:sz="1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12" w:space="0" w:color="auto"/>
              <w:left w:val="single" w:sz="2"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p>
        </w:tc>
      </w:tr>
      <w:tr w:rsidR="00A13DC4" w:rsidRPr="00BF289D" w:rsidTr="0083535D">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et Ing. Gabriela Culík Končitíková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color w:val="000000"/>
              </w:rPr>
              <w:t>1987</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4" w:space="0" w:color="auto"/>
              <w:left w:val="single" w:sz="2" w:space="0" w:color="auto"/>
              <w:bottom w:val="single" w:sz="2"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p>
        </w:tc>
      </w:tr>
      <w:tr w:rsidR="00A13DC4" w:rsidRPr="00BF289D" w:rsidTr="0083535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1981</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r w:rsidR="00A13DC4" w:rsidRPr="00BF289D" w:rsidTr="0083535D">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Ing. Radomír Lapčík, LLM.</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1969</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r w:rsidR="00A13DC4" w:rsidRPr="00BF289D" w:rsidTr="0083535D">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rPr>
            </w:pPr>
            <w:r w:rsidRPr="00BF289D">
              <w:rPr>
                <w:rFonts w:asciiTheme="minorHAnsi" w:hAnsiTheme="minorHAnsi"/>
                <w:color w:val="000000" w:themeColor="text1"/>
              </w:rPr>
              <w:t>doc. Ing. Dana Martinovičová, Ph.D.</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1967</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r w:rsidR="00A13DC4" w:rsidRPr="00BF289D" w:rsidTr="0083535D">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 xml:space="preserve">Ing. Daniel Remeš, Ph.D.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1979</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r w:rsidR="00A13DC4" w:rsidRPr="00BF289D" w:rsidTr="0083535D">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 xml:space="preserve">Mgr. Maria Staszkiewicz, M.E.S.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1981</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r w:rsidR="00A13DC4" w:rsidRPr="00BF289D" w:rsidTr="0083535D">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Mgr. Ing. Dominik Stroukal, Ph.D.</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Pr>
                <w:rFonts w:asciiTheme="minorHAnsi" w:hAnsiTheme="minorHAnsi" w:cs="Calibri"/>
                <w:color w:val="000000"/>
              </w:rPr>
              <w:t>1987</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bl>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642FC4" w:rsidRDefault="00642FC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lastRenderedPageBreak/>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F25E04" w:rsidP="007E52E5">
            <w:pPr>
              <w:jc w:val="both"/>
            </w:pPr>
            <w:r w:rsidRPr="00F25E04">
              <w:t>Finance a finanční technologie</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536" w:type="dxa"/>
            <w:gridSpan w:val="5"/>
          </w:tcPr>
          <w:p w:rsidR="007E52E5" w:rsidRDefault="007E52E5" w:rsidP="007E52E5">
            <w:pPr>
              <w:jc w:val="both"/>
            </w:pPr>
            <w:r>
              <w:t>Petra BENYAHYA</w:t>
            </w:r>
          </w:p>
        </w:tc>
        <w:tc>
          <w:tcPr>
            <w:tcW w:w="709" w:type="dxa"/>
            <w:shd w:val="clear" w:color="auto" w:fill="F7CAAC"/>
          </w:tcPr>
          <w:p w:rsidR="007E52E5" w:rsidRDefault="007E52E5" w:rsidP="007E52E5">
            <w:pPr>
              <w:jc w:val="both"/>
              <w:rPr>
                <w:b/>
              </w:rPr>
            </w:pPr>
            <w:r>
              <w:rPr>
                <w:b/>
              </w:rPr>
              <w:t>Tituly</w:t>
            </w:r>
          </w:p>
        </w:tc>
        <w:tc>
          <w:tcPr>
            <w:tcW w:w="2096" w:type="dxa"/>
            <w:gridSpan w:val="4"/>
          </w:tcPr>
          <w:p w:rsidR="007E52E5" w:rsidRDefault="007B7423" w:rsidP="007E52E5">
            <w:pPr>
              <w:jc w:val="both"/>
            </w:pPr>
            <w:r>
              <w:t>Ing.,</w:t>
            </w:r>
            <w:r w:rsidR="007E52E5">
              <w:t xml:space="preserve"> Ph.D.</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1978</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7E52E5">
        <w:trPr>
          <w:trHeight w:val="480"/>
        </w:trPr>
        <w:tc>
          <w:tcPr>
            <w:tcW w:w="9859" w:type="dxa"/>
            <w:gridSpan w:val="11"/>
            <w:tcBorders>
              <w:top w:val="nil"/>
            </w:tcBorders>
          </w:tcPr>
          <w:p w:rsidR="007E52E5" w:rsidRDefault="007E52E5" w:rsidP="007E52E5">
            <w:pPr>
              <w:jc w:val="both"/>
            </w:pPr>
            <w:r>
              <w:t xml:space="preserve">Manažerské dovednosti a techniky </w:t>
            </w:r>
            <w:r>
              <w:rPr>
                <w:lang w:val="en-GB"/>
              </w:rPr>
              <w:t>– přednášející (20%)</w:t>
            </w:r>
          </w:p>
          <w:p w:rsidR="007E52E5" w:rsidRDefault="007E52E5" w:rsidP="007E52E5">
            <w:pPr>
              <w:jc w:val="both"/>
            </w:pPr>
            <w:r w:rsidRPr="000930A7">
              <w:rPr>
                <w:lang w:val="en-GB"/>
              </w:rPr>
              <w:t>Managerial Skills and Techniques</w:t>
            </w:r>
            <w:r>
              <w:rPr>
                <w:lang w:val="en-GB"/>
              </w:rPr>
              <w:t xml:space="preserve"> – přednášející (20%)</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1055"/>
        </w:trPr>
        <w:tc>
          <w:tcPr>
            <w:tcW w:w="9859" w:type="dxa"/>
            <w:gridSpan w:val="11"/>
          </w:tcPr>
          <w:tbl>
            <w:tblPr>
              <w:tblStyle w:val="Mkatabulky"/>
              <w:tblW w:w="97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1"/>
              <w:gridCol w:w="8363"/>
            </w:tblGrid>
            <w:tr w:rsidR="009E237D" w:rsidTr="009E237D">
              <w:tc>
                <w:tcPr>
                  <w:tcW w:w="1381" w:type="dxa"/>
                </w:tcPr>
                <w:p w:rsidR="009E237D" w:rsidRPr="009E237D" w:rsidRDefault="009E237D" w:rsidP="009E237D">
                  <w:pPr>
                    <w:jc w:val="both"/>
                    <w:rPr>
                      <w:sz w:val="20"/>
                      <w:lang w:val="sk-SK"/>
                    </w:rPr>
                  </w:pPr>
                  <w:r w:rsidRPr="009E237D">
                    <w:rPr>
                      <w:sz w:val="20"/>
                      <w:lang w:val="sk-SK"/>
                    </w:rPr>
                    <w:t xml:space="preserve">2001 - 2008    </w:t>
                  </w:r>
                </w:p>
              </w:tc>
              <w:tc>
                <w:tcPr>
                  <w:tcW w:w="8363" w:type="dxa"/>
                </w:tcPr>
                <w:p w:rsidR="009E237D" w:rsidRPr="009E237D" w:rsidRDefault="009E237D" w:rsidP="009E237D">
                  <w:pPr>
                    <w:jc w:val="both"/>
                    <w:rPr>
                      <w:sz w:val="20"/>
                      <w:lang w:val="sk-SK"/>
                    </w:rPr>
                  </w:pPr>
                  <w:r w:rsidRPr="009E237D">
                    <w:rPr>
                      <w:sz w:val="20"/>
                      <w:lang w:val="sk-SK"/>
                    </w:rPr>
                    <w:t>Univerzita Tomáše Bati ve Zlíně, Fakulta managementu a ekonomiky, obor Ekonomika a m</w:t>
                  </w:r>
                  <w:r w:rsidRPr="009E237D">
                    <w:rPr>
                      <w:sz w:val="20"/>
                    </w:rPr>
                    <w:t>anagement  (</w:t>
                  </w:r>
                  <w:r w:rsidRPr="009E237D">
                    <w:rPr>
                      <w:b/>
                      <w:sz w:val="20"/>
                    </w:rPr>
                    <w:t>Ph.D</w:t>
                  </w:r>
                  <w:r w:rsidRPr="009E237D">
                    <w:rPr>
                      <w:sz w:val="20"/>
                    </w:rPr>
                    <w:t>.)</w:t>
                  </w:r>
                </w:p>
              </w:tc>
            </w:tr>
            <w:tr w:rsidR="009E237D" w:rsidTr="009E237D">
              <w:tc>
                <w:tcPr>
                  <w:tcW w:w="1381" w:type="dxa"/>
                </w:tcPr>
                <w:p w:rsidR="009E237D" w:rsidRPr="009E237D" w:rsidRDefault="009E237D" w:rsidP="009E237D">
                  <w:pPr>
                    <w:jc w:val="both"/>
                    <w:rPr>
                      <w:sz w:val="20"/>
                      <w:lang w:val="sk-SK"/>
                    </w:rPr>
                  </w:pPr>
                  <w:r w:rsidRPr="009E237D">
                    <w:rPr>
                      <w:sz w:val="20"/>
                      <w:lang w:val="sk-SK"/>
                    </w:rPr>
                    <w:t xml:space="preserve">1999 - 2001       </w:t>
                  </w:r>
                </w:p>
              </w:tc>
              <w:tc>
                <w:tcPr>
                  <w:tcW w:w="8363" w:type="dxa"/>
                </w:tcPr>
                <w:p w:rsidR="009E237D" w:rsidRPr="009E237D" w:rsidRDefault="009E237D" w:rsidP="009E237D">
                  <w:pPr>
                    <w:jc w:val="both"/>
                    <w:rPr>
                      <w:sz w:val="20"/>
                      <w:lang w:val="sk-SK"/>
                    </w:rPr>
                  </w:pPr>
                  <w:r w:rsidRPr="009E237D">
                    <w:rPr>
                      <w:sz w:val="20"/>
                      <w:lang w:val="sk-SK"/>
                    </w:rPr>
                    <w:t xml:space="preserve">Univerzita Tomáše Bati ve Zlíně, Fakulta managementu a ekonomiky, obor </w:t>
                  </w:r>
                  <w:r w:rsidRPr="009E237D">
                    <w:rPr>
                      <w:sz w:val="20"/>
                    </w:rPr>
                    <w:t>Management, marketing (</w:t>
                  </w:r>
                  <w:r w:rsidRPr="009E237D">
                    <w:rPr>
                      <w:b/>
                      <w:sz w:val="20"/>
                    </w:rPr>
                    <w:t>Ing</w:t>
                  </w:r>
                  <w:r w:rsidRPr="009E237D">
                    <w:rPr>
                      <w:sz w:val="20"/>
                    </w:rPr>
                    <w:t>.)</w:t>
                  </w:r>
                </w:p>
              </w:tc>
            </w:tr>
            <w:tr w:rsidR="009E237D" w:rsidTr="009E237D">
              <w:tc>
                <w:tcPr>
                  <w:tcW w:w="1381" w:type="dxa"/>
                </w:tcPr>
                <w:p w:rsidR="009E237D" w:rsidRPr="009E237D" w:rsidRDefault="009E237D" w:rsidP="009E237D">
                  <w:pPr>
                    <w:jc w:val="both"/>
                    <w:rPr>
                      <w:sz w:val="20"/>
                      <w:lang w:val="sk-SK"/>
                    </w:rPr>
                  </w:pPr>
                  <w:r w:rsidRPr="009E237D">
                    <w:rPr>
                      <w:sz w:val="20"/>
                      <w:lang w:val="sk-SK"/>
                    </w:rPr>
                    <w:t xml:space="preserve">1996 - 1999    </w:t>
                  </w:r>
                </w:p>
              </w:tc>
              <w:tc>
                <w:tcPr>
                  <w:tcW w:w="8363" w:type="dxa"/>
                </w:tcPr>
                <w:p w:rsidR="009E237D" w:rsidRPr="009E237D" w:rsidRDefault="009E237D" w:rsidP="009E237D">
                  <w:pPr>
                    <w:jc w:val="both"/>
                    <w:rPr>
                      <w:sz w:val="20"/>
                      <w:lang w:val="sk-SK"/>
                    </w:rPr>
                  </w:pPr>
                  <w:r w:rsidRPr="009E237D">
                    <w:rPr>
                      <w:sz w:val="20"/>
                      <w:lang w:val="sk-SK"/>
                    </w:rPr>
                    <w:t>Vysoké učení technické v Brně, Fakulta managementu a ekonomiky ve Zlíně, obor Management a ekonomika (</w:t>
                  </w:r>
                  <w:r w:rsidRPr="009E237D">
                    <w:rPr>
                      <w:b/>
                      <w:sz w:val="20"/>
                      <w:lang w:val="sk-SK"/>
                    </w:rPr>
                    <w:t>Bc</w:t>
                  </w:r>
                  <w:r w:rsidRPr="009E237D">
                    <w:rPr>
                      <w:sz w:val="20"/>
                      <w:lang w:val="sk-SK"/>
                    </w:rPr>
                    <w:t>.)</w:t>
                  </w:r>
                </w:p>
              </w:tc>
            </w:tr>
          </w:tbl>
          <w:p w:rsidR="007E52E5" w:rsidRDefault="007E52E5" w:rsidP="009E237D">
            <w:pPr>
              <w:jc w:val="both"/>
              <w:rPr>
                <w:b/>
              </w:rPr>
            </w:pP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954"/>
        </w:trPr>
        <w:tc>
          <w:tcPr>
            <w:tcW w:w="9859" w:type="dxa"/>
            <w:gridSpan w:val="11"/>
          </w:tcPr>
          <w:p w:rsidR="007E52E5" w:rsidRPr="004A3500" w:rsidRDefault="007E52E5" w:rsidP="007E52E5">
            <w:pPr>
              <w:jc w:val="both"/>
            </w:pPr>
            <w:r w:rsidRPr="004A3500">
              <w:t xml:space="preserve">2008-dosud </w:t>
            </w:r>
            <w:r>
              <w:t xml:space="preserve">- </w:t>
            </w:r>
            <w:r w:rsidRPr="004A3500">
              <w:t>Univerzita Tomáše Bati ve Zlíně, Fakulta managementu a ekonomiky, Ústav managementu a marketingu</w:t>
            </w:r>
            <w:r>
              <w:t>, akademický pracovník na pozici odborný asistent</w:t>
            </w:r>
          </w:p>
          <w:p w:rsidR="007E52E5" w:rsidRDefault="007E52E5" w:rsidP="007E52E5">
            <w:pPr>
              <w:jc w:val="both"/>
            </w:pPr>
            <w:r w:rsidRPr="004A3500">
              <w:t xml:space="preserve">2003-2008 </w:t>
            </w:r>
            <w:r>
              <w:t>-</w:t>
            </w:r>
            <w:r w:rsidRPr="004A3500">
              <w:t xml:space="preserve"> Univerzita Tomáše Bati ve Zlíně, Fakulta managementu a ekonomiky, Ústav managementu</w:t>
            </w:r>
            <w:r>
              <w:t>, akademický pracovník na pozici asistent</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D87AD4">
        <w:trPr>
          <w:trHeight w:val="230"/>
        </w:trPr>
        <w:tc>
          <w:tcPr>
            <w:tcW w:w="9859" w:type="dxa"/>
            <w:gridSpan w:val="11"/>
          </w:tcPr>
          <w:p w:rsidR="00733A3A" w:rsidRDefault="00733A3A" w:rsidP="00733A3A">
            <w:pPr>
              <w:jc w:val="both"/>
            </w:pPr>
            <w:r>
              <w:t xml:space="preserve">Počet vedených bakalářských prací – 83 </w:t>
            </w:r>
          </w:p>
          <w:p w:rsidR="007E52E5" w:rsidRDefault="00733A3A" w:rsidP="007E52E5">
            <w:pPr>
              <w:jc w:val="both"/>
            </w:pPr>
            <w:r>
              <w:t>Počet vedených diplomových prací – 39</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7E52E5" w:rsidP="007E52E5">
            <w:pPr>
              <w:jc w:val="both"/>
              <w:rPr>
                <w:b/>
              </w:rPr>
            </w:pPr>
            <w:r>
              <w:rPr>
                <w:b/>
              </w:rPr>
              <w:t>0</w:t>
            </w:r>
          </w:p>
        </w:tc>
        <w:tc>
          <w:tcPr>
            <w:tcW w:w="693" w:type="dxa"/>
            <w:vMerge w:val="restart"/>
          </w:tcPr>
          <w:p w:rsidR="007E52E5" w:rsidRDefault="007E52E5" w:rsidP="007E52E5">
            <w:pPr>
              <w:jc w:val="both"/>
              <w:rPr>
                <w:b/>
              </w:rPr>
            </w:pPr>
            <w:r>
              <w:rPr>
                <w:b/>
              </w:rPr>
              <w:t>0</w:t>
            </w:r>
          </w:p>
        </w:tc>
        <w:tc>
          <w:tcPr>
            <w:tcW w:w="694" w:type="dxa"/>
            <w:vMerge w:val="restart"/>
          </w:tcPr>
          <w:p w:rsidR="007E52E5" w:rsidRDefault="007E52E5" w:rsidP="007E52E5">
            <w:pPr>
              <w:jc w:val="both"/>
              <w:rPr>
                <w:b/>
              </w:rPr>
            </w:pPr>
            <w:r>
              <w:rPr>
                <w:b/>
              </w:rPr>
              <w:t>8</w:t>
            </w:r>
          </w:p>
        </w:tc>
      </w:tr>
      <w:tr w:rsidR="007E52E5" w:rsidTr="007E52E5">
        <w:trPr>
          <w:trHeight w:val="205"/>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Tr="007E1ACF">
        <w:trPr>
          <w:trHeight w:val="1644"/>
        </w:trPr>
        <w:tc>
          <w:tcPr>
            <w:tcW w:w="9859" w:type="dxa"/>
            <w:gridSpan w:val="11"/>
          </w:tcPr>
          <w:p w:rsidR="007E52E5" w:rsidRDefault="007E52E5" w:rsidP="007E52E5">
            <w:pPr>
              <w:tabs>
                <w:tab w:val="left" w:pos="709"/>
              </w:tabs>
              <w:jc w:val="both"/>
            </w:pPr>
            <w:r w:rsidRPr="007C3A07">
              <w:t xml:space="preserve">BENYAHYA, P. How to educate managers to support knowledge sharing in their companies? In </w:t>
            </w:r>
            <w:r w:rsidRPr="007C3A07">
              <w:rPr>
                <w:i/>
              </w:rPr>
              <w:t>INTED 2017 Proceedings 11th International Technology, Education and Development Conference</w:t>
            </w:r>
            <w:r w:rsidRPr="007C3A07">
              <w:t>. Valencia. 2017, pp. 7944-7953. ISBN 978-84-617-8491-2. DOI: 10.21125/inted.2017.1870</w:t>
            </w:r>
          </w:p>
          <w:p w:rsidR="002C641E" w:rsidRDefault="002C641E" w:rsidP="007E52E5">
            <w:pPr>
              <w:tabs>
                <w:tab w:val="left" w:pos="709"/>
              </w:tabs>
              <w:jc w:val="both"/>
            </w:pPr>
            <w:r w:rsidRPr="00E66B0B">
              <w:rPr>
                <w:i/>
              </w:rPr>
              <w:t>Přehled projektové činnosti:</w:t>
            </w:r>
          </w:p>
          <w:p w:rsidR="00A14445" w:rsidRDefault="00A14445" w:rsidP="004A00B5">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7E52E5" w:rsidRDefault="00A14445" w:rsidP="00A14445">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Tr="007E52E5">
        <w:trPr>
          <w:trHeight w:val="108"/>
        </w:trPr>
        <w:tc>
          <w:tcPr>
            <w:tcW w:w="9859" w:type="dxa"/>
            <w:gridSpan w:val="11"/>
          </w:tcPr>
          <w:p w:rsidR="007E52E5" w:rsidRDefault="007E52E5" w:rsidP="007E52E5">
            <w:pPr>
              <w:rPr>
                <w:b/>
              </w:rPr>
            </w:pPr>
          </w:p>
        </w:tc>
      </w:tr>
      <w:tr w:rsidR="007E52E5" w:rsidTr="007E52E5">
        <w:trPr>
          <w:cantSplit/>
          <w:trHeight w:val="184"/>
        </w:trPr>
        <w:tc>
          <w:tcPr>
            <w:tcW w:w="2518" w:type="dxa"/>
            <w:shd w:val="clear" w:color="auto" w:fill="F7CAAC"/>
          </w:tcPr>
          <w:p w:rsidR="007E52E5" w:rsidRDefault="007E52E5" w:rsidP="007E52E5">
            <w:pPr>
              <w:jc w:val="both"/>
              <w:rPr>
                <w:b/>
              </w:rPr>
            </w:pPr>
            <w:r>
              <w:rPr>
                <w:b/>
              </w:rPr>
              <w:t xml:space="preserve">Podpis </w:t>
            </w:r>
          </w:p>
        </w:tc>
        <w:tc>
          <w:tcPr>
            <w:tcW w:w="4536" w:type="dxa"/>
            <w:gridSpan w:val="5"/>
          </w:tcPr>
          <w:p w:rsidR="007E52E5" w:rsidRDefault="007E52E5" w:rsidP="007E52E5">
            <w:pPr>
              <w:jc w:val="both"/>
            </w:pPr>
          </w:p>
        </w:tc>
        <w:tc>
          <w:tcPr>
            <w:tcW w:w="786"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7E52E5" w:rsidRDefault="007E52E5"/>
    <w:p w:rsidR="007E52E5" w:rsidRDefault="007E52E5"/>
    <w:p w:rsidR="007E52E5" w:rsidRDefault="007E52E5"/>
    <w:p w:rsidR="007E52E5" w:rsidRDefault="007E52E5"/>
    <w:p w:rsidR="003A630A" w:rsidRDefault="00D8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711"/>
        <w:gridCol w:w="992"/>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lastRenderedPageBreak/>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F25E04" w:rsidP="007E52E5">
            <w:pPr>
              <w:jc w:val="both"/>
            </w:pPr>
            <w:r w:rsidRPr="00F25E04">
              <w:t>Finance a finanční technologie</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253" w:type="dxa"/>
            <w:gridSpan w:val="5"/>
          </w:tcPr>
          <w:p w:rsidR="007E52E5" w:rsidRDefault="007E52E5" w:rsidP="007E52E5">
            <w:pPr>
              <w:jc w:val="both"/>
            </w:pPr>
            <w:r>
              <w:t>Gabriela CULÍK KONČITÍKOVÁ</w:t>
            </w:r>
          </w:p>
        </w:tc>
        <w:tc>
          <w:tcPr>
            <w:tcW w:w="992" w:type="dxa"/>
            <w:shd w:val="clear" w:color="auto" w:fill="F7CAAC"/>
          </w:tcPr>
          <w:p w:rsidR="007E52E5" w:rsidRDefault="007E52E5" w:rsidP="007E52E5">
            <w:pPr>
              <w:jc w:val="both"/>
              <w:rPr>
                <w:b/>
              </w:rPr>
            </w:pPr>
            <w:r>
              <w:rPr>
                <w:b/>
              </w:rPr>
              <w:t>Tituly</w:t>
            </w:r>
          </w:p>
        </w:tc>
        <w:tc>
          <w:tcPr>
            <w:tcW w:w="2096" w:type="dxa"/>
            <w:gridSpan w:val="4"/>
          </w:tcPr>
          <w:p w:rsidR="007E52E5" w:rsidRDefault="007E52E5" w:rsidP="007E52E5">
            <w:pPr>
              <w:jc w:val="both"/>
            </w:pPr>
            <w:r>
              <w:t>Ing., Mgr.</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1987</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DPP</w:t>
            </w:r>
          </w:p>
        </w:tc>
        <w:tc>
          <w:tcPr>
            <w:tcW w:w="711" w:type="dxa"/>
            <w:shd w:val="clear" w:color="auto" w:fill="F7CAAC"/>
          </w:tcPr>
          <w:p w:rsidR="007E52E5" w:rsidRDefault="007E52E5" w:rsidP="007E52E5">
            <w:pPr>
              <w:jc w:val="both"/>
              <w:rPr>
                <w:b/>
              </w:rPr>
            </w:pPr>
            <w:r>
              <w:rPr>
                <w:b/>
              </w:rPr>
              <w:t>rozsah</w:t>
            </w:r>
          </w:p>
        </w:tc>
        <w:tc>
          <w:tcPr>
            <w:tcW w:w="992" w:type="dxa"/>
          </w:tcPr>
          <w:p w:rsidR="007E52E5" w:rsidRDefault="007E52E5" w:rsidP="007E52E5">
            <w:pPr>
              <w:jc w:val="both"/>
            </w:pP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E52E5" w:rsidP="007E52E5">
            <w:pPr>
              <w:jc w:val="both"/>
            </w:pPr>
          </w:p>
        </w:tc>
        <w:tc>
          <w:tcPr>
            <w:tcW w:w="711" w:type="dxa"/>
            <w:shd w:val="clear" w:color="auto" w:fill="F7CAAC"/>
          </w:tcPr>
          <w:p w:rsidR="007E52E5" w:rsidRDefault="007E52E5" w:rsidP="007E52E5">
            <w:pPr>
              <w:jc w:val="both"/>
              <w:rPr>
                <w:b/>
              </w:rPr>
            </w:pPr>
            <w:r>
              <w:rPr>
                <w:b/>
              </w:rPr>
              <w:t>rozsah</w:t>
            </w:r>
          </w:p>
        </w:tc>
        <w:tc>
          <w:tcPr>
            <w:tcW w:w="992" w:type="dxa"/>
          </w:tcPr>
          <w:p w:rsidR="007E52E5" w:rsidRDefault="007E52E5" w:rsidP="007E52E5">
            <w:pPr>
              <w:jc w:val="both"/>
            </w:pP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7E52E5">
        <w:trPr>
          <w:trHeight w:val="196"/>
        </w:trPr>
        <w:tc>
          <w:tcPr>
            <w:tcW w:w="9859" w:type="dxa"/>
            <w:gridSpan w:val="11"/>
            <w:tcBorders>
              <w:top w:val="nil"/>
            </w:tcBorders>
          </w:tcPr>
          <w:p w:rsidR="007E52E5" w:rsidRDefault="007E52E5" w:rsidP="007E52E5">
            <w:pPr>
              <w:jc w:val="both"/>
            </w:pPr>
            <w:r>
              <w:t>Systém řízení Baťa – přednášející (40%)</w:t>
            </w:r>
            <w:r w:rsidR="007044B0">
              <w:t xml:space="preserve"> – odborník z praxe</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1055"/>
        </w:trPr>
        <w:tc>
          <w:tcPr>
            <w:tcW w:w="9859" w:type="dxa"/>
            <w:gridSpan w:val="11"/>
          </w:tcPr>
          <w:p w:rsidR="007E52E5" w:rsidRDefault="007E52E5" w:rsidP="00000845">
            <w:pPr>
              <w:ind w:left="956" w:hanging="956"/>
              <w:jc w:val="both"/>
            </w:pPr>
            <w:r>
              <w:t xml:space="preserve">2011- dosud </w:t>
            </w:r>
            <w:r w:rsidRPr="00E20D9A">
              <w:t xml:space="preserve">Univerzita Tomáše Bati ve Zlíně, Fakulta managementu a ekonomiky, </w:t>
            </w:r>
            <w:r>
              <w:t>doktorské</w:t>
            </w:r>
            <w:r w:rsidRPr="00E20D9A">
              <w:t xml:space="preserve"> studium, obor: </w:t>
            </w:r>
            <w:r>
              <w:t>management a ekonomika</w:t>
            </w:r>
          </w:p>
          <w:p w:rsidR="00504151" w:rsidRPr="00E20D9A" w:rsidRDefault="00504151" w:rsidP="00504151">
            <w:pPr>
              <w:ind w:left="956" w:hanging="956"/>
              <w:jc w:val="both"/>
            </w:pPr>
            <w:r>
              <w:t xml:space="preserve">2010-2015 </w:t>
            </w:r>
            <w:r w:rsidRPr="00E20D9A">
              <w:t>Univerzita Tomáše Bati ve Zlíně, Fakulta humanitních studií,</w:t>
            </w:r>
            <w:r>
              <w:t xml:space="preserve"> bakalářské studium, obor: Andragogika v profilaci na řízení lidských zdrojů</w:t>
            </w:r>
          </w:p>
          <w:p w:rsidR="00504151" w:rsidRDefault="00504151" w:rsidP="00504151">
            <w:pPr>
              <w:ind w:left="956" w:hanging="956"/>
              <w:jc w:val="both"/>
            </w:pPr>
            <w:r w:rsidRPr="00E20D9A">
              <w:t>2011-2013  Univerzita Tomáše Bati ve Zlíně, Fakulta managementu a ekonomiky, navazující magisterské studium, obor: Veřejná správa a regionální rozvoj</w:t>
            </w:r>
          </w:p>
          <w:p w:rsidR="00504151" w:rsidRPr="00E20D9A" w:rsidRDefault="00504151" w:rsidP="00504151">
            <w:pPr>
              <w:ind w:left="956" w:hanging="956"/>
              <w:jc w:val="both"/>
            </w:pPr>
            <w:r w:rsidRPr="00E20D9A">
              <w:t>2008-2011  Univerzita Tomáše Bati ve Zlíně, Fakulta managementu a ekonomiky, bakalářské studium, obor: Veřejná správa a regionální rozvoj</w:t>
            </w:r>
          </w:p>
          <w:p w:rsidR="00504151" w:rsidRPr="00E20D9A" w:rsidRDefault="00504151" w:rsidP="00504151">
            <w:pPr>
              <w:ind w:left="956" w:hanging="956"/>
              <w:jc w:val="both"/>
            </w:pPr>
            <w:r w:rsidRPr="00E20D9A">
              <w:t>2008-2011  Univerzita Tomáše Bati ve Zlíně, Fakulta humanitních studií, navazující magisterské studium, obor: Sociální pedagogika</w:t>
            </w:r>
          </w:p>
          <w:p w:rsidR="00504151" w:rsidRPr="00504151" w:rsidRDefault="00504151" w:rsidP="00504151">
            <w:pPr>
              <w:ind w:left="956" w:hanging="956"/>
              <w:jc w:val="both"/>
            </w:pPr>
            <w:r w:rsidRPr="00E20D9A">
              <w:t>2006-2009  Univerzita Tomáše Bati ve Zlíně, Fakulta humanitních studií, bakalářské stud</w:t>
            </w:r>
            <w:r>
              <w:t>ium, obor: Sociální pedagogika</w:t>
            </w: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709"/>
        </w:trPr>
        <w:tc>
          <w:tcPr>
            <w:tcW w:w="9859" w:type="dxa"/>
            <w:gridSpan w:val="11"/>
          </w:tcPr>
          <w:p w:rsidR="007E52E5" w:rsidRDefault="007E52E5" w:rsidP="007E52E5">
            <w:pPr>
              <w:jc w:val="both"/>
            </w:pPr>
            <w:r>
              <w:t xml:space="preserve">1. 1. 2016 – doposud – Nadace Tomáše Bati, projektový manažer </w:t>
            </w:r>
          </w:p>
          <w:p w:rsidR="007E52E5" w:rsidRDefault="007E52E5" w:rsidP="007E52E5">
            <w:pPr>
              <w:jc w:val="both"/>
            </w:pPr>
            <w:r>
              <w:t>3. 8. 2014 – 31. 3. 2015 – Zlínský zámek o.p.s., ředitelka</w:t>
            </w:r>
          </w:p>
          <w:p w:rsidR="007E52E5" w:rsidRDefault="007E52E5" w:rsidP="007E52E5">
            <w:pPr>
              <w:jc w:val="both"/>
            </w:pPr>
            <w:r>
              <w:t>2012 - 2015 – Univerzita Tomáše Bati, projektový manažer v rámci projektu OPVK</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D87AD4">
        <w:trPr>
          <w:trHeight w:val="109"/>
        </w:trPr>
        <w:tc>
          <w:tcPr>
            <w:tcW w:w="9859" w:type="dxa"/>
            <w:gridSpan w:val="11"/>
          </w:tcPr>
          <w:p w:rsidR="00636CFD" w:rsidRDefault="00636CFD" w:rsidP="00636CFD">
            <w:pPr>
              <w:jc w:val="both"/>
            </w:pPr>
            <w:r>
              <w:t xml:space="preserve">Počet vedených bakalářských prací – 13 </w:t>
            </w:r>
          </w:p>
          <w:p w:rsidR="00636CFD" w:rsidRDefault="00636CFD" w:rsidP="00636CFD">
            <w:pPr>
              <w:jc w:val="both"/>
            </w:pPr>
            <w:r>
              <w:t>Počet vedených diplomových prací – 1</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7E52E5" w:rsidP="007E52E5">
            <w:pPr>
              <w:jc w:val="both"/>
              <w:rPr>
                <w:b/>
              </w:rPr>
            </w:pPr>
            <w:r>
              <w:rPr>
                <w:b/>
              </w:rPr>
              <w:t>0</w:t>
            </w:r>
          </w:p>
        </w:tc>
        <w:tc>
          <w:tcPr>
            <w:tcW w:w="693" w:type="dxa"/>
            <w:vMerge w:val="restart"/>
          </w:tcPr>
          <w:p w:rsidR="007E52E5" w:rsidRDefault="007E52E5" w:rsidP="007E52E5">
            <w:pPr>
              <w:jc w:val="both"/>
              <w:rPr>
                <w:b/>
              </w:rPr>
            </w:pPr>
            <w:r>
              <w:rPr>
                <w:b/>
              </w:rPr>
              <w:t>0</w:t>
            </w:r>
          </w:p>
        </w:tc>
        <w:tc>
          <w:tcPr>
            <w:tcW w:w="694" w:type="dxa"/>
            <w:vMerge w:val="restart"/>
          </w:tcPr>
          <w:p w:rsidR="007E52E5" w:rsidRDefault="007E52E5" w:rsidP="007E52E5">
            <w:pPr>
              <w:jc w:val="both"/>
              <w:rPr>
                <w:b/>
              </w:rPr>
            </w:pPr>
            <w:r>
              <w:rPr>
                <w:b/>
              </w:rPr>
              <w:t>6</w:t>
            </w:r>
          </w:p>
        </w:tc>
      </w:tr>
      <w:tr w:rsidR="007E52E5" w:rsidTr="007E52E5">
        <w:trPr>
          <w:trHeight w:val="70"/>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Tr="007E52E5">
        <w:trPr>
          <w:trHeight w:val="708"/>
        </w:trPr>
        <w:tc>
          <w:tcPr>
            <w:tcW w:w="9859" w:type="dxa"/>
            <w:gridSpan w:val="11"/>
          </w:tcPr>
          <w:p w:rsidR="007E52E5" w:rsidRDefault="007E52E5" w:rsidP="007E52E5">
            <w:pPr>
              <w:jc w:val="both"/>
            </w:pPr>
            <w:r>
              <w:t xml:space="preserve">CULÍK KONČITÍKOVÁ, G. a kol. </w:t>
            </w:r>
            <w:r w:rsidRPr="00010A8F">
              <w:rPr>
                <w:i/>
              </w:rPr>
              <w:t>Služba – prodej – reklama</w:t>
            </w:r>
            <w:r>
              <w:t>. Baťa. Žilina: GEORG, 2016. ISBN 978-80-8154-150-6 (52%)</w:t>
            </w:r>
            <w:r w:rsidRPr="00C42373">
              <w:t>.</w:t>
            </w:r>
          </w:p>
          <w:p w:rsidR="005E627C" w:rsidRDefault="005E627C" w:rsidP="007E52E5">
            <w:pPr>
              <w:jc w:val="both"/>
            </w:pPr>
            <w:r w:rsidRPr="005E627C">
              <w:t>CULÍK KONČITÍKOVÁ, G</w:t>
            </w:r>
            <w:r>
              <w:t>.,</w:t>
            </w:r>
            <w:r w:rsidRPr="005E627C">
              <w:t xml:space="preserve"> MLČEK, L</w:t>
            </w:r>
            <w:r>
              <w:t>.,</w:t>
            </w:r>
            <w:r w:rsidRPr="005E627C">
              <w:t xml:space="preserve"> GELETOVÁ, T</w:t>
            </w:r>
            <w:r>
              <w:t>.,</w:t>
            </w:r>
            <w:r w:rsidRPr="005E627C">
              <w:t xml:space="preserve"> KAPRÁLOVÁ, S</w:t>
            </w:r>
            <w:r>
              <w:t>.,</w:t>
            </w:r>
            <w:r w:rsidRPr="005E627C">
              <w:t xml:space="preserve"> HANZELKOVÁ, N</w:t>
            </w:r>
            <w:r>
              <w:t>.,</w:t>
            </w:r>
            <w:r w:rsidRPr="005E627C">
              <w:t xml:space="preserve"> CHYTIL, M</w:t>
            </w:r>
            <w:r>
              <w:t>.,</w:t>
            </w:r>
            <w:r w:rsidRPr="005E627C">
              <w:t xml:space="preserve"> TOMANOVÁ, V</w:t>
            </w:r>
            <w:r>
              <w:t>.,</w:t>
            </w:r>
            <w:r w:rsidRPr="005E627C">
              <w:t xml:space="preserve"> FIGUROVÁ, D. </w:t>
            </w:r>
            <w:r w:rsidRPr="005E627C">
              <w:rPr>
                <w:i/>
              </w:rPr>
              <w:t>Stopami Tomáše Bati.</w:t>
            </w:r>
            <w:r w:rsidRPr="005E627C">
              <w:t xml:space="preserve"> 2</w:t>
            </w:r>
            <w:r>
              <w:t>. vyd.</w:t>
            </w:r>
            <w:r w:rsidRPr="005E627C">
              <w:t xml:space="preserve"> Zlín: Univerzita Tomáše Bati ve Zlíně, Fakulta managementu a ekonomiky, 2015. 138</w:t>
            </w:r>
            <w:r>
              <w:t xml:space="preserve"> </w:t>
            </w:r>
            <w:r w:rsidRPr="005E627C">
              <w:t>s. ISBN 978-80-7454-507-8.</w:t>
            </w:r>
            <w:r>
              <w:t xml:space="preserve"> (59%)</w:t>
            </w:r>
          </w:p>
          <w:p w:rsidR="007E52E5" w:rsidRPr="002D212D" w:rsidRDefault="007E52E5" w:rsidP="007E52E5">
            <w:pPr>
              <w:jc w:val="both"/>
            </w:pPr>
            <w:r w:rsidRPr="002D212D">
              <w:t>KONČITÍKOVÁ, G.</w:t>
            </w:r>
            <w:r>
              <w:t>,</w:t>
            </w:r>
            <w:r w:rsidRPr="002D212D">
              <w:t xml:space="preserve"> CULÍK, T.</w:t>
            </w:r>
            <w:r>
              <w:t>,</w:t>
            </w:r>
            <w:r w:rsidRPr="002D212D">
              <w:t xml:space="preserve"> </w:t>
            </w:r>
            <w:r>
              <w:t xml:space="preserve">STAŇKOVÁ, P. </w:t>
            </w:r>
            <w:r w:rsidRPr="002D212D">
              <w:t xml:space="preserve">Application Model of Bata Management Systém for the Current Business Environment. In </w:t>
            </w:r>
            <w:r w:rsidRPr="00010A8F">
              <w:rPr>
                <w:i/>
              </w:rPr>
              <w:t>Proceedings of the 5th International Conference on Development, Energy, Enviroment, Economics (DEEE´14)</w:t>
            </w:r>
            <w:r>
              <w:t>. Florencie: WSEAS, 2014, s. 99</w:t>
            </w:r>
            <w:r w:rsidRPr="002D212D">
              <w:t>-104. ISBN 978-960-474-405-3</w:t>
            </w:r>
            <w:r>
              <w:t xml:space="preserve"> (50%)</w:t>
            </w:r>
            <w:r w:rsidRPr="002D212D">
              <w:t>.</w:t>
            </w:r>
          </w:p>
          <w:p w:rsidR="007E52E5" w:rsidRPr="002D212D" w:rsidRDefault="007E52E5" w:rsidP="007E52E5">
            <w:pPr>
              <w:jc w:val="both"/>
            </w:pPr>
            <w:r w:rsidRPr="002D212D">
              <w:t>KONČITÍKOVÁ, G</w:t>
            </w:r>
            <w:r>
              <w:t>.,</w:t>
            </w:r>
            <w:r w:rsidRPr="002D212D">
              <w:t xml:space="preserve"> STAŇKOVÁ, P., SASÍNKOVÁ</w:t>
            </w:r>
            <w:r>
              <w:t>, M.</w:t>
            </w:r>
            <w:r w:rsidRPr="002D212D">
              <w:t xml:space="preserve"> Employees` health care in the current business evnironment (inspiration by Bata company before 1945). </w:t>
            </w:r>
            <w:r w:rsidRPr="00010A8F">
              <w:rPr>
                <w:i/>
              </w:rPr>
              <w:t>International Journal of Economics and Statistics</w:t>
            </w:r>
            <w:r w:rsidRPr="002D212D">
              <w:t xml:space="preserve">. Volume </w:t>
            </w:r>
            <w:r>
              <w:t>2</w:t>
            </w:r>
            <w:r w:rsidRPr="002D212D">
              <w:t>, 2014, s. 249-256. ISSN 2309-0685</w:t>
            </w:r>
            <w:r>
              <w:t xml:space="preserve"> (40%)</w:t>
            </w:r>
            <w:r w:rsidRPr="002D212D">
              <w:t>.</w:t>
            </w:r>
          </w:p>
          <w:p w:rsidR="007E52E5" w:rsidRPr="004950DC" w:rsidRDefault="007E52E5" w:rsidP="007E52E5">
            <w:pPr>
              <w:jc w:val="both"/>
            </w:pPr>
            <w:r w:rsidRPr="002D212D">
              <w:t>CULÍK, T.</w:t>
            </w:r>
            <w:r>
              <w:t>,</w:t>
            </w:r>
            <w:r w:rsidRPr="002D212D">
              <w:t xml:space="preserve"> KONČITÍKOVÁ, G</w:t>
            </w:r>
            <w:r>
              <w:t>.,</w:t>
            </w:r>
            <w:r w:rsidRPr="002D212D">
              <w:t xml:space="preserve"> STAŇKOVÁ, P. The development of CSR in current business environment based on the philosophy of Tomas Bata the founder. </w:t>
            </w:r>
            <w:r w:rsidRPr="00010A8F">
              <w:rPr>
                <w:i/>
              </w:rPr>
              <w:t>International Journal of Economics and Statistics</w:t>
            </w:r>
            <w:r w:rsidRPr="002D212D">
              <w:t xml:space="preserve">. Volume </w:t>
            </w:r>
            <w:r>
              <w:t>2</w:t>
            </w:r>
            <w:r w:rsidRPr="002D212D">
              <w:t>, 2014, s. 230-239. ISSN 2309-0685</w:t>
            </w:r>
            <w:r>
              <w:t xml:space="preserve"> (33%)</w:t>
            </w:r>
            <w:r w:rsidRPr="002D212D">
              <w:t>.</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Tr="007E52E5">
        <w:trPr>
          <w:trHeight w:val="214"/>
        </w:trPr>
        <w:tc>
          <w:tcPr>
            <w:tcW w:w="9859" w:type="dxa"/>
            <w:gridSpan w:val="11"/>
          </w:tcPr>
          <w:p w:rsidR="007E52E5" w:rsidRDefault="007E52E5" w:rsidP="007E52E5">
            <w:pPr>
              <w:rPr>
                <w:b/>
              </w:rPr>
            </w:pPr>
          </w:p>
        </w:tc>
      </w:tr>
      <w:tr w:rsidR="007E52E5" w:rsidTr="007E52E5">
        <w:trPr>
          <w:cantSplit/>
          <w:trHeight w:val="304"/>
        </w:trPr>
        <w:tc>
          <w:tcPr>
            <w:tcW w:w="2518" w:type="dxa"/>
            <w:shd w:val="clear" w:color="auto" w:fill="F7CAAC"/>
          </w:tcPr>
          <w:p w:rsidR="007E52E5" w:rsidRDefault="007E52E5" w:rsidP="007E52E5">
            <w:pPr>
              <w:jc w:val="both"/>
              <w:rPr>
                <w:b/>
              </w:rPr>
            </w:pPr>
            <w:r>
              <w:rPr>
                <w:b/>
              </w:rPr>
              <w:t xml:space="preserve">Podpis </w:t>
            </w:r>
          </w:p>
        </w:tc>
        <w:tc>
          <w:tcPr>
            <w:tcW w:w="4253" w:type="dxa"/>
            <w:gridSpan w:val="5"/>
          </w:tcPr>
          <w:p w:rsidR="007E52E5" w:rsidRDefault="007E52E5" w:rsidP="007E52E5">
            <w:pPr>
              <w:jc w:val="both"/>
            </w:pPr>
          </w:p>
        </w:tc>
        <w:tc>
          <w:tcPr>
            <w:tcW w:w="1069"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54300D" w:rsidRDefault="005430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lastRenderedPageBreak/>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F25E04" w:rsidP="003F6EB7">
            <w:pPr>
              <w:jc w:val="both"/>
            </w:pPr>
            <w:r w:rsidRPr="00F25E04">
              <w:t>Finance a finanční technologie</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3F6EB7">
            <w:pPr>
              <w:jc w:val="both"/>
            </w:pPr>
            <w:r>
              <w:t>Kamil DOBEŠ</w:t>
            </w:r>
          </w:p>
        </w:tc>
        <w:tc>
          <w:tcPr>
            <w:tcW w:w="709" w:type="dxa"/>
            <w:shd w:val="clear" w:color="auto" w:fill="F7CAAC"/>
          </w:tcPr>
          <w:p w:rsidR="00363949" w:rsidRDefault="00363949" w:rsidP="003F6EB7">
            <w:pPr>
              <w:jc w:val="both"/>
              <w:rPr>
                <w:b/>
              </w:rPr>
            </w:pPr>
            <w:r>
              <w:rPr>
                <w:b/>
              </w:rPr>
              <w:t>Tituly</w:t>
            </w:r>
          </w:p>
        </w:tc>
        <w:tc>
          <w:tcPr>
            <w:tcW w:w="2096" w:type="dxa"/>
            <w:gridSpan w:val="4"/>
          </w:tcPr>
          <w:p w:rsidR="00363949" w:rsidRDefault="00363949" w:rsidP="003F6EB7">
            <w:pPr>
              <w:jc w:val="both"/>
            </w:pPr>
            <w:r>
              <w:t>Ing.</w:t>
            </w:r>
            <w:r w:rsidR="003F0B88">
              <w:t>,</w:t>
            </w:r>
            <w:r>
              <w:t xml:space="preserve">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3F6EB7">
            <w:pPr>
              <w:jc w:val="both"/>
            </w:pPr>
            <w:r>
              <w:t>1978</w:t>
            </w:r>
          </w:p>
        </w:tc>
        <w:tc>
          <w:tcPr>
            <w:tcW w:w="1721" w:type="dxa"/>
            <w:shd w:val="clear" w:color="auto" w:fill="F7CAAC"/>
          </w:tcPr>
          <w:p w:rsidR="00363949" w:rsidRDefault="00363949" w:rsidP="003F6EB7">
            <w:pPr>
              <w:jc w:val="both"/>
              <w:rPr>
                <w:b/>
              </w:rPr>
            </w:pPr>
            <w:r>
              <w:rPr>
                <w:b/>
              </w:rPr>
              <w:t>typ vztahu k VŠ</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5068" w:type="dxa"/>
            <w:gridSpan w:val="3"/>
            <w:shd w:val="clear" w:color="auto" w:fill="F7CAAC"/>
          </w:tcPr>
          <w:p w:rsidR="00363949" w:rsidRDefault="00363949" w:rsidP="003F6EB7">
            <w:pPr>
              <w:jc w:val="both"/>
              <w:rPr>
                <w:b/>
              </w:rPr>
            </w:pPr>
            <w:r>
              <w:rPr>
                <w:b/>
              </w:rPr>
              <w:t>Typ vztahu na součásti VŠ, která uskutečňuje st. program</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pPr>
              <w:jc w:val="both"/>
            </w:pPr>
            <w:r>
              <w:rPr>
                <w:b/>
              </w:rPr>
              <w:t>Předměty příslušného studijního programu a způsob zapojení do jejich výuky, příp. další zapojení do uskutečňování studijního programu</w:t>
            </w:r>
          </w:p>
        </w:tc>
      </w:tr>
      <w:tr w:rsidR="00363949" w:rsidTr="003F6EB7">
        <w:trPr>
          <w:trHeight w:val="324"/>
        </w:trPr>
        <w:tc>
          <w:tcPr>
            <w:tcW w:w="9859" w:type="dxa"/>
            <w:gridSpan w:val="11"/>
            <w:tcBorders>
              <w:top w:val="nil"/>
            </w:tcBorders>
          </w:tcPr>
          <w:p w:rsidR="00363949" w:rsidRDefault="00363949" w:rsidP="003F6EB7">
            <w:pPr>
              <w:jc w:val="both"/>
            </w:pPr>
            <w:r>
              <w:t>Mikroekonomie I – garant, přednášející (100%)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775C30">
        <w:trPr>
          <w:trHeight w:val="885"/>
        </w:trPr>
        <w:tc>
          <w:tcPr>
            <w:tcW w:w="9859" w:type="dxa"/>
            <w:gridSpan w:val="11"/>
          </w:tcPr>
          <w:p w:rsidR="00363949" w:rsidRPr="009A3584" w:rsidRDefault="00363949" w:rsidP="00775C30">
            <w:pPr>
              <w:tabs>
                <w:tab w:val="left" w:pos="1418"/>
              </w:tabs>
              <w:autoSpaceDE w:val="0"/>
              <w:autoSpaceDN w:val="0"/>
              <w:adjustRightInd w:val="0"/>
              <w:ind w:left="1097" w:hanging="1097"/>
              <w:rPr>
                <w:color w:val="000000"/>
                <w:szCs w:val="24"/>
              </w:rPr>
            </w:pPr>
            <w:r>
              <w:rPr>
                <w:b/>
                <w:bCs/>
                <w:color w:val="000000"/>
                <w:szCs w:val="24"/>
              </w:rPr>
              <w:t xml:space="preserve">2001 – 2008: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363949" w:rsidRDefault="00363949" w:rsidP="003F6EB7">
            <w:pPr>
              <w:ind w:left="1456" w:hanging="1456"/>
              <w:jc w:val="both"/>
              <w:rPr>
                <w:b/>
              </w:rPr>
            </w:pPr>
            <w:r>
              <w:rPr>
                <w:b/>
                <w:bCs/>
                <w:color w:val="000000"/>
                <w:szCs w:val="24"/>
              </w:rPr>
              <w:t xml:space="preserve">1996 – 2001: </w:t>
            </w:r>
            <w:r w:rsidRPr="009A3584">
              <w:rPr>
                <w:color w:val="000000"/>
                <w:szCs w:val="24"/>
              </w:rPr>
              <w:t xml:space="preserve">Univerzita Tomáše Bati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63949">
        <w:trPr>
          <w:trHeight w:val="322"/>
        </w:trPr>
        <w:tc>
          <w:tcPr>
            <w:tcW w:w="9859" w:type="dxa"/>
            <w:gridSpan w:val="11"/>
          </w:tcPr>
          <w:p w:rsidR="00363949" w:rsidRDefault="00363949" w:rsidP="003F6EB7">
            <w:pPr>
              <w:jc w:val="both"/>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420"/>
        </w:trPr>
        <w:tc>
          <w:tcPr>
            <w:tcW w:w="9859" w:type="dxa"/>
            <w:gridSpan w:val="11"/>
          </w:tcPr>
          <w:p w:rsidR="00636CFD" w:rsidRDefault="00636CFD" w:rsidP="00636CFD">
            <w:pPr>
              <w:jc w:val="both"/>
            </w:pPr>
            <w:r>
              <w:t xml:space="preserve">Počet vedených bakalářských prací – 68 </w:t>
            </w:r>
          </w:p>
          <w:p w:rsidR="00636CFD" w:rsidRDefault="00636CFD" w:rsidP="00636CFD">
            <w:pPr>
              <w:jc w:val="both"/>
            </w:pPr>
            <w:r>
              <w:t>Počet vedených diplomových prací – 16</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Default="00E83974" w:rsidP="003F6EB7">
            <w:pPr>
              <w:jc w:val="both"/>
              <w:rPr>
                <w:b/>
              </w:rPr>
            </w:pPr>
            <w:r>
              <w:rPr>
                <w:b/>
              </w:rPr>
              <w:t>47</w:t>
            </w:r>
          </w:p>
        </w:tc>
        <w:tc>
          <w:tcPr>
            <w:tcW w:w="693" w:type="dxa"/>
            <w:vMerge w:val="restart"/>
          </w:tcPr>
          <w:p w:rsidR="00363949" w:rsidRDefault="00E83974" w:rsidP="00993215">
            <w:pPr>
              <w:jc w:val="both"/>
              <w:rPr>
                <w:b/>
              </w:rPr>
            </w:pPr>
            <w:r>
              <w:rPr>
                <w:b/>
              </w:rPr>
              <w:t>47</w:t>
            </w:r>
          </w:p>
        </w:tc>
        <w:tc>
          <w:tcPr>
            <w:tcW w:w="694" w:type="dxa"/>
            <w:vMerge w:val="restart"/>
          </w:tcPr>
          <w:p w:rsidR="00363949" w:rsidRDefault="00363949" w:rsidP="003F6EB7">
            <w:pPr>
              <w:jc w:val="both"/>
              <w:rPr>
                <w:b/>
              </w:rPr>
            </w:pPr>
            <w:r>
              <w:rPr>
                <w:b/>
              </w:rPr>
              <w:t>19</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3F6EB7">
        <w:trPr>
          <w:trHeight w:val="3508"/>
        </w:trPr>
        <w:tc>
          <w:tcPr>
            <w:tcW w:w="9859" w:type="dxa"/>
            <w:gridSpan w:val="11"/>
          </w:tcPr>
          <w:p w:rsidR="00325BC1" w:rsidRDefault="00325BC1" w:rsidP="00325BC1">
            <w:pPr>
              <w:jc w:val="both"/>
              <w:rPr>
                <w:shd w:val="clear" w:color="auto" w:fill="FFFFFF"/>
              </w:rPr>
            </w:pPr>
            <w:r w:rsidRPr="000D0A1C">
              <w:rPr>
                <w:shd w:val="clear" w:color="auto" w:fill="FFFFFF"/>
              </w:rPr>
              <w:t xml:space="preserve">BENDA-PROKEINOVÁ, R., DOBEŠ, K., MURA, L., BULECA, J. Engel’s </w:t>
            </w:r>
            <w:r>
              <w:rPr>
                <w:shd w:val="clear" w:color="auto" w:fill="FFFFFF"/>
              </w:rPr>
              <w:t>Approach a</w:t>
            </w:r>
            <w:r w:rsidRPr="000D0A1C">
              <w:rPr>
                <w:shd w:val="clear" w:color="auto" w:fill="FFFFFF"/>
              </w:rPr>
              <w:t xml:space="preserve">s </w:t>
            </w:r>
            <w:r>
              <w:rPr>
                <w:shd w:val="clear" w:color="auto" w:fill="FFFFFF"/>
              </w:rPr>
              <w:t>a</w:t>
            </w:r>
            <w:r w:rsidRPr="000D0A1C">
              <w:rPr>
                <w:shd w:val="clear" w:color="auto" w:fill="FFFFFF"/>
              </w:rPr>
              <w:t xml:space="preserve"> Tool </w:t>
            </w:r>
            <w:r>
              <w:rPr>
                <w:shd w:val="clear" w:color="auto" w:fill="FFFFFF"/>
              </w:rPr>
              <w:t>f</w:t>
            </w:r>
            <w:r w:rsidRPr="000D0A1C">
              <w:rPr>
                <w:shd w:val="clear" w:color="auto" w:fill="FFFFFF"/>
              </w:rPr>
              <w:t>or Estimating Consumer Behaviour.</w:t>
            </w:r>
            <w:r>
              <w:rPr>
                <w:shd w:val="clear" w:color="auto" w:fill="FFFFFF"/>
              </w:rPr>
              <w:t xml:space="preserve"> </w:t>
            </w:r>
            <w:r w:rsidRPr="00A4061B">
              <w:rPr>
                <w:i/>
                <w:iCs/>
              </w:rPr>
              <w:t>E+M</w:t>
            </w:r>
            <w:r w:rsidRPr="000D0A1C">
              <w:rPr>
                <w:i/>
                <w:iCs/>
                <w:shd w:val="clear" w:color="auto" w:fill="FFFFFF"/>
              </w:rPr>
              <w:t xml:space="preserve"> Ekonomie a Management. </w:t>
            </w:r>
            <w:r w:rsidRPr="000D0A1C">
              <w:rPr>
                <w:shd w:val="clear" w:color="auto" w:fill="FFFFFF"/>
              </w:rPr>
              <w:t xml:space="preserve">2017, roč. </w:t>
            </w:r>
            <w:r w:rsidRPr="000D0A1C">
              <w:rPr>
                <w:iCs/>
                <w:shd w:val="clear" w:color="auto" w:fill="FFFFFF"/>
              </w:rPr>
              <w:t xml:space="preserve">20, č. </w:t>
            </w:r>
            <w:r w:rsidRPr="000D0A1C">
              <w:rPr>
                <w:shd w:val="clear" w:color="auto" w:fill="FFFFFF"/>
              </w:rPr>
              <w:t>2, 15-29 s. ISSN 1212-3609. DOI:10.15240/tul/001/2017-2-002</w:t>
            </w:r>
            <w:r>
              <w:rPr>
                <w:shd w:val="clear" w:color="auto" w:fill="FFFFFF"/>
              </w:rPr>
              <w:t xml:space="preserve"> (45%).</w:t>
            </w:r>
          </w:p>
          <w:p w:rsidR="00325BC1" w:rsidRDefault="00325BC1" w:rsidP="00325BC1">
            <w:pPr>
              <w:jc w:val="both"/>
            </w:pPr>
            <w:r>
              <w:t xml:space="preserve">VIRGLEROVA, Z., DOBES, K., KRAMOLIS, J., KOTASKOVA, A. The Influence of SME Owners‘s Education on Their Perception of Business Environment in Czech Republic. </w:t>
            </w:r>
            <w:r w:rsidRPr="004D5CD3">
              <w:rPr>
                <w:i/>
              </w:rPr>
              <w:t>Economics and Sociology</w:t>
            </w:r>
            <w:r>
              <w:t xml:space="preserve">. 2017, Volume 10, Issue 3,  pp. 321-332. </w:t>
            </w:r>
            <w:r w:rsidRPr="00EC68D2">
              <w:t>ISSN 2071-789X</w:t>
            </w:r>
            <w:r>
              <w:t>. doi:10.14254/2071-789X.2017/10-3/22 (30%)</w:t>
            </w:r>
          </w:p>
          <w:p w:rsidR="00363949" w:rsidRPr="000D0A1C" w:rsidRDefault="00363949" w:rsidP="00363949">
            <w:pPr>
              <w:jc w:val="both"/>
            </w:pPr>
            <w:r w:rsidRPr="000D0A1C">
              <w:t xml:space="preserve">SIMIONESCU M., LAZÁNYI K., SOPKOVÁ G., DOBEŠ K., BALCERZAK A. P. Determinants of Economic Growth in V4 Countries and Romania. </w:t>
            </w:r>
            <w:r w:rsidRPr="000D0A1C">
              <w:rPr>
                <w:i/>
              </w:rPr>
              <w:t>Journal of Competitiveness</w:t>
            </w:r>
            <w:r w:rsidRPr="000D0A1C">
              <w:t>. 2017, roč. 9, č. 1, 103-116 s. ISSN 1804-171X. DOI: 10.7441/joc.2017.01.07</w:t>
            </w:r>
            <w:r>
              <w:t xml:space="preserve"> (30%).</w:t>
            </w:r>
            <w:r w:rsidRPr="000D0A1C">
              <w:t xml:space="preserve"> </w:t>
            </w:r>
          </w:p>
          <w:p w:rsidR="00363949" w:rsidRPr="000D0A1C" w:rsidRDefault="00363949" w:rsidP="00363949">
            <w:pPr>
              <w:jc w:val="both"/>
              <w:rPr>
                <w:shd w:val="clear" w:color="auto" w:fill="FFFFFF"/>
              </w:rPr>
            </w:pPr>
            <w:r w:rsidRPr="000D0A1C">
              <w:rPr>
                <w:shd w:val="clear" w:color="auto" w:fill="FFFFFF"/>
              </w:rPr>
              <w:t>DOBEŠ, K., VIRGLEROVÁ, Z. A statistical analysis of students' interest in financial professions on the czech labor market.</w:t>
            </w:r>
            <w:r w:rsidRPr="000D0A1C">
              <w:rPr>
                <w:i/>
                <w:iCs/>
                <w:shd w:val="clear" w:color="auto" w:fill="FFFFFF"/>
              </w:rPr>
              <w:t> International Journal of Interdisciplinary Educational Studies. </w:t>
            </w:r>
            <w:r w:rsidRPr="000D0A1C">
              <w:rPr>
                <w:shd w:val="clear" w:color="auto" w:fill="FFFFFF"/>
              </w:rPr>
              <w:t xml:space="preserve">2016, Volume </w:t>
            </w:r>
            <w:r w:rsidRPr="000D0A1C">
              <w:rPr>
                <w:iCs/>
                <w:shd w:val="clear" w:color="auto" w:fill="FFFFFF"/>
              </w:rPr>
              <w:t xml:space="preserve">11, Issue </w:t>
            </w:r>
            <w:r w:rsidRPr="000D0A1C">
              <w:rPr>
                <w:shd w:val="clear" w:color="auto" w:fill="FFFFFF"/>
              </w:rPr>
              <w:t>2, pp. 27-36.</w:t>
            </w:r>
            <w:r w:rsidRPr="000D0A1C">
              <w:t xml:space="preserve"> </w:t>
            </w:r>
            <w:r w:rsidRPr="000D0A1C">
              <w:rPr>
                <w:shd w:val="clear" w:color="auto" w:fill="FFFFFF"/>
              </w:rPr>
              <w:t>DOI: 10.18848/2327-011X/CGP/v11i02/27-36</w:t>
            </w:r>
            <w:r>
              <w:rPr>
                <w:shd w:val="clear" w:color="auto" w:fill="FFFFFF"/>
              </w:rPr>
              <w:t xml:space="preserve"> (50%).</w:t>
            </w:r>
            <w:r w:rsidRPr="000D0A1C">
              <w:rPr>
                <w:shd w:val="clear" w:color="auto" w:fill="FFFFFF"/>
              </w:rPr>
              <w:t xml:space="preserve"> </w:t>
            </w:r>
          </w:p>
          <w:p w:rsidR="00363949" w:rsidRPr="000D0A1C" w:rsidRDefault="00363949" w:rsidP="00363949">
            <w:pPr>
              <w:jc w:val="both"/>
              <w:rPr>
                <w:shd w:val="clear" w:color="auto" w:fill="FFFFFF"/>
              </w:rPr>
            </w:pPr>
            <w:r w:rsidRPr="000D0A1C">
              <w:rPr>
                <w:shd w:val="clear" w:color="auto" w:fill="FFFFFF"/>
              </w:rPr>
              <w:t>SIMIONESCU, M., DOBEŠ, K., BREZINA, I., GAAL, A. GDP rate in the european union: Simulations based on panel data models.</w:t>
            </w:r>
            <w:r w:rsidRPr="000D0A1C">
              <w:rPr>
                <w:i/>
                <w:iCs/>
                <w:shd w:val="clear" w:color="auto" w:fill="FFFFFF"/>
              </w:rPr>
              <w:t xml:space="preserve"> Journal of International Studies. </w:t>
            </w:r>
            <w:r w:rsidRPr="000D0A1C">
              <w:rPr>
                <w:iCs/>
                <w:shd w:val="clear" w:color="auto" w:fill="FFFFFF"/>
              </w:rPr>
              <w:t xml:space="preserve">2016,  Volume 9, Issue </w:t>
            </w:r>
            <w:r w:rsidRPr="000D0A1C">
              <w:rPr>
                <w:shd w:val="clear" w:color="auto" w:fill="FFFFFF"/>
              </w:rPr>
              <w:t>3, pp. 191-202. DOI:10.14254/2071-8330.2016/9-3/15</w:t>
            </w:r>
            <w:r>
              <w:rPr>
                <w:shd w:val="clear" w:color="auto" w:fill="FFFFFF"/>
              </w:rPr>
              <w:t xml:space="preserve"> (30%)</w:t>
            </w:r>
          </w:p>
          <w:p w:rsidR="002C641E" w:rsidRDefault="002C641E" w:rsidP="00363949">
            <w:pPr>
              <w:jc w:val="both"/>
              <w:rPr>
                <w:rFonts w:ascii="Helvetica" w:hAnsi="Helvetica" w:cs="Helvetica"/>
                <w:color w:val="444444"/>
                <w:sz w:val="18"/>
                <w:szCs w:val="18"/>
                <w:shd w:val="clear" w:color="auto" w:fill="FFFFFF"/>
              </w:rPr>
            </w:pPr>
            <w:r w:rsidRPr="00E66B0B">
              <w:rPr>
                <w:i/>
              </w:rPr>
              <w:t>Přehled projektové činnosti:</w:t>
            </w:r>
          </w:p>
          <w:p w:rsidR="00363949" w:rsidRDefault="00363949" w:rsidP="00363949">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363949" w:rsidRPr="005750CF" w:rsidRDefault="00363949" w:rsidP="00363949">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363949">
        <w:trPr>
          <w:trHeight w:val="169"/>
        </w:trPr>
        <w:tc>
          <w:tcPr>
            <w:tcW w:w="9859" w:type="dxa"/>
            <w:gridSpan w:val="11"/>
          </w:tcPr>
          <w:p w:rsidR="00363949" w:rsidRDefault="00363949" w:rsidP="003F6EB7">
            <w:pPr>
              <w:rPr>
                <w:b/>
              </w:rPr>
            </w:pPr>
          </w:p>
        </w:tc>
      </w:tr>
      <w:tr w:rsidR="00363949" w:rsidTr="00363949">
        <w:trPr>
          <w:cantSplit/>
          <w:trHeight w:val="24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lastRenderedPageBreak/>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F25E04" w:rsidP="003F6EB7">
            <w:pPr>
              <w:jc w:val="both"/>
            </w:pPr>
            <w:r w:rsidRPr="00F25E04">
              <w:t>Finance a finanční technologie</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74490A">
            <w:r>
              <w:t>Miroslava DOLEJŠOVÁ</w:t>
            </w:r>
          </w:p>
        </w:tc>
        <w:tc>
          <w:tcPr>
            <w:tcW w:w="709" w:type="dxa"/>
            <w:shd w:val="clear" w:color="auto" w:fill="F7CAAC"/>
          </w:tcPr>
          <w:p w:rsidR="00363949" w:rsidRDefault="00363949" w:rsidP="0074490A">
            <w:pPr>
              <w:rPr>
                <w:b/>
              </w:rPr>
            </w:pPr>
            <w:r>
              <w:rPr>
                <w:b/>
              </w:rPr>
              <w:t>Tituly</w:t>
            </w:r>
          </w:p>
        </w:tc>
        <w:tc>
          <w:tcPr>
            <w:tcW w:w="2096" w:type="dxa"/>
            <w:gridSpan w:val="4"/>
          </w:tcPr>
          <w:p w:rsidR="00363949" w:rsidRDefault="00363949" w:rsidP="0074490A">
            <w:r>
              <w:t>Ing. et Ing.,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74490A">
            <w:r>
              <w:t>1971</w:t>
            </w:r>
          </w:p>
        </w:tc>
        <w:tc>
          <w:tcPr>
            <w:tcW w:w="1721" w:type="dxa"/>
            <w:shd w:val="clear" w:color="auto" w:fill="F7CAAC"/>
          </w:tcPr>
          <w:p w:rsidR="00363949" w:rsidRDefault="00363949" w:rsidP="0074490A">
            <w:pPr>
              <w:rPr>
                <w:b/>
              </w:rPr>
            </w:pPr>
            <w:r>
              <w:rPr>
                <w:b/>
              </w:rPr>
              <w:t>typ vztahu k VŠ</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5068" w:type="dxa"/>
            <w:gridSpan w:val="3"/>
            <w:shd w:val="clear" w:color="auto" w:fill="F7CAAC"/>
          </w:tcPr>
          <w:p w:rsidR="00363949" w:rsidRDefault="00363949" w:rsidP="0074490A">
            <w:pPr>
              <w:rPr>
                <w:b/>
              </w:rPr>
            </w:pPr>
            <w:r>
              <w:rPr>
                <w:b/>
              </w:rPr>
              <w:t>Typ vztahu na součásti VŠ, která uskutečňuje st. program</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r>
              <w:rPr>
                <w:b/>
              </w:rPr>
              <w:t>Předměty příslušného studijního programu a způsob zapojení do jejich výuky, příp. další zapojení do uskutečňování studijního programu</w:t>
            </w:r>
          </w:p>
        </w:tc>
      </w:tr>
      <w:tr w:rsidR="00363949" w:rsidTr="003F6EB7">
        <w:trPr>
          <w:trHeight w:val="466"/>
        </w:trPr>
        <w:tc>
          <w:tcPr>
            <w:tcW w:w="9859" w:type="dxa"/>
            <w:gridSpan w:val="11"/>
            <w:tcBorders>
              <w:top w:val="nil"/>
            </w:tcBorders>
          </w:tcPr>
          <w:p w:rsidR="00363949" w:rsidRDefault="00363949" w:rsidP="003F6EB7">
            <w:pPr>
              <w:jc w:val="both"/>
            </w:pPr>
            <w:r>
              <w:t>Počítačové zpracování dat – garant, přednášející (</w:t>
            </w:r>
            <w:r w:rsidR="00BF289D">
              <w:t>10</w:t>
            </w:r>
            <w:r>
              <w:t>0%)</w:t>
            </w:r>
          </w:p>
          <w:p w:rsidR="00363949" w:rsidRDefault="00363949" w:rsidP="00BF289D">
            <w:pPr>
              <w:jc w:val="both"/>
            </w:pPr>
            <w:r>
              <w:t>Základy kvantitativních metod – garant, přednášející (</w:t>
            </w:r>
            <w:r w:rsidR="00BF289D">
              <w:t>10</w:t>
            </w:r>
            <w:r>
              <w:t>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3F6EB7">
        <w:trPr>
          <w:trHeight w:val="1055"/>
        </w:trPr>
        <w:tc>
          <w:tcPr>
            <w:tcW w:w="9859" w:type="dxa"/>
            <w:gridSpan w:val="11"/>
          </w:tcPr>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1994 – 2003: </w:t>
            </w:r>
            <w:r w:rsidRPr="00823101">
              <w:t>Vysoká</w:t>
            </w:r>
            <w:r>
              <w:t xml:space="preserve"> škola báňská – Technická univerzita Ostrava, Fakulta metalurgie a materiálového inženýrství, </w:t>
            </w:r>
            <w:r>
              <w:br/>
              <w:t xml:space="preserve">obor Řízení a ekonomika podniku </w:t>
            </w:r>
            <w:r>
              <w:rPr>
                <w:color w:val="000000"/>
                <w:szCs w:val="24"/>
              </w:rPr>
              <w:t>(</w:t>
            </w:r>
            <w:r w:rsidRPr="00A6182E">
              <w:rPr>
                <w:b/>
                <w:color w:val="000000"/>
                <w:szCs w:val="24"/>
              </w:rPr>
              <w:t>Ph.D.</w:t>
            </w:r>
            <w:r w:rsidRPr="009A3584">
              <w:rPr>
                <w:color w:val="000000"/>
                <w:szCs w:val="24"/>
              </w:rPr>
              <w:t>)</w:t>
            </w:r>
          </w:p>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1998 – 2000: </w:t>
            </w:r>
            <w:r w:rsidRPr="00823101">
              <w:t>Vysoká</w:t>
            </w:r>
            <w:r>
              <w:t xml:space="preserve"> škola báňská – Technická univerzita Ostrava, Ekonomická fakulta, obor Systémové inženýrství </w:t>
            </w:r>
            <w:r>
              <w:br/>
              <w:t xml:space="preserve">a informatika </w:t>
            </w:r>
            <w:r>
              <w:rPr>
                <w:color w:val="000000"/>
                <w:szCs w:val="24"/>
              </w:rPr>
              <w:t>(</w:t>
            </w:r>
            <w:r>
              <w:rPr>
                <w:b/>
                <w:color w:val="000000"/>
                <w:szCs w:val="24"/>
              </w:rPr>
              <w:t>Ing</w:t>
            </w:r>
            <w:r w:rsidRPr="00A6182E">
              <w:rPr>
                <w:b/>
                <w:color w:val="000000"/>
                <w:szCs w:val="24"/>
              </w:rPr>
              <w:t>.</w:t>
            </w:r>
            <w:r w:rsidRPr="009A3584">
              <w:rPr>
                <w:color w:val="000000"/>
                <w:szCs w:val="24"/>
              </w:rPr>
              <w:t>)</w:t>
            </w:r>
          </w:p>
          <w:p w:rsidR="00363949" w:rsidRPr="004F52EC" w:rsidRDefault="00363949" w:rsidP="004D33C4">
            <w:pPr>
              <w:autoSpaceDE w:val="0"/>
              <w:autoSpaceDN w:val="0"/>
              <w:adjustRightInd w:val="0"/>
              <w:spacing w:after="60"/>
              <w:ind w:left="1134" w:hanging="1134"/>
              <w:rPr>
                <w:color w:val="000000"/>
                <w:szCs w:val="24"/>
              </w:rPr>
            </w:pPr>
            <w:r>
              <w:rPr>
                <w:b/>
                <w:bCs/>
                <w:color w:val="000000"/>
                <w:szCs w:val="24"/>
              </w:rPr>
              <w:t xml:space="preserve">1989 – 1994: </w:t>
            </w:r>
            <w:r w:rsidRPr="00823101">
              <w:t>Vysoká</w:t>
            </w:r>
            <w:r>
              <w:t xml:space="preserve"> škola báňská – Technická univerzita Ostrava, Ekonomická fakulta, obor Národohospodářství </w:t>
            </w:r>
            <w:r w:rsidR="004D33C4">
              <w:t>(</w:t>
            </w:r>
            <w:r>
              <w:rPr>
                <w:b/>
                <w:color w:val="000000"/>
                <w:szCs w:val="24"/>
              </w:rPr>
              <w:t>Ing</w:t>
            </w:r>
            <w:r w:rsidRPr="00A6182E">
              <w:rPr>
                <w:b/>
                <w:color w:val="000000"/>
                <w:szCs w:val="24"/>
              </w:rPr>
              <w:t>.</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F6EB7">
        <w:trPr>
          <w:trHeight w:val="471"/>
        </w:trPr>
        <w:tc>
          <w:tcPr>
            <w:tcW w:w="9859" w:type="dxa"/>
            <w:gridSpan w:val="11"/>
          </w:tcPr>
          <w:p w:rsidR="00363949" w:rsidRDefault="00363949" w:rsidP="003F6EB7">
            <w:pPr>
              <w:tabs>
                <w:tab w:val="left" w:pos="2127"/>
              </w:tabs>
              <w:autoSpaceDE w:val="0"/>
              <w:autoSpaceDN w:val="0"/>
              <w:adjustRightInd w:val="0"/>
              <w:rPr>
                <w:color w:val="000000"/>
                <w:szCs w:val="24"/>
              </w:rPr>
            </w:pPr>
            <w:r>
              <w:rPr>
                <w:b/>
                <w:bCs/>
                <w:color w:val="000000"/>
                <w:szCs w:val="24"/>
              </w:rPr>
              <w:t xml:space="preserve">1/2001 - 1/2006: </w:t>
            </w:r>
            <w:r>
              <w:rPr>
                <w:bCs/>
                <w:color w:val="000000"/>
                <w:szCs w:val="24"/>
              </w:rPr>
              <w:t>A-Z-Marketing, s.r.o., obor praxe</w:t>
            </w:r>
            <w:r w:rsidRPr="008E460F">
              <w:rPr>
                <w:bCs/>
                <w:color w:val="000000"/>
                <w:szCs w:val="24"/>
              </w:rPr>
              <w:t xml:space="preserve">: </w:t>
            </w:r>
            <w:r>
              <w:rPr>
                <w:bCs/>
                <w:color w:val="000000"/>
                <w:szCs w:val="24"/>
              </w:rPr>
              <w:t>Finance a účetnictví</w:t>
            </w:r>
          </w:p>
          <w:p w:rsidR="00363949" w:rsidRDefault="00363949" w:rsidP="003F6EB7">
            <w:pPr>
              <w:tabs>
                <w:tab w:val="left" w:pos="2127"/>
              </w:tabs>
              <w:autoSpaceDE w:val="0"/>
              <w:autoSpaceDN w:val="0"/>
              <w:adjustRightInd w:val="0"/>
            </w:pPr>
            <w:r>
              <w:rPr>
                <w:b/>
                <w:color w:val="000000"/>
                <w:szCs w:val="24"/>
              </w:rPr>
              <w:t>2</w:t>
            </w:r>
            <w:r w:rsidRPr="00B10230">
              <w:rPr>
                <w:b/>
                <w:color w:val="000000"/>
                <w:szCs w:val="24"/>
              </w:rPr>
              <w:t>/200</w:t>
            </w:r>
            <w:r>
              <w:rPr>
                <w:b/>
                <w:color w:val="000000"/>
                <w:szCs w:val="24"/>
              </w:rPr>
              <w:t>6</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294"/>
        </w:trPr>
        <w:tc>
          <w:tcPr>
            <w:tcW w:w="9859" w:type="dxa"/>
            <w:gridSpan w:val="11"/>
          </w:tcPr>
          <w:p w:rsidR="00636CFD" w:rsidRDefault="00636CFD" w:rsidP="00636CFD">
            <w:pPr>
              <w:jc w:val="both"/>
            </w:pPr>
            <w:r>
              <w:t xml:space="preserve">Počet vedených bakalářských prací – 18 </w:t>
            </w:r>
          </w:p>
          <w:p w:rsidR="00636CFD" w:rsidRDefault="00636CFD" w:rsidP="00636CFD">
            <w:pPr>
              <w:jc w:val="both"/>
            </w:pPr>
            <w:r>
              <w:t>Počet vedených diplomových prací – 3</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Pr="00C34C01" w:rsidRDefault="00C34C01" w:rsidP="003F6EB7">
            <w:pPr>
              <w:jc w:val="center"/>
              <w:rPr>
                <w:b/>
              </w:rPr>
            </w:pPr>
            <w:r w:rsidRPr="00C34C01">
              <w:rPr>
                <w:b/>
              </w:rPr>
              <w:t>0</w:t>
            </w:r>
          </w:p>
        </w:tc>
        <w:tc>
          <w:tcPr>
            <w:tcW w:w="693" w:type="dxa"/>
            <w:vMerge w:val="restart"/>
          </w:tcPr>
          <w:p w:rsidR="00363949" w:rsidRPr="00C34C01" w:rsidRDefault="00C34C01" w:rsidP="003F6EB7">
            <w:pPr>
              <w:jc w:val="center"/>
              <w:rPr>
                <w:b/>
              </w:rPr>
            </w:pPr>
            <w:r w:rsidRPr="00C34C01">
              <w:rPr>
                <w:b/>
              </w:rPr>
              <w:t>0</w:t>
            </w:r>
          </w:p>
        </w:tc>
        <w:tc>
          <w:tcPr>
            <w:tcW w:w="694" w:type="dxa"/>
            <w:vMerge w:val="restart"/>
          </w:tcPr>
          <w:p w:rsidR="00363949" w:rsidRPr="00C34C01" w:rsidRDefault="00363949" w:rsidP="003F6EB7">
            <w:pPr>
              <w:jc w:val="center"/>
              <w:rPr>
                <w:b/>
              </w:rPr>
            </w:pPr>
            <w:r w:rsidRPr="00C34C01">
              <w:rPr>
                <w:b/>
              </w:rPr>
              <w:t>14</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DD40A0">
        <w:trPr>
          <w:trHeight w:val="1772"/>
        </w:trPr>
        <w:tc>
          <w:tcPr>
            <w:tcW w:w="9859" w:type="dxa"/>
            <w:gridSpan w:val="11"/>
          </w:tcPr>
          <w:p w:rsidR="00363949" w:rsidRPr="00363949" w:rsidRDefault="00363949" w:rsidP="00363949">
            <w:pPr>
              <w:jc w:val="both"/>
            </w:pPr>
            <w:r w:rsidRPr="00363949">
              <w:t xml:space="preserve">DOLEJŠOVÁ, M. Is it worth comparing different bankruptcy models? </w:t>
            </w:r>
            <w:r w:rsidRPr="00363949">
              <w:rPr>
                <w:i/>
              </w:rPr>
              <w:t>Acta Universitatis Agriculturae et Silviculturae Mendelianae Brunensis</w:t>
            </w:r>
            <w:r w:rsidRPr="00363949">
              <w:t xml:space="preserve">. 2015, Volume 63, Issue 2, s. 525-531. ISSN 1211-8516. </w:t>
            </w:r>
            <w:hyperlink r:id="rId63" w:history="1">
              <w:r w:rsidRPr="00363949">
                <w:rPr>
                  <w:rStyle w:val="Hypertextovodkaz"/>
                  <w:color w:val="auto"/>
                  <w:szCs w:val="32"/>
                  <w:u w:val="none"/>
                </w:rPr>
                <w:t>https://doi.org/10.11118/actaun201563020525</w:t>
              </w:r>
            </w:hyperlink>
          </w:p>
          <w:p w:rsidR="00363949" w:rsidRDefault="00363949" w:rsidP="00363949">
            <w:pPr>
              <w:jc w:val="both"/>
            </w:pPr>
            <w:r w:rsidRPr="00363949">
              <w:t xml:space="preserve">DOLEJŠOVÁ, M. Which Altman Model Do We Actually Use? </w:t>
            </w:r>
            <w:r w:rsidRPr="00363949">
              <w:rPr>
                <w:i/>
              </w:rPr>
              <w:t>Acta Universitatis Bohemiae Meridionales</w:t>
            </w:r>
            <w:r w:rsidRPr="00363949">
              <w:t xml:space="preserve">. 2014, Volume 17, Issue 2, s. 103-111. ISSN 1212-3285. Available at: </w:t>
            </w:r>
            <w:hyperlink r:id="rId64" w:history="1">
              <w:r w:rsidR="004D33C4" w:rsidRPr="004C4416">
                <w:rPr>
                  <w:rStyle w:val="Hypertextovodkaz"/>
                </w:rPr>
                <w:t>http://ojs.ef.jcu.cz/acta/article/view/453</w:t>
              </w:r>
            </w:hyperlink>
          </w:p>
          <w:p w:rsidR="004D33C4" w:rsidRPr="00363949" w:rsidRDefault="004D33C4" w:rsidP="00363949">
            <w:pPr>
              <w:jc w:val="both"/>
            </w:pPr>
            <w:r w:rsidRPr="004D33C4">
              <w:t>DOLEJŠOVÁ, M</w:t>
            </w:r>
            <w:r>
              <w:t xml:space="preserve">., </w:t>
            </w:r>
            <w:r w:rsidRPr="004D33C4">
              <w:t>MELICHÁREK, Z</w:t>
            </w:r>
            <w:r>
              <w:t>.,</w:t>
            </w:r>
            <w:r w:rsidRPr="004D33C4">
              <w:t xml:space="preserve"> KUBALČÍKOVÁ, M. Plavecká úroveň studentů Univerzity Tomáše Bati ve Zlíně v letech 2002 – 2013. </w:t>
            </w:r>
            <w:r w:rsidRPr="004D33C4">
              <w:rPr>
                <w:i/>
              </w:rPr>
              <w:t>Studia Sportiva</w:t>
            </w:r>
            <w:r w:rsidRPr="004D33C4">
              <w:t>, 2014, roč. 2014, č. 2, s. 36-45. ISSN 1802-7679.</w:t>
            </w:r>
            <w:r>
              <w:t xml:space="preserve"> </w:t>
            </w:r>
            <w:r w:rsidRPr="004D33C4">
              <w:t>(80</w:t>
            </w:r>
            <w:r>
              <w:t>%</w:t>
            </w:r>
            <w:r w:rsidRPr="004D33C4">
              <w:t>)</w:t>
            </w:r>
          </w:p>
          <w:p w:rsidR="00363949" w:rsidRDefault="00363949" w:rsidP="00363949">
            <w:pPr>
              <w:jc w:val="both"/>
              <w:rPr>
                <w:b/>
              </w:rPr>
            </w:pP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775C30">
        <w:trPr>
          <w:trHeight w:val="64"/>
        </w:trPr>
        <w:tc>
          <w:tcPr>
            <w:tcW w:w="9859" w:type="dxa"/>
            <w:gridSpan w:val="11"/>
          </w:tcPr>
          <w:p w:rsidR="00363949" w:rsidRDefault="00363949" w:rsidP="003F6EB7">
            <w:pPr>
              <w:rPr>
                <w:b/>
              </w:rPr>
            </w:pPr>
          </w:p>
        </w:tc>
      </w:tr>
      <w:tr w:rsidR="00363949" w:rsidTr="00775C30">
        <w:trPr>
          <w:cantSplit/>
          <w:trHeight w:val="6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7E1ACF" w:rsidRDefault="007E1AC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490A" w:rsidTr="003F6EB7">
        <w:tc>
          <w:tcPr>
            <w:tcW w:w="9859" w:type="dxa"/>
            <w:gridSpan w:val="11"/>
            <w:tcBorders>
              <w:bottom w:val="double" w:sz="4" w:space="0" w:color="auto"/>
            </w:tcBorders>
            <w:shd w:val="clear" w:color="auto" w:fill="BDD6EE"/>
          </w:tcPr>
          <w:p w:rsidR="0074490A" w:rsidRDefault="0074490A" w:rsidP="003F6EB7">
            <w:pPr>
              <w:jc w:val="both"/>
              <w:rPr>
                <w:b/>
                <w:sz w:val="28"/>
              </w:rPr>
            </w:pPr>
            <w:r>
              <w:rPr>
                <w:b/>
                <w:sz w:val="28"/>
              </w:rPr>
              <w:lastRenderedPageBreak/>
              <w:t>C-I – Personální zabezpečení</w:t>
            </w:r>
          </w:p>
        </w:tc>
      </w:tr>
      <w:tr w:rsidR="0074490A" w:rsidTr="003F6EB7">
        <w:tc>
          <w:tcPr>
            <w:tcW w:w="2518" w:type="dxa"/>
            <w:tcBorders>
              <w:top w:val="double" w:sz="4" w:space="0" w:color="auto"/>
            </w:tcBorders>
            <w:shd w:val="clear" w:color="auto" w:fill="F7CAAC"/>
          </w:tcPr>
          <w:p w:rsidR="0074490A" w:rsidRDefault="0074490A" w:rsidP="003F6EB7">
            <w:pPr>
              <w:jc w:val="both"/>
              <w:rPr>
                <w:b/>
              </w:rPr>
            </w:pPr>
            <w:r>
              <w:rPr>
                <w:b/>
              </w:rPr>
              <w:t>Vysoká škola</w:t>
            </w:r>
          </w:p>
        </w:tc>
        <w:tc>
          <w:tcPr>
            <w:tcW w:w="7341" w:type="dxa"/>
            <w:gridSpan w:val="10"/>
          </w:tcPr>
          <w:p w:rsidR="0074490A" w:rsidRDefault="0074490A" w:rsidP="003F6EB7">
            <w:pPr>
              <w:jc w:val="both"/>
            </w:pPr>
            <w:r>
              <w:t>Univerzita Tomáše Bati ve Zlíně</w:t>
            </w:r>
          </w:p>
        </w:tc>
      </w:tr>
      <w:tr w:rsidR="0074490A" w:rsidTr="003F6EB7">
        <w:tc>
          <w:tcPr>
            <w:tcW w:w="2518" w:type="dxa"/>
            <w:shd w:val="clear" w:color="auto" w:fill="F7CAAC"/>
          </w:tcPr>
          <w:p w:rsidR="0074490A" w:rsidRDefault="0074490A" w:rsidP="003F6EB7">
            <w:pPr>
              <w:jc w:val="both"/>
              <w:rPr>
                <w:b/>
              </w:rPr>
            </w:pPr>
            <w:r>
              <w:rPr>
                <w:b/>
              </w:rPr>
              <w:t>Součást vysoké školy</w:t>
            </w:r>
          </w:p>
        </w:tc>
        <w:tc>
          <w:tcPr>
            <w:tcW w:w="7341" w:type="dxa"/>
            <w:gridSpan w:val="10"/>
          </w:tcPr>
          <w:p w:rsidR="0074490A" w:rsidRDefault="0074490A" w:rsidP="003F6EB7">
            <w:pPr>
              <w:jc w:val="both"/>
            </w:pPr>
            <w:r>
              <w:t>Fakulta managementu a ekonomiky</w:t>
            </w:r>
          </w:p>
        </w:tc>
      </w:tr>
      <w:tr w:rsidR="0074490A" w:rsidTr="003F6EB7">
        <w:tc>
          <w:tcPr>
            <w:tcW w:w="2518" w:type="dxa"/>
            <w:shd w:val="clear" w:color="auto" w:fill="F7CAAC"/>
          </w:tcPr>
          <w:p w:rsidR="0074490A" w:rsidRDefault="0074490A" w:rsidP="003F6EB7">
            <w:pPr>
              <w:jc w:val="both"/>
              <w:rPr>
                <w:b/>
              </w:rPr>
            </w:pPr>
            <w:r>
              <w:rPr>
                <w:b/>
              </w:rPr>
              <w:t>Název studijního programu</w:t>
            </w:r>
          </w:p>
        </w:tc>
        <w:tc>
          <w:tcPr>
            <w:tcW w:w="7341" w:type="dxa"/>
            <w:gridSpan w:val="10"/>
          </w:tcPr>
          <w:p w:rsidR="0074490A" w:rsidRDefault="00F25E04" w:rsidP="003F6EB7">
            <w:pPr>
              <w:jc w:val="both"/>
            </w:pPr>
            <w:r w:rsidRPr="00F25E04">
              <w:t>Finance a finanční technologie</w:t>
            </w:r>
          </w:p>
        </w:tc>
      </w:tr>
      <w:tr w:rsidR="0074490A" w:rsidTr="003F6EB7">
        <w:tc>
          <w:tcPr>
            <w:tcW w:w="2518" w:type="dxa"/>
            <w:shd w:val="clear" w:color="auto" w:fill="F7CAAC"/>
          </w:tcPr>
          <w:p w:rsidR="0074490A" w:rsidRDefault="0074490A" w:rsidP="003F6EB7">
            <w:pPr>
              <w:jc w:val="both"/>
              <w:rPr>
                <w:b/>
              </w:rPr>
            </w:pPr>
            <w:r>
              <w:rPr>
                <w:b/>
              </w:rPr>
              <w:t>Jméno a příjmení</w:t>
            </w:r>
          </w:p>
        </w:tc>
        <w:tc>
          <w:tcPr>
            <w:tcW w:w="4536" w:type="dxa"/>
            <w:gridSpan w:val="5"/>
          </w:tcPr>
          <w:p w:rsidR="0074490A" w:rsidRDefault="0074490A" w:rsidP="003F6EB7">
            <w:pPr>
              <w:jc w:val="both"/>
            </w:pPr>
            <w:r>
              <w:t>Ján DVORSKÝ</w:t>
            </w:r>
          </w:p>
        </w:tc>
        <w:tc>
          <w:tcPr>
            <w:tcW w:w="709" w:type="dxa"/>
            <w:shd w:val="clear" w:color="auto" w:fill="F7CAAC"/>
          </w:tcPr>
          <w:p w:rsidR="0074490A" w:rsidRDefault="0074490A" w:rsidP="003F6EB7">
            <w:pPr>
              <w:jc w:val="both"/>
              <w:rPr>
                <w:b/>
              </w:rPr>
            </w:pPr>
            <w:r>
              <w:rPr>
                <w:b/>
              </w:rPr>
              <w:t>Tituly</w:t>
            </w:r>
          </w:p>
        </w:tc>
        <w:tc>
          <w:tcPr>
            <w:tcW w:w="2096" w:type="dxa"/>
            <w:gridSpan w:val="4"/>
          </w:tcPr>
          <w:p w:rsidR="0074490A" w:rsidRDefault="0074490A" w:rsidP="003F6EB7">
            <w:pPr>
              <w:jc w:val="both"/>
            </w:pPr>
            <w:r>
              <w:t>Ing.</w:t>
            </w:r>
            <w:r w:rsidR="003F0B88">
              <w:t>,</w:t>
            </w:r>
            <w:r w:rsidR="00D87AD4">
              <w:t xml:space="preserve"> Ph</w:t>
            </w:r>
            <w:r>
              <w:t>D.</w:t>
            </w:r>
          </w:p>
        </w:tc>
      </w:tr>
      <w:tr w:rsidR="0074490A" w:rsidTr="003F6EB7">
        <w:tc>
          <w:tcPr>
            <w:tcW w:w="2518" w:type="dxa"/>
            <w:shd w:val="clear" w:color="auto" w:fill="F7CAAC"/>
          </w:tcPr>
          <w:p w:rsidR="0074490A" w:rsidRDefault="0074490A" w:rsidP="003F6EB7">
            <w:pPr>
              <w:jc w:val="both"/>
              <w:rPr>
                <w:b/>
              </w:rPr>
            </w:pPr>
            <w:r>
              <w:rPr>
                <w:b/>
              </w:rPr>
              <w:t>Rok narození</w:t>
            </w:r>
          </w:p>
        </w:tc>
        <w:tc>
          <w:tcPr>
            <w:tcW w:w="829" w:type="dxa"/>
          </w:tcPr>
          <w:p w:rsidR="0074490A" w:rsidRDefault="0074490A" w:rsidP="003F6EB7">
            <w:pPr>
              <w:jc w:val="both"/>
            </w:pPr>
            <w:r>
              <w:t>1988</w:t>
            </w:r>
          </w:p>
        </w:tc>
        <w:tc>
          <w:tcPr>
            <w:tcW w:w="1721" w:type="dxa"/>
            <w:shd w:val="clear" w:color="auto" w:fill="F7CAAC"/>
          </w:tcPr>
          <w:p w:rsidR="0074490A" w:rsidRDefault="0074490A" w:rsidP="003F6EB7">
            <w:pPr>
              <w:jc w:val="both"/>
              <w:rPr>
                <w:b/>
              </w:rPr>
            </w:pPr>
            <w:r>
              <w:rPr>
                <w:b/>
              </w:rPr>
              <w:t>typ vztahu k VŠ</w:t>
            </w:r>
          </w:p>
        </w:tc>
        <w:tc>
          <w:tcPr>
            <w:tcW w:w="992" w:type="dxa"/>
            <w:gridSpan w:val="2"/>
          </w:tcPr>
          <w:p w:rsidR="0074490A" w:rsidRDefault="0074490A" w:rsidP="003F6EB7">
            <w:pPr>
              <w:jc w:val="both"/>
            </w:pPr>
            <w:r>
              <w:t>pp</w:t>
            </w: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r>
              <w:t>40</w:t>
            </w: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pPr>
              <w:jc w:val="both"/>
            </w:pPr>
            <w:r>
              <w:t>08</w:t>
            </w:r>
            <w:r w:rsidR="0033126B">
              <w:t>/</w:t>
            </w:r>
            <w:del w:id="2322" w:author="Pavla Trefilová" w:date="2019-09-11T15:32:00Z">
              <w:r w:rsidDel="00A13DC4">
                <w:delText>2019</w:delText>
              </w:r>
            </w:del>
            <w:ins w:id="2323" w:author="Pavla Trefilová" w:date="2019-09-11T15:32:00Z">
              <w:r w:rsidR="00A13DC4">
                <w:t>2022</w:t>
              </w:r>
            </w:ins>
          </w:p>
        </w:tc>
      </w:tr>
      <w:tr w:rsidR="0074490A" w:rsidTr="003F6EB7">
        <w:tc>
          <w:tcPr>
            <w:tcW w:w="5068" w:type="dxa"/>
            <w:gridSpan w:val="3"/>
            <w:shd w:val="clear" w:color="auto" w:fill="F7CAAC"/>
          </w:tcPr>
          <w:p w:rsidR="0074490A" w:rsidRDefault="0074490A" w:rsidP="003F6EB7">
            <w:pPr>
              <w:jc w:val="both"/>
              <w:rPr>
                <w:b/>
              </w:rPr>
            </w:pPr>
            <w:r>
              <w:rPr>
                <w:b/>
              </w:rPr>
              <w:t>Typ vztahu na součásti VŠ, která uskutečňuje st. program</w:t>
            </w:r>
          </w:p>
        </w:tc>
        <w:tc>
          <w:tcPr>
            <w:tcW w:w="992" w:type="dxa"/>
            <w:gridSpan w:val="2"/>
          </w:tcPr>
          <w:p w:rsidR="0074490A" w:rsidRDefault="0074490A" w:rsidP="003F6EB7">
            <w:pPr>
              <w:jc w:val="both"/>
            </w:pPr>
            <w:r>
              <w:t>pp</w:t>
            </w: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r>
              <w:t>40</w:t>
            </w: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pPr>
              <w:jc w:val="both"/>
            </w:pPr>
            <w:r>
              <w:t>08</w:t>
            </w:r>
            <w:r w:rsidR="0033126B">
              <w:t>/</w:t>
            </w:r>
            <w:del w:id="2324" w:author="Pavla Trefilová" w:date="2019-09-11T15:32:00Z">
              <w:r w:rsidDel="00A13DC4">
                <w:delText>2019</w:delText>
              </w:r>
            </w:del>
            <w:ins w:id="2325" w:author="Pavla Trefilová" w:date="2019-09-11T15:32:00Z">
              <w:r w:rsidR="00A13DC4">
                <w:t>2022</w:t>
              </w:r>
            </w:ins>
          </w:p>
        </w:tc>
      </w:tr>
      <w:tr w:rsidR="0074490A" w:rsidTr="003F6EB7">
        <w:tc>
          <w:tcPr>
            <w:tcW w:w="6060" w:type="dxa"/>
            <w:gridSpan w:val="5"/>
            <w:shd w:val="clear" w:color="auto" w:fill="F7CAAC"/>
          </w:tcPr>
          <w:p w:rsidR="0074490A" w:rsidRDefault="0074490A" w:rsidP="003F6EB7">
            <w:pPr>
              <w:jc w:val="both"/>
            </w:pPr>
            <w:r>
              <w:rPr>
                <w:b/>
              </w:rPr>
              <w:t>Další současná působení jako akademický pracovník na jiných VŠ</w:t>
            </w:r>
          </w:p>
        </w:tc>
        <w:tc>
          <w:tcPr>
            <w:tcW w:w="1703" w:type="dxa"/>
            <w:gridSpan w:val="2"/>
            <w:shd w:val="clear" w:color="auto" w:fill="F7CAAC"/>
          </w:tcPr>
          <w:p w:rsidR="0074490A" w:rsidRDefault="0074490A" w:rsidP="003F6EB7">
            <w:pPr>
              <w:jc w:val="both"/>
              <w:rPr>
                <w:b/>
              </w:rPr>
            </w:pPr>
            <w:r>
              <w:rPr>
                <w:b/>
              </w:rPr>
              <w:t>typ prac. vztahu</w:t>
            </w:r>
          </w:p>
        </w:tc>
        <w:tc>
          <w:tcPr>
            <w:tcW w:w="2096" w:type="dxa"/>
            <w:gridSpan w:val="4"/>
            <w:shd w:val="clear" w:color="auto" w:fill="F7CAAC"/>
          </w:tcPr>
          <w:p w:rsidR="0074490A" w:rsidRDefault="0074490A" w:rsidP="003F6EB7">
            <w:pPr>
              <w:jc w:val="both"/>
              <w:rPr>
                <w:b/>
              </w:rPr>
            </w:pPr>
            <w:r>
              <w:rPr>
                <w:b/>
              </w:rPr>
              <w:t>Rozsah</w:t>
            </w: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9859" w:type="dxa"/>
            <w:gridSpan w:val="11"/>
            <w:shd w:val="clear" w:color="auto" w:fill="F7CAAC"/>
          </w:tcPr>
          <w:p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rsidTr="0074490A">
        <w:trPr>
          <w:trHeight w:val="374"/>
        </w:trPr>
        <w:tc>
          <w:tcPr>
            <w:tcW w:w="9859" w:type="dxa"/>
            <w:gridSpan w:val="11"/>
            <w:tcBorders>
              <w:top w:val="nil"/>
            </w:tcBorders>
          </w:tcPr>
          <w:p w:rsidR="0074490A" w:rsidRDefault="0074490A" w:rsidP="003F6EB7">
            <w:pPr>
              <w:jc w:val="both"/>
            </w:pPr>
            <w:r>
              <w:t>Aplikovaná statistika</w:t>
            </w:r>
            <w:r w:rsidR="007E52E5">
              <w:t xml:space="preserve"> II</w:t>
            </w:r>
            <w:r>
              <w:t xml:space="preserve"> – přednášející (40%)</w:t>
            </w:r>
          </w:p>
        </w:tc>
      </w:tr>
      <w:tr w:rsidR="0074490A" w:rsidTr="003F6EB7">
        <w:tc>
          <w:tcPr>
            <w:tcW w:w="9859" w:type="dxa"/>
            <w:gridSpan w:val="11"/>
            <w:shd w:val="clear" w:color="auto" w:fill="F7CAAC"/>
          </w:tcPr>
          <w:p w:rsidR="0074490A" w:rsidRDefault="0074490A" w:rsidP="003F6EB7">
            <w:pPr>
              <w:jc w:val="both"/>
            </w:pPr>
            <w:r>
              <w:rPr>
                <w:b/>
              </w:rPr>
              <w:t xml:space="preserve">Údaje o vzdělání na VŠ </w:t>
            </w:r>
          </w:p>
        </w:tc>
      </w:tr>
      <w:tr w:rsidR="0074490A" w:rsidTr="003F6EB7">
        <w:trPr>
          <w:trHeight w:val="1055"/>
        </w:trPr>
        <w:tc>
          <w:tcPr>
            <w:tcW w:w="9859" w:type="dxa"/>
            <w:gridSpan w:val="11"/>
          </w:tcPr>
          <w:p w:rsidR="0074490A" w:rsidRDefault="0074490A" w:rsidP="003F6EB7">
            <w:pPr>
              <w:jc w:val="both"/>
            </w:pPr>
            <w:r>
              <w:rPr>
                <w:b/>
              </w:rPr>
              <w:t xml:space="preserve">2013 – 2017: </w:t>
            </w:r>
            <w:r>
              <w:t>Žilinská Univerzita v Žiline, Fakulta bezpečnostního inženýrství, studijní odbor: Občanská bezpečnost</w:t>
            </w:r>
          </w:p>
          <w:p w:rsidR="0074490A" w:rsidRDefault="0074490A" w:rsidP="003F6EB7">
            <w:pPr>
              <w:jc w:val="both"/>
              <w:rPr>
                <w:b/>
              </w:rPr>
            </w:pPr>
            <w:r>
              <w:t xml:space="preserve">                      </w:t>
            </w:r>
            <w:r>
              <w:rPr>
                <w:b/>
              </w:rPr>
              <w:t>(PhD.)</w:t>
            </w:r>
          </w:p>
          <w:p w:rsidR="0074490A" w:rsidRPr="00C32C65" w:rsidRDefault="0074490A" w:rsidP="003F6EB7">
            <w:pPr>
              <w:ind w:left="1172" w:hanging="1172"/>
              <w:jc w:val="both"/>
              <w:rPr>
                <w:b/>
              </w:rPr>
            </w:pPr>
            <w:r>
              <w:rPr>
                <w:b/>
              </w:rPr>
              <w:t xml:space="preserve">2010 – 2012: </w:t>
            </w:r>
            <w:r>
              <w:t>Ekonomická Univerzita v Bratislavě, Fakulta hospodářské informatiky,</w:t>
            </w:r>
            <w:r w:rsidR="00D3495B">
              <w:t xml:space="preserve"> studijní odbor: Kvantitativní </w:t>
            </w:r>
            <w:r>
              <w:t xml:space="preserve">metody v ekonomii </w:t>
            </w:r>
            <w:r>
              <w:rPr>
                <w:b/>
              </w:rPr>
              <w:t>(Ing.)</w:t>
            </w:r>
          </w:p>
          <w:p w:rsidR="0074490A" w:rsidRDefault="0074490A" w:rsidP="003F6EB7">
            <w:pPr>
              <w:jc w:val="both"/>
            </w:pPr>
            <w:r>
              <w:rPr>
                <w:b/>
              </w:rPr>
              <w:t xml:space="preserve">2007 – 2010: </w:t>
            </w:r>
            <w:r>
              <w:t>Univerzita Komenského v Bratislavě, Fakulta matematiky, fyzicky a informatiky, studijní odbor: statistika</w:t>
            </w:r>
          </w:p>
          <w:p w:rsidR="0074490A" w:rsidRPr="0072564B" w:rsidRDefault="0074490A" w:rsidP="003F6EB7">
            <w:pPr>
              <w:jc w:val="both"/>
            </w:pPr>
            <w:r>
              <w:t xml:space="preserve">                      </w:t>
            </w:r>
            <w:r>
              <w:rPr>
                <w:b/>
              </w:rPr>
              <w:t>(Bc.)</w:t>
            </w:r>
          </w:p>
        </w:tc>
      </w:tr>
      <w:tr w:rsidR="0074490A" w:rsidTr="003F6EB7">
        <w:tc>
          <w:tcPr>
            <w:tcW w:w="9859" w:type="dxa"/>
            <w:gridSpan w:val="11"/>
            <w:shd w:val="clear" w:color="auto" w:fill="F7CAAC"/>
          </w:tcPr>
          <w:p w:rsidR="0074490A" w:rsidRDefault="0074490A" w:rsidP="003F6EB7">
            <w:pPr>
              <w:jc w:val="both"/>
              <w:rPr>
                <w:b/>
              </w:rPr>
            </w:pPr>
            <w:r>
              <w:rPr>
                <w:b/>
              </w:rPr>
              <w:t>Údaje o odborném působení od absolvování VŠ</w:t>
            </w:r>
          </w:p>
        </w:tc>
      </w:tr>
      <w:tr w:rsidR="0074490A" w:rsidTr="003F6EB7">
        <w:trPr>
          <w:trHeight w:val="811"/>
        </w:trPr>
        <w:tc>
          <w:tcPr>
            <w:tcW w:w="9859" w:type="dxa"/>
            <w:gridSpan w:val="11"/>
          </w:tcPr>
          <w:p w:rsidR="0074490A" w:rsidRPr="00726183" w:rsidRDefault="0074490A" w:rsidP="003F6EB7">
            <w:pPr>
              <w:jc w:val="both"/>
            </w:pPr>
            <w:r>
              <w:rPr>
                <w:b/>
              </w:rPr>
              <w:t xml:space="preserve">05/2013: </w:t>
            </w:r>
            <w:r>
              <w:t>Certifikát přípravy auditora na výkon extérního auditu v systéme manažerství kvality (Auditor kvality – externí)</w:t>
            </w:r>
          </w:p>
          <w:p w:rsidR="0074490A" w:rsidRPr="00726183" w:rsidRDefault="0074490A" w:rsidP="003F6EB7">
            <w:pPr>
              <w:jc w:val="both"/>
            </w:pPr>
            <w:r>
              <w:rPr>
                <w:b/>
              </w:rPr>
              <w:t xml:space="preserve">09/2014 – 09/2016: </w:t>
            </w:r>
            <w:r>
              <w:t>Dubnický Technologický Inštitút v Dubnici nad Váhom, akademický pracovník</w:t>
            </w:r>
          </w:p>
          <w:p w:rsidR="0074490A" w:rsidRPr="00726183" w:rsidRDefault="0074490A" w:rsidP="003F6EB7">
            <w:pPr>
              <w:jc w:val="both"/>
            </w:pPr>
            <w:r>
              <w:rPr>
                <w:b/>
              </w:rPr>
              <w:t xml:space="preserve">09/2016 – dosud: </w:t>
            </w:r>
            <w:r>
              <w:t>Univerzita Tomáše Bati ve Zlíně, Fakulta managementu a ekonomiky, akademický pracovník</w:t>
            </w:r>
          </w:p>
        </w:tc>
      </w:tr>
      <w:tr w:rsidR="0074490A" w:rsidTr="003F6EB7">
        <w:trPr>
          <w:trHeight w:val="250"/>
        </w:trPr>
        <w:tc>
          <w:tcPr>
            <w:tcW w:w="9859" w:type="dxa"/>
            <w:gridSpan w:val="11"/>
            <w:shd w:val="clear" w:color="auto" w:fill="F7CAAC"/>
          </w:tcPr>
          <w:p w:rsidR="0074490A" w:rsidRDefault="0074490A" w:rsidP="003F6EB7">
            <w:pPr>
              <w:jc w:val="both"/>
            </w:pPr>
            <w:r>
              <w:rPr>
                <w:b/>
              </w:rPr>
              <w:t>Zkušenosti s vedením kvalifikačních a rigorózních prací</w:t>
            </w:r>
          </w:p>
        </w:tc>
      </w:tr>
      <w:tr w:rsidR="0074490A" w:rsidTr="003F6EB7">
        <w:trPr>
          <w:trHeight w:val="355"/>
        </w:trPr>
        <w:tc>
          <w:tcPr>
            <w:tcW w:w="9859" w:type="dxa"/>
            <w:gridSpan w:val="11"/>
          </w:tcPr>
          <w:p w:rsidR="00636CFD" w:rsidRDefault="00636CFD" w:rsidP="00636CFD">
            <w:pPr>
              <w:jc w:val="both"/>
            </w:pPr>
            <w:r>
              <w:t xml:space="preserve">Počet vedených bakalářských prací – 13 </w:t>
            </w:r>
          </w:p>
          <w:p w:rsidR="00636CFD" w:rsidRDefault="00636CFD" w:rsidP="00636CFD">
            <w:pPr>
              <w:jc w:val="both"/>
            </w:pPr>
            <w:r>
              <w:t>Počet vedených diplomových prací – 1</w:t>
            </w:r>
          </w:p>
        </w:tc>
      </w:tr>
      <w:tr w:rsidR="0074490A" w:rsidTr="003F6EB7">
        <w:trPr>
          <w:cantSplit/>
        </w:trPr>
        <w:tc>
          <w:tcPr>
            <w:tcW w:w="3347" w:type="dxa"/>
            <w:gridSpan w:val="2"/>
            <w:tcBorders>
              <w:top w:val="single" w:sz="12" w:space="0" w:color="auto"/>
            </w:tcBorders>
            <w:shd w:val="clear" w:color="auto" w:fill="F7CAAC"/>
          </w:tcPr>
          <w:p w:rsidR="0074490A" w:rsidRDefault="0074490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490A" w:rsidRDefault="0074490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490A" w:rsidRDefault="0074490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490A" w:rsidRDefault="0074490A" w:rsidP="003F6EB7">
            <w:pPr>
              <w:jc w:val="both"/>
              <w:rPr>
                <w:b/>
              </w:rPr>
            </w:pPr>
            <w:r>
              <w:rPr>
                <w:b/>
              </w:rPr>
              <w:t>Ohlasy publikací</w:t>
            </w:r>
          </w:p>
        </w:tc>
      </w:tr>
      <w:tr w:rsidR="0074490A" w:rsidTr="003F6EB7">
        <w:trPr>
          <w:cantSplit/>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tcBorders>
              <w:left w:val="single" w:sz="12" w:space="0" w:color="auto"/>
            </w:tcBorders>
            <w:shd w:val="clear" w:color="auto" w:fill="F7CAAC"/>
          </w:tcPr>
          <w:p w:rsidR="0074490A" w:rsidRDefault="0074490A" w:rsidP="003F6EB7">
            <w:pPr>
              <w:jc w:val="both"/>
            </w:pPr>
            <w:r>
              <w:rPr>
                <w:b/>
              </w:rPr>
              <w:t>WOS</w:t>
            </w:r>
          </w:p>
        </w:tc>
        <w:tc>
          <w:tcPr>
            <w:tcW w:w="693" w:type="dxa"/>
            <w:shd w:val="clear" w:color="auto" w:fill="F7CAAC"/>
          </w:tcPr>
          <w:p w:rsidR="0074490A" w:rsidRDefault="0074490A" w:rsidP="003F6EB7">
            <w:pPr>
              <w:jc w:val="both"/>
              <w:rPr>
                <w:sz w:val="18"/>
              </w:rPr>
            </w:pPr>
            <w:r>
              <w:rPr>
                <w:b/>
                <w:sz w:val="18"/>
              </w:rPr>
              <w:t>Scopus</w:t>
            </w:r>
          </w:p>
        </w:tc>
        <w:tc>
          <w:tcPr>
            <w:tcW w:w="694" w:type="dxa"/>
            <w:shd w:val="clear" w:color="auto" w:fill="F7CAAC"/>
          </w:tcPr>
          <w:p w:rsidR="0074490A" w:rsidRDefault="0074490A" w:rsidP="003F6EB7">
            <w:pPr>
              <w:jc w:val="both"/>
            </w:pPr>
            <w:r>
              <w:rPr>
                <w:b/>
                <w:sz w:val="18"/>
              </w:rPr>
              <w:t>ostatní</w:t>
            </w:r>
          </w:p>
        </w:tc>
      </w:tr>
      <w:tr w:rsidR="0074490A" w:rsidTr="003F6EB7">
        <w:trPr>
          <w:cantSplit/>
          <w:trHeight w:val="70"/>
        </w:trPr>
        <w:tc>
          <w:tcPr>
            <w:tcW w:w="3347" w:type="dxa"/>
            <w:gridSpan w:val="2"/>
            <w:shd w:val="clear" w:color="auto" w:fill="F7CAAC"/>
          </w:tcPr>
          <w:p w:rsidR="0074490A" w:rsidRDefault="0074490A" w:rsidP="003F6EB7">
            <w:pPr>
              <w:jc w:val="both"/>
            </w:pPr>
            <w:r>
              <w:rPr>
                <w:b/>
              </w:rPr>
              <w:t>Obor jmenovacího řízení</w:t>
            </w:r>
          </w:p>
        </w:tc>
        <w:tc>
          <w:tcPr>
            <w:tcW w:w="2245" w:type="dxa"/>
            <w:gridSpan w:val="2"/>
            <w:shd w:val="clear" w:color="auto" w:fill="F7CAAC"/>
          </w:tcPr>
          <w:p w:rsidR="0074490A" w:rsidRDefault="0074490A" w:rsidP="003F6EB7">
            <w:pPr>
              <w:jc w:val="both"/>
            </w:pPr>
            <w:r>
              <w:rPr>
                <w:b/>
              </w:rPr>
              <w:t>Rok udělení hodnosti</w:t>
            </w:r>
          </w:p>
        </w:tc>
        <w:tc>
          <w:tcPr>
            <w:tcW w:w="2248" w:type="dxa"/>
            <w:gridSpan w:val="4"/>
            <w:tcBorders>
              <w:right w:val="single" w:sz="12" w:space="0" w:color="auto"/>
            </w:tcBorders>
            <w:shd w:val="clear" w:color="auto" w:fill="F7CAAC"/>
          </w:tcPr>
          <w:p w:rsidR="0074490A" w:rsidRDefault="0074490A" w:rsidP="003F6EB7">
            <w:pPr>
              <w:jc w:val="both"/>
            </w:pPr>
            <w:r>
              <w:rPr>
                <w:b/>
              </w:rPr>
              <w:t>Řízení konáno na VŠ</w:t>
            </w:r>
          </w:p>
        </w:tc>
        <w:tc>
          <w:tcPr>
            <w:tcW w:w="632" w:type="dxa"/>
            <w:vMerge w:val="restart"/>
            <w:tcBorders>
              <w:left w:val="single" w:sz="12" w:space="0" w:color="auto"/>
            </w:tcBorders>
          </w:tcPr>
          <w:p w:rsidR="0074490A" w:rsidRPr="00C34C01" w:rsidRDefault="00E83974" w:rsidP="003F6EB7">
            <w:pPr>
              <w:jc w:val="center"/>
              <w:rPr>
                <w:b/>
              </w:rPr>
            </w:pPr>
            <w:r>
              <w:rPr>
                <w:b/>
              </w:rPr>
              <w:t>11</w:t>
            </w:r>
          </w:p>
        </w:tc>
        <w:tc>
          <w:tcPr>
            <w:tcW w:w="693" w:type="dxa"/>
            <w:vMerge w:val="restart"/>
          </w:tcPr>
          <w:p w:rsidR="0074490A" w:rsidRPr="00C34C01" w:rsidRDefault="00E83974" w:rsidP="00E83974">
            <w:pPr>
              <w:jc w:val="center"/>
              <w:rPr>
                <w:b/>
              </w:rPr>
            </w:pPr>
            <w:r>
              <w:rPr>
                <w:b/>
              </w:rPr>
              <w:t>25</w:t>
            </w:r>
          </w:p>
        </w:tc>
        <w:tc>
          <w:tcPr>
            <w:tcW w:w="694" w:type="dxa"/>
            <w:vMerge w:val="restart"/>
          </w:tcPr>
          <w:p w:rsidR="0074490A" w:rsidRPr="00C34C01" w:rsidRDefault="0074490A" w:rsidP="003F6EB7">
            <w:pPr>
              <w:jc w:val="center"/>
              <w:rPr>
                <w:b/>
              </w:rPr>
            </w:pPr>
            <w:r w:rsidRPr="00C34C01">
              <w:rPr>
                <w:b/>
              </w:rPr>
              <w:t>10</w:t>
            </w:r>
          </w:p>
        </w:tc>
      </w:tr>
      <w:tr w:rsidR="0074490A" w:rsidTr="003F6EB7">
        <w:trPr>
          <w:trHeight w:val="205"/>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vMerge/>
            <w:tcBorders>
              <w:left w:val="single" w:sz="12" w:space="0" w:color="auto"/>
            </w:tcBorders>
            <w:vAlign w:val="center"/>
          </w:tcPr>
          <w:p w:rsidR="0074490A" w:rsidRDefault="0074490A" w:rsidP="003F6EB7">
            <w:pPr>
              <w:rPr>
                <w:b/>
              </w:rPr>
            </w:pPr>
          </w:p>
        </w:tc>
        <w:tc>
          <w:tcPr>
            <w:tcW w:w="693" w:type="dxa"/>
            <w:vMerge/>
            <w:vAlign w:val="center"/>
          </w:tcPr>
          <w:p w:rsidR="0074490A" w:rsidRDefault="0074490A" w:rsidP="003F6EB7">
            <w:pPr>
              <w:rPr>
                <w:b/>
              </w:rPr>
            </w:pPr>
          </w:p>
        </w:tc>
        <w:tc>
          <w:tcPr>
            <w:tcW w:w="694" w:type="dxa"/>
            <w:vMerge/>
            <w:vAlign w:val="center"/>
          </w:tcPr>
          <w:p w:rsidR="0074490A" w:rsidRDefault="0074490A" w:rsidP="003F6EB7">
            <w:pPr>
              <w:rPr>
                <w:b/>
              </w:rPr>
            </w:pPr>
          </w:p>
        </w:tc>
      </w:tr>
      <w:tr w:rsidR="0074490A" w:rsidTr="003F6EB7">
        <w:tc>
          <w:tcPr>
            <w:tcW w:w="9859" w:type="dxa"/>
            <w:gridSpan w:val="11"/>
            <w:shd w:val="clear" w:color="auto" w:fill="F7CAAC"/>
          </w:tcPr>
          <w:p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rsidTr="003F6EB7">
        <w:trPr>
          <w:trHeight w:val="2347"/>
        </w:trPr>
        <w:tc>
          <w:tcPr>
            <w:tcW w:w="9859" w:type="dxa"/>
            <w:gridSpan w:val="11"/>
          </w:tcPr>
          <w:p w:rsidR="00325BC1" w:rsidRDefault="00325BC1" w:rsidP="00325BC1">
            <w:pPr>
              <w:jc w:val="both"/>
            </w:pPr>
            <w:r>
              <w:t>STAŇKOVÁ</w:t>
            </w:r>
            <w:r w:rsidRPr="00AE48B6">
              <w:t xml:space="preserve">, P., </w:t>
            </w:r>
            <w:r>
              <w:t>PAPADAKI</w:t>
            </w:r>
            <w:r w:rsidRPr="00AE48B6">
              <w:t>, Š., D</w:t>
            </w:r>
            <w:r>
              <w:t>VORSKÝ</w:t>
            </w:r>
            <w:r w:rsidRPr="00AE48B6">
              <w:t>, J.  Comparative Analysis of the Perception of Advantages and Disadvantages of Hospital Horizontal Integration. </w:t>
            </w:r>
            <w:r w:rsidRPr="00AE48B6">
              <w:rPr>
                <w:i/>
              </w:rPr>
              <w:t>E+ M Ekonomie a Management,</w:t>
            </w:r>
            <w:r>
              <w:t xml:space="preserve"> 2018,  21(1), 101-115. (20%)</w:t>
            </w:r>
          </w:p>
          <w:p w:rsidR="0074490A" w:rsidRDefault="0074490A" w:rsidP="003F6EB7">
            <w:pPr>
              <w:jc w:val="both"/>
            </w:pPr>
            <w:r>
              <w:t xml:space="preserve">LAZÁNYI, K., VIRGLEROVÁ, Z., </w:t>
            </w:r>
            <w:r>
              <w:rPr>
                <w:lang w:val="en-US"/>
              </w:rPr>
              <w:t xml:space="preserve">DVORSKÝ, J., DANKUS, R. An Analysis of Factors Related to „Taking Risks“, according to Selected Socio-Demographic Factors. </w:t>
            </w:r>
            <w:r>
              <w:rPr>
                <w:i/>
              </w:rPr>
              <w:t xml:space="preserve">Acta Polytechnica Hungarica. </w:t>
            </w:r>
            <w:r>
              <w:t xml:space="preserve">2017, Volume 14, Issue 7. ISSN 1785-8860 (35%). </w:t>
            </w:r>
          </w:p>
          <w:p w:rsidR="0074490A" w:rsidRDefault="0074490A" w:rsidP="003F6EB7">
            <w:pPr>
              <w:jc w:val="both"/>
              <w:rPr>
                <w:lang w:val="en-US"/>
              </w:rPr>
            </w:pPr>
            <w:r>
              <w:t xml:space="preserve">PAPADAKI, Š., NOVÁK, P., DVORSKÝ, J. </w:t>
            </w:r>
            <w:r>
              <w:rPr>
                <w:lang w:val="en-US"/>
              </w:rPr>
              <w:t xml:space="preserve">Attitude of university students to entrepreneurship. </w:t>
            </w:r>
            <w:r>
              <w:rPr>
                <w:i/>
                <w:lang w:val="en-US"/>
              </w:rPr>
              <w:t>Economic Annals-XXI</w:t>
            </w:r>
            <w:r>
              <w:rPr>
                <w:lang w:val="en-US"/>
              </w:rPr>
              <w:t xml:space="preserve">. 2017, Volume 166, Issue 7-8, pp. 100-104. ISSN 1728-6220. DOI: 10.21003/ea.V166-20 (25%). </w:t>
            </w:r>
          </w:p>
          <w:p w:rsidR="0074490A" w:rsidRDefault="0074490A" w:rsidP="003F6EB7">
            <w:pPr>
              <w:jc w:val="both"/>
              <w:rPr>
                <w:lang w:val="en-US"/>
              </w:rPr>
            </w:pPr>
            <w:r>
              <w:rPr>
                <w:lang w:val="en-US"/>
              </w:rPr>
              <w:t xml:space="preserve">BELÁS, J., DVORSKÝ, J., TYLL, L., ZVARÍKOVÁ, K. Entrepreneurship of university students: Important factors and the propensity for entrepreneurship. </w:t>
            </w:r>
            <w:r>
              <w:rPr>
                <w:i/>
                <w:lang w:val="en-US"/>
              </w:rPr>
              <w:t>Administratie si Management Public.</w:t>
            </w:r>
            <w:r>
              <w:rPr>
                <w:lang w:val="en-US"/>
              </w:rPr>
              <w:t xml:space="preserve"> 2017, Volume 28, pp. 6-25. ISSN 1583-9583 (35%).</w:t>
            </w:r>
          </w:p>
          <w:p w:rsidR="0074490A" w:rsidRPr="00167E46" w:rsidRDefault="0074490A" w:rsidP="003F6EB7">
            <w:pPr>
              <w:jc w:val="both"/>
              <w:rPr>
                <w:lang w:val="en-US"/>
              </w:rPr>
            </w:pPr>
            <w:r>
              <w:rPr>
                <w:lang w:val="en-US"/>
              </w:rPr>
              <w:t xml:space="preserve">KOZUBÍKOVÁ, L., DVORSKÝ, J., CEPEL, M., BALCERZAK, A. P. Important characteristics of an entrepreneur in relation to risk taking: Czech Republic case study. </w:t>
            </w:r>
            <w:r>
              <w:rPr>
                <w:i/>
                <w:lang w:val="en-US"/>
              </w:rPr>
              <w:t xml:space="preserve">Journal of International Studies. </w:t>
            </w:r>
            <w:r>
              <w:rPr>
                <w:lang w:val="en-US"/>
              </w:rPr>
              <w:t>2017,</w:t>
            </w:r>
            <w:r>
              <w:rPr>
                <w:i/>
                <w:lang w:val="en-US"/>
              </w:rPr>
              <w:t xml:space="preserve"> </w:t>
            </w:r>
            <w:r>
              <w:rPr>
                <w:lang w:val="en-US"/>
              </w:rPr>
              <w:t>Volume 10, Issue 3, pp. 220-233. ISSN 2071-8330. DOI: 10.1425</w:t>
            </w:r>
            <w:r w:rsidR="00325BC1">
              <w:rPr>
                <w:lang w:val="en-US"/>
              </w:rPr>
              <w:t>4/2071-8330.2017/10-3/16 (37%).</w:t>
            </w:r>
          </w:p>
        </w:tc>
      </w:tr>
      <w:tr w:rsidR="0074490A" w:rsidTr="003F6EB7">
        <w:trPr>
          <w:trHeight w:val="218"/>
        </w:trPr>
        <w:tc>
          <w:tcPr>
            <w:tcW w:w="9859" w:type="dxa"/>
            <w:gridSpan w:val="11"/>
            <w:shd w:val="clear" w:color="auto" w:fill="F7CAAC"/>
          </w:tcPr>
          <w:p w:rsidR="0074490A" w:rsidRDefault="0074490A" w:rsidP="003F6EB7">
            <w:pPr>
              <w:rPr>
                <w:b/>
              </w:rPr>
            </w:pPr>
            <w:r>
              <w:rPr>
                <w:b/>
              </w:rPr>
              <w:t>Působení v zahraničí</w:t>
            </w:r>
          </w:p>
        </w:tc>
      </w:tr>
      <w:tr w:rsidR="0074490A" w:rsidTr="003F6EB7">
        <w:trPr>
          <w:trHeight w:val="328"/>
        </w:trPr>
        <w:tc>
          <w:tcPr>
            <w:tcW w:w="9859" w:type="dxa"/>
            <w:gridSpan w:val="11"/>
          </w:tcPr>
          <w:p w:rsidR="0074490A" w:rsidRPr="00821985" w:rsidRDefault="0074490A">
            <w:pPr>
              <w:jc w:val="both"/>
            </w:pPr>
            <w:r>
              <w:rPr>
                <w:b/>
              </w:rPr>
              <w:t xml:space="preserve">03/2015 – 07/2015: </w:t>
            </w:r>
            <w:r>
              <w:t>České Vysoké Učení Technické v Praze, Fakulta ele</w:t>
            </w:r>
            <w:r w:rsidR="003F0B88">
              <w:t>ktrotechnická, Stáž –</w:t>
            </w:r>
            <w:r w:rsidR="00E64C21">
              <w:t>S</w:t>
            </w:r>
            <w:r w:rsidR="00DD40A0">
              <w:t>tudijní pobyt doktoranda</w:t>
            </w:r>
          </w:p>
        </w:tc>
      </w:tr>
      <w:tr w:rsidR="0074490A" w:rsidTr="00775C30">
        <w:trPr>
          <w:cantSplit/>
          <w:trHeight w:val="64"/>
        </w:trPr>
        <w:tc>
          <w:tcPr>
            <w:tcW w:w="2518" w:type="dxa"/>
            <w:shd w:val="clear" w:color="auto" w:fill="F7CAAC"/>
          </w:tcPr>
          <w:p w:rsidR="0074490A" w:rsidRDefault="0074490A" w:rsidP="003F6EB7">
            <w:pPr>
              <w:jc w:val="both"/>
              <w:rPr>
                <w:b/>
              </w:rPr>
            </w:pPr>
            <w:r>
              <w:rPr>
                <w:b/>
              </w:rPr>
              <w:t xml:space="preserve">Podpis </w:t>
            </w:r>
          </w:p>
        </w:tc>
        <w:tc>
          <w:tcPr>
            <w:tcW w:w="4536" w:type="dxa"/>
            <w:gridSpan w:val="5"/>
          </w:tcPr>
          <w:p w:rsidR="0074490A" w:rsidRDefault="0074490A" w:rsidP="003F6EB7">
            <w:pPr>
              <w:jc w:val="both"/>
            </w:pPr>
          </w:p>
        </w:tc>
        <w:tc>
          <w:tcPr>
            <w:tcW w:w="786" w:type="dxa"/>
            <w:gridSpan w:val="2"/>
            <w:shd w:val="clear" w:color="auto" w:fill="F7CAAC"/>
          </w:tcPr>
          <w:p w:rsidR="0074490A" w:rsidRDefault="00E64C21" w:rsidP="003F6EB7">
            <w:pPr>
              <w:jc w:val="both"/>
            </w:pPr>
            <w:r>
              <w:rPr>
                <w:b/>
              </w:rPr>
              <w:t>D</w:t>
            </w:r>
            <w:r w:rsidR="0074490A">
              <w:rPr>
                <w:b/>
              </w:rPr>
              <w:t>atum</w:t>
            </w:r>
          </w:p>
        </w:tc>
        <w:tc>
          <w:tcPr>
            <w:tcW w:w="2019" w:type="dxa"/>
            <w:gridSpan w:val="3"/>
          </w:tcPr>
          <w:p w:rsidR="0074490A" w:rsidRDefault="0074490A" w:rsidP="003F6EB7">
            <w:pPr>
              <w:jc w:val="both"/>
            </w:pPr>
          </w:p>
        </w:tc>
      </w:tr>
    </w:tbl>
    <w:p w:rsidR="00385392" w:rsidRDefault="00385392" w:rsidP="00694BA8">
      <w:pPr>
        <w:spacing w:after="160" w:line="259" w:lineRule="auto"/>
      </w:pPr>
    </w:p>
    <w:p w:rsidR="00F25E04" w:rsidRDefault="00F25E0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297"/>
        <w:gridCol w:w="851"/>
        <w:gridCol w:w="709"/>
        <w:gridCol w:w="708"/>
        <w:gridCol w:w="142"/>
        <w:gridCol w:w="851"/>
        <w:gridCol w:w="141"/>
        <w:gridCol w:w="851"/>
        <w:gridCol w:w="268"/>
        <w:gridCol w:w="694"/>
      </w:tblGrid>
      <w:tr w:rsidR="00F25E04" w:rsidTr="00F25E04">
        <w:tc>
          <w:tcPr>
            <w:tcW w:w="9859" w:type="dxa"/>
            <w:gridSpan w:val="12"/>
            <w:tcBorders>
              <w:bottom w:val="double" w:sz="4" w:space="0" w:color="auto"/>
            </w:tcBorders>
            <w:shd w:val="clear" w:color="auto" w:fill="BDD6EE"/>
          </w:tcPr>
          <w:p w:rsidR="00F25E04" w:rsidRDefault="00F25E04" w:rsidP="00F25E04">
            <w:pPr>
              <w:jc w:val="both"/>
              <w:rPr>
                <w:b/>
                <w:sz w:val="28"/>
              </w:rPr>
            </w:pPr>
            <w:r>
              <w:rPr>
                <w:b/>
                <w:sz w:val="28"/>
              </w:rPr>
              <w:lastRenderedPageBreak/>
              <w:t>C-I – Personální zabezpečení</w:t>
            </w:r>
          </w:p>
        </w:tc>
      </w:tr>
      <w:tr w:rsidR="00F25E04" w:rsidTr="00F25E04">
        <w:tc>
          <w:tcPr>
            <w:tcW w:w="2518" w:type="dxa"/>
            <w:tcBorders>
              <w:top w:val="double" w:sz="4" w:space="0" w:color="auto"/>
            </w:tcBorders>
            <w:shd w:val="clear" w:color="auto" w:fill="F7CAAC"/>
          </w:tcPr>
          <w:p w:rsidR="00F25E04" w:rsidRDefault="00F25E04" w:rsidP="00F25E04">
            <w:pPr>
              <w:jc w:val="both"/>
              <w:rPr>
                <w:b/>
              </w:rPr>
            </w:pPr>
            <w:r>
              <w:rPr>
                <w:b/>
              </w:rPr>
              <w:t>Vysoká škola</w:t>
            </w:r>
          </w:p>
        </w:tc>
        <w:tc>
          <w:tcPr>
            <w:tcW w:w="7341" w:type="dxa"/>
            <w:gridSpan w:val="11"/>
          </w:tcPr>
          <w:p w:rsidR="00F25E04" w:rsidRDefault="00F25E04" w:rsidP="00F25E04">
            <w:pPr>
              <w:jc w:val="both"/>
            </w:pPr>
            <w:r>
              <w:t>Univerzita Tomáše Bati ve Zlíně</w:t>
            </w:r>
          </w:p>
        </w:tc>
      </w:tr>
      <w:tr w:rsidR="00F25E04" w:rsidTr="00F25E04">
        <w:tc>
          <w:tcPr>
            <w:tcW w:w="2518" w:type="dxa"/>
            <w:shd w:val="clear" w:color="auto" w:fill="F7CAAC"/>
          </w:tcPr>
          <w:p w:rsidR="00F25E04" w:rsidRDefault="00F25E04" w:rsidP="00F25E04">
            <w:pPr>
              <w:jc w:val="both"/>
              <w:rPr>
                <w:b/>
              </w:rPr>
            </w:pPr>
            <w:r>
              <w:rPr>
                <w:b/>
              </w:rPr>
              <w:t>Součást vysoké školy</w:t>
            </w:r>
          </w:p>
        </w:tc>
        <w:tc>
          <w:tcPr>
            <w:tcW w:w="7341" w:type="dxa"/>
            <w:gridSpan w:val="11"/>
          </w:tcPr>
          <w:p w:rsidR="00F25E04" w:rsidRDefault="00F25E04" w:rsidP="00F25E04">
            <w:pPr>
              <w:jc w:val="both"/>
            </w:pPr>
            <w:r>
              <w:t>Fakulta managementu a ekonomiky</w:t>
            </w:r>
          </w:p>
        </w:tc>
      </w:tr>
      <w:tr w:rsidR="00F25E04" w:rsidTr="00F25E04">
        <w:tc>
          <w:tcPr>
            <w:tcW w:w="2518" w:type="dxa"/>
            <w:shd w:val="clear" w:color="auto" w:fill="F7CAAC"/>
          </w:tcPr>
          <w:p w:rsidR="00F25E04" w:rsidRDefault="00F25E04" w:rsidP="00F25E04">
            <w:pPr>
              <w:jc w:val="both"/>
              <w:rPr>
                <w:b/>
              </w:rPr>
            </w:pPr>
            <w:r>
              <w:rPr>
                <w:b/>
              </w:rPr>
              <w:t>Název studijního programu</w:t>
            </w:r>
          </w:p>
        </w:tc>
        <w:tc>
          <w:tcPr>
            <w:tcW w:w="7341" w:type="dxa"/>
            <w:gridSpan w:val="11"/>
          </w:tcPr>
          <w:p w:rsidR="00F25E04" w:rsidRPr="00F25E04" w:rsidRDefault="00F25E04" w:rsidP="00F25E04">
            <w:pPr>
              <w:jc w:val="both"/>
              <w:rPr>
                <w:b/>
              </w:rPr>
            </w:pPr>
            <w:r w:rsidRPr="00F25E04">
              <w:t>Finance a finanční technologie</w:t>
            </w:r>
          </w:p>
        </w:tc>
      </w:tr>
      <w:tr w:rsidR="00F25E04" w:rsidTr="00F25E04">
        <w:tc>
          <w:tcPr>
            <w:tcW w:w="2518" w:type="dxa"/>
            <w:shd w:val="clear" w:color="auto" w:fill="F7CAAC"/>
          </w:tcPr>
          <w:p w:rsidR="00F25E04" w:rsidRDefault="00F25E04" w:rsidP="00F25E04">
            <w:pPr>
              <w:jc w:val="both"/>
              <w:rPr>
                <w:b/>
              </w:rPr>
            </w:pPr>
            <w:r>
              <w:rPr>
                <w:b/>
              </w:rPr>
              <w:t>Jméno a příjmení</w:t>
            </w:r>
          </w:p>
        </w:tc>
        <w:tc>
          <w:tcPr>
            <w:tcW w:w="4536" w:type="dxa"/>
            <w:gridSpan w:val="6"/>
          </w:tcPr>
          <w:p w:rsidR="00F25E04" w:rsidRDefault="00F25E04" w:rsidP="00F25E04">
            <w:pPr>
              <w:jc w:val="both"/>
            </w:pPr>
            <w:r>
              <w:t>Martin FAJKUS</w:t>
            </w:r>
          </w:p>
        </w:tc>
        <w:tc>
          <w:tcPr>
            <w:tcW w:w="992" w:type="dxa"/>
            <w:gridSpan w:val="2"/>
            <w:shd w:val="clear" w:color="auto" w:fill="F7CAAC"/>
          </w:tcPr>
          <w:p w:rsidR="00F25E04" w:rsidRDefault="00F25E04" w:rsidP="00F25E04">
            <w:pPr>
              <w:jc w:val="both"/>
              <w:rPr>
                <w:b/>
              </w:rPr>
            </w:pPr>
            <w:r>
              <w:rPr>
                <w:b/>
              </w:rPr>
              <w:t>Tituly</w:t>
            </w:r>
          </w:p>
        </w:tc>
        <w:tc>
          <w:tcPr>
            <w:tcW w:w="1813" w:type="dxa"/>
            <w:gridSpan w:val="3"/>
          </w:tcPr>
          <w:p w:rsidR="00F25E04" w:rsidRDefault="00F25E04" w:rsidP="00F25E04">
            <w:pPr>
              <w:jc w:val="both"/>
            </w:pPr>
            <w:r>
              <w:t>RNDr., PhD.</w:t>
            </w:r>
          </w:p>
        </w:tc>
      </w:tr>
      <w:tr w:rsidR="00F25E04" w:rsidTr="00F25E04">
        <w:trPr>
          <w:trHeight w:val="245"/>
        </w:trPr>
        <w:tc>
          <w:tcPr>
            <w:tcW w:w="2518"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1973</w:t>
            </w:r>
          </w:p>
        </w:tc>
        <w:tc>
          <w:tcPr>
            <w:tcW w:w="2148" w:type="dxa"/>
            <w:gridSpan w:val="2"/>
            <w:shd w:val="clear" w:color="auto" w:fill="F7CAAC"/>
          </w:tcPr>
          <w:p w:rsidR="00F25E04" w:rsidRDefault="00F25E04" w:rsidP="00F25E04">
            <w:pPr>
              <w:jc w:val="both"/>
              <w:rPr>
                <w:b/>
              </w:rPr>
            </w:pPr>
            <w:r>
              <w:rPr>
                <w:b/>
              </w:rPr>
              <w:t>typ vztahu k VŠ</w:t>
            </w:r>
          </w:p>
        </w:tc>
        <w:tc>
          <w:tcPr>
            <w:tcW w:w="709" w:type="dxa"/>
          </w:tcPr>
          <w:p w:rsidR="00F25E04" w:rsidRDefault="00F25E04" w:rsidP="00F25E04">
            <w:pPr>
              <w:jc w:val="both"/>
            </w:pPr>
            <w:r>
              <w:t>pp</w:t>
            </w:r>
          </w:p>
        </w:tc>
        <w:tc>
          <w:tcPr>
            <w:tcW w:w="850" w:type="dxa"/>
            <w:gridSpan w:val="2"/>
            <w:shd w:val="clear" w:color="auto" w:fill="F7CAAC"/>
          </w:tcPr>
          <w:p w:rsidR="00F25E04" w:rsidRDefault="00F25E04" w:rsidP="00F25E04">
            <w:pPr>
              <w:jc w:val="both"/>
              <w:rPr>
                <w:b/>
              </w:rPr>
            </w:pPr>
            <w:r>
              <w:rPr>
                <w:b/>
              </w:rPr>
              <w:t>rozsah</w:t>
            </w:r>
          </w:p>
        </w:tc>
        <w:tc>
          <w:tcPr>
            <w:tcW w:w="992" w:type="dxa"/>
            <w:gridSpan w:val="2"/>
          </w:tcPr>
          <w:p w:rsidR="00F25E04" w:rsidRDefault="00F25E04" w:rsidP="00F25E04">
            <w:pPr>
              <w:jc w:val="both"/>
            </w:pPr>
            <w:r>
              <w:t>40</w:t>
            </w:r>
          </w:p>
        </w:tc>
        <w:tc>
          <w:tcPr>
            <w:tcW w:w="851" w:type="dxa"/>
            <w:shd w:val="clear" w:color="auto" w:fill="F7CAAC"/>
          </w:tcPr>
          <w:p w:rsidR="00F25E04" w:rsidRDefault="00F25E04" w:rsidP="00F25E04">
            <w:pPr>
              <w:jc w:val="both"/>
              <w:rPr>
                <w:b/>
              </w:rPr>
            </w:pPr>
            <w:r>
              <w:rPr>
                <w:b/>
              </w:rPr>
              <w:t>do kdy</w:t>
            </w:r>
          </w:p>
        </w:tc>
        <w:tc>
          <w:tcPr>
            <w:tcW w:w="962" w:type="dxa"/>
            <w:gridSpan w:val="2"/>
          </w:tcPr>
          <w:p w:rsidR="00F25E04" w:rsidRDefault="00E83974" w:rsidP="00E83974">
            <w:pPr>
              <w:jc w:val="both"/>
            </w:pPr>
            <w:del w:id="2326" w:author="Pavla Trefilová" w:date="2019-09-11T15:32:00Z">
              <w:r w:rsidDel="00A13DC4">
                <w:delText>0</w:delText>
              </w:r>
              <w:r w:rsidR="00F25E04" w:rsidDel="00A13DC4">
                <w:delText>7</w:delText>
              </w:r>
              <w:r w:rsidDel="00A13DC4">
                <w:delText>/</w:delText>
              </w:r>
              <w:r w:rsidR="00F25E04" w:rsidDel="00A13DC4">
                <w:delText>2019</w:delText>
              </w:r>
            </w:del>
            <w:ins w:id="2327" w:author="Pavla Trefilová" w:date="2019-09-11T15:32:00Z">
              <w:r w:rsidR="00A13DC4">
                <w:t>N</w:t>
              </w:r>
            </w:ins>
          </w:p>
        </w:tc>
      </w:tr>
      <w:tr w:rsidR="00F25E04" w:rsidTr="00F25E04">
        <w:tc>
          <w:tcPr>
            <w:tcW w:w="5495" w:type="dxa"/>
            <w:gridSpan w:val="4"/>
            <w:shd w:val="clear" w:color="auto" w:fill="F7CAAC"/>
          </w:tcPr>
          <w:p w:rsidR="00F25E04" w:rsidRDefault="00F25E04" w:rsidP="00F25E04">
            <w:pPr>
              <w:jc w:val="both"/>
              <w:rPr>
                <w:b/>
              </w:rPr>
            </w:pPr>
            <w:r>
              <w:rPr>
                <w:b/>
              </w:rPr>
              <w:t>Typ vztahu na součásti VŠ, která uskutečňuje st. program</w:t>
            </w:r>
          </w:p>
        </w:tc>
        <w:tc>
          <w:tcPr>
            <w:tcW w:w="709" w:type="dxa"/>
          </w:tcPr>
          <w:p w:rsidR="00F25E04" w:rsidRDefault="00F25E04" w:rsidP="00F25E04">
            <w:pPr>
              <w:jc w:val="both"/>
            </w:pPr>
          </w:p>
        </w:tc>
        <w:tc>
          <w:tcPr>
            <w:tcW w:w="850" w:type="dxa"/>
            <w:gridSpan w:val="2"/>
            <w:shd w:val="clear" w:color="auto" w:fill="F7CAAC"/>
          </w:tcPr>
          <w:p w:rsidR="00F25E04" w:rsidRDefault="00F25E04" w:rsidP="00F25E04">
            <w:pPr>
              <w:jc w:val="both"/>
              <w:rPr>
                <w:b/>
              </w:rPr>
            </w:pPr>
            <w:r>
              <w:rPr>
                <w:b/>
              </w:rPr>
              <w:t>rozsah</w:t>
            </w:r>
          </w:p>
        </w:tc>
        <w:tc>
          <w:tcPr>
            <w:tcW w:w="992" w:type="dxa"/>
            <w:gridSpan w:val="2"/>
          </w:tcPr>
          <w:p w:rsidR="00F25E04" w:rsidRDefault="00F25E04" w:rsidP="00F25E04">
            <w:pPr>
              <w:jc w:val="both"/>
            </w:pPr>
          </w:p>
        </w:tc>
        <w:tc>
          <w:tcPr>
            <w:tcW w:w="851" w:type="dxa"/>
            <w:shd w:val="clear" w:color="auto" w:fill="F7CAAC"/>
          </w:tcPr>
          <w:p w:rsidR="00F25E04" w:rsidRDefault="00F25E04" w:rsidP="00F25E04">
            <w:pPr>
              <w:jc w:val="both"/>
              <w:rPr>
                <w:b/>
              </w:rPr>
            </w:pPr>
            <w:r>
              <w:rPr>
                <w:b/>
              </w:rPr>
              <w:t>do kdy</w:t>
            </w:r>
          </w:p>
        </w:tc>
        <w:tc>
          <w:tcPr>
            <w:tcW w:w="962" w:type="dxa"/>
            <w:gridSpan w:val="2"/>
          </w:tcPr>
          <w:p w:rsidR="00F25E04" w:rsidRDefault="00F25E04" w:rsidP="00F25E04">
            <w:pPr>
              <w:jc w:val="both"/>
            </w:pPr>
          </w:p>
        </w:tc>
      </w:tr>
      <w:tr w:rsidR="00F25E04" w:rsidTr="00F25E04">
        <w:tc>
          <w:tcPr>
            <w:tcW w:w="6204" w:type="dxa"/>
            <w:gridSpan w:val="5"/>
            <w:shd w:val="clear" w:color="auto" w:fill="F7CAAC"/>
          </w:tcPr>
          <w:p w:rsidR="00F25E04" w:rsidRDefault="00F25E04" w:rsidP="00F25E04">
            <w:pPr>
              <w:jc w:val="both"/>
            </w:pPr>
            <w:r>
              <w:rPr>
                <w:b/>
              </w:rPr>
              <w:t>Další současná působení jako akademický pracovník na jiných VŠ</w:t>
            </w:r>
          </w:p>
        </w:tc>
        <w:tc>
          <w:tcPr>
            <w:tcW w:w="1842" w:type="dxa"/>
            <w:gridSpan w:val="4"/>
            <w:shd w:val="clear" w:color="auto" w:fill="F7CAAC"/>
          </w:tcPr>
          <w:p w:rsidR="00F25E04" w:rsidRDefault="00F25E04" w:rsidP="00F25E04">
            <w:pPr>
              <w:jc w:val="both"/>
              <w:rPr>
                <w:b/>
              </w:rPr>
            </w:pPr>
            <w:r>
              <w:rPr>
                <w:b/>
              </w:rPr>
              <w:t>typ prac. vztahu</w:t>
            </w:r>
          </w:p>
        </w:tc>
        <w:tc>
          <w:tcPr>
            <w:tcW w:w="1813" w:type="dxa"/>
            <w:gridSpan w:val="3"/>
            <w:shd w:val="clear" w:color="auto" w:fill="F7CAAC"/>
          </w:tcPr>
          <w:p w:rsidR="00F25E04" w:rsidRDefault="00F25E04" w:rsidP="00F25E04">
            <w:pPr>
              <w:jc w:val="both"/>
              <w:rPr>
                <w:b/>
              </w:rPr>
            </w:pPr>
            <w:r>
              <w:rPr>
                <w:b/>
              </w:rPr>
              <w:t>rozsah</w:t>
            </w: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9859" w:type="dxa"/>
            <w:gridSpan w:val="12"/>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F25E04">
        <w:trPr>
          <w:trHeight w:val="190"/>
        </w:trPr>
        <w:tc>
          <w:tcPr>
            <w:tcW w:w="9859" w:type="dxa"/>
            <w:gridSpan w:val="12"/>
            <w:tcBorders>
              <w:top w:val="nil"/>
            </w:tcBorders>
          </w:tcPr>
          <w:p w:rsidR="00F25E04" w:rsidRDefault="00F25E04" w:rsidP="00F25E04">
            <w:pPr>
              <w:jc w:val="both"/>
            </w:pPr>
            <w:r>
              <w:t>Matematika EII – garant, přednášející (60%)</w:t>
            </w:r>
          </w:p>
        </w:tc>
      </w:tr>
      <w:tr w:rsidR="00F25E04" w:rsidTr="00F25E04">
        <w:tc>
          <w:tcPr>
            <w:tcW w:w="9859" w:type="dxa"/>
            <w:gridSpan w:val="12"/>
            <w:shd w:val="clear" w:color="auto" w:fill="F7CAAC"/>
          </w:tcPr>
          <w:p w:rsidR="00F25E04" w:rsidRDefault="00F25E04" w:rsidP="00F25E04">
            <w:pPr>
              <w:jc w:val="both"/>
            </w:pPr>
            <w:r>
              <w:rPr>
                <w:b/>
              </w:rPr>
              <w:t xml:space="preserve">Údaje o vzdělání na VŠ </w:t>
            </w:r>
          </w:p>
        </w:tc>
      </w:tr>
      <w:tr w:rsidR="00F25E04" w:rsidRPr="00EA6069" w:rsidTr="00F25E04">
        <w:trPr>
          <w:trHeight w:val="388"/>
        </w:trPr>
        <w:tc>
          <w:tcPr>
            <w:tcW w:w="9859" w:type="dxa"/>
            <w:gridSpan w:val="12"/>
          </w:tcPr>
          <w:p w:rsidR="00F25E04" w:rsidRPr="00832FBF" w:rsidRDefault="00F25E04" w:rsidP="00F25E04">
            <w:pPr>
              <w:ind w:left="-22"/>
              <w:rPr>
                <w:color w:val="000000"/>
                <w:lang w:eastAsia="zh-TW" w:bidi="he-IL"/>
              </w:rPr>
            </w:pPr>
            <w:r w:rsidRPr="00832FBF">
              <w:rPr>
                <w:color w:val="000000"/>
                <w:lang w:eastAsia="zh-TW" w:bidi="he-IL"/>
              </w:rPr>
              <w:t>1991-1996</w:t>
            </w:r>
            <w:r>
              <w:rPr>
                <w:color w:val="000000"/>
                <w:lang w:eastAsia="zh-TW" w:bidi="he-IL"/>
              </w:rPr>
              <w:tab/>
            </w:r>
            <w:r w:rsidRPr="00832FBF">
              <w:rPr>
                <w:color w:val="000000"/>
                <w:lang w:eastAsia="zh-TW" w:bidi="he-IL"/>
              </w:rPr>
              <w:t>Matematicko-fyzikálna fakulta UK Bratislava</w:t>
            </w:r>
            <w:r>
              <w:rPr>
                <w:color w:val="000000"/>
                <w:lang w:eastAsia="zh-TW" w:bidi="he-IL"/>
              </w:rPr>
              <w:t xml:space="preserve"> (RNDr.)</w:t>
            </w:r>
          </w:p>
          <w:p w:rsidR="00F25E04" w:rsidRPr="00EA6069" w:rsidRDefault="00F25E04" w:rsidP="00F25E04">
            <w:pPr>
              <w:ind w:left="-22"/>
              <w:rPr>
                <w:color w:val="000000"/>
                <w:lang w:eastAsia="zh-TW" w:bidi="he-IL"/>
              </w:rPr>
            </w:pPr>
            <w:r w:rsidRPr="00832FBF">
              <w:rPr>
                <w:color w:val="000000"/>
                <w:lang w:eastAsia="zh-TW" w:bidi="he-IL"/>
              </w:rPr>
              <w:t>1996-1999</w:t>
            </w:r>
            <w:r>
              <w:rPr>
                <w:color w:val="000000"/>
                <w:lang w:eastAsia="zh-TW" w:bidi="he-IL"/>
              </w:rPr>
              <w:tab/>
            </w:r>
            <w:r w:rsidRPr="00832FBF">
              <w:rPr>
                <w:color w:val="000000"/>
                <w:lang w:eastAsia="zh-TW" w:bidi="he-IL"/>
              </w:rPr>
              <w:t>FMFI UK</w:t>
            </w:r>
            <w:r>
              <w:rPr>
                <w:color w:val="000000"/>
                <w:lang w:eastAsia="zh-TW" w:bidi="he-IL"/>
              </w:rPr>
              <w:t xml:space="preserve"> Bratislava,</w:t>
            </w:r>
            <w:r w:rsidRPr="00832FBF">
              <w:rPr>
                <w:color w:val="000000"/>
                <w:lang w:eastAsia="zh-TW" w:bidi="he-IL"/>
              </w:rPr>
              <w:t xml:space="preserve"> Katedra biofyziky a chemickej fyziky</w:t>
            </w:r>
            <w:r>
              <w:rPr>
                <w:color w:val="000000"/>
                <w:lang w:eastAsia="zh-TW" w:bidi="he-IL"/>
              </w:rPr>
              <w:t xml:space="preserve">, </w:t>
            </w:r>
            <w:r w:rsidRPr="00832FBF">
              <w:rPr>
                <w:color w:val="000000"/>
                <w:lang w:eastAsia="zh-TW" w:bidi="he-IL"/>
              </w:rPr>
              <w:t>po</w:t>
            </w:r>
            <w:r>
              <w:rPr>
                <w:color w:val="000000"/>
                <w:lang w:eastAsia="zh-TW" w:bidi="he-IL"/>
              </w:rPr>
              <w:t>stgraduální a doktorské studium (PhD.)</w:t>
            </w:r>
          </w:p>
        </w:tc>
      </w:tr>
      <w:tr w:rsidR="00F25E04" w:rsidTr="00F25E04">
        <w:tc>
          <w:tcPr>
            <w:tcW w:w="9859" w:type="dxa"/>
            <w:gridSpan w:val="12"/>
            <w:shd w:val="clear" w:color="auto" w:fill="F7CAAC"/>
          </w:tcPr>
          <w:p w:rsidR="00F25E04" w:rsidRDefault="00F25E04" w:rsidP="00F25E04">
            <w:pPr>
              <w:jc w:val="both"/>
              <w:rPr>
                <w:b/>
              </w:rPr>
            </w:pPr>
            <w:r>
              <w:rPr>
                <w:b/>
              </w:rPr>
              <w:t>Údaje o odborném působení od absolvování VŠ</w:t>
            </w:r>
          </w:p>
        </w:tc>
      </w:tr>
      <w:tr w:rsidR="00F25E04" w:rsidTr="00F25E04">
        <w:trPr>
          <w:trHeight w:val="1090"/>
        </w:trPr>
        <w:tc>
          <w:tcPr>
            <w:tcW w:w="9859" w:type="dxa"/>
            <w:gridSpan w:val="12"/>
          </w:tcPr>
          <w:p w:rsidR="00F25E04" w:rsidRPr="00832FBF" w:rsidRDefault="00F25E04" w:rsidP="00F25E04">
            <w:pPr>
              <w:ind w:left="-22"/>
              <w:rPr>
                <w:color w:val="000000"/>
                <w:lang w:eastAsia="zh-TW" w:bidi="he-IL"/>
              </w:rPr>
            </w:pPr>
            <w:r w:rsidRPr="00832FBF">
              <w:rPr>
                <w:color w:val="000000"/>
                <w:lang w:eastAsia="zh-TW" w:bidi="he-IL"/>
              </w:rPr>
              <w:t>1999</w:t>
            </w:r>
            <w:r>
              <w:rPr>
                <w:color w:val="000000"/>
                <w:lang w:eastAsia="zh-TW" w:bidi="he-IL"/>
              </w:rPr>
              <w:t>-</w:t>
            </w:r>
            <w:r w:rsidRPr="00832FBF">
              <w:rPr>
                <w:color w:val="000000"/>
                <w:lang w:eastAsia="zh-TW" w:bidi="he-IL"/>
              </w:rPr>
              <w:t>2002</w:t>
            </w:r>
            <w:r>
              <w:rPr>
                <w:color w:val="000000"/>
                <w:lang w:eastAsia="zh-TW" w:bidi="he-IL"/>
              </w:rPr>
              <w:tab/>
            </w:r>
            <w:r w:rsidRPr="00832FBF">
              <w:rPr>
                <w:color w:val="000000"/>
                <w:lang w:eastAsia="zh-TW" w:bidi="he-IL"/>
              </w:rPr>
              <w:t>Gy</w:t>
            </w:r>
            <w:r>
              <w:rPr>
                <w:color w:val="000000"/>
                <w:lang w:eastAsia="zh-TW" w:bidi="he-IL"/>
              </w:rPr>
              <w:t>mnázium Tilgnerova; Bratislava, učitel</w:t>
            </w:r>
          </w:p>
          <w:p w:rsidR="00F25E04" w:rsidRPr="00832FBF" w:rsidRDefault="00F25E04" w:rsidP="00F25E04">
            <w:pPr>
              <w:ind w:left="-22"/>
              <w:rPr>
                <w:color w:val="000000"/>
                <w:lang w:eastAsia="zh-TW" w:bidi="he-IL"/>
              </w:rPr>
            </w:pPr>
            <w:r>
              <w:rPr>
                <w:color w:val="000000"/>
                <w:lang w:eastAsia="zh-TW" w:bidi="he-IL"/>
              </w:rPr>
              <w:t xml:space="preserve">    </w:t>
            </w:r>
            <w:r w:rsidRPr="00832FBF">
              <w:rPr>
                <w:color w:val="000000"/>
                <w:lang w:eastAsia="zh-TW" w:bidi="he-IL"/>
              </w:rPr>
              <w:t>2002</w:t>
            </w:r>
            <w:r>
              <w:rPr>
                <w:color w:val="000000"/>
                <w:lang w:eastAsia="zh-TW" w:bidi="he-IL"/>
              </w:rPr>
              <w:tab/>
            </w:r>
            <w:r>
              <w:rPr>
                <w:color w:val="000000"/>
                <w:lang w:eastAsia="zh-TW" w:bidi="he-IL"/>
              </w:rPr>
              <w:tab/>
            </w:r>
            <w:r w:rsidRPr="00832FBF">
              <w:rPr>
                <w:color w:val="000000"/>
                <w:lang w:eastAsia="zh-TW" w:bidi="he-IL"/>
              </w:rPr>
              <w:t xml:space="preserve">Ministerstvo </w:t>
            </w:r>
            <w:r>
              <w:rPr>
                <w:color w:val="000000"/>
                <w:lang w:eastAsia="zh-TW" w:bidi="he-IL"/>
              </w:rPr>
              <w:t>obrany SR, tlumočení a překlady</w:t>
            </w:r>
          </w:p>
          <w:p w:rsidR="00F25E04" w:rsidRPr="00832FBF" w:rsidRDefault="00F25E04" w:rsidP="00F25E04">
            <w:pPr>
              <w:ind w:left="-22"/>
              <w:rPr>
                <w:color w:val="000000"/>
                <w:lang w:eastAsia="zh-TW" w:bidi="he-IL"/>
              </w:rPr>
            </w:pPr>
            <w:r w:rsidRPr="00832FBF">
              <w:rPr>
                <w:color w:val="000000"/>
                <w:lang w:eastAsia="zh-TW" w:bidi="he-IL"/>
              </w:rPr>
              <w:t>2003-2004</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F25E04" w:rsidRPr="00832FBF" w:rsidRDefault="00F25E04" w:rsidP="00F25E04">
            <w:pPr>
              <w:ind w:left="-22"/>
              <w:rPr>
                <w:color w:val="000000"/>
                <w:lang w:eastAsia="zh-TW" w:bidi="he-IL"/>
              </w:rPr>
            </w:pPr>
            <w:r w:rsidRPr="00832FBF">
              <w:rPr>
                <w:color w:val="000000"/>
                <w:lang w:eastAsia="zh-TW" w:bidi="he-IL"/>
              </w:rPr>
              <w:t>2004-2005</w:t>
            </w:r>
            <w:r>
              <w:rPr>
                <w:color w:val="000000"/>
                <w:lang w:eastAsia="zh-TW" w:bidi="he-IL"/>
              </w:rPr>
              <w:tab/>
            </w:r>
            <w:r w:rsidRPr="00832FBF">
              <w:rPr>
                <w:color w:val="000000"/>
                <w:lang w:eastAsia="zh-TW" w:bidi="he-IL"/>
              </w:rPr>
              <w:t xml:space="preserve">Annie Wright School; </w:t>
            </w:r>
            <w:r>
              <w:rPr>
                <w:color w:val="000000"/>
                <w:lang w:eastAsia="zh-TW" w:bidi="he-IL"/>
              </w:rPr>
              <w:t>Tacoma, Washington, USA, učitel</w:t>
            </w:r>
          </w:p>
          <w:p w:rsidR="00F25E04" w:rsidRPr="00832FBF" w:rsidRDefault="00F25E04" w:rsidP="00F25E04">
            <w:pPr>
              <w:ind w:left="-22"/>
              <w:rPr>
                <w:color w:val="000000"/>
                <w:lang w:eastAsia="zh-TW" w:bidi="he-IL"/>
              </w:rPr>
            </w:pPr>
            <w:r w:rsidRPr="00832FBF">
              <w:rPr>
                <w:color w:val="000000"/>
                <w:lang w:eastAsia="zh-TW" w:bidi="he-IL"/>
              </w:rPr>
              <w:t>2005-2006</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F25E04" w:rsidRDefault="00F25E04" w:rsidP="00F25E04">
            <w:pPr>
              <w:ind w:left="-22"/>
              <w:rPr>
                <w:color w:val="000000"/>
                <w:lang w:eastAsia="zh-TW" w:bidi="he-IL"/>
              </w:rPr>
            </w:pPr>
            <w:r w:rsidRPr="00832FBF">
              <w:rPr>
                <w:color w:val="000000"/>
                <w:lang w:eastAsia="zh-TW" w:bidi="he-IL"/>
              </w:rPr>
              <w:t>2006-2008</w:t>
            </w:r>
            <w:r>
              <w:rPr>
                <w:color w:val="000000"/>
                <w:lang w:eastAsia="zh-TW" w:bidi="he-IL"/>
              </w:rPr>
              <w:tab/>
            </w:r>
            <w:r w:rsidRPr="00832FBF">
              <w:rPr>
                <w:color w:val="000000"/>
                <w:lang w:eastAsia="zh-TW" w:bidi="he-IL"/>
              </w:rPr>
              <w:t>Obchodní akademie T. Bati a VOŠE Zl</w:t>
            </w:r>
            <w:r>
              <w:rPr>
                <w:color w:val="000000"/>
                <w:lang w:eastAsia="zh-TW" w:bidi="he-IL"/>
              </w:rPr>
              <w:t>ín, učitel</w:t>
            </w:r>
          </w:p>
          <w:p w:rsidR="00F25E04" w:rsidRPr="00BF28AD" w:rsidRDefault="00F25E04" w:rsidP="00F25E04">
            <w:pPr>
              <w:jc w:val="both"/>
              <w:rPr>
                <w:color w:val="000000"/>
                <w:lang w:eastAsia="zh-TW" w:bidi="he-IL"/>
              </w:rPr>
            </w:pPr>
            <w:r w:rsidRPr="00BA57D0">
              <w:rPr>
                <w:color w:val="000000"/>
                <w:lang w:eastAsia="zh-TW" w:bidi="he-IL"/>
              </w:rPr>
              <w:t>2008-</w:t>
            </w:r>
            <w:r>
              <w:rPr>
                <w:color w:val="000000"/>
                <w:lang w:eastAsia="zh-TW" w:bidi="he-IL"/>
              </w:rPr>
              <w:t>dosud</w:t>
            </w:r>
            <w:r>
              <w:rPr>
                <w:color w:val="000000"/>
                <w:lang w:eastAsia="zh-TW" w:bidi="he-IL"/>
              </w:rPr>
              <w:tab/>
            </w:r>
            <w:r w:rsidRPr="00BA57D0">
              <w:rPr>
                <w:color w:val="000000"/>
                <w:lang w:eastAsia="zh-TW" w:bidi="he-IL"/>
              </w:rPr>
              <w:t>UTB ve Zlíně, Fakulta aplikované informatiky, Ústav matematiky</w:t>
            </w:r>
            <w:r>
              <w:rPr>
                <w:color w:val="000000"/>
                <w:lang w:eastAsia="zh-TW" w:bidi="he-IL"/>
              </w:rPr>
              <w:t>,</w:t>
            </w:r>
            <w:r w:rsidRPr="00BA57D0">
              <w:rPr>
                <w:color w:val="000000"/>
                <w:lang w:eastAsia="zh-TW" w:bidi="he-IL"/>
              </w:rPr>
              <w:t xml:space="preserve"> odborný asistent</w:t>
            </w:r>
          </w:p>
        </w:tc>
      </w:tr>
      <w:tr w:rsidR="00F25E04" w:rsidTr="00F25E04">
        <w:trPr>
          <w:trHeight w:val="250"/>
        </w:trPr>
        <w:tc>
          <w:tcPr>
            <w:tcW w:w="9859" w:type="dxa"/>
            <w:gridSpan w:val="12"/>
            <w:shd w:val="clear" w:color="auto" w:fill="F7CAAC"/>
          </w:tcPr>
          <w:p w:rsidR="00F25E04" w:rsidRDefault="00F25E04" w:rsidP="00F25E04">
            <w:pPr>
              <w:jc w:val="both"/>
            </w:pPr>
            <w:r>
              <w:rPr>
                <w:b/>
              </w:rPr>
              <w:t>Zkušenosti s vedením kvalifikačních a rigorózních prací</w:t>
            </w:r>
          </w:p>
        </w:tc>
      </w:tr>
      <w:tr w:rsidR="00F25E04" w:rsidTr="00F25E04">
        <w:trPr>
          <w:trHeight w:val="294"/>
        </w:trPr>
        <w:tc>
          <w:tcPr>
            <w:tcW w:w="9859" w:type="dxa"/>
            <w:gridSpan w:val="12"/>
          </w:tcPr>
          <w:p w:rsidR="00F25E04" w:rsidRDefault="00F25E04" w:rsidP="00F25E04">
            <w:pPr>
              <w:jc w:val="both"/>
            </w:pPr>
            <w:r>
              <w:t xml:space="preserve">Počet vedených bakalářských prací – 6 </w:t>
            </w:r>
          </w:p>
          <w:p w:rsidR="00F25E04" w:rsidRDefault="00F25E04" w:rsidP="00F25E04">
            <w:pPr>
              <w:jc w:val="both"/>
            </w:pPr>
            <w:r>
              <w:t>Počet vedených diplomových prací – 0</w:t>
            </w:r>
          </w:p>
        </w:tc>
      </w:tr>
      <w:tr w:rsidR="00F25E04" w:rsidTr="00F25E04">
        <w:trPr>
          <w:cantSplit/>
        </w:trPr>
        <w:tc>
          <w:tcPr>
            <w:tcW w:w="2518" w:type="dxa"/>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126"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68" w:type="dxa"/>
            <w:gridSpan w:val="3"/>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947" w:type="dxa"/>
            <w:gridSpan w:val="6"/>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2518" w:type="dxa"/>
          </w:tcPr>
          <w:p w:rsidR="00F25E04" w:rsidRDefault="00F25E04" w:rsidP="00F25E04">
            <w:pPr>
              <w:jc w:val="both"/>
            </w:pPr>
          </w:p>
        </w:tc>
        <w:tc>
          <w:tcPr>
            <w:tcW w:w="2126" w:type="dxa"/>
            <w:gridSpan w:val="2"/>
          </w:tcPr>
          <w:p w:rsidR="00F25E04" w:rsidRDefault="00F25E04" w:rsidP="00F25E04">
            <w:pPr>
              <w:jc w:val="both"/>
            </w:pPr>
          </w:p>
        </w:tc>
        <w:tc>
          <w:tcPr>
            <w:tcW w:w="2268" w:type="dxa"/>
            <w:gridSpan w:val="3"/>
            <w:tcBorders>
              <w:right w:val="single" w:sz="12" w:space="0" w:color="auto"/>
            </w:tcBorders>
          </w:tcPr>
          <w:p w:rsidR="00F25E04" w:rsidRDefault="00F25E04" w:rsidP="00F25E04">
            <w:pPr>
              <w:jc w:val="both"/>
            </w:pPr>
          </w:p>
        </w:tc>
        <w:tc>
          <w:tcPr>
            <w:tcW w:w="993" w:type="dxa"/>
            <w:gridSpan w:val="2"/>
            <w:tcBorders>
              <w:left w:val="single" w:sz="12" w:space="0" w:color="auto"/>
            </w:tcBorders>
            <w:shd w:val="clear" w:color="auto" w:fill="F7CAAC"/>
          </w:tcPr>
          <w:p w:rsidR="00F25E04" w:rsidRDefault="00F25E04" w:rsidP="00F25E04">
            <w:pPr>
              <w:jc w:val="both"/>
            </w:pPr>
            <w:r>
              <w:rPr>
                <w:b/>
              </w:rPr>
              <w:t>WOS</w:t>
            </w:r>
          </w:p>
        </w:tc>
        <w:tc>
          <w:tcPr>
            <w:tcW w:w="1260" w:type="dxa"/>
            <w:gridSpan w:val="3"/>
            <w:shd w:val="clear" w:color="auto" w:fill="F7CAAC"/>
          </w:tcPr>
          <w:p w:rsidR="00F25E04" w:rsidRDefault="00F25E04" w:rsidP="00F25E04">
            <w:pPr>
              <w:jc w:val="both"/>
              <w:rPr>
                <w:sz w:val="18"/>
              </w:rPr>
            </w:pPr>
            <w:r>
              <w:rPr>
                <w:b/>
                <w:sz w:val="18"/>
              </w:rPr>
              <w:t>Scopus</w:t>
            </w:r>
          </w:p>
        </w:tc>
        <w:tc>
          <w:tcPr>
            <w:tcW w:w="694" w:type="dxa"/>
            <w:shd w:val="clear" w:color="auto" w:fill="F7CAAC"/>
          </w:tcPr>
          <w:p w:rsidR="00F25E04" w:rsidRDefault="00F25E04" w:rsidP="00F25E04">
            <w:pPr>
              <w:jc w:val="both"/>
            </w:pPr>
            <w:r>
              <w:rPr>
                <w:b/>
                <w:sz w:val="18"/>
              </w:rPr>
              <w:t>ostatní</w:t>
            </w:r>
          </w:p>
        </w:tc>
      </w:tr>
      <w:tr w:rsidR="00F25E04" w:rsidTr="00F25E04">
        <w:trPr>
          <w:cantSplit/>
          <w:trHeight w:val="70"/>
        </w:trPr>
        <w:tc>
          <w:tcPr>
            <w:tcW w:w="2518" w:type="dxa"/>
            <w:shd w:val="clear" w:color="auto" w:fill="F7CAAC"/>
          </w:tcPr>
          <w:p w:rsidR="00F25E04" w:rsidRDefault="00F25E04" w:rsidP="00F25E04">
            <w:pPr>
              <w:jc w:val="both"/>
            </w:pPr>
            <w:r>
              <w:rPr>
                <w:b/>
              </w:rPr>
              <w:t>Obor jmenovacího řízení</w:t>
            </w:r>
          </w:p>
        </w:tc>
        <w:tc>
          <w:tcPr>
            <w:tcW w:w="2126" w:type="dxa"/>
            <w:gridSpan w:val="2"/>
            <w:shd w:val="clear" w:color="auto" w:fill="F7CAAC"/>
          </w:tcPr>
          <w:p w:rsidR="00F25E04" w:rsidRDefault="00F25E04" w:rsidP="00F25E04">
            <w:pPr>
              <w:jc w:val="both"/>
            </w:pPr>
            <w:r>
              <w:rPr>
                <w:b/>
              </w:rPr>
              <w:t>Rok udělení hodnosti</w:t>
            </w:r>
          </w:p>
        </w:tc>
        <w:tc>
          <w:tcPr>
            <w:tcW w:w="2268" w:type="dxa"/>
            <w:gridSpan w:val="3"/>
            <w:tcBorders>
              <w:right w:val="single" w:sz="12" w:space="0" w:color="auto"/>
            </w:tcBorders>
            <w:shd w:val="clear" w:color="auto" w:fill="F7CAAC"/>
          </w:tcPr>
          <w:p w:rsidR="00F25E04" w:rsidRDefault="00F25E04" w:rsidP="00F25E04">
            <w:pPr>
              <w:jc w:val="both"/>
            </w:pPr>
            <w:r>
              <w:rPr>
                <w:b/>
              </w:rPr>
              <w:t>Řízení konáno na VŠ</w:t>
            </w:r>
          </w:p>
        </w:tc>
        <w:tc>
          <w:tcPr>
            <w:tcW w:w="993" w:type="dxa"/>
            <w:gridSpan w:val="2"/>
            <w:vMerge w:val="restart"/>
            <w:tcBorders>
              <w:left w:val="single" w:sz="12" w:space="0" w:color="auto"/>
            </w:tcBorders>
          </w:tcPr>
          <w:p w:rsidR="00F25E04" w:rsidRDefault="00F25E04" w:rsidP="00F25E04">
            <w:pPr>
              <w:jc w:val="both"/>
              <w:rPr>
                <w:b/>
              </w:rPr>
            </w:pPr>
            <w:r>
              <w:rPr>
                <w:b/>
              </w:rPr>
              <w:t>40</w:t>
            </w:r>
          </w:p>
        </w:tc>
        <w:tc>
          <w:tcPr>
            <w:tcW w:w="1260" w:type="dxa"/>
            <w:gridSpan w:val="3"/>
            <w:vMerge w:val="restart"/>
          </w:tcPr>
          <w:p w:rsidR="00F25E04" w:rsidRDefault="00F25E04" w:rsidP="00F25E04">
            <w:pPr>
              <w:jc w:val="both"/>
              <w:rPr>
                <w:b/>
              </w:rPr>
            </w:pPr>
            <w:r>
              <w:rPr>
                <w:b/>
              </w:rPr>
              <w:t>65</w:t>
            </w:r>
          </w:p>
        </w:tc>
        <w:tc>
          <w:tcPr>
            <w:tcW w:w="694" w:type="dxa"/>
            <w:vMerge w:val="restart"/>
          </w:tcPr>
          <w:p w:rsidR="00F25E04" w:rsidRDefault="00F25E04" w:rsidP="00F25E04">
            <w:pPr>
              <w:jc w:val="both"/>
              <w:rPr>
                <w:b/>
              </w:rPr>
            </w:pPr>
            <w:r>
              <w:rPr>
                <w:b/>
              </w:rPr>
              <w:t>0</w:t>
            </w:r>
          </w:p>
        </w:tc>
      </w:tr>
      <w:tr w:rsidR="00F25E04" w:rsidTr="00F25E04">
        <w:trPr>
          <w:trHeight w:val="205"/>
        </w:trPr>
        <w:tc>
          <w:tcPr>
            <w:tcW w:w="2518" w:type="dxa"/>
          </w:tcPr>
          <w:p w:rsidR="00F25E04" w:rsidRDefault="00F25E04" w:rsidP="00F25E04">
            <w:pPr>
              <w:jc w:val="both"/>
            </w:pPr>
          </w:p>
        </w:tc>
        <w:tc>
          <w:tcPr>
            <w:tcW w:w="2126" w:type="dxa"/>
            <w:gridSpan w:val="2"/>
          </w:tcPr>
          <w:p w:rsidR="00F25E04" w:rsidRDefault="00F25E04" w:rsidP="00F25E04">
            <w:pPr>
              <w:jc w:val="both"/>
            </w:pPr>
          </w:p>
        </w:tc>
        <w:tc>
          <w:tcPr>
            <w:tcW w:w="2268" w:type="dxa"/>
            <w:gridSpan w:val="3"/>
            <w:tcBorders>
              <w:right w:val="single" w:sz="12" w:space="0" w:color="auto"/>
            </w:tcBorders>
          </w:tcPr>
          <w:p w:rsidR="00F25E04" w:rsidRDefault="00F25E04" w:rsidP="00F25E04">
            <w:pPr>
              <w:jc w:val="both"/>
            </w:pPr>
          </w:p>
        </w:tc>
        <w:tc>
          <w:tcPr>
            <w:tcW w:w="993" w:type="dxa"/>
            <w:gridSpan w:val="2"/>
            <w:vMerge/>
            <w:tcBorders>
              <w:left w:val="single" w:sz="12" w:space="0" w:color="auto"/>
            </w:tcBorders>
            <w:vAlign w:val="center"/>
          </w:tcPr>
          <w:p w:rsidR="00F25E04" w:rsidRDefault="00F25E04" w:rsidP="00F25E04">
            <w:pPr>
              <w:rPr>
                <w:b/>
              </w:rPr>
            </w:pPr>
          </w:p>
        </w:tc>
        <w:tc>
          <w:tcPr>
            <w:tcW w:w="1260" w:type="dxa"/>
            <w:gridSpan w:val="3"/>
            <w:vMerge/>
            <w:vAlign w:val="center"/>
          </w:tcPr>
          <w:p w:rsidR="00F25E04" w:rsidRDefault="00F25E04" w:rsidP="00F25E04">
            <w:pPr>
              <w:rPr>
                <w:b/>
              </w:rPr>
            </w:pPr>
          </w:p>
        </w:tc>
        <w:tc>
          <w:tcPr>
            <w:tcW w:w="694" w:type="dxa"/>
            <w:vMerge/>
            <w:vAlign w:val="center"/>
          </w:tcPr>
          <w:p w:rsidR="00F25E04" w:rsidRDefault="00F25E04" w:rsidP="00F25E04">
            <w:pPr>
              <w:rPr>
                <w:b/>
              </w:rPr>
            </w:pPr>
          </w:p>
        </w:tc>
      </w:tr>
      <w:tr w:rsidR="00F25E04" w:rsidTr="00F25E04">
        <w:tc>
          <w:tcPr>
            <w:tcW w:w="9859" w:type="dxa"/>
            <w:gridSpan w:val="12"/>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RPr="00CA6635" w:rsidTr="00F25E04">
        <w:trPr>
          <w:trHeight w:val="839"/>
        </w:trPr>
        <w:tc>
          <w:tcPr>
            <w:tcW w:w="9859" w:type="dxa"/>
            <w:gridSpan w:val="12"/>
          </w:tcPr>
          <w:p w:rsidR="00F25E04" w:rsidRDefault="00F25E04" w:rsidP="00F25E04">
            <w:pPr>
              <w:jc w:val="both"/>
              <w:rPr>
                <w:bCs/>
              </w:rPr>
            </w:pPr>
            <w:r w:rsidRPr="00CA6635">
              <w:rPr>
                <w:bCs/>
              </w:rPr>
              <w:t>FAJKUS</w:t>
            </w:r>
            <w:r w:rsidRPr="005479DC">
              <w:t xml:space="preserve">, </w:t>
            </w:r>
            <w:r w:rsidRPr="00CA6635">
              <w:rPr>
                <w:bCs/>
              </w:rPr>
              <w:t>M</w:t>
            </w:r>
            <w:r>
              <w:rPr>
                <w:bCs/>
              </w:rPr>
              <w:t>.</w:t>
            </w:r>
            <w:r w:rsidRPr="005B767A">
              <w:t xml:space="preserve"> Visualization of Graphs of Functions of One and Two Variables.</w:t>
            </w:r>
            <w:r>
              <w:t xml:space="preserve"> </w:t>
            </w:r>
            <w:r w:rsidRPr="00CA6635">
              <w:rPr>
                <w:i/>
                <w:iCs/>
              </w:rPr>
              <w:t>International Journal of</w:t>
            </w:r>
            <w:r>
              <w:rPr>
                <w:i/>
                <w:iCs/>
              </w:rPr>
              <w:t xml:space="preserve"> Education and Learning Systems.</w:t>
            </w:r>
            <w:r w:rsidRPr="00CA6635">
              <w:rPr>
                <w:iCs/>
              </w:rPr>
              <w:t xml:space="preserve"> 2017</w:t>
            </w:r>
            <w:r>
              <w:rPr>
                <w:iCs/>
              </w:rPr>
              <w:t>, Volume 2,</w:t>
            </w:r>
            <w:r w:rsidRPr="005B767A">
              <w:t xml:space="preserve"> </w:t>
            </w:r>
            <w:r>
              <w:t xml:space="preserve">s. </w:t>
            </w:r>
            <w:r w:rsidRPr="005B767A">
              <w:t>282-286</w:t>
            </w:r>
            <w:r>
              <w:t>. ISSN</w:t>
            </w:r>
            <w:r w:rsidRPr="00CA6635">
              <w:t xml:space="preserve"> 2367-8933</w:t>
            </w:r>
            <w:r>
              <w:t>.</w:t>
            </w:r>
          </w:p>
          <w:p w:rsidR="00F25E04" w:rsidRPr="00CA6635" w:rsidRDefault="00F25E04" w:rsidP="00F25E04">
            <w:pPr>
              <w:jc w:val="both"/>
              <w:rPr>
                <w:bCs/>
              </w:rPr>
            </w:pPr>
            <w:r w:rsidRPr="00CA6635">
              <w:rPr>
                <w:bCs/>
              </w:rPr>
              <w:t>FAJKUS</w:t>
            </w:r>
            <w:r w:rsidRPr="005479DC">
              <w:t xml:space="preserve">, </w:t>
            </w:r>
            <w:r w:rsidRPr="00CA6635">
              <w:rPr>
                <w:bCs/>
              </w:rPr>
              <w:t>M</w:t>
            </w:r>
            <w:r>
              <w:rPr>
                <w:bCs/>
              </w:rPr>
              <w:t>.</w:t>
            </w:r>
            <w:r w:rsidRPr="005479DC">
              <w:t xml:space="preserve"> A simple model of an economical problem in the Mathematica environment. </w:t>
            </w:r>
            <w:r w:rsidRPr="00CA6635">
              <w:rPr>
                <w:i/>
                <w:iCs/>
              </w:rPr>
              <w:t>Trendy ve vzdělávání</w:t>
            </w:r>
            <w:r w:rsidRPr="005479DC">
              <w:t>, 2016, roč. 9, č. 1, s. 56-62. ISSN 1805-8949</w:t>
            </w:r>
            <w:r>
              <w:t xml:space="preserve">. </w:t>
            </w:r>
            <w:r w:rsidRPr="00CA6635">
              <w:t>DOI: 10.5507/tvv.2016.008</w:t>
            </w:r>
          </w:p>
          <w:p w:rsidR="00F25E04" w:rsidRPr="00CA6635" w:rsidRDefault="00F25E04" w:rsidP="00F25E04">
            <w:pPr>
              <w:jc w:val="both"/>
              <w:rPr>
                <w:bCs/>
              </w:rPr>
            </w:pPr>
            <w:r w:rsidRPr="00CA6635">
              <w:rPr>
                <w:bCs/>
              </w:rPr>
              <w:t>FAJKUS</w:t>
            </w:r>
            <w:r w:rsidRPr="005479DC">
              <w:t xml:space="preserve">, </w:t>
            </w:r>
            <w:r w:rsidRPr="00CA6635">
              <w:rPr>
                <w:bCs/>
              </w:rPr>
              <w:t>M</w:t>
            </w:r>
            <w:r>
              <w:rPr>
                <w:bCs/>
              </w:rPr>
              <w:t>.</w:t>
            </w:r>
            <w:r w:rsidRPr="005479DC">
              <w:t xml:space="preserve"> IT-supported teaching of Microeconomics. In </w:t>
            </w:r>
            <w:r w:rsidRPr="00CA6635">
              <w:rPr>
                <w:i/>
                <w:iCs/>
              </w:rPr>
              <w:t>Proceedings from IX. International Conference on Applied Business Research ICABR 2014</w:t>
            </w:r>
            <w:r>
              <w:t>. Brno</w:t>
            </w:r>
            <w:r w:rsidRPr="005479DC">
              <w:t>: Mendelova univerzita v Brně, 2014, s. nečíslováno. ISBN 978-80-7509-223-6</w:t>
            </w:r>
            <w:r>
              <w:t>.</w:t>
            </w:r>
          </w:p>
          <w:p w:rsidR="00F25E04" w:rsidRDefault="00F25E04" w:rsidP="00F25E04">
            <w:pPr>
              <w:jc w:val="both"/>
            </w:pPr>
            <w:r w:rsidRPr="00CA6635">
              <w:rPr>
                <w:bCs/>
              </w:rPr>
              <w:t>FAJKUS</w:t>
            </w:r>
            <w:r w:rsidRPr="005479DC">
              <w:t xml:space="preserve">, </w:t>
            </w:r>
            <w:r w:rsidRPr="00CA6635">
              <w:rPr>
                <w:bCs/>
              </w:rPr>
              <w:t>M</w:t>
            </w:r>
            <w:r>
              <w:rPr>
                <w:bCs/>
              </w:rPr>
              <w:t>.</w:t>
            </w:r>
            <w:r w:rsidRPr="005479DC">
              <w:t xml:space="preserve"> Visualisation of a tangent plane of a function of two variables. In </w:t>
            </w:r>
            <w:r w:rsidRPr="00CA6635">
              <w:rPr>
                <w:i/>
                <w:iCs/>
              </w:rPr>
              <w:t>Konference MITAV 2014</w:t>
            </w:r>
            <w:r w:rsidRPr="005479DC">
              <w:t>. Brno: Klub Univerzity obrany, 2014, s. nečíslováno. ISBN 978-80-7231-961-9</w:t>
            </w:r>
            <w:r>
              <w:t>.</w:t>
            </w:r>
          </w:p>
          <w:p w:rsidR="004D33C4" w:rsidRPr="00CA6635" w:rsidRDefault="004D33C4" w:rsidP="004D33C4">
            <w:pPr>
              <w:jc w:val="both"/>
              <w:rPr>
                <w:bCs/>
              </w:rPr>
            </w:pPr>
            <w:r w:rsidRPr="00CA6635">
              <w:rPr>
                <w:bCs/>
              </w:rPr>
              <w:t>FAJKUS</w:t>
            </w:r>
            <w:r w:rsidRPr="005479DC">
              <w:t xml:space="preserve">, </w:t>
            </w:r>
            <w:r w:rsidRPr="00CA6635">
              <w:rPr>
                <w:bCs/>
              </w:rPr>
              <w:t>M</w:t>
            </w:r>
            <w:r>
              <w:rPr>
                <w:bCs/>
              </w:rPr>
              <w:t>.</w:t>
            </w:r>
            <w:r w:rsidRPr="004D33C4">
              <w:rPr>
                <w:bCs/>
              </w:rPr>
              <w:t xml:space="preserve"> Application of matrices in coding - a linear algebra demonstrative example. In</w:t>
            </w:r>
            <w:r w:rsidRPr="004D33C4">
              <w:rPr>
                <w:bCs/>
                <w:i/>
              </w:rPr>
              <w:t>. Matematika, informační technologie a aplikované vědy</w:t>
            </w:r>
            <w:r>
              <w:rPr>
                <w:bCs/>
              </w:rPr>
              <w:t>. Brno</w:t>
            </w:r>
            <w:r w:rsidRPr="004D33C4">
              <w:rPr>
                <w:bCs/>
              </w:rPr>
              <w:t>: Univerzita obrany, 2015</w:t>
            </w:r>
            <w:r>
              <w:rPr>
                <w:bCs/>
              </w:rPr>
              <w:t>.</w:t>
            </w:r>
            <w:r w:rsidRPr="004D33C4">
              <w:rPr>
                <w:bCs/>
              </w:rPr>
              <w:t xml:space="preserve"> ISBN 978-80-7231-998-5.</w:t>
            </w:r>
          </w:p>
        </w:tc>
      </w:tr>
      <w:tr w:rsidR="00F25E04" w:rsidTr="00F25E04">
        <w:trPr>
          <w:trHeight w:val="218"/>
        </w:trPr>
        <w:tc>
          <w:tcPr>
            <w:tcW w:w="9859" w:type="dxa"/>
            <w:gridSpan w:val="12"/>
            <w:shd w:val="clear" w:color="auto" w:fill="F7CAAC"/>
          </w:tcPr>
          <w:p w:rsidR="00F25E04" w:rsidRDefault="00F25E04" w:rsidP="00F25E04">
            <w:pPr>
              <w:rPr>
                <w:b/>
              </w:rPr>
            </w:pPr>
            <w:r>
              <w:rPr>
                <w:b/>
              </w:rPr>
              <w:t>Působení v zahraničí</w:t>
            </w:r>
          </w:p>
        </w:tc>
      </w:tr>
      <w:tr w:rsidR="00F25E04" w:rsidRPr="00CA6635" w:rsidTr="00F25E04">
        <w:trPr>
          <w:trHeight w:val="328"/>
        </w:trPr>
        <w:tc>
          <w:tcPr>
            <w:tcW w:w="9859" w:type="dxa"/>
            <w:gridSpan w:val="12"/>
          </w:tcPr>
          <w:p w:rsidR="00F25E04" w:rsidRPr="00CA6635" w:rsidRDefault="00F25E04" w:rsidP="00F25E04">
            <w:pPr>
              <w:jc w:val="both"/>
              <w:rPr>
                <w:iCs/>
              </w:rPr>
            </w:pPr>
            <w:r w:rsidRPr="00DC5FB2">
              <w:rPr>
                <w:iCs/>
              </w:rPr>
              <w:t xml:space="preserve">2004-2005 </w:t>
            </w:r>
            <w:r>
              <w:rPr>
                <w:iCs/>
              </w:rPr>
              <w:t>–</w:t>
            </w:r>
            <w:r w:rsidRPr="00DC5FB2">
              <w:rPr>
                <w:iCs/>
              </w:rPr>
              <w:t xml:space="preserve"> Annie Wright School; Tacoma, Washington, USA</w:t>
            </w:r>
            <w:r>
              <w:rPr>
                <w:iCs/>
              </w:rPr>
              <w:t>, roční výukový pobyt v rámci Fulbrightova programu</w:t>
            </w:r>
          </w:p>
        </w:tc>
      </w:tr>
      <w:tr w:rsidR="00F25E04" w:rsidTr="004D33C4">
        <w:trPr>
          <w:cantSplit/>
          <w:trHeight w:val="260"/>
        </w:trPr>
        <w:tc>
          <w:tcPr>
            <w:tcW w:w="2518" w:type="dxa"/>
            <w:shd w:val="clear" w:color="auto" w:fill="F7CAAC"/>
          </w:tcPr>
          <w:p w:rsidR="00F25E04" w:rsidRDefault="00F25E04" w:rsidP="00F25E04">
            <w:pPr>
              <w:jc w:val="both"/>
              <w:rPr>
                <w:b/>
              </w:rPr>
            </w:pPr>
            <w:r>
              <w:rPr>
                <w:b/>
              </w:rPr>
              <w:t xml:space="preserve">Podpis </w:t>
            </w:r>
          </w:p>
        </w:tc>
        <w:tc>
          <w:tcPr>
            <w:tcW w:w="4536" w:type="dxa"/>
            <w:gridSpan w:val="6"/>
          </w:tcPr>
          <w:p w:rsidR="00F25E04" w:rsidRDefault="00F25E04" w:rsidP="00F25E04">
            <w:pPr>
              <w:jc w:val="both"/>
            </w:pPr>
          </w:p>
        </w:tc>
        <w:tc>
          <w:tcPr>
            <w:tcW w:w="851" w:type="dxa"/>
            <w:shd w:val="clear" w:color="auto" w:fill="F7CAAC"/>
          </w:tcPr>
          <w:p w:rsidR="00F25E04" w:rsidRDefault="00F25E04" w:rsidP="00F25E04">
            <w:pPr>
              <w:jc w:val="both"/>
            </w:pPr>
            <w:r>
              <w:rPr>
                <w:b/>
              </w:rPr>
              <w:t>datum</w:t>
            </w:r>
          </w:p>
        </w:tc>
        <w:tc>
          <w:tcPr>
            <w:tcW w:w="1954" w:type="dxa"/>
            <w:gridSpan w:val="4"/>
          </w:tcPr>
          <w:p w:rsidR="00F25E04" w:rsidRDefault="00F25E04" w:rsidP="00F25E04">
            <w:pPr>
              <w:jc w:val="both"/>
            </w:pPr>
          </w:p>
        </w:tc>
      </w:tr>
    </w:tbl>
    <w:p w:rsidR="00E64C21" w:rsidRDefault="00E64C21" w:rsidP="00694BA8">
      <w:pPr>
        <w:spacing w:after="160" w:line="259" w:lineRule="auto"/>
      </w:pPr>
    </w:p>
    <w:p w:rsidR="00F25E04" w:rsidRDefault="00F25E04">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4490A" w:rsidTr="00F25E04">
        <w:tc>
          <w:tcPr>
            <w:tcW w:w="9900" w:type="dxa"/>
            <w:gridSpan w:val="11"/>
            <w:tcBorders>
              <w:bottom w:val="double" w:sz="4" w:space="0" w:color="auto"/>
            </w:tcBorders>
            <w:shd w:val="clear" w:color="auto" w:fill="BDD6EE"/>
          </w:tcPr>
          <w:p w:rsidR="0074490A" w:rsidRDefault="0074490A" w:rsidP="003F6EB7">
            <w:pPr>
              <w:jc w:val="both"/>
              <w:rPr>
                <w:b/>
                <w:sz w:val="28"/>
              </w:rPr>
            </w:pPr>
            <w:r>
              <w:rPr>
                <w:b/>
                <w:sz w:val="28"/>
              </w:rPr>
              <w:lastRenderedPageBreak/>
              <w:t>C-I – Personální zabezpečení</w:t>
            </w:r>
          </w:p>
        </w:tc>
      </w:tr>
      <w:tr w:rsidR="0074490A" w:rsidTr="00F25E04">
        <w:tc>
          <w:tcPr>
            <w:tcW w:w="2529" w:type="dxa"/>
            <w:tcBorders>
              <w:top w:val="double" w:sz="4" w:space="0" w:color="auto"/>
            </w:tcBorders>
            <w:shd w:val="clear" w:color="auto" w:fill="F7CAAC"/>
          </w:tcPr>
          <w:p w:rsidR="0074490A" w:rsidRDefault="0074490A" w:rsidP="003F6EB7">
            <w:pPr>
              <w:jc w:val="both"/>
              <w:rPr>
                <w:b/>
              </w:rPr>
            </w:pPr>
            <w:r>
              <w:rPr>
                <w:b/>
              </w:rPr>
              <w:t>Vysoká škola</w:t>
            </w:r>
          </w:p>
        </w:tc>
        <w:tc>
          <w:tcPr>
            <w:tcW w:w="7371" w:type="dxa"/>
            <w:gridSpan w:val="10"/>
          </w:tcPr>
          <w:p w:rsidR="0074490A" w:rsidRDefault="0074490A" w:rsidP="003F6EB7">
            <w:pPr>
              <w:jc w:val="both"/>
            </w:pPr>
            <w:r>
              <w:t>Univerzita Tomáše Bati ve Zlíně</w:t>
            </w:r>
          </w:p>
        </w:tc>
      </w:tr>
      <w:tr w:rsidR="0074490A" w:rsidTr="00F25E04">
        <w:tc>
          <w:tcPr>
            <w:tcW w:w="2529" w:type="dxa"/>
            <w:shd w:val="clear" w:color="auto" w:fill="F7CAAC"/>
          </w:tcPr>
          <w:p w:rsidR="0074490A" w:rsidRDefault="0074490A" w:rsidP="003F6EB7">
            <w:pPr>
              <w:jc w:val="both"/>
              <w:rPr>
                <w:b/>
              </w:rPr>
            </w:pPr>
            <w:r>
              <w:rPr>
                <w:b/>
              </w:rPr>
              <w:t>Součást vysoké školy</w:t>
            </w:r>
          </w:p>
        </w:tc>
        <w:tc>
          <w:tcPr>
            <w:tcW w:w="7371" w:type="dxa"/>
            <w:gridSpan w:val="10"/>
          </w:tcPr>
          <w:p w:rsidR="0074490A" w:rsidRDefault="0074490A" w:rsidP="003F6EB7">
            <w:pPr>
              <w:jc w:val="both"/>
            </w:pPr>
            <w:r>
              <w:t>Fakulta managementu a ekonomiky</w:t>
            </w:r>
          </w:p>
        </w:tc>
      </w:tr>
      <w:tr w:rsidR="0074490A" w:rsidTr="00F25E04">
        <w:tc>
          <w:tcPr>
            <w:tcW w:w="2529" w:type="dxa"/>
            <w:shd w:val="clear" w:color="auto" w:fill="F7CAAC"/>
          </w:tcPr>
          <w:p w:rsidR="0074490A" w:rsidRDefault="0074490A" w:rsidP="003F6EB7">
            <w:pPr>
              <w:jc w:val="both"/>
              <w:rPr>
                <w:b/>
              </w:rPr>
            </w:pPr>
            <w:r>
              <w:rPr>
                <w:b/>
              </w:rPr>
              <w:t>Název studijního programu</w:t>
            </w:r>
          </w:p>
        </w:tc>
        <w:tc>
          <w:tcPr>
            <w:tcW w:w="7371" w:type="dxa"/>
            <w:gridSpan w:val="10"/>
          </w:tcPr>
          <w:p w:rsidR="0074490A" w:rsidRPr="00F25E04" w:rsidRDefault="00F25E04" w:rsidP="003F6EB7">
            <w:pPr>
              <w:jc w:val="both"/>
            </w:pPr>
            <w:r w:rsidRPr="00F25E04">
              <w:t>Finance a finanční technologie</w:t>
            </w:r>
          </w:p>
        </w:tc>
      </w:tr>
      <w:tr w:rsidR="0074490A" w:rsidTr="00F25E04">
        <w:tc>
          <w:tcPr>
            <w:tcW w:w="2529" w:type="dxa"/>
            <w:shd w:val="clear" w:color="auto" w:fill="F7CAAC"/>
          </w:tcPr>
          <w:p w:rsidR="0074490A" w:rsidRDefault="0074490A" w:rsidP="003F6EB7">
            <w:pPr>
              <w:jc w:val="both"/>
              <w:rPr>
                <w:b/>
              </w:rPr>
            </w:pPr>
            <w:r>
              <w:rPr>
                <w:b/>
              </w:rPr>
              <w:t>Jméno a příjmení</w:t>
            </w:r>
          </w:p>
        </w:tc>
        <w:tc>
          <w:tcPr>
            <w:tcW w:w="4554" w:type="dxa"/>
            <w:gridSpan w:val="5"/>
          </w:tcPr>
          <w:p w:rsidR="0074490A" w:rsidRDefault="0074490A" w:rsidP="003F6EB7">
            <w:pPr>
              <w:jc w:val="both"/>
            </w:pPr>
            <w:r w:rsidRPr="00527A03">
              <w:t>Mi</w:t>
            </w:r>
            <w:r>
              <w:t>loslav FIALKA</w:t>
            </w:r>
          </w:p>
        </w:tc>
        <w:tc>
          <w:tcPr>
            <w:tcW w:w="712" w:type="dxa"/>
            <w:shd w:val="clear" w:color="auto" w:fill="F7CAAC"/>
          </w:tcPr>
          <w:p w:rsidR="0074490A" w:rsidRDefault="0074490A" w:rsidP="003F6EB7">
            <w:pPr>
              <w:jc w:val="both"/>
              <w:rPr>
                <w:b/>
              </w:rPr>
            </w:pPr>
            <w:r>
              <w:rPr>
                <w:b/>
              </w:rPr>
              <w:t>Tituly</w:t>
            </w:r>
          </w:p>
        </w:tc>
        <w:tc>
          <w:tcPr>
            <w:tcW w:w="2105" w:type="dxa"/>
            <w:gridSpan w:val="4"/>
          </w:tcPr>
          <w:p w:rsidR="0074490A" w:rsidRDefault="0074490A" w:rsidP="003F6EB7">
            <w:pPr>
              <w:jc w:val="both"/>
            </w:pPr>
            <w:r w:rsidRPr="00527A03">
              <w:t>RNDr., CSc.</w:t>
            </w:r>
          </w:p>
        </w:tc>
      </w:tr>
      <w:tr w:rsidR="0074490A" w:rsidTr="00F25E04">
        <w:tc>
          <w:tcPr>
            <w:tcW w:w="2529" w:type="dxa"/>
            <w:shd w:val="clear" w:color="auto" w:fill="F7CAAC"/>
          </w:tcPr>
          <w:p w:rsidR="0074490A" w:rsidRDefault="0074490A" w:rsidP="003F6EB7">
            <w:pPr>
              <w:jc w:val="both"/>
              <w:rPr>
                <w:b/>
              </w:rPr>
            </w:pPr>
            <w:r>
              <w:rPr>
                <w:b/>
              </w:rPr>
              <w:t>Rok narození</w:t>
            </w:r>
          </w:p>
        </w:tc>
        <w:tc>
          <w:tcPr>
            <w:tcW w:w="832" w:type="dxa"/>
          </w:tcPr>
          <w:p w:rsidR="0074490A" w:rsidRDefault="0074490A" w:rsidP="003F6EB7">
            <w:pPr>
              <w:jc w:val="both"/>
            </w:pPr>
            <w:r w:rsidRPr="00527A03">
              <w:t>195</w:t>
            </w:r>
            <w:r>
              <w:t>1</w:t>
            </w:r>
          </w:p>
        </w:tc>
        <w:tc>
          <w:tcPr>
            <w:tcW w:w="1728" w:type="dxa"/>
            <w:shd w:val="clear" w:color="auto" w:fill="F7CAAC"/>
          </w:tcPr>
          <w:p w:rsidR="0074490A" w:rsidRDefault="0074490A" w:rsidP="003F6EB7">
            <w:pPr>
              <w:jc w:val="both"/>
              <w:rPr>
                <w:b/>
              </w:rPr>
            </w:pPr>
            <w:r>
              <w:rPr>
                <w:b/>
              </w:rPr>
              <w:t>typ vztahu k VŠ</w:t>
            </w:r>
          </w:p>
        </w:tc>
        <w:tc>
          <w:tcPr>
            <w:tcW w:w="996" w:type="dxa"/>
            <w:gridSpan w:val="2"/>
          </w:tcPr>
          <w:p w:rsidR="0074490A" w:rsidRDefault="0074490A" w:rsidP="003F6EB7">
            <w:pPr>
              <w:jc w:val="both"/>
            </w:pPr>
            <w:r>
              <w:t>pp</w:t>
            </w:r>
          </w:p>
        </w:tc>
        <w:tc>
          <w:tcPr>
            <w:tcW w:w="998" w:type="dxa"/>
            <w:shd w:val="clear" w:color="auto" w:fill="F7CAAC"/>
          </w:tcPr>
          <w:p w:rsidR="0074490A" w:rsidRDefault="0074490A" w:rsidP="003F6EB7">
            <w:pPr>
              <w:jc w:val="both"/>
              <w:rPr>
                <w:b/>
              </w:rPr>
            </w:pPr>
            <w:r>
              <w:rPr>
                <w:b/>
              </w:rPr>
              <w:t>rozsah</w:t>
            </w:r>
          </w:p>
        </w:tc>
        <w:tc>
          <w:tcPr>
            <w:tcW w:w="712" w:type="dxa"/>
          </w:tcPr>
          <w:p w:rsidR="0074490A" w:rsidRDefault="0074490A" w:rsidP="003F6EB7">
            <w:pPr>
              <w:jc w:val="both"/>
            </w:pPr>
            <w:r w:rsidRPr="00527A03">
              <w:t>40</w:t>
            </w:r>
          </w:p>
        </w:tc>
        <w:tc>
          <w:tcPr>
            <w:tcW w:w="712" w:type="dxa"/>
            <w:gridSpan w:val="2"/>
            <w:shd w:val="clear" w:color="auto" w:fill="F7CAAC"/>
          </w:tcPr>
          <w:p w:rsidR="0074490A" w:rsidRDefault="0074490A" w:rsidP="003F6EB7">
            <w:pPr>
              <w:jc w:val="both"/>
              <w:rPr>
                <w:b/>
              </w:rPr>
            </w:pPr>
            <w:r>
              <w:rPr>
                <w:b/>
              </w:rPr>
              <w:t>do kdy</w:t>
            </w:r>
          </w:p>
        </w:tc>
        <w:tc>
          <w:tcPr>
            <w:tcW w:w="1393" w:type="dxa"/>
            <w:gridSpan w:val="2"/>
          </w:tcPr>
          <w:p w:rsidR="0074490A" w:rsidRDefault="0074490A" w:rsidP="003F6EB7">
            <w:pPr>
              <w:jc w:val="both"/>
            </w:pPr>
            <w:r>
              <w:t>N</w:t>
            </w:r>
          </w:p>
        </w:tc>
      </w:tr>
      <w:tr w:rsidR="0074490A" w:rsidTr="00F25E04">
        <w:tc>
          <w:tcPr>
            <w:tcW w:w="5089" w:type="dxa"/>
            <w:gridSpan w:val="3"/>
            <w:shd w:val="clear" w:color="auto" w:fill="F7CAAC"/>
          </w:tcPr>
          <w:p w:rsidR="0074490A" w:rsidRDefault="0074490A" w:rsidP="003F6EB7">
            <w:pPr>
              <w:jc w:val="both"/>
              <w:rPr>
                <w:b/>
              </w:rPr>
            </w:pPr>
            <w:r>
              <w:rPr>
                <w:b/>
              </w:rPr>
              <w:t>Typ vztahu na součásti VŠ, která uskutečňuje st. program</w:t>
            </w:r>
          </w:p>
        </w:tc>
        <w:tc>
          <w:tcPr>
            <w:tcW w:w="996" w:type="dxa"/>
            <w:gridSpan w:val="2"/>
          </w:tcPr>
          <w:p w:rsidR="0074490A" w:rsidRDefault="0074490A" w:rsidP="003F6EB7">
            <w:pPr>
              <w:jc w:val="both"/>
            </w:pPr>
          </w:p>
        </w:tc>
        <w:tc>
          <w:tcPr>
            <w:tcW w:w="998" w:type="dxa"/>
            <w:shd w:val="clear" w:color="auto" w:fill="F7CAAC"/>
          </w:tcPr>
          <w:p w:rsidR="0074490A" w:rsidRDefault="0074490A" w:rsidP="003F6EB7">
            <w:pPr>
              <w:jc w:val="both"/>
              <w:rPr>
                <w:b/>
              </w:rPr>
            </w:pPr>
            <w:r>
              <w:rPr>
                <w:b/>
              </w:rPr>
              <w:t>rozsah</w:t>
            </w:r>
          </w:p>
        </w:tc>
        <w:tc>
          <w:tcPr>
            <w:tcW w:w="712" w:type="dxa"/>
          </w:tcPr>
          <w:p w:rsidR="0074490A" w:rsidRDefault="0074490A" w:rsidP="003F6EB7">
            <w:pPr>
              <w:jc w:val="both"/>
            </w:pPr>
          </w:p>
        </w:tc>
        <w:tc>
          <w:tcPr>
            <w:tcW w:w="712" w:type="dxa"/>
            <w:gridSpan w:val="2"/>
            <w:shd w:val="clear" w:color="auto" w:fill="F7CAAC"/>
          </w:tcPr>
          <w:p w:rsidR="0074490A" w:rsidRDefault="0074490A" w:rsidP="003F6EB7">
            <w:pPr>
              <w:jc w:val="both"/>
              <w:rPr>
                <w:b/>
              </w:rPr>
            </w:pPr>
            <w:r>
              <w:rPr>
                <w:b/>
              </w:rPr>
              <w:t>do kdy</w:t>
            </w:r>
          </w:p>
        </w:tc>
        <w:tc>
          <w:tcPr>
            <w:tcW w:w="1393" w:type="dxa"/>
            <w:gridSpan w:val="2"/>
          </w:tcPr>
          <w:p w:rsidR="0074490A" w:rsidRDefault="0074490A" w:rsidP="003F6EB7">
            <w:pPr>
              <w:jc w:val="both"/>
            </w:pPr>
          </w:p>
        </w:tc>
      </w:tr>
      <w:tr w:rsidR="0074490A" w:rsidTr="00F25E04">
        <w:tc>
          <w:tcPr>
            <w:tcW w:w="6085" w:type="dxa"/>
            <w:gridSpan w:val="5"/>
            <w:shd w:val="clear" w:color="auto" w:fill="F7CAAC"/>
          </w:tcPr>
          <w:p w:rsidR="0074490A" w:rsidRDefault="0074490A" w:rsidP="003F6EB7">
            <w:pPr>
              <w:jc w:val="both"/>
            </w:pPr>
            <w:r>
              <w:rPr>
                <w:b/>
              </w:rPr>
              <w:t>Další současná působení jako akademický pracovník na jiných VŠ</w:t>
            </w:r>
          </w:p>
        </w:tc>
        <w:tc>
          <w:tcPr>
            <w:tcW w:w="1710" w:type="dxa"/>
            <w:gridSpan w:val="2"/>
            <w:shd w:val="clear" w:color="auto" w:fill="F7CAAC"/>
          </w:tcPr>
          <w:p w:rsidR="0074490A" w:rsidRDefault="0074490A" w:rsidP="003F6EB7">
            <w:pPr>
              <w:jc w:val="both"/>
              <w:rPr>
                <w:b/>
              </w:rPr>
            </w:pPr>
            <w:r>
              <w:rPr>
                <w:b/>
              </w:rPr>
              <w:t>typ prac. vztahu</w:t>
            </w:r>
          </w:p>
        </w:tc>
        <w:tc>
          <w:tcPr>
            <w:tcW w:w="2105" w:type="dxa"/>
            <w:gridSpan w:val="4"/>
            <w:shd w:val="clear" w:color="auto" w:fill="F7CAAC"/>
          </w:tcPr>
          <w:p w:rsidR="0074490A" w:rsidRDefault="0074490A" w:rsidP="003F6EB7">
            <w:pPr>
              <w:jc w:val="both"/>
              <w:rPr>
                <w:b/>
              </w:rPr>
            </w:pPr>
            <w:r>
              <w:rPr>
                <w:b/>
              </w:rPr>
              <w:t>rozsah</w:t>
            </w: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9900" w:type="dxa"/>
            <w:gridSpan w:val="11"/>
            <w:shd w:val="clear" w:color="auto" w:fill="F7CAAC"/>
          </w:tcPr>
          <w:p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rsidTr="00F25E04">
        <w:trPr>
          <w:trHeight w:val="466"/>
        </w:trPr>
        <w:tc>
          <w:tcPr>
            <w:tcW w:w="9900" w:type="dxa"/>
            <w:gridSpan w:val="11"/>
            <w:tcBorders>
              <w:top w:val="nil"/>
            </w:tcBorders>
          </w:tcPr>
          <w:p w:rsidR="0074490A" w:rsidRPr="006E10C1" w:rsidRDefault="00D3495B" w:rsidP="003F6EB7">
            <w:pPr>
              <w:jc w:val="both"/>
            </w:pPr>
            <w:r>
              <w:t>Matematika EI – přednášející (40%)</w:t>
            </w:r>
          </w:p>
          <w:p w:rsidR="0074490A" w:rsidRDefault="00E83974" w:rsidP="003F6EB7">
            <w:pPr>
              <w:jc w:val="both"/>
            </w:pPr>
            <w:r>
              <w:t>Matematika EII – přednášející (40%)</w:t>
            </w:r>
          </w:p>
        </w:tc>
      </w:tr>
      <w:tr w:rsidR="0074490A" w:rsidTr="00F25E04">
        <w:tc>
          <w:tcPr>
            <w:tcW w:w="9900" w:type="dxa"/>
            <w:gridSpan w:val="11"/>
            <w:shd w:val="clear" w:color="auto" w:fill="F7CAAC"/>
          </w:tcPr>
          <w:p w:rsidR="0074490A" w:rsidRDefault="0074490A" w:rsidP="003F6EB7">
            <w:pPr>
              <w:jc w:val="both"/>
            </w:pPr>
            <w:r>
              <w:rPr>
                <w:b/>
              </w:rPr>
              <w:t xml:space="preserve">Údaje o vzdělání na VŠ </w:t>
            </w:r>
          </w:p>
        </w:tc>
      </w:tr>
      <w:tr w:rsidR="0074490A" w:rsidTr="00F25E04">
        <w:trPr>
          <w:trHeight w:val="873"/>
        </w:trPr>
        <w:tc>
          <w:tcPr>
            <w:tcW w:w="9900" w:type="dxa"/>
            <w:gridSpan w:val="11"/>
          </w:tcPr>
          <w:p w:rsidR="0074490A" w:rsidRPr="00070858" w:rsidRDefault="0074490A" w:rsidP="003F6EB7">
            <w:pPr>
              <w:tabs>
                <w:tab w:val="left" w:pos="1418"/>
              </w:tabs>
              <w:autoSpaceDE w:val="0"/>
              <w:autoSpaceDN w:val="0"/>
              <w:adjustRightInd w:val="0"/>
              <w:ind w:left="1416" w:hanging="1416"/>
              <w:rPr>
                <w:color w:val="000000"/>
                <w:szCs w:val="24"/>
              </w:rPr>
            </w:pPr>
            <w:r w:rsidRPr="00070858">
              <w:rPr>
                <w:color w:val="000000"/>
                <w:szCs w:val="24"/>
              </w:rPr>
              <w:t>1982 – 1987: Univerzita Palackého v Olomouci, Přírodovědecká fakulta, obor Matematická analýza (</w:t>
            </w:r>
            <w:r w:rsidRPr="00504151">
              <w:rPr>
                <w:b/>
                <w:color w:val="000000"/>
                <w:szCs w:val="24"/>
              </w:rPr>
              <w:t>CSc</w:t>
            </w:r>
            <w:r w:rsidRPr="00070858">
              <w:rPr>
                <w:color w:val="000000"/>
                <w:szCs w:val="24"/>
              </w:rPr>
              <w:t>.)</w:t>
            </w:r>
          </w:p>
          <w:p w:rsidR="0074490A" w:rsidRPr="00070858" w:rsidRDefault="0074490A" w:rsidP="003F6EB7">
            <w:pPr>
              <w:tabs>
                <w:tab w:val="left" w:pos="1172"/>
              </w:tabs>
              <w:autoSpaceDE w:val="0"/>
              <w:autoSpaceDN w:val="0"/>
              <w:adjustRightInd w:val="0"/>
              <w:ind w:left="1172" w:hanging="1172"/>
              <w:rPr>
                <w:color w:val="000000"/>
                <w:szCs w:val="24"/>
              </w:rPr>
            </w:pPr>
            <w:r w:rsidRPr="00070858">
              <w:rPr>
                <w:color w:val="000000"/>
                <w:szCs w:val="24"/>
              </w:rPr>
              <w:t>1980: Univerzita Palackého v Olomouci, Přírodovědecká fakulta, obor Matematická analýza (</w:t>
            </w:r>
            <w:r w:rsidRPr="00504151">
              <w:rPr>
                <w:b/>
                <w:color w:val="000000"/>
                <w:szCs w:val="24"/>
              </w:rPr>
              <w:t>RNDr</w:t>
            </w:r>
            <w:r w:rsidRPr="00070858">
              <w:rPr>
                <w:color w:val="000000"/>
                <w:szCs w:val="24"/>
              </w:rPr>
              <w:t>.)</w:t>
            </w:r>
          </w:p>
          <w:p w:rsidR="0074490A" w:rsidRDefault="0074490A" w:rsidP="003F6EB7">
            <w:pPr>
              <w:tabs>
                <w:tab w:val="left" w:pos="1418"/>
              </w:tabs>
              <w:autoSpaceDE w:val="0"/>
              <w:autoSpaceDN w:val="0"/>
              <w:adjustRightInd w:val="0"/>
              <w:ind w:left="1416" w:hanging="1416"/>
              <w:rPr>
                <w:b/>
              </w:rPr>
            </w:pPr>
            <w:r w:rsidRPr="00070858">
              <w:rPr>
                <w:color w:val="000000"/>
                <w:szCs w:val="24"/>
              </w:rPr>
              <w:t>1969 – 1974: Univerzita Palackého v Olomouci, Přírodovědecká fakulta, obor Matematika a Fyzika</w:t>
            </w:r>
            <w:r w:rsidRPr="004A32E5">
              <w:rPr>
                <w:color w:val="000000"/>
                <w:szCs w:val="24"/>
              </w:rPr>
              <w:t xml:space="preserve"> </w:t>
            </w:r>
          </w:p>
        </w:tc>
      </w:tr>
      <w:tr w:rsidR="0074490A" w:rsidTr="00F25E04">
        <w:tc>
          <w:tcPr>
            <w:tcW w:w="9900" w:type="dxa"/>
            <w:gridSpan w:val="11"/>
            <w:shd w:val="clear" w:color="auto" w:fill="F7CAAC"/>
          </w:tcPr>
          <w:p w:rsidR="0074490A" w:rsidRDefault="0074490A" w:rsidP="003F6EB7">
            <w:pPr>
              <w:jc w:val="both"/>
              <w:rPr>
                <w:b/>
              </w:rPr>
            </w:pPr>
            <w:r>
              <w:rPr>
                <w:b/>
              </w:rPr>
              <w:t>Údaje o odborném působení od absolvování VŠ</w:t>
            </w:r>
          </w:p>
        </w:tc>
      </w:tr>
      <w:tr w:rsidR="0074490A" w:rsidTr="00F25E04">
        <w:trPr>
          <w:trHeight w:val="1031"/>
        </w:trPr>
        <w:tc>
          <w:tcPr>
            <w:tcW w:w="9900" w:type="dxa"/>
            <w:gridSpan w:val="11"/>
          </w:tcPr>
          <w:p w:rsidR="0074490A" w:rsidRPr="00E5354B" w:rsidRDefault="0074490A" w:rsidP="003F6EB7">
            <w:pPr>
              <w:autoSpaceDE w:val="0"/>
              <w:autoSpaceDN w:val="0"/>
              <w:adjustRightInd w:val="0"/>
              <w:rPr>
                <w:color w:val="000000"/>
                <w:szCs w:val="24"/>
              </w:rPr>
            </w:pPr>
            <w:r w:rsidRPr="00E5354B">
              <w:rPr>
                <w:color w:val="000000"/>
                <w:szCs w:val="24"/>
              </w:rPr>
              <w:t>2006</w:t>
            </w:r>
            <w:r>
              <w:rPr>
                <w:color w:val="000000"/>
                <w:szCs w:val="24"/>
              </w:rPr>
              <w:t xml:space="preserve"> </w:t>
            </w:r>
            <w:r w:rsidRPr="004A32E5">
              <w:rPr>
                <w:color w:val="000000"/>
                <w:szCs w:val="24"/>
              </w:rPr>
              <w:t>–</w:t>
            </w:r>
            <w:r>
              <w:rPr>
                <w:color w:val="000000"/>
                <w:szCs w:val="24"/>
              </w:rPr>
              <w:t xml:space="preserve"> </w:t>
            </w:r>
            <w:r w:rsidRPr="00E5354B">
              <w:rPr>
                <w:color w:val="000000"/>
                <w:szCs w:val="24"/>
              </w:rPr>
              <w:t xml:space="preserve">dosud: Univerzita Tomáše Bati ve Zlíně, Fakulta aplikované informatiky, Ústav matematiky, </w:t>
            </w:r>
            <w:r>
              <w:rPr>
                <w:color w:val="000000"/>
                <w:szCs w:val="24"/>
              </w:rPr>
              <w:t xml:space="preserve">akademický </w:t>
            </w:r>
            <w:r w:rsidRPr="00E5354B">
              <w:rPr>
                <w:color w:val="000000"/>
                <w:szCs w:val="24"/>
              </w:rPr>
              <w:t>pracovník</w:t>
            </w:r>
          </w:p>
          <w:p w:rsidR="0074490A" w:rsidRPr="00E5354B" w:rsidRDefault="0074490A" w:rsidP="003F6EB7">
            <w:pPr>
              <w:tabs>
                <w:tab w:val="left" w:pos="1418"/>
              </w:tabs>
              <w:autoSpaceDE w:val="0"/>
              <w:autoSpaceDN w:val="0"/>
              <w:adjustRightInd w:val="0"/>
              <w:ind w:left="1416" w:hanging="1416"/>
              <w:rPr>
                <w:color w:val="000000"/>
                <w:szCs w:val="24"/>
              </w:rPr>
            </w:pPr>
            <w:r w:rsidRPr="00E5354B">
              <w:rPr>
                <w:color w:val="000000"/>
                <w:szCs w:val="24"/>
              </w:rPr>
              <w:t>2001</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2005: Univerzita Tomáše Bati ve Zlíně, Fakulta technologická, Ústav matematiky, akademický pracovník</w:t>
            </w:r>
          </w:p>
          <w:p w:rsidR="0074490A" w:rsidRDefault="0074490A" w:rsidP="003F6EB7">
            <w:pPr>
              <w:tabs>
                <w:tab w:val="left" w:pos="1418"/>
              </w:tabs>
              <w:autoSpaceDE w:val="0"/>
              <w:autoSpaceDN w:val="0"/>
              <w:adjustRightInd w:val="0"/>
              <w:ind w:left="1416" w:hanging="1416"/>
            </w:pPr>
            <w:r w:rsidRPr="00E5354B">
              <w:rPr>
                <w:color w:val="000000"/>
                <w:szCs w:val="24"/>
              </w:rPr>
              <w:t>1975</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2000: Vysoké učení technické v Brně, Fakulta technologická, Katedra matematiky, akademický pracovník</w:t>
            </w:r>
          </w:p>
        </w:tc>
      </w:tr>
      <w:tr w:rsidR="0074490A" w:rsidTr="00F25E04">
        <w:trPr>
          <w:trHeight w:val="250"/>
        </w:trPr>
        <w:tc>
          <w:tcPr>
            <w:tcW w:w="9900" w:type="dxa"/>
            <w:gridSpan w:val="11"/>
            <w:shd w:val="clear" w:color="auto" w:fill="F7CAAC"/>
          </w:tcPr>
          <w:p w:rsidR="0074490A" w:rsidRDefault="0074490A" w:rsidP="003F6EB7">
            <w:pPr>
              <w:jc w:val="both"/>
            </w:pPr>
            <w:r>
              <w:rPr>
                <w:b/>
              </w:rPr>
              <w:t>Zkušenosti s vedením kvalifikačních a rigorózních prací</w:t>
            </w:r>
          </w:p>
        </w:tc>
      </w:tr>
      <w:tr w:rsidR="0074490A" w:rsidTr="00F25E04">
        <w:trPr>
          <w:trHeight w:val="297"/>
        </w:trPr>
        <w:tc>
          <w:tcPr>
            <w:tcW w:w="9900" w:type="dxa"/>
            <w:gridSpan w:val="11"/>
          </w:tcPr>
          <w:p w:rsidR="00636CFD" w:rsidRDefault="00636CFD" w:rsidP="00636CFD">
            <w:pPr>
              <w:jc w:val="both"/>
            </w:pPr>
            <w:r>
              <w:t xml:space="preserve">Počet vedených bakalářských prací – 6 </w:t>
            </w:r>
          </w:p>
          <w:p w:rsidR="00636CFD" w:rsidRDefault="00636CFD" w:rsidP="00636CFD">
            <w:pPr>
              <w:jc w:val="both"/>
            </w:pPr>
            <w:r>
              <w:t>Počet vedených diplomových prací – 3</w:t>
            </w:r>
          </w:p>
        </w:tc>
      </w:tr>
      <w:tr w:rsidR="0074490A" w:rsidTr="00F25E04">
        <w:trPr>
          <w:cantSplit/>
        </w:trPr>
        <w:tc>
          <w:tcPr>
            <w:tcW w:w="3361" w:type="dxa"/>
            <w:gridSpan w:val="2"/>
            <w:tcBorders>
              <w:top w:val="single" w:sz="12" w:space="0" w:color="auto"/>
            </w:tcBorders>
            <w:shd w:val="clear" w:color="auto" w:fill="F7CAAC"/>
          </w:tcPr>
          <w:p w:rsidR="0074490A" w:rsidRDefault="0074490A"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74490A" w:rsidRDefault="0074490A"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74490A" w:rsidRDefault="0074490A"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74490A" w:rsidRDefault="0074490A" w:rsidP="003F6EB7">
            <w:pPr>
              <w:jc w:val="both"/>
              <w:rPr>
                <w:b/>
              </w:rPr>
            </w:pPr>
            <w:r>
              <w:rPr>
                <w:b/>
              </w:rPr>
              <w:t>Ohlasy publikací</w:t>
            </w:r>
          </w:p>
        </w:tc>
      </w:tr>
      <w:tr w:rsidR="0074490A" w:rsidTr="00F25E04">
        <w:trPr>
          <w:cantSplit/>
        </w:trPr>
        <w:tc>
          <w:tcPr>
            <w:tcW w:w="3361" w:type="dxa"/>
            <w:gridSpan w:val="2"/>
          </w:tcPr>
          <w:p w:rsidR="0074490A" w:rsidRDefault="0074490A" w:rsidP="003F6EB7">
            <w:pPr>
              <w:jc w:val="both"/>
            </w:pPr>
          </w:p>
        </w:tc>
        <w:tc>
          <w:tcPr>
            <w:tcW w:w="2254" w:type="dxa"/>
            <w:gridSpan w:val="2"/>
          </w:tcPr>
          <w:p w:rsidR="0074490A" w:rsidRDefault="0074490A" w:rsidP="003F6EB7">
            <w:pPr>
              <w:jc w:val="both"/>
            </w:pPr>
          </w:p>
        </w:tc>
        <w:tc>
          <w:tcPr>
            <w:tcW w:w="2257" w:type="dxa"/>
            <w:gridSpan w:val="4"/>
            <w:tcBorders>
              <w:right w:val="single" w:sz="12" w:space="0" w:color="auto"/>
            </w:tcBorders>
          </w:tcPr>
          <w:p w:rsidR="0074490A" w:rsidRDefault="0074490A" w:rsidP="003F6EB7">
            <w:pPr>
              <w:jc w:val="both"/>
            </w:pPr>
          </w:p>
        </w:tc>
        <w:tc>
          <w:tcPr>
            <w:tcW w:w="635" w:type="dxa"/>
            <w:tcBorders>
              <w:left w:val="single" w:sz="12" w:space="0" w:color="auto"/>
            </w:tcBorders>
            <w:shd w:val="clear" w:color="auto" w:fill="F7CAAC"/>
          </w:tcPr>
          <w:p w:rsidR="0074490A" w:rsidRDefault="0074490A" w:rsidP="003F6EB7">
            <w:pPr>
              <w:jc w:val="both"/>
            </w:pPr>
            <w:r>
              <w:rPr>
                <w:b/>
              </w:rPr>
              <w:t>WOS</w:t>
            </w:r>
          </w:p>
        </w:tc>
        <w:tc>
          <w:tcPr>
            <w:tcW w:w="696" w:type="dxa"/>
            <w:shd w:val="clear" w:color="auto" w:fill="F7CAAC"/>
          </w:tcPr>
          <w:p w:rsidR="0074490A" w:rsidRDefault="0074490A" w:rsidP="003F6EB7">
            <w:pPr>
              <w:jc w:val="both"/>
              <w:rPr>
                <w:sz w:val="18"/>
              </w:rPr>
            </w:pPr>
            <w:r>
              <w:rPr>
                <w:b/>
                <w:sz w:val="18"/>
              </w:rPr>
              <w:t>Scopus</w:t>
            </w:r>
          </w:p>
        </w:tc>
        <w:tc>
          <w:tcPr>
            <w:tcW w:w="697" w:type="dxa"/>
            <w:shd w:val="clear" w:color="auto" w:fill="F7CAAC"/>
          </w:tcPr>
          <w:p w:rsidR="0074490A" w:rsidRDefault="0074490A" w:rsidP="003F6EB7">
            <w:pPr>
              <w:jc w:val="both"/>
            </w:pPr>
            <w:r>
              <w:rPr>
                <w:b/>
                <w:sz w:val="18"/>
              </w:rPr>
              <w:t>ostatní</w:t>
            </w:r>
          </w:p>
        </w:tc>
      </w:tr>
      <w:tr w:rsidR="0074490A" w:rsidTr="00F25E04">
        <w:trPr>
          <w:cantSplit/>
          <w:trHeight w:val="70"/>
        </w:trPr>
        <w:tc>
          <w:tcPr>
            <w:tcW w:w="3361" w:type="dxa"/>
            <w:gridSpan w:val="2"/>
            <w:shd w:val="clear" w:color="auto" w:fill="F7CAAC"/>
          </w:tcPr>
          <w:p w:rsidR="0074490A" w:rsidRDefault="0074490A" w:rsidP="003F6EB7">
            <w:pPr>
              <w:jc w:val="both"/>
            </w:pPr>
            <w:r>
              <w:rPr>
                <w:b/>
              </w:rPr>
              <w:t>Obor jmenovacího řízení</w:t>
            </w:r>
          </w:p>
        </w:tc>
        <w:tc>
          <w:tcPr>
            <w:tcW w:w="2254" w:type="dxa"/>
            <w:gridSpan w:val="2"/>
            <w:shd w:val="clear" w:color="auto" w:fill="F7CAAC"/>
          </w:tcPr>
          <w:p w:rsidR="0074490A" w:rsidRDefault="0074490A" w:rsidP="003F6EB7">
            <w:pPr>
              <w:jc w:val="both"/>
            </w:pPr>
            <w:r>
              <w:rPr>
                <w:b/>
              </w:rPr>
              <w:t>Rok udělení hodnosti</w:t>
            </w:r>
          </w:p>
        </w:tc>
        <w:tc>
          <w:tcPr>
            <w:tcW w:w="2257" w:type="dxa"/>
            <w:gridSpan w:val="4"/>
            <w:tcBorders>
              <w:right w:val="single" w:sz="12" w:space="0" w:color="auto"/>
            </w:tcBorders>
            <w:shd w:val="clear" w:color="auto" w:fill="F7CAAC"/>
          </w:tcPr>
          <w:p w:rsidR="0074490A" w:rsidRDefault="0074490A" w:rsidP="003F6EB7">
            <w:pPr>
              <w:jc w:val="both"/>
            </w:pPr>
            <w:r>
              <w:rPr>
                <w:b/>
              </w:rPr>
              <w:t>Řízení konáno na VŠ</w:t>
            </w:r>
          </w:p>
        </w:tc>
        <w:tc>
          <w:tcPr>
            <w:tcW w:w="635" w:type="dxa"/>
            <w:vMerge w:val="restart"/>
            <w:tcBorders>
              <w:left w:val="single" w:sz="12" w:space="0" w:color="auto"/>
            </w:tcBorders>
          </w:tcPr>
          <w:p w:rsidR="0074490A" w:rsidRDefault="008D4CE0" w:rsidP="003F6EB7">
            <w:pPr>
              <w:jc w:val="both"/>
              <w:rPr>
                <w:b/>
              </w:rPr>
            </w:pPr>
            <w:r>
              <w:t>10</w:t>
            </w:r>
          </w:p>
        </w:tc>
        <w:tc>
          <w:tcPr>
            <w:tcW w:w="696" w:type="dxa"/>
            <w:vMerge w:val="restart"/>
          </w:tcPr>
          <w:p w:rsidR="0074490A" w:rsidRDefault="0074490A" w:rsidP="008D4CE0">
            <w:pPr>
              <w:jc w:val="both"/>
              <w:rPr>
                <w:b/>
              </w:rPr>
            </w:pPr>
            <w:r>
              <w:t>1</w:t>
            </w:r>
            <w:r w:rsidR="008D4CE0">
              <w:t>4</w:t>
            </w:r>
          </w:p>
        </w:tc>
        <w:tc>
          <w:tcPr>
            <w:tcW w:w="697" w:type="dxa"/>
            <w:vMerge w:val="restart"/>
          </w:tcPr>
          <w:p w:rsidR="0074490A" w:rsidRDefault="0074490A" w:rsidP="003F6EB7">
            <w:pPr>
              <w:jc w:val="both"/>
              <w:rPr>
                <w:b/>
              </w:rPr>
            </w:pPr>
            <w:r>
              <w:t>14</w:t>
            </w:r>
          </w:p>
        </w:tc>
      </w:tr>
      <w:tr w:rsidR="0074490A" w:rsidTr="00F25E04">
        <w:trPr>
          <w:trHeight w:val="205"/>
        </w:trPr>
        <w:tc>
          <w:tcPr>
            <w:tcW w:w="3361" w:type="dxa"/>
            <w:gridSpan w:val="2"/>
          </w:tcPr>
          <w:p w:rsidR="0074490A" w:rsidRDefault="0074490A" w:rsidP="003F6EB7">
            <w:pPr>
              <w:jc w:val="both"/>
            </w:pPr>
          </w:p>
        </w:tc>
        <w:tc>
          <w:tcPr>
            <w:tcW w:w="2254" w:type="dxa"/>
            <w:gridSpan w:val="2"/>
          </w:tcPr>
          <w:p w:rsidR="0074490A" w:rsidRDefault="0074490A" w:rsidP="003F6EB7">
            <w:pPr>
              <w:jc w:val="both"/>
            </w:pPr>
          </w:p>
        </w:tc>
        <w:tc>
          <w:tcPr>
            <w:tcW w:w="2257" w:type="dxa"/>
            <w:gridSpan w:val="4"/>
            <w:tcBorders>
              <w:right w:val="single" w:sz="12" w:space="0" w:color="auto"/>
            </w:tcBorders>
          </w:tcPr>
          <w:p w:rsidR="0074490A" w:rsidRDefault="0074490A" w:rsidP="003F6EB7">
            <w:pPr>
              <w:jc w:val="both"/>
            </w:pPr>
          </w:p>
        </w:tc>
        <w:tc>
          <w:tcPr>
            <w:tcW w:w="635" w:type="dxa"/>
            <w:vMerge/>
            <w:tcBorders>
              <w:left w:val="single" w:sz="12" w:space="0" w:color="auto"/>
            </w:tcBorders>
            <w:vAlign w:val="center"/>
          </w:tcPr>
          <w:p w:rsidR="0074490A" w:rsidRDefault="0074490A" w:rsidP="003F6EB7">
            <w:pPr>
              <w:rPr>
                <w:b/>
              </w:rPr>
            </w:pPr>
          </w:p>
        </w:tc>
        <w:tc>
          <w:tcPr>
            <w:tcW w:w="696" w:type="dxa"/>
            <w:vMerge/>
            <w:vAlign w:val="center"/>
          </w:tcPr>
          <w:p w:rsidR="0074490A" w:rsidRDefault="0074490A" w:rsidP="003F6EB7">
            <w:pPr>
              <w:rPr>
                <w:b/>
              </w:rPr>
            </w:pPr>
          </w:p>
        </w:tc>
        <w:tc>
          <w:tcPr>
            <w:tcW w:w="697" w:type="dxa"/>
            <w:vMerge/>
            <w:vAlign w:val="center"/>
          </w:tcPr>
          <w:p w:rsidR="0074490A" w:rsidRDefault="0074490A" w:rsidP="003F6EB7">
            <w:pPr>
              <w:rPr>
                <w:b/>
              </w:rPr>
            </w:pPr>
          </w:p>
        </w:tc>
      </w:tr>
      <w:tr w:rsidR="0074490A" w:rsidTr="00F25E04">
        <w:tc>
          <w:tcPr>
            <w:tcW w:w="9900" w:type="dxa"/>
            <w:gridSpan w:val="11"/>
            <w:shd w:val="clear" w:color="auto" w:fill="F7CAAC"/>
          </w:tcPr>
          <w:p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rsidTr="00F25E04">
        <w:trPr>
          <w:trHeight w:val="2347"/>
        </w:trPr>
        <w:tc>
          <w:tcPr>
            <w:tcW w:w="9900" w:type="dxa"/>
            <w:gridSpan w:val="11"/>
          </w:tcPr>
          <w:p w:rsidR="004D33C4" w:rsidRDefault="004D33C4" w:rsidP="0074490A">
            <w:pPr>
              <w:jc w:val="both"/>
              <w:rPr>
                <w:caps/>
              </w:rPr>
            </w:pPr>
            <w:r w:rsidRPr="004D33C4">
              <w:rPr>
                <w:caps/>
              </w:rPr>
              <w:t>Fialka, M</w:t>
            </w:r>
            <w:r>
              <w:rPr>
                <w:caps/>
              </w:rPr>
              <w:t>.,</w:t>
            </w:r>
            <w:r w:rsidRPr="004D33C4">
              <w:rPr>
                <w:caps/>
              </w:rPr>
              <w:t xml:space="preserve"> Škopík, B</w:t>
            </w:r>
            <w:r>
              <w:rPr>
                <w:caps/>
              </w:rPr>
              <w:t>.</w:t>
            </w:r>
            <w:r w:rsidRPr="004D33C4">
              <w:rPr>
                <w:caps/>
              </w:rPr>
              <w:t xml:space="preserve"> </w:t>
            </w:r>
            <w:r w:rsidRPr="004D33C4">
              <w:t xml:space="preserve">Practical Examples From Economics And Security For Motivation Purposes In The Tuition Of Single Variable Calculus At The Start Of Studies At University. </w:t>
            </w:r>
            <w:r w:rsidRPr="004D33C4">
              <w:rPr>
                <w:i/>
              </w:rPr>
              <w:t>Turkish Online Journal Of Educational Technology: Special Issue For Inte-Iticam-Idec 2018</w:t>
            </w:r>
            <w:r>
              <w:t>.</w:t>
            </w:r>
            <w:r w:rsidRPr="004D33C4">
              <w:t xml:space="preserve"> 2018, </w:t>
            </w:r>
            <w:r>
              <w:t>pp</w:t>
            </w:r>
            <w:r w:rsidRPr="004D33C4">
              <w:t>. 339-345. I</w:t>
            </w:r>
            <w:r>
              <w:t>SSN 2146-7242</w:t>
            </w:r>
            <w:r>
              <w:rPr>
                <w:lang w:val="en-GB"/>
              </w:rPr>
              <w:t xml:space="preserve"> (95%).</w:t>
            </w:r>
          </w:p>
          <w:p w:rsidR="0074490A" w:rsidRDefault="0074490A" w:rsidP="0074490A">
            <w:pPr>
              <w:jc w:val="both"/>
              <w:rPr>
                <w:lang w:val="en-GB"/>
              </w:rPr>
            </w:pPr>
            <w:r>
              <w:rPr>
                <w:caps/>
              </w:rPr>
              <w:t xml:space="preserve">Fialka, M., škopík, b. </w:t>
            </w:r>
            <w:r>
              <w:rPr>
                <w:lang w:val="en-GB"/>
              </w:rPr>
              <w:t xml:space="preserve">The application of linear algebra in examples as a motivating tool for </w:t>
            </w:r>
            <w:r>
              <w:rPr>
                <w:lang w:val="en-US"/>
              </w:rPr>
              <w:t>teaching mathematics a</w:t>
            </w:r>
            <w:r>
              <w:rPr>
                <w:lang w:val="en-GB"/>
              </w:rPr>
              <w:t xml:space="preserve">t universities. </w:t>
            </w:r>
            <w:r>
              <w:rPr>
                <w:i/>
              </w:rPr>
              <w:t>TOJET</w:t>
            </w:r>
            <w:r>
              <w:t>, Issue: Special for INTE. 2017,</w:t>
            </w:r>
            <w:r>
              <w:rPr>
                <w:lang w:val="en-GB"/>
              </w:rPr>
              <w:t xml:space="preserve"> </w:t>
            </w:r>
            <w:r>
              <w:t>pp. 124-130.</w:t>
            </w:r>
            <w:r>
              <w:rPr>
                <w:lang w:val="en-GB"/>
              </w:rPr>
              <w:t xml:space="preserve"> ISSN 2146-7242 (95%).</w:t>
            </w:r>
          </w:p>
          <w:p w:rsidR="0074490A" w:rsidRDefault="0074490A" w:rsidP="0074490A">
            <w:pPr>
              <w:jc w:val="both"/>
              <w:rPr>
                <w:lang w:val="en-GB"/>
              </w:rPr>
            </w:pPr>
            <w:r>
              <w:rPr>
                <w:lang w:val="en-GB"/>
              </w:rPr>
              <w:t xml:space="preserve">FIALKA, M., CHARVÁTOVÁ, H. A Diffusion Model of Bath Washing Extraction of a Porous Material and an Evaluation of Its Conformity with the Real Process. In </w:t>
            </w:r>
            <w:r>
              <w:rPr>
                <w:i/>
                <w:lang w:val="en-GB"/>
              </w:rPr>
              <w:t>Topical Problems of Fluid Mechanics</w:t>
            </w:r>
            <w:r>
              <w:rPr>
                <w:lang w:val="en-GB"/>
              </w:rPr>
              <w:t xml:space="preserve"> 2016. Prague: Institut of Thermomechanics AS CR. 2016, pp. 37-40. ISBN 978-80-87012-58-1. ISSN 2336-5781. DOI: 10.14311/TPFM.2016.006 (60%).</w:t>
            </w:r>
          </w:p>
          <w:p w:rsidR="0074490A" w:rsidRDefault="0074490A" w:rsidP="0074490A">
            <w:pPr>
              <w:jc w:val="both"/>
              <w:rPr>
                <w:lang w:val="en-US"/>
              </w:rPr>
            </w:pPr>
            <w:r>
              <w:rPr>
                <w:caps/>
                <w:lang w:val="en-US"/>
              </w:rPr>
              <w:t>Charvátová, H., Janáčová, D., Fialka, M., Kolomazník, K., Drga R., Líška, O.</w:t>
            </w:r>
            <w:r>
              <w:rPr>
                <w:lang w:val="en-US"/>
              </w:rPr>
              <w:t xml:space="preserve"> Model of washed out component concentration field in biopolymer studied particularly at the start of bath washing. In </w:t>
            </w:r>
            <w:r>
              <w:rPr>
                <w:i/>
                <w:lang w:val="en-US"/>
              </w:rPr>
              <w:t>Recent Advances in Systems</w:t>
            </w:r>
            <w:r>
              <w:rPr>
                <w:lang w:val="en-US"/>
              </w:rPr>
              <w:t>. New Jersey, Piscataway: IEEE, 2015, pp. 622-626. ISBN 978-1-61804-321-4. ISSN 1790-5117 (20%).</w:t>
            </w:r>
          </w:p>
          <w:p w:rsidR="0074490A" w:rsidRDefault="0074490A" w:rsidP="0074490A">
            <w:pPr>
              <w:jc w:val="both"/>
            </w:pPr>
            <w:r>
              <w:rPr>
                <w:caps/>
              </w:rPr>
              <w:t>Fialka, M., Charvátová,</w:t>
            </w:r>
            <w:r>
              <w:t xml:space="preserve"> H. Experience of making the websites for university mathematics teaching at the TBU. In </w:t>
            </w:r>
            <w:r>
              <w:rPr>
                <w:i/>
                <w:iCs/>
              </w:rPr>
              <w:t>Sborník příspěvků z mezinárodní konference TVV 2014</w:t>
            </w:r>
            <w:r>
              <w:t xml:space="preserve">. Olomouc: Pedagogická fakulta Univerzita Palackého v Olomouci, 2014, </w:t>
            </w:r>
            <w:r>
              <w:rPr>
                <w:lang w:val="en-GB"/>
              </w:rPr>
              <w:t xml:space="preserve">pp. </w:t>
            </w:r>
            <w:r>
              <w:t>171-174. ISBN 978-80-86768-89-2 (90%).</w:t>
            </w:r>
          </w:p>
          <w:p w:rsidR="0074490A" w:rsidRDefault="0074490A" w:rsidP="0074490A">
            <w:pPr>
              <w:jc w:val="both"/>
              <w:rPr>
                <w:b/>
              </w:rPr>
            </w:pPr>
          </w:p>
        </w:tc>
      </w:tr>
      <w:tr w:rsidR="0074490A" w:rsidTr="00F25E04">
        <w:trPr>
          <w:trHeight w:val="218"/>
        </w:trPr>
        <w:tc>
          <w:tcPr>
            <w:tcW w:w="9900" w:type="dxa"/>
            <w:gridSpan w:val="11"/>
            <w:shd w:val="clear" w:color="auto" w:fill="F7CAAC"/>
          </w:tcPr>
          <w:p w:rsidR="0074490A" w:rsidRDefault="0074490A" w:rsidP="003F6EB7">
            <w:pPr>
              <w:rPr>
                <w:b/>
              </w:rPr>
            </w:pPr>
            <w:r>
              <w:rPr>
                <w:b/>
              </w:rPr>
              <w:t>Působení v zahraničí</w:t>
            </w:r>
          </w:p>
        </w:tc>
      </w:tr>
      <w:tr w:rsidR="0074490A" w:rsidTr="00F25E04">
        <w:trPr>
          <w:trHeight w:val="64"/>
        </w:trPr>
        <w:tc>
          <w:tcPr>
            <w:tcW w:w="9900" w:type="dxa"/>
            <w:gridSpan w:val="11"/>
          </w:tcPr>
          <w:p w:rsidR="0074490A" w:rsidRDefault="0074490A" w:rsidP="003F6EB7">
            <w:pPr>
              <w:rPr>
                <w:b/>
              </w:rPr>
            </w:pPr>
          </w:p>
        </w:tc>
      </w:tr>
      <w:tr w:rsidR="0074490A" w:rsidTr="00F25E04">
        <w:trPr>
          <w:cantSplit/>
          <w:trHeight w:val="175"/>
        </w:trPr>
        <w:tc>
          <w:tcPr>
            <w:tcW w:w="2529" w:type="dxa"/>
            <w:shd w:val="clear" w:color="auto" w:fill="F7CAAC"/>
          </w:tcPr>
          <w:p w:rsidR="0074490A" w:rsidRDefault="0074490A" w:rsidP="003F6EB7">
            <w:pPr>
              <w:jc w:val="both"/>
              <w:rPr>
                <w:b/>
              </w:rPr>
            </w:pPr>
            <w:r>
              <w:rPr>
                <w:b/>
              </w:rPr>
              <w:t xml:space="preserve">Podpis </w:t>
            </w:r>
          </w:p>
        </w:tc>
        <w:tc>
          <w:tcPr>
            <w:tcW w:w="4554" w:type="dxa"/>
            <w:gridSpan w:val="5"/>
          </w:tcPr>
          <w:p w:rsidR="0074490A" w:rsidRPr="00B10230" w:rsidRDefault="0074490A" w:rsidP="003F6EB7">
            <w:pPr>
              <w:jc w:val="both"/>
              <w:rPr>
                <w:b/>
              </w:rPr>
            </w:pPr>
          </w:p>
        </w:tc>
        <w:tc>
          <w:tcPr>
            <w:tcW w:w="789" w:type="dxa"/>
            <w:gridSpan w:val="2"/>
            <w:shd w:val="clear" w:color="auto" w:fill="F7CAAC"/>
          </w:tcPr>
          <w:p w:rsidR="0074490A" w:rsidRDefault="0074490A" w:rsidP="003F6EB7">
            <w:pPr>
              <w:jc w:val="both"/>
            </w:pPr>
            <w:r>
              <w:rPr>
                <w:b/>
              </w:rPr>
              <w:t>datum</w:t>
            </w:r>
          </w:p>
        </w:tc>
        <w:tc>
          <w:tcPr>
            <w:tcW w:w="2028" w:type="dxa"/>
            <w:gridSpan w:val="3"/>
          </w:tcPr>
          <w:p w:rsidR="0074490A" w:rsidRDefault="0074490A" w:rsidP="003F6EB7">
            <w:pPr>
              <w:jc w:val="both"/>
            </w:pPr>
          </w:p>
        </w:tc>
      </w:tr>
    </w:tbl>
    <w:p w:rsidR="00F25E04" w:rsidRDefault="00F25E04" w:rsidP="00694BA8">
      <w:pPr>
        <w:spacing w:after="160" w:line="259" w:lineRule="auto"/>
      </w:pPr>
    </w:p>
    <w:p w:rsidR="00F25E04" w:rsidRDefault="00F25E0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25E04" w:rsidRPr="0003498C" w:rsidTr="00F25E04">
        <w:tc>
          <w:tcPr>
            <w:tcW w:w="9859" w:type="dxa"/>
            <w:gridSpan w:val="11"/>
            <w:tcBorders>
              <w:bottom w:val="double" w:sz="4" w:space="0" w:color="auto"/>
            </w:tcBorders>
            <w:shd w:val="clear" w:color="auto" w:fill="BDD6EE"/>
          </w:tcPr>
          <w:p w:rsidR="00F25E04" w:rsidRPr="0003498C" w:rsidRDefault="00F25E04" w:rsidP="00F25E04">
            <w:pPr>
              <w:jc w:val="both"/>
              <w:rPr>
                <w:b/>
                <w:sz w:val="28"/>
              </w:rPr>
            </w:pPr>
            <w:r w:rsidRPr="0003498C">
              <w:rPr>
                <w:b/>
                <w:sz w:val="28"/>
              </w:rPr>
              <w:lastRenderedPageBreak/>
              <w:t>C-I – Personální zabezpečení</w:t>
            </w:r>
          </w:p>
        </w:tc>
      </w:tr>
      <w:tr w:rsidR="00F25E04" w:rsidRPr="0003498C" w:rsidTr="00F25E04">
        <w:tc>
          <w:tcPr>
            <w:tcW w:w="2518" w:type="dxa"/>
            <w:tcBorders>
              <w:top w:val="double" w:sz="4" w:space="0" w:color="auto"/>
            </w:tcBorders>
            <w:shd w:val="clear" w:color="auto" w:fill="F7CAAC"/>
          </w:tcPr>
          <w:p w:rsidR="00F25E04" w:rsidRPr="0003498C" w:rsidRDefault="00F25E04" w:rsidP="00F25E04">
            <w:pPr>
              <w:jc w:val="both"/>
              <w:rPr>
                <w:b/>
              </w:rPr>
            </w:pPr>
            <w:r w:rsidRPr="0003498C">
              <w:rPr>
                <w:b/>
              </w:rPr>
              <w:t>Vysoká škola</w:t>
            </w:r>
          </w:p>
        </w:tc>
        <w:tc>
          <w:tcPr>
            <w:tcW w:w="7341" w:type="dxa"/>
            <w:gridSpan w:val="10"/>
          </w:tcPr>
          <w:p w:rsidR="00F25E04" w:rsidRPr="0003498C" w:rsidRDefault="00F25E04" w:rsidP="00F25E04">
            <w:pPr>
              <w:jc w:val="both"/>
            </w:pPr>
            <w:r w:rsidRPr="0003498C">
              <w:t>Univerzita Tomáše Bati ve Zlíně</w:t>
            </w:r>
          </w:p>
        </w:tc>
      </w:tr>
      <w:tr w:rsidR="00F25E04" w:rsidRPr="0003498C" w:rsidTr="00F25E04">
        <w:tc>
          <w:tcPr>
            <w:tcW w:w="2518" w:type="dxa"/>
            <w:shd w:val="clear" w:color="auto" w:fill="F7CAAC"/>
          </w:tcPr>
          <w:p w:rsidR="00F25E04" w:rsidRPr="0003498C" w:rsidRDefault="00F25E04" w:rsidP="00F25E04">
            <w:pPr>
              <w:jc w:val="both"/>
              <w:rPr>
                <w:b/>
              </w:rPr>
            </w:pPr>
            <w:r w:rsidRPr="0003498C">
              <w:rPr>
                <w:b/>
              </w:rPr>
              <w:t>Součást vysoké školy</w:t>
            </w:r>
          </w:p>
        </w:tc>
        <w:tc>
          <w:tcPr>
            <w:tcW w:w="7341" w:type="dxa"/>
            <w:gridSpan w:val="10"/>
          </w:tcPr>
          <w:p w:rsidR="00F25E04" w:rsidRPr="0003498C" w:rsidRDefault="00F25E04" w:rsidP="00F25E04">
            <w:pPr>
              <w:jc w:val="both"/>
            </w:pPr>
            <w:r w:rsidRPr="0003498C">
              <w:t>Fakulta managementu a ekonomiky</w:t>
            </w:r>
          </w:p>
        </w:tc>
      </w:tr>
      <w:tr w:rsidR="00F25E04" w:rsidRPr="0003498C" w:rsidTr="00F25E04">
        <w:tc>
          <w:tcPr>
            <w:tcW w:w="2518" w:type="dxa"/>
            <w:shd w:val="clear" w:color="auto" w:fill="F7CAAC"/>
          </w:tcPr>
          <w:p w:rsidR="00F25E04" w:rsidRPr="0003498C" w:rsidRDefault="00F25E04" w:rsidP="00F25E04">
            <w:pPr>
              <w:jc w:val="both"/>
              <w:rPr>
                <w:b/>
              </w:rPr>
            </w:pPr>
            <w:r w:rsidRPr="0003498C">
              <w:rPr>
                <w:b/>
              </w:rPr>
              <w:t>Název studijního programu</w:t>
            </w:r>
          </w:p>
        </w:tc>
        <w:tc>
          <w:tcPr>
            <w:tcW w:w="7341" w:type="dxa"/>
            <w:gridSpan w:val="10"/>
          </w:tcPr>
          <w:p w:rsidR="00F25E04" w:rsidRPr="0003498C" w:rsidRDefault="00F25E04" w:rsidP="00F25E04">
            <w:pPr>
              <w:jc w:val="both"/>
            </w:pPr>
            <w:r w:rsidRPr="00F25E04">
              <w:t>Finance a finanční technologie</w:t>
            </w:r>
          </w:p>
        </w:tc>
      </w:tr>
      <w:tr w:rsidR="00F25E04" w:rsidRPr="0003498C" w:rsidTr="00F25E04">
        <w:tc>
          <w:tcPr>
            <w:tcW w:w="2518" w:type="dxa"/>
            <w:shd w:val="clear" w:color="auto" w:fill="F7CAAC"/>
          </w:tcPr>
          <w:p w:rsidR="00F25E04" w:rsidRPr="0003498C" w:rsidRDefault="00F25E04" w:rsidP="00F25E04">
            <w:pPr>
              <w:jc w:val="both"/>
              <w:rPr>
                <w:b/>
              </w:rPr>
            </w:pPr>
            <w:r w:rsidRPr="0003498C">
              <w:rPr>
                <w:b/>
              </w:rPr>
              <w:t>Jméno a příjmení</w:t>
            </w:r>
          </w:p>
        </w:tc>
        <w:tc>
          <w:tcPr>
            <w:tcW w:w="4536" w:type="dxa"/>
            <w:gridSpan w:val="5"/>
          </w:tcPr>
          <w:p w:rsidR="00F25E04" w:rsidRPr="00F25E04" w:rsidRDefault="00F25E04" w:rsidP="00F25E04">
            <w:pPr>
              <w:jc w:val="both"/>
            </w:pPr>
            <w:r w:rsidRPr="00F25E04">
              <w:t>Mojmír HAMPL</w:t>
            </w:r>
          </w:p>
        </w:tc>
        <w:tc>
          <w:tcPr>
            <w:tcW w:w="709" w:type="dxa"/>
            <w:shd w:val="clear" w:color="auto" w:fill="F7CAAC"/>
          </w:tcPr>
          <w:p w:rsidR="00F25E04" w:rsidRPr="0003498C" w:rsidRDefault="00F25E04" w:rsidP="00F25E04">
            <w:pPr>
              <w:jc w:val="both"/>
              <w:rPr>
                <w:b/>
              </w:rPr>
            </w:pPr>
            <w:r w:rsidRPr="0003498C">
              <w:rPr>
                <w:b/>
              </w:rPr>
              <w:t>Tituly</w:t>
            </w:r>
          </w:p>
        </w:tc>
        <w:tc>
          <w:tcPr>
            <w:tcW w:w="2096" w:type="dxa"/>
            <w:gridSpan w:val="4"/>
          </w:tcPr>
          <w:p w:rsidR="00F25E04" w:rsidRPr="0003498C" w:rsidRDefault="00F25E04" w:rsidP="00F25E04">
            <w:pPr>
              <w:jc w:val="both"/>
            </w:pPr>
            <w:r>
              <w:t>Ing.</w:t>
            </w:r>
            <w:r w:rsidR="00E83974">
              <w:t>,</w:t>
            </w:r>
            <w:r>
              <w:t xml:space="preserve"> MSc. PhD.</w:t>
            </w:r>
          </w:p>
        </w:tc>
      </w:tr>
      <w:tr w:rsidR="00F25E04" w:rsidRPr="0003498C" w:rsidTr="00F25E04">
        <w:tc>
          <w:tcPr>
            <w:tcW w:w="2518" w:type="dxa"/>
            <w:shd w:val="clear" w:color="auto" w:fill="F7CAAC"/>
          </w:tcPr>
          <w:p w:rsidR="00F25E04" w:rsidRPr="0003498C" w:rsidRDefault="00F25E04" w:rsidP="00F25E04">
            <w:pPr>
              <w:jc w:val="both"/>
              <w:rPr>
                <w:b/>
              </w:rPr>
            </w:pPr>
            <w:r w:rsidRPr="0003498C">
              <w:rPr>
                <w:b/>
              </w:rPr>
              <w:t>Rok narození</w:t>
            </w:r>
          </w:p>
        </w:tc>
        <w:tc>
          <w:tcPr>
            <w:tcW w:w="829" w:type="dxa"/>
          </w:tcPr>
          <w:p w:rsidR="00F25E04" w:rsidRPr="00F25E04" w:rsidRDefault="00F25E04" w:rsidP="00F25E04">
            <w:pPr>
              <w:jc w:val="both"/>
            </w:pPr>
            <w:r w:rsidRPr="00F25E04">
              <w:t>1975</w:t>
            </w:r>
          </w:p>
        </w:tc>
        <w:tc>
          <w:tcPr>
            <w:tcW w:w="1721" w:type="dxa"/>
            <w:shd w:val="clear" w:color="auto" w:fill="F7CAAC"/>
          </w:tcPr>
          <w:p w:rsidR="00F25E04" w:rsidRPr="00F25E04" w:rsidRDefault="00F25E04" w:rsidP="00F25E04">
            <w:pPr>
              <w:jc w:val="both"/>
              <w:rPr>
                <w:b/>
              </w:rPr>
            </w:pPr>
            <w:r w:rsidRPr="00F25E04">
              <w:rPr>
                <w:b/>
              </w:rPr>
              <w:t>typ vztahu k VŠ</w:t>
            </w:r>
          </w:p>
        </w:tc>
        <w:tc>
          <w:tcPr>
            <w:tcW w:w="992" w:type="dxa"/>
            <w:gridSpan w:val="2"/>
          </w:tcPr>
          <w:p w:rsidR="00F25E04" w:rsidRPr="00F25E04" w:rsidRDefault="00F25E04" w:rsidP="00F25E04">
            <w:pPr>
              <w:jc w:val="both"/>
            </w:pPr>
            <w:r w:rsidRPr="00F25E04">
              <w:t>pp</w:t>
            </w:r>
          </w:p>
        </w:tc>
        <w:tc>
          <w:tcPr>
            <w:tcW w:w="994" w:type="dxa"/>
            <w:shd w:val="clear" w:color="auto" w:fill="F7CAAC"/>
          </w:tcPr>
          <w:p w:rsidR="00F25E04" w:rsidRPr="00F25E04" w:rsidRDefault="00F25E04" w:rsidP="00F25E04">
            <w:pPr>
              <w:jc w:val="both"/>
              <w:rPr>
                <w:b/>
              </w:rPr>
            </w:pPr>
            <w:r w:rsidRPr="00F25E04">
              <w:rPr>
                <w:b/>
              </w:rPr>
              <w:t>rozsah</w:t>
            </w:r>
          </w:p>
        </w:tc>
        <w:tc>
          <w:tcPr>
            <w:tcW w:w="709" w:type="dxa"/>
          </w:tcPr>
          <w:p w:rsidR="00F25E04" w:rsidRPr="0003498C" w:rsidRDefault="00F25E04" w:rsidP="00F25E04">
            <w:pPr>
              <w:jc w:val="both"/>
            </w:pPr>
            <w:r>
              <w:t>40</w:t>
            </w:r>
          </w:p>
        </w:tc>
        <w:tc>
          <w:tcPr>
            <w:tcW w:w="709" w:type="dxa"/>
            <w:gridSpan w:val="2"/>
            <w:shd w:val="clear" w:color="auto" w:fill="F7CAAC"/>
          </w:tcPr>
          <w:p w:rsidR="00F25E04" w:rsidRPr="0003498C" w:rsidRDefault="00F25E04" w:rsidP="00F25E04">
            <w:pPr>
              <w:jc w:val="both"/>
              <w:rPr>
                <w:b/>
              </w:rPr>
            </w:pPr>
            <w:r w:rsidRPr="0003498C">
              <w:rPr>
                <w:b/>
              </w:rPr>
              <w:t>do kdy</w:t>
            </w:r>
          </w:p>
        </w:tc>
        <w:tc>
          <w:tcPr>
            <w:tcW w:w="1387" w:type="dxa"/>
            <w:gridSpan w:val="2"/>
          </w:tcPr>
          <w:p w:rsidR="00F25E04" w:rsidRPr="0003498C" w:rsidRDefault="00E83974" w:rsidP="00E83974">
            <w:pPr>
              <w:jc w:val="both"/>
            </w:pPr>
            <w:r>
              <w:t>0</w:t>
            </w:r>
            <w:r w:rsidR="00F25E04">
              <w:t>8</w:t>
            </w:r>
            <w:r>
              <w:t>/</w:t>
            </w:r>
            <w:r w:rsidR="00F25E04">
              <w:t>2020</w:t>
            </w:r>
          </w:p>
        </w:tc>
      </w:tr>
      <w:tr w:rsidR="00F25E04" w:rsidRPr="0003498C" w:rsidTr="00F25E04">
        <w:tc>
          <w:tcPr>
            <w:tcW w:w="5068" w:type="dxa"/>
            <w:gridSpan w:val="3"/>
            <w:shd w:val="clear" w:color="auto" w:fill="F7CAAC"/>
          </w:tcPr>
          <w:p w:rsidR="00F25E04" w:rsidRPr="0003498C" w:rsidRDefault="00F25E04" w:rsidP="00F25E04">
            <w:pPr>
              <w:jc w:val="both"/>
              <w:rPr>
                <w:b/>
              </w:rPr>
            </w:pPr>
            <w:r w:rsidRPr="0003498C">
              <w:rPr>
                <w:b/>
              </w:rPr>
              <w:t>Typ vztahu na součásti VŠ, která uskutečňuje st. program</w:t>
            </w:r>
          </w:p>
        </w:tc>
        <w:tc>
          <w:tcPr>
            <w:tcW w:w="992" w:type="dxa"/>
            <w:gridSpan w:val="2"/>
          </w:tcPr>
          <w:p w:rsidR="00F25E04" w:rsidRPr="0003498C" w:rsidRDefault="00F25E04" w:rsidP="00F25E04">
            <w:pPr>
              <w:jc w:val="both"/>
            </w:pPr>
            <w:r>
              <w:t>pp</w:t>
            </w:r>
          </w:p>
        </w:tc>
        <w:tc>
          <w:tcPr>
            <w:tcW w:w="994" w:type="dxa"/>
            <w:shd w:val="clear" w:color="auto" w:fill="F7CAAC"/>
          </w:tcPr>
          <w:p w:rsidR="00F25E04" w:rsidRPr="0003498C" w:rsidRDefault="00F25E04" w:rsidP="00F25E04">
            <w:pPr>
              <w:jc w:val="both"/>
              <w:rPr>
                <w:b/>
              </w:rPr>
            </w:pPr>
            <w:r w:rsidRPr="0003498C">
              <w:rPr>
                <w:b/>
              </w:rPr>
              <w:t>rozsah</w:t>
            </w:r>
          </w:p>
        </w:tc>
        <w:tc>
          <w:tcPr>
            <w:tcW w:w="709" w:type="dxa"/>
          </w:tcPr>
          <w:p w:rsidR="00F25E04" w:rsidRPr="0003498C" w:rsidRDefault="00F25E04" w:rsidP="00F25E04">
            <w:pPr>
              <w:jc w:val="both"/>
            </w:pPr>
            <w:r>
              <w:t>40</w:t>
            </w:r>
          </w:p>
        </w:tc>
        <w:tc>
          <w:tcPr>
            <w:tcW w:w="709" w:type="dxa"/>
            <w:gridSpan w:val="2"/>
            <w:shd w:val="clear" w:color="auto" w:fill="F7CAAC"/>
          </w:tcPr>
          <w:p w:rsidR="00F25E04" w:rsidRPr="0003498C" w:rsidRDefault="00F25E04" w:rsidP="00F25E04">
            <w:pPr>
              <w:jc w:val="both"/>
              <w:rPr>
                <w:b/>
              </w:rPr>
            </w:pPr>
            <w:r w:rsidRPr="0003498C">
              <w:rPr>
                <w:b/>
              </w:rPr>
              <w:t>do kdy</w:t>
            </w:r>
          </w:p>
        </w:tc>
        <w:tc>
          <w:tcPr>
            <w:tcW w:w="1387" w:type="dxa"/>
            <w:gridSpan w:val="2"/>
          </w:tcPr>
          <w:p w:rsidR="00F25E04" w:rsidRPr="0003498C" w:rsidRDefault="00E83974" w:rsidP="00F25E04">
            <w:pPr>
              <w:jc w:val="both"/>
            </w:pPr>
            <w:r>
              <w:t>08/</w:t>
            </w:r>
            <w:r w:rsidR="00F25E04">
              <w:t>2020</w:t>
            </w:r>
          </w:p>
        </w:tc>
      </w:tr>
      <w:tr w:rsidR="00F25E04" w:rsidRPr="0003498C" w:rsidTr="00F25E04">
        <w:tc>
          <w:tcPr>
            <w:tcW w:w="6060" w:type="dxa"/>
            <w:gridSpan w:val="5"/>
            <w:shd w:val="clear" w:color="auto" w:fill="F7CAAC"/>
          </w:tcPr>
          <w:p w:rsidR="00F25E04" w:rsidRPr="0003498C" w:rsidRDefault="00F25E04" w:rsidP="00F25E04">
            <w:pPr>
              <w:jc w:val="both"/>
            </w:pPr>
            <w:r w:rsidRPr="0003498C">
              <w:rPr>
                <w:b/>
              </w:rPr>
              <w:t>Další současná působení jako akademický pracovník na jiných VŠ</w:t>
            </w:r>
          </w:p>
        </w:tc>
        <w:tc>
          <w:tcPr>
            <w:tcW w:w="1703" w:type="dxa"/>
            <w:gridSpan w:val="2"/>
            <w:shd w:val="clear" w:color="auto" w:fill="F7CAAC"/>
          </w:tcPr>
          <w:p w:rsidR="00F25E04" w:rsidRPr="0003498C" w:rsidRDefault="00F25E04" w:rsidP="00F25E04">
            <w:pPr>
              <w:jc w:val="both"/>
              <w:rPr>
                <w:b/>
              </w:rPr>
            </w:pPr>
            <w:r w:rsidRPr="0003498C">
              <w:rPr>
                <w:b/>
              </w:rPr>
              <w:t>typ prac. vztahu</w:t>
            </w:r>
          </w:p>
        </w:tc>
        <w:tc>
          <w:tcPr>
            <w:tcW w:w="2096" w:type="dxa"/>
            <w:gridSpan w:val="4"/>
            <w:shd w:val="clear" w:color="auto" w:fill="F7CAAC"/>
          </w:tcPr>
          <w:p w:rsidR="00F25E04" w:rsidRPr="0003498C" w:rsidRDefault="00F25E04" w:rsidP="00F25E04">
            <w:pPr>
              <w:jc w:val="both"/>
              <w:rPr>
                <w:b/>
              </w:rPr>
            </w:pPr>
            <w:r w:rsidRPr="0003498C">
              <w:rPr>
                <w:b/>
              </w:rPr>
              <w:t>rozsah</w:t>
            </w:r>
          </w:p>
        </w:tc>
      </w:tr>
      <w:tr w:rsidR="00F25E04" w:rsidRPr="0003498C" w:rsidTr="00F25E04">
        <w:tc>
          <w:tcPr>
            <w:tcW w:w="6060" w:type="dxa"/>
            <w:gridSpan w:val="5"/>
          </w:tcPr>
          <w:p w:rsidR="00F25E04" w:rsidRPr="0003498C" w:rsidRDefault="00F25E04" w:rsidP="00F25E04">
            <w:pPr>
              <w:jc w:val="both"/>
            </w:pPr>
          </w:p>
        </w:tc>
        <w:tc>
          <w:tcPr>
            <w:tcW w:w="1703" w:type="dxa"/>
            <w:gridSpan w:val="2"/>
          </w:tcPr>
          <w:p w:rsidR="00F25E04" w:rsidRPr="0003498C" w:rsidRDefault="00F25E04" w:rsidP="00F25E04">
            <w:pPr>
              <w:jc w:val="both"/>
            </w:pPr>
          </w:p>
        </w:tc>
        <w:tc>
          <w:tcPr>
            <w:tcW w:w="2096" w:type="dxa"/>
            <w:gridSpan w:val="4"/>
          </w:tcPr>
          <w:p w:rsidR="00F25E04" w:rsidRPr="0003498C" w:rsidRDefault="00F25E04" w:rsidP="00F25E04">
            <w:pPr>
              <w:jc w:val="both"/>
            </w:pPr>
          </w:p>
        </w:tc>
      </w:tr>
      <w:tr w:rsidR="00F25E04" w:rsidRPr="0003498C" w:rsidTr="00F25E04">
        <w:tc>
          <w:tcPr>
            <w:tcW w:w="6060" w:type="dxa"/>
            <w:gridSpan w:val="5"/>
          </w:tcPr>
          <w:p w:rsidR="00F25E04" w:rsidRPr="0003498C" w:rsidRDefault="00F25E04" w:rsidP="00F25E04">
            <w:pPr>
              <w:jc w:val="both"/>
            </w:pPr>
          </w:p>
        </w:tc>
        <w:tc>
          <w:tcPr>
            <w:tcW w:w="1703" w:type="dxa"/>
            <w:gridSpan w:val="2"/>
          </w:tcPr>
          <w:p w:rsidR="00F25E04" w:rsidRPr="0003498C" w:rsidRDefault="00F25E04" w:rsidP="00F25E04">
            <w:pPr>
              <w:jc w:val="both"/>
            </w:pPr>
          </w:p>
        </w:tc>
        <w:tc>
          <w:tcPr>
            <w:tcW w:w="2096" w:type="dxa"/>
            <w:gridSpan w:val="4"/>
          </w:tcPr>
          <w:p w:rsidR="00F25E04" w:rsidRPr="0003498C" w:rsidRDefault="00F25E04" w:rsidP="00F25E04">
            <w:pPr>
              <w:jc w:val="both"/>
            </w:pPr>
          </w:p>
        </w:tc>
      </w:tr>
      <w:tr w:rsidR="00F25E04" w:rsidRPr="0003498C" w:rsidTr="00F25E04">
        <w:tc>
          <w:tcPr>
            <w:tcW w:w="6060" w:type="dxa"/>
            <w:gridSpan w:val="5"/>
          </w:tcPr>
          <w:p w:rsidR="00F25E04" w:rsidRPr="0003498C" w:rsidRDefault="00F25E04" w:rsidP="00F25E04">
            <w:pPr>
              <w:jc w:val="both"/>
            </w:pPr>
          </w:p>
        </w:tc>
        <w:tc>
          <w:tcPr>
            <w:tcW w:w="1703" w:type="dxa"/>
            <w:gridSpan w:val="2"/>
          </w:tcPr>
          <w:p w:rsidR="00F25E04" w:rsidRPr="0003498C" w:rsidRDefault="00F25E04" w:rsidP="00F25E04">
            <w:pPr>
              <w:jc w:val="both"/>
            </w:pPr>
          </w:p>
        </w:tc>
        <w:tc>
          <w:tcPr>
            <w:tcW w:w="2096" w:type="dxa"/>
            <w:gridSpan w:val="4"/>
          </w:tcPr>
          <w:p w:rsidR="00F25E04" w:rsidRPr="0003498C" w:rsidRDefault="00F25E04" w:rsidP="00F25E04">
            <w:pPr>
              <w:jc w:val="both"/>
            </w:pPr>
          </w:p>
        </w:tc>
      </w:tr>
      <w:tr w:rsidR="00F25E04" w:rsidRPr="0003498C" w:rsidTr="00F25E04">
        <w:tc>
          <w:tcPr>
            <w:tcW w:w="9859" w:type="dxa"/>
            <w:gridSpan w:val="11"/>
            <w:shd w:val="clear" w:color="auto" w:fill="F7CAAC"/>
          </w:tcPr>
          <w:p w:rsidR="00F25E04" w:rsidRPr="0003498C" w:rsidRDefault="00F25E04" w:rsidP="00F25E04">
            <w:pPr>
              <w:jc w:val="both"/>
            </w:pPr>
            <w:r w:rsidRPr="0003498C">
              <w:rPr>
                <w:b/>
              </w:rPr>
              <w:t>Předměty příslušného studijního programu a způsob zapojení do jejich výuky, příp. další zapojení do uskutečňování studijního programu</w:t>
            </w:r>
          </w:p>
        </w:tc>
      </w:tr>
      <w:tr w:rsidR="00F25E04" w:rsidRPr="0003498C" w:rsidTr="00F25E04">
        <w:trPr>
          <w:trHeight w:val="324"/>
        </w:trPr>
        <w:tc>
          <w:tcPr>
            <w:tcW w:w="9859" w:type="dxa"/>
            <w:gridSpan w:val="11"/>
            <w:tcBorders>
              <w:top w:val="nil"/>
            </w:tcBorders>
          </w:tcPr>
          <w:p w:rsidR="00F25E04" w:rsidRPr="0003498C" w:rsidRDefault="00E83974" w:rsidP="00E83974">
            <w:r w:rsidRPr="00B1317B">
              <w:rPr>
                <w:color w:val="000000" w:themeColor="text1"/>
              </w:rPr>
              <w:t>Úvod do finančních technologií</w:t>
            </w:r>
            <w:r w:rsidRPr="002166BB">
              <w:t xml:space="preserve"> </w:t>
            </w:r>
            <w:r w:rsidR="00F25E04">
              <w:t>– přednášející (25%)</w:t>
            </w:r>
          </w:p>
        </w:tc>
      </w:tr>
      <w:tr w:rsidR="00F25E04" w:rsidRPr="0003498C" w:rsidTr="00F25E04">
        <w:tc>
          <w:tcPr>
            <w:tcW w:w="9859" w:type="dxa"/>
            <w:gridSpan w:val="11"/>
            <w:shd w:val="clear" w:color="auto" w:fill="F7CAAC"/>
          </w:tcPr>
          <w:p w:rsidR="00F25E04" w:rsidRPr="0003498C" w:rsidRDefault="00F25E04" w:rsidP="00F25E04">
            <w:pPr>
              <w:jc w:val="both"/>
            </w:pPr>
            <w:r w:rsidRPr="0003498C">
              <w:rPr>
                <w:b/>
              </w:rPr>
              <w:t xml:space="preserve">Údaje o vzdělání na VŠ </w:t>
            </w:r>
          </w:p>
        </w:tc>
      </w:tr>
      <w:tr w:rsidR="00F25E04" w:rsidRPr="0003498C" w:rsidTr="00F25E04">
        <w:trPr>
          <w:trHeight w:val="745"/>
        </w:trPr>
        <w:tc>
          <w:tcPr>
            <w:tcW w:w="9859" w:type="dxa"/>
            <w:gridSpan w:val="11"/>
          </w:tcPr>
          <w:p w:rsidR="00F25E04" w:rsidRDefault="00F25E04" w:rsidP="00F25E04">
            <w:pPr>
              <w:ind w:left="1456" w:hanging="1456"/>
              <w:jc w:val="both"/>
            </w:pPr>
            <w:r w:rsidRPr="00F25E04">
              <w:t>1998 – 2004: VŠE</w:t>
            </w:r>
            <w:r w:rsidRPr="00C134CB">
              <w:t xml:space="preserve"> v Praze, Fakulta národohospodářská, obor Hospodářská politika a správa </w:t>
            </w:r>
            <w:r w:rsidRPr="00B1478F">
              <w:rPr>
                <w:b/>
              </w:rPr>
              <w:t>(PhD.)</w:t>
            </w:r>
          </w:p>
          <w:p w:rsidR="00F25E04" w:rsidRDefault="00F25E04" w:rsidP="00F25E04">
            <w:pPr>
              <w:ind w:left="1456" w:hanging="1456"/>
              <w:jc w:val="both"/>
              <w:rPr>
                <w:b/>
              </w:rPr>
            </w:pPr>
            <w:r w:rsidRPr="00F25E04">
              <w:t>2000 – 2001:</w:t>
            </w:r>
            <w:r>
              <w:rPr>
                <w:b/>
              </w:rPr>
              <w:t xml:space="preserve"> </w:t>
            </w:r>
            <w:r w:rsidRPr="00C134CB">
              <w:t xml:space="preserve">University of Surrey, UK, Economics </w:t>
            </w:r>
            <w:r w:rsidRPr="00B1478F">
              <w:rPr>
                <w:b/>
              </w:rPr>
              <w:t>(MSc.)</w:t>
            </w:r>
          </w:p>
          <w:p w:rsidR="00F25E04" w:rsidRPr="0003498C" w:rsidRDefault="00F25E04" w:rsidP="00F25E04">
            <w:pPr>
              <w:ind w:left="1456" w:hanging="1456"/>
              <w:jc w:val="both"/>
              <w:rPr>
                <w:b/>
              </w:rPr>
            </w:pPr>
            <w:r w:rsidRPr="00F25E04">
              <w:t>1993 – 1998:</w:t>
            </w:r>
            <w:r>
              <w:rPr>
                <w:b/>
              </w:rPr>
              <w:t xml:space="preserve"> </w:t>
            </w:r>
            <w:r w:rsidRPr="00C134CB">
              <w:t xml:space="preserve">VŠE v Praze, Fakulta národohospodářská, obor Hospodářská politika </w:t>
            </w:r>
            <w:r w:rsidRPr="00B1478F">
              <w:rPr>
                <w:b/>
              </w:rPr>
              <w:t>(Ing.)</w:t>
            </w:r>
            <w:r>
              <w:rPr>
                <w:b/>
              </w:rPr>
              <w:t xml:space="preserve"> </w:t>
            </w:r>
          </w:p>
        </w:tc>
      </w:tr>
      <w:tr w:rsidR="00F25E04" w:rsidRPr="0003498C" w:rsidTr="00F25E04">
        <w:tc>
          <w:tcPr>
            <w:tcW w:w="9859" w:type="dxa"/>
            <w:gridSpan w:val="11"/>
            <w:shd w:val="clear" w:color="auto" w:fill="F7CAAC"/>
          </w:tcPr>
          <w:p w:rsidR="00F25E04" w:rsidRPr="0003498C" w:rsidRDefault="00F25E04" w:rsidP="00F25E04">
            <w:pPr>
              <w:jc w:val="both"/>
              <w:rPr>
                <w:b/>
              </w:rPr>
            </w:pPr>
            <w:r w:rsidRPr="0003498C">
              <w:rPr>
                <w:b/>
              </w:rPr>
              <w:t>Údaje o odborném působení od absolvování VŠ</w:t>
            </w:r>
          </w:p>
        </w:tc>
      </w:tr>
      <w:tr w:rsidR="00F25E04" w:rsidRPr="0003498C" w:rsidTr="00F25E04">
        <w:trPr>
          <w:trHeight w:val="605"/>
        </w:trPr>
        <w:tc>
          <w:tcPr>
            <w:tcW w:w="9859" w:type="dxa"/>
            <w:gridSpan w:val="11"/>
          </w:tcPr>
          <w:p w:rsidR="00F25E04" w:rsidRPr="00F25E04" w:rsidRDefault="00F25E04" w:rsidP="00F25E04">
            <w:pPr>
              <w:jc w:val="both"/>
            </w:pPr>
            <w:r w:rsidRPr="00F25E04">
              <w:t>1998 - 2002: Česká národní banka, analytik v Odboru měnové politiky</w:t>
            </w:r>
          </w:p>
          <w:p w:rsidR="00F25E04" w:rsidRPr="00F25E04" w:rsidRDefault="00F25E04" w:rsidP="00F25E04">
            <w:pPr>
              <w:jc w:val="both"/>
            </w:pPr>
            <w:r w:rsidRPr="00F25E04">
              <w:t>2002 - 2004: Česká spořitelna, a.s., Ekonom</w:t>
            </w:r>
          </w:p>
          <w:p w:rsidR="00F25E04" w:rsidRPr="00F25E04" w:rsidRDefault="00F25E04" w:rsidP="00F25E04">
            <w:pPr>
              <w:jc w:val="both"/>
            </w:pPr>
            <w:r w:rsidRPr="00F25E04">
              <w:t>2004 – 2006: Česká konsolidační agentura, člen představenstva</w:t>
            </w:r>
          </w:p>
          <w:p w:rsidR="00F25E04" w:rsidRPr="0003498C" w:rsidRDefault="00F25E04" w:rsidP="00F25E04">
            <w:pPr>
              <w:jc w:val="both"/>
            </w:pPr>
            <w:r w:rsidRPr="00F25E04">
              <w:t>2006 – 2018</w:t>
            </w:r>
            <w:r w:rsidRPr="00C134CB">
              <w:rPr>
                <w:b/>
              </w:rPr>
              <w:t>:</w:t>
            </w:r>
            <w:r>
              <w:t xml:space="preserve"> Česká národní banka, člen Bankovní rady ČNB a viceguvernér</w:t>
            </w:r>
          </w:p>
        </w:tc>
      </w:tr>
      <w:tr w:rsidR="00F25E04" w:rsidRPr="0003498C" w:rsidTr="00F25E04">
        <w:trPr>
          <w:trHeight w:val="250"/>
        </w:trPr>
        <w:tc>
          <w:tcPr>
            <w:tcW w:w="9859" w:type="dxa"/>
            <w:gridSpan w:val="11"/>
            <w:shd w:val="clear" w:color="auto" w:fill="F7CAAC"/>
          </w:tcPr>
          <w:p w:rsidR="00F25E04" w:rsidRPr="0003498C" w:rsidRDefault="00F25E04" w:rsidP="00F25E04">
            <w:pPr>
              <w:jc w:val="both"/>
            </w:pPr>
            <w:r w:rsidRPr="0003498C">
              <w:rPr>
                <w:b/>
              </w:rPr>
              <w:t>Zkušenosti s vedením kvalifikačních a rigorózních prací</w:t>
            </w:r>
          </w:p>
        </w:tc>
      </w:tr>
      <w:tr w:rsidR="00F25E04" w:rsidRPr="0003498C" w:rsidTr="00F25E04">
        <w:trPr>
          <w:trHeight w:val="420"/>
        </w:trPr>
        <w:tc>
          <w:tcPr>
            <w:tcW w:w="9859" w:type="dxa"/>
            <w:gridSpan w:val="11"/>
          </w:tcPr>
          <w:p w:rsidR="00F25E04" w:rsidRPr="0003498C" w:rsidRDefault="00F25E04" w:rsidP="00F25E04">
            <w:pPr>
              <w:jc w:val="both"/>
            </w:pPr>
            <w:r w:rsidRPr="0003498C">
              <w:t>Počet v</w:t>
            </w:r>
            <w:r>
              <w:t xml:space="preserve">edených bakalářských prací – 15 </w:t>
            </w:r>
          </w:p>
          <w:p w:rsidR="00F25E04" w:rsidRPr="0003498C" w:rsidRDefault="00F25E04" w:rsidP="00F25E04">
            <w:pPr>
              <w:jc w:val="both"/>
            </w:pPr>
            <w:r w:rsidRPr="0003498C">
              <w:t>Počet</w:t>
            </w:r>
            <w:r>
              <w:t xml:space="preserve"> vedených diplomových prací – 10 </w:t>
            </w:r>
          </w:p>
        </w:tc>
      </w:tr>
      <w:tr w:rsidR="00F25E04" w:rsidRPr="0003498C" w:rsidTr="00F25E04">
        <w:trPr>
          <w:cantSplit/>
        </w:trPr>
        <w:tc>
          <w:tcPr>
            <w:tcW w:w="3347" w:type="dxa"/>
            <w:gridSpan w:val="2"/>
            <w:tcBorders>
              <w:top w:val="single" w:sz="12" w:space="0" w:color="auto"/>
            </w:tcBorders>
            <w:shd w:val="clear" w:color="auto" w:fill="F7CAAC"/>
          </w:tcPr>
          <w:p w:rsidR="00F25E04" w:rsidRPr="0003498C" w:rsidRDefault="00F25E04" w:rsidP="00F25E0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F25E04" w:rsidRPr="0003498C" w:rsidRDefault="00F25E04" w:rsidP="00F25E0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F25E04" w:rsidRPr="0003498C" w:rsidRDefault="00F25E04" w:rsidP="00F25E0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F25E04" w:rsidRPr="0003498C" w:rsidRDefault="00F25E04" w:rsidP="00F25E04">
            <w:pPr>
              <w:jc w:val="both"/>
              <w:rPr>
                <w:b/>
              </w:rPr>
            </w:pPr>
            <w:r w:rsidRPr="0003498C">
              <w:rPr>
                <w:b/>
              </w:rPr>
              <w:t>Ohlasy publikací</w:t>
            </w:r>
          </w:p>
        </w:tc>
      </w:tr>
      <w:tr w:rsidR="00F25E04" w:rsidRPr="0003498C" w:rsidTr="00F25E04">
        <w:trPr>
          <w:cantSplit/>
        </w:trPr>
        <w:tc>
          <w:tcPr>
            <w:tcW w:w="3347" w:type="dxa"/>
            <w:gridSpan w:val="2"/>
          </w:tcPr>
          <w:p w:rsidR="00F25E04" w:rsidRPr="0003498C" w:rsidRDefault="00F25E04" w:rsidP="00F25E04">
            <w:pPr>
              <w:jc w:val="both"/>
            </w:pPr>
          </w:p>
        </w:tc>
        <w:tc>
          <w:tcPr>
            <w:tcW w:w="2245" w:type="dxa"/>
            <w:gridSpan w:val="2"/>
          </w:tcPr>
          <w:p w:rsidR="00F25E04" w:rsidRPr="0003498C" w:rsidRDefault="00F25E04" w:rsidP="00F25E04">
            <w:pPr>
              <w:jc w:val="both"/>
            </w:pPr>
          </w:p>
        </w:tc>
        <w:tc>
          <w:tcPr>
            <w:tcW w:w="2248" w:type="dxa"/>
            <w:gridSpan w:val="4"/>
            <w:tcBorders>
              <w:right w:val="single" w:sz="12" w:space="0" w:color="auto"/>
            </w:tcBorders>
          </w:tcPr>
          <w:p w:rsidR="00F25E04" w:rsidRPr="0003498C" w:rsidRDefault="00F25E04" w:rsidP="00F25E04">
            <w:pPr>
              <w:jc w:val="both"/>
            </w:pPr>
          </w:p>
        </w:tc>
        <w:tc>
          <w:tcPr>
            <w:tcW w:w="632" w:type="dxa"/>
            <w:tcBorders>
              <w:left w:val="single" w:sz="12" w:space="0" w:color="auto"/>
            </w:tcBorders>
            <w:shd w:val="clear" w:color="auto" w:fill="F7CAAC"/>
          </w:tcPr>
          <w:p w:rsidR="00F25E04" w:rsidRPr="0003498C" w:rsidRDefault="00F25E04" w:rsidP="00F25E04">
            <w:pPr>
              <w:jc w:val="both"/>
            </w:pPr>
            <w:r w:rsidRPr="0003498C">
              <w:rPr>
                <w:b/>
              </w:rPr>
              <w:t>WOS</w:t>
            </w:r>
          </w:p>
        </w:tc>
        <w:tc>
          <w:tcPr>
            <w:tcW w:w="693" w:type="dxa"/>
            <w:shd w:val="clear" w:color="auto" w:fill="F7CAAC"/>
          </w:tcPr>
          <w:p w:rsidR="00F25E04" w:rsidRPr="0003498C" w:rsidRDefault="00F25E04" w:rsidP="00F25E04">
            <w:pPr>
              <w:jc w:val="both"/>
              <w:rPr>
                <w:sz w:val="18"/>
              </w:rPr>
            </w:pPr>
            <w:r w:rsidRPr="0003498C">
              <w:rPr>
                <w:b/>
                <w:sz w:val="18"/>
              </w:rPr>
              <w:t>Scopus</w:t>
            </w:r>
          </w:p>
        </w:tc>
        <w:tc>
          <w:tcPr>
            <w:tcW w:w="694" w:type="dxa"/>
            <w:shd w:val="clear" w:color="auto" w:fill="F7CAAC"/>
          </w:tcPr>
          <w:p w:rsidR="00F25E04" w:rsidRPr="0003498C" w:rsidRDefault="00F25E04" w:rsidP="00F25E04">
            <w:pPr>
              <w:jc w:val="both"/>
            </w:pPr>
            <w:r w:rsidRPr="0003498C">
              <w:rPr>
                <w:b/>
                <w:sz w:val="18"/>
              </w:rPr>
              <w:t>ostatní</w:t>
            </w:r>
          </w:p>
        </w:tc>
      </w:tr>
      <w:tr w:rsidR="00F25E04" w:rsidRPr="0003498C" w:rsidTr="00F25E04">
        <w:trPr>
          <w:cantSplit/>
          <w:trHeight w:val="70"/>
        </w:trPr>
        <w:tc>
          <w:tcPr>
            <w:tcW w:w="3347" w:type="dxa"/>
            <w:gridSpan w:val="2"/>
            <w:shd w:val="clear" w:color="auto" w:fill="F7CAAC"/>
          </w:tcPr>
          <w:p w:rsidR="00F25E04" w:rsidRPr="0003498C" w:rsidRDefault="00F25E04" w:rsidP="00F25E04">
            <w:pPr>
              <w:jc w:val="both"/>
            </w:pPr>
            <w:r w:rsidRPr="0003498C">
              <w:rPr>
                <w:b/>
              </w:rPr>
              <w:t>Obor jmenovacího řízení</w:t>
            </w:r>
          </w:p>
        </w:tc>
        <w:tc>
          <w:tcPr>
            <w:tcW w:w="2245" w:type="dxa"/>
            <w:gridSpan w:val="2"/>
            <w:shd w:val="clear" w:color="auto" w:fill="F7CAAC"/>
          </w:tcPr>
          <w:p w:rsidR="00F25E04" w:rsidRPr="0003498C" w:rsidRDefault="00F25E04" w:rsidP="00F25E04">
            <w:pPr>
              <w:jc w:val="both"/>
            </w:pPr>
            <w:r w:rsidRPr="0003498C">
              <w:rPr>
                <w:b/>
              </w:rPr>
              <w:t>Rok udělení hodnosti</w:t>
            </w:r>
          </w:p>
        </w:tc>
        <w:tc>
          <w:tcPr>
            <w:tcW w:w="2248" w:type="dxa"/>
            <w:gridSpan w:val="4"/>
            <w:tcBorders>
              <w:right w:val="single" w:sz="12" w:space="0" w:color="auto"/>
            </w:tcBorders>
            <w:shd w:val="clear" w:color="auto" w:fill="F7CAAC"/>
          </w:tcPr>
          <w:p w:rsidR="00F25E04" w:rsidRPr="0003498C" w:rsidRDefault="00F25E04" w:rsidP="00F25E04">
            <w:pPr>
              <w:jc w:val="both"/>
            </w:pPr>
            <w:r w:rsidRPr="0003498C">
              <w:rPr>
                <w:b/>
              </w:rPr>
              <w:t>Řízení konáno na VŠ</w:t>
            </w:r>
          </w:p>
        </w:tc>
        <w:tc>
          <w:tcPr>
            <w:tcW w:w="632" w:type="dxa"/>
            <w:vMerge w:val="restart"/>
            <w:tcBorders>
              <w:left w:val="single" w:sz="12" w:space="0" w:color="auto"/>
            </w:tcBorders>
          </w:tcPr>
          <w:p w:rsidR="00F25E04" w:rsidRPr="0003498C" w:rsidRDefault="00E83974" w:rsidP="00F25E04">
            <w:pPr>
              <w:jc w:val="both"/>
              <w:rPr>
                <w:b/>
              </w:rPr>
            </w:pPr>
            <w:r>
              <w:rPr>
                <w:b/>
              </w:rPr>
              <w:t>22</w:t>
            </w:r>
          </w:p>
        </w:tc>
        <w:tc>
          <w:tcPr>
            <w:tcW w:w="693" w:type="dxa"/>
            <w:vMerge w:val="restart"/>
          </w:tcPr>
          <w:p w:rsidR="00F25E04" w:rsidRPr="0003498C" w:rsidRDefault="00E83974" w:rsidP="00F25E04">
            <w:pPr>
              <w:jc w:val="both"/>
              <w:rPr>
                <w:b/>
              </w:rPr>
            </w:pPr>
            <w:r>
              <w:rPr>
                <w:b/>
              </w:rPr>
              <w:t>6</w:t>
            </w:r>
          </w:p>
        </w:tc>
        <w:tc>
          <w:tcPr>
            <w:tcW w:w="694" w:type="dxa"/>
            <w:vMerge w:val="restart"/>
          </w:tcPr>
          <w:p w:rsidR="00F25E04" w:rsidRPr="0003498C" w:rsidRDefault="00F25E04" w:rsidP="00F25E04">
            <w:pPr>
              <w:jc w:val="both"/>
              <w:rPr>
                <w:b/>
              </w:rPr>
            </w:pPr>
            <w:r w:rsidRPr="00E83974">
              <w:rPr>
                <w:b/>
                <w:sz w:val="16"/>
              </w:rPr>
              <w:t>Google Scholar 41 Articles</w:t>
            </w:r>
          </w:p>
        </w:tc>
      </w:tr>
      <w:tr w:rsidR="00F25E04" w:rsidRPr="0003498C" w:rsidTr="00F25E04">
        <w:trPr>
          <w:trHeight w:val="205"/>
        </w:trPr>
        <w:tc>
          <w:tcPr>
            <w:tcW w:w="3347" w:type="dxa"/>
            <w:gridSpan w:val="2"/>
          </w:tcPr>
          <w:p w:rsidR="00F25E04" w:rsidRPr="0003498C" w:rsidRDefault="00F25E04" w:rsidP="00F25E04">
            <w:pPr>
              <w:jc w:val="both"/>
            </w:pPr>
          </w:p>
        </w:tc>
        <w:tc>
          <w:tcPr>
            <w:tcW w:w="2245" w:type="dxa"/>
            <w:gridSpan w:val="2"/>
          </w:tcPr>
          <w:p w:rsidR="00F25E04" w:rsidRPr="0003498C" w:rsidRDefault="00F25E04" w:rsidP="00F25E04">
            <w:pPr>
              <w:jc w:val="both"/>
            </w:pPr>
          </w:p>
        </w:tc>
        <w:tc>
          <w:tcPr>
            <w:tcW w:w="2248" w:type="dxa"/>
            <w:gridSpan w:val="4"/>
            <w:tcBorders>
              <w:right w:val="single" w:sz="12" w:space="0" w:color="auto"/>
            </w:tcBorders>
          </w:tcPr>
          <w:p w:rsidR="00F25E04" w:rsidRPr="0003498C" w:rsidRDefault="00F25E04" w:rsidP="00F25E04">
            <w:pPr>
              <w:jc w:val="both"/>
            </w:pPr>
          </w:p>
        </w:tc>
        <w:tc>
          <w:tcPr>
            <w:tcW w:w="632" w:type="dxa"/>
            <w:vMerge/>
            <w:tcBorders>
              <w:left w:val="single" w:sz="12" w:space="0" w:color="auto"/>
            </w:tcBorders>
            <w:vAlign w:val="center"/>
          </w:tcPr>
          <w:p w:rsidR="00F25E04" w:rsidRPr="0003498C" w:rsidRDefault="00F25E04" w:rsidP="00F25E04">
            <w:pPr>
              <w:rPr>
                <w:b/>
              </w:rPr>
            </w:pPr>
          </w:p>
        </w:tc>
        <w:tc>
          <w:tcPr>
            <w:tcW w:w="693" w:type="dxa"/>
            <w:vMerge/>
            <w:vAlign w:val="center"/>
          </w:tcPr>
          <w:p w:rsidR="00F25E04" w:rsidRPr="0003498C" w:rsidRDefault="00F25E04" w:rsidP="00F25E04">
            <w:pPr>
              <w:rPr>
                <w:b/>
              </w:rPr>
            </w:pPr>
          </w:p>
        </w:tc>
        <w:tc>
          <w:tcPr>
            <w:tcW w:w="694" w:type="dxa"/>
            <w:vMerge/>
            <w:vAlign w:val="center"/>
          </w:tcPr>
          <w:p w:rsidR="00F25E04" w:rsidRPr="0003498C" w:rsidRDefault="00F25E04" w:rsidP="00F25E04">
            <w:pPr>
              <w:rPr>
                <w:b/>
              </w:rPr>
            </w:pPr>
          </w:p>
        </w:tc>
      </w:tr>
      <w:tr w:rsidR="00F25E04" w:rsidRPr="0003498C" w:rsidTr="00F25E04">
        <w:tc>
          <w:tcPr>
            <w:tcW w:w="9859" w:type="dxa"/>
            <w:gridSpan w:val="11"/>
            <w:shd w:val="clear" w:color="auto" w:fill="F7CAAC"/>
          </w:tcPr>
          <w:p w:rsidR="00F25E04" w:rsidRPr="0003498C" w:rsidRDefault="00F25E04" w:rsidP="00F25E0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F25E04" w:rsidRPr="0003498C" w:rsidTr="00F25E04">
        <w:trPr>
          <w:trHeight w:val="2784"/>
        </w:trPr>
        <w:tc>
          <w:tcPr>
            <w:tcW w:w="9859" w:type="dxa"/>
            <w:gridSpan w:val="11"/>
          </w:tcPr>
          <w:p w:rsidR="00F25E04" w:rsidRPr="00C134CB" w:rsidRDefault="00F25E04" w:rsidP="00F25E04">
            <w:pPr>
              <w:jc w:val="both"/>
            </w:pPr>
            <w:r w:rsidRPr="00C134CB">
              <w:t xml:space="preserve">HAMPL, M. </w:t>
            </w:r>
            <w:r w:rsidRPr="00C134CB">
              <w:rPr>
                <w:i/>
              </w:rPr>
              <w:t>Vyčerpání zdrojů skvěle prodejný mýtus</w:t>
            </w:r>
            <w:r w:rsidRPr="00C134CB">
              <w:t>, Praha: Mladá fronta a.s., 2018. ISBN 978-80-204-5043-2.</w:t>
            </w:r>
            <w:r>
              <w:t xml:space="preserve"> (100%)</w:t>
            </w:r>
          </w:p>
          <w:p w:rsidR="00F25E04" w:rsidRDefault="00F25E04" w:rsidP="00F25E04">
            <w:pPr>
              <w:pStyle w:val="Bezmezer"/>
              <w:jc w:val="both"/>
              <w:rPr>
                <w:rFonts w:ascii="Times New Roman" w:hAnsi="Times New Roman" w:cs="Times New Roman"/>
                <w:sz w:val="20"/>
                <w:szCs w:val="20"/>
              </w:rPr>
            </w:pPr>
            <w:r>
              <w:rPr>
                <w:rFonts w:ascii="Times New Roman" w:hAnsi="Times New Roman" w:cs="Times New Roman"/>
                <w:sz w:val="20"/>
                <w:szCs w:val="20"/>
              </w:rPr>
              <w:t>HAMPL, M., HAVRÁNEK, T.</w:t>
            </w:r>
            <w:r w:rsidRPr="00C134CB">
              <w:rPr>
                <w:rFonts w:ascii="Times New Roman" w:hAnsi="Times New Roman" w:cs="Times New Roman"/>
                <w:sz w:val="20"/>
                <w:szCs w:val="20"/>
              </w:rPr>
              <w:t xml:space="preserve"> </w:t>
            </w:r>
            <w:r w:rsidRPr="00C134CB">
              <w:rPr>
                <w:rFonts w:ascii="Times New Roman" w:hAnsi="Times New Roman" w:cs="Times New Roman"/>
                <w:i/>
                <w:sz w:val="20"/>
                <w:szCs w:val="20"/>
              </w:rPr>
              <w:t>Should Monetary Policy Pay Attention to House Prices?</w:t>
            </w:r>
            <w:r w:rsidRPr="00C134CB">
              <w:rPr>
                <w:rFonts w:ascii="Times New Roman" w:hAnsi="Times New Roman" w:cs="Times New Roman"/>
                <w:sz w:val="20"/>
                <w:szCs w:val="20"/>
              </w:rPr>
              <w:t xml:space="preserve"> BIS Papers,</w:t>
            </w:r>
            <w:r>
              <w:rPr>
                <w:rFonts w:ascii="Times New Roman" w:hAnsi="Times New Roman" w:cs="Times New Roman"/>
                <w:sz w:val="20"/>
                <w:szCs w:val="20"/>
              </w:rPr>
              <w:t xml:space="preserve"> No. 94, Basel, </w:t>
            </w:r>
            <w:r w:rsidRPr="00C134CB">
              <w:rPr>
                <w:rFonts w:ascii="Times New Roman" w:hAnsi="Times New Roman" w:cs="Times New Roman"/>
                <w:sz w:val="20"/>
                <w:szCs w:val="20"/>
              </w:rPr>
              <w:t>December 2017</w:t>
            </w:r>
            <w:r w:rsidRPr="00010123">
              <w:rPr>
                <w:rFonts w:ascii="Times New Roman" w:hAnsi="Times New Roman" w:cs="Times New Roman"/>
                <w:sz w:val="20"/>
                <w:szCs w:val="20"/>
              </w:rPr>
              <w:t>. ISSN 1609-0381</w:t>
            </w:r>
            <w:r>
              <w:rPr>
                <w:rFonts w:ascii="Times New Roman" w:hAnsi="Times New Roman" w:cs="Times New Roman"/>
                <w:sz w:val="20"/>
                <w:szCs w:val="20"/>
              </w:rPr>
              <w:t>.</w:t>
            </w:r>
          </w:p>
          <w:p w:rsidR="00F25E04" w:rsidRPr="00B1478F" w:rsidRDefault="00F25E04" w:rsidP="00F25E04">
            <w:pPr>
              <w:pStyle w:val="Bezmezer"/>
              <w:jc w:val="both"/>
              <w:rPr>
                <w:rFonts w:ascii="Times New Roman" w:hAnsi="Times New Roman" w:cs="Times New Roman"/>
                <w:sz w:val="20"/>
                <w:szCs w:val="20"/>
              </w:rPr>
            </w:pPr>
            <w:r>
              <w:rPr>
                <w:rFonts w:ascii="Times New Roman" w:hAnsi="Times New Roman" w:cs="Times New Roman"/>
                <w:sz w:val="20"/>
                <w:szCs w:val="20"/>
              </w:rPr>
              <w:t xml:space="preserve">HAMPL, M., HAVRÁNEK, T. </w:t>
            </w:r>
            <w:r w:rsidRPr="00B1478F">
              <w:rPr>
                <w:rFonts w:ascii="Times New Roman" w:hAnsi="Times New Roman" w:cs="Times New Roman"/>
                <w:sz w:val="20"/>
                <w:szCs w:val="20"/>
              </w:rPr>
              <w:t>Should More Att</w:t>
            </w:r>
            <w:r w:rsidR="00E83974">
              <w:rPr>
                <w:rFonts w:ascii="Times New Roman" w:hAnsi="Times New Roman" w:cs="Times New Roman"/>
                <w:sz w:val="20"/>
                <w:szCs w:val="20"/>
              </w:rPr>
              <w:t>ention be Paid to House Prices?</w:t>
            </w:r>
            <w:r w:rsidRPr="00B1478F">
              <w:rPr>
                <w:rFonts w:ascii="Times New Roman" w:hAnsi="Times New Roman" w:cs="Times New Roman"/>
                <w:sz w:val="20"/>
                <w:szCs w:val="20"/>
              </w:rPr>
              <w:t xml:space="preserve"> </w:t>
            </w:r>
            <w:r w:rsidRPr="00E83974">
              <w:rPr>
                <w:rFonts w:ascii="Times New Roman" w:hAnsi="Times New Roman" w:cs="Times New Roman"/>
                <w:i/>
                <w:sz w:val="20"/>
                <w:szCs w:val="20"/>
              </w:rPr>
              <w:t>Central Banking</w:t>
            </w:r>
            <w:r w:rsidRPr="00B1478F">
              <w:rPr>
                <w:rFonts w:ascii="Times New Roman" w:hAnsi="Times New Roman" w:cs="Times New Roman"/>
                <w:sz w:val="20"/>
                <w:szCs w:val="20"/>
              </w:rPr>
              <w:t xml:space="preserve">, Volume XXVII, Number 4, May 2017. (50%) </w:t>
            </w:r>
          </w:p>
          <w:p w:rsidR="00F25E04" w:rsidRPr="00C134CB" w:rsidRDefault="00F25E04" w:rsidP="00F25E04">
            <w:pPr>
              <w:pStyle w:val="Bezmezer"/>
              <w:jc w:val="both"/>
              <w:rPr>
                <w:rFonts w:ascii="Times New Roman" w:hAnsi="Times New Roman" w:cs="Times New Roman"/>
                <w:sz w:val="20"/>
                <w:szCs w:val="20"/>
              </w:rPr>
            </w:pPr>
            <w:r>
              <w:rPr>
                <w:rFonts w:ascii="Times New Roman" w:hAnsi="Times New Roman" w:cs="Times New Roman"/>
                <w:sz w:val="20"/>
                <w:szCs w:val="20"/>
              </w:rPr>
              <w:t>HAMPL, M., SKOŘEPA, M.</w:t>
            </w:r>
            <w:r w:rsidRPr="00B1478F">
              <w:rPr>
                <w:rFonts w:ascii="Times New Roman" w:hAnsi="Times New Roman" w:cs="Times New Roman"/>
                <w:sz w:val="20"/>
                <w:szCs w:val="20"/>
              </w:rPr>
              <w:t xml:space="preserve"> Czech Currency Intervention and Forex Reserves</w:t>
            </w:r>
            <w:r w:rsidR="00E83974">
              <w:rPr>
                <w:rFonts w:ascii="Times New Roman" w:hAnsi="Times New Roman" w:cs="Times New Roman"/>
                <w:sz w:val="20"/>
                <w:szCs w:val="20"/>
              </w:rPr>
              <w:t>.</w:t>
            </w:r>
            <w:r w:rsidRPr="00B1478F">
              <w:rPr>
                <w:rFonts w:ascii="Times New Roman" w:hAnsi="Times New Roman" w:cs="Times New Roman"/>
                <w:sz w:val="20"/>
                <w:szCs w:val="20"/>
              </w:rPr>
              <w:t xml:space="preserve"> </w:t>
            </w:r>
            <w:r w:rsidRPr="00E83974">
              <w:rPr>
                <w:rFonts w:ascii="Times New Roman" w:hAnsi="Times New Roman" w:cs="Times New Roman"/>
                <w:i/>
                <w:sz w:val="20"/>
                <w:szCs w:val="20"/>
              </w:rPr>
              <w:t>Central Banking</w:t>
            </w:r>
            <w:r w:rsidRPr="00B1478F">
              <w:rPr>
                <w:rFonts w:ascii="Times New Roman" w:hAnsi="Times New Roman" w:cs="Times New Roman"/>
                <w:sz w:val="20"/>
                <w:szCs w:val="20"/>
              </w:rPr>
              <w:t>, Volume XXV, Number 2, November 2014. (50%)</w:t>
            </w:r>
          </w:p>
          <w:p w:rsidR="00F25E04" w:rsidRPr="00C134CB" w:rsidRDefault="00F25E04" w:rsidP="00F25E04">
            <w:pPr>
              <w:jc w:val="both"/>
              <w:rPr>
                <w:rFonts w:eastAsia="Calibri"/>
              </w:rPr>
            </w:pPr>
          </w:p>
          <w:p w:rsidR="00F25E04" w:rsidRPr="0032793C" w:rsidRDefault="00F25E04" w:rsidP="00F25E04">
            <w:pPr>
              <w:jc w:val="both"/>
              <w:rPr>
                <w:rFonts w:eastAsia="Calibri"/>
              </w:rPr>
            </w:pPr>
            <w:r w:rsidRPr="00C134CB">
              <w:rPr>
                <w:rFonts w:eastAsia="Calibri"/>
              </w:rPr>
              <w:t xml:space="preserve">S kolektivem autorů spoluřešitel grantu č. 402/98/1498 Grantové agentury ČR </w:t>
            </w:r>
            <w:r w:rsidRPr="00C134CB">
              <w:rPr>
                <w:rFonts w:eastAsia="Calibri"/>
                <w:i/>
              </w:rPr>
              <w:t>(Vnitřní a vnější podmínky restrukturalizace a hospodářská politika v ČR)</w:t>
            </w:r>
            <w:r w:rsidRPr="00C134CB">
              <w:rPr>
                <w:rFonts w:eastAsia="Calibri"/>
              </w:rPr>
              <w:t xml:space="preserve">. Zakončeno publikací knihy a sborníku v českém jazyce. </w:t>
            </w:r>
          </w:p>
        </w:tc>
      </w:tr>
      <w:tr w:rsidR="00F25E04" w:rsidRPr="0003498C" w:rsidTr="00F25E04">
        <w:trPr>
          <w:trHeight w:val="218"/>
        </w:trPr>
        <w:tc>
          <w:tcPr>
            <w:tcW w:w="9859" w:type="dxa"/>
            <w:gridSpan w:val="11"/>
            <w:shd w:val="clear" w:color="auto" w:fill="F7CAAC"/>
          </w:tcPr>
          <w:p w:rsidR="00F25E04" w:rsidRPr="0003498C" w:rsidRDefault="00F25E04" w:rsidP="00F25E04">
            <w:pPr>
              <w:rPr>
                <w:b/>
              </w:rPr>
            </w:pPr>
            <w:r w:rsidRPr="0003498C">
              <w:rPr>
                <w:b/>
              </w:rPr>
              <w:t>Působení v</w:t>
            </w:r>
            <w:r>
              <w:rPr>
                <w:b/>
              </w:rPr>
              <w:t> </w:t>
            </w:r>
            <w:r w:rsidRPr="0003498C">
              <w:rPr>
                <w:b/>
              </w:rPr>
              <w:t>zahraničí</w:t>
            </w:r>
            <w:r>
              <w:rPr>
                <w:b/>
              </w:rPr>
              <w:t>: vystoupení na řadě mezinárodních konferencí a symposií</w:t>
            </w:r>
          </w:p>
        </w:tc>
      </w:tr>
      <w:tr w:rsidR="00F25E04" w:rsidRPr="0003498C" w:rsidTr="00F25E04">
        <w:trPr>
          <w:trHeight w:val="186"/>
        </w:trPr>
        <w:tc>
          <w:tcPr>
            <w:tcW w:w="9859" w:type="dxa"/>
            <w:gridSpan w:val="11"/>
          </w:tcPr>
          <w:p w:rsidR="00F25E04" w:rsidRPr="0003498C" w:rsidRDefault="00F25E04" w:rsidP="00F25E04">
            <w:pPr>
              <w:rPr>
                <w:b/>
              </w:rPr>
            </w:pPr>
          </w:p>
        </w:tc>
      </w:tr>
      <w:tr w:rsidR="00F25E04" w:rsidRPr="0003498C" w:rsidTr="00F25E04">
        <w:trPr>
          <w:cantSplit/>
          <w:trHeight w:val="219"/>
        </w:trPr>
        <w:tc>
          <w:tcPr>
            <w:tcW w:w="2518" w:type="dxa"/>
            <w:shd w:val="clear" w:color="auto" w:fill="F7CAAC"/>
          </w:tcPr>
          <w:p w:rsidR="00F25E04" w:rsidRPr="0003498C" w:rsidRDefault="00F25E04" w:rsidP="00F25E04">
            <w:pPr>
              <w:jc w:val="both"/>
              <w:rPr>
                <w:b/>
              </w:rPr>
            </w:pPr>
            <w:r w:rsidRPr="0003498C">
              <w:rPr>
                <w:b/>
              </w:rPr>
              <w:t xml:space="preserve">Podpis </w:t>
            </w:r>
          </w:p>
        </w:tc>
        <w:tc>
          <w:tcPr>
            <w:tcW w:w="4536" w:type="dxa"/>
            <w:gridSpan w:val="5"/>
          </w:tcPr>
          <w:p w:rsidR="00F25E04" w:rsidRPr="0003498C" w:rsidRDefault="00F25E04" w:rsidP="00F25E04">
            <w:pPr>
              <w:jc w:val="both"/>
            </w:pPr>
          </w:p>
        </w:tc>
        <w:tc>
          <w:tcPr>
            <w:tcW w:w="786" w:type="dxa"/>
            <w:gridSpan w:val="2"/>
            <w:shd w:val="clear" w:color="auto" w:fill="F7CAAC"/>
          </w:tcPr>
          <w:p w:rsidR="00F25E04" w:rsidRPr="0003498C" w:rsidRDefault="00F25E04" w:rsidP="00F25E04">
            <w:pPr>
              <w:jc w:val="both"/>
            </w:pPr>
            <w:r w:rsidRPr="0003498C">
              <w:rPr>
                <w:b/>
              </w:rPr>
              <w:t>datum</w:t>
            </w:r>
          </w:p>
        </w:tc>
        <w:tc>
          <w:tcPr>
            <w:tcW w:w="2019" w:type="dxa"/>
            <w:gridSpan w:val="3"/>
          </w:tcPr>
          <w:p w:rsidR="00F25E04" w:rsidRPr="0003498C" w:rsidRDefault="00F25E04" w:rsidP="00F25E04">
            <w:pPr>
              <w:jc w:val="both"/>
            </w:pPr>
          </w:p>
        </w:tc>
      </w:tr>
    </w:tbl>
    <w:p w:rsidR="00F25E04" w:rsidRDefault="00F25E04" w:rsidP="00694BA8">
      <w:pPr>
        <w:spacing w:after="160" w:line="259" w:lineRule="auto"/>
      </w:pPr>
    </w:p>
    <w:p w:rsidR="00F25E04" w:rsidRDefault="00F25E0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25E04" w:rsidTr="00F25E04">
        <w:tc>
          <w:tcPr>
            <w:tcW w:w="9859" w:type="dxa"/>
            <w:gridSpan w:val="11"/>
            <w:tcBorders>
              <w:bottom w:val="double" w:sz="4" w:space="0" w:color="auto"/>
            </w:tcBorders>
            <w:shd w:val="clear" w:color="auto" w:fill="BDD6EE"/>
          </w:tcPr>
          <w:p w:rsidR="00F25E04" w:rsidRDefault="00F25E04" w:rsidP="00F25E04">
            <w:pPr>
              <w:jc w:val="both"/>
              <w:rPr>
                <w:b/>
                <w:sz w:val="28"/>
              </w:rPr>
            </w:pPr>
            <w:r>
              <w:rPr>
                <w:b/>
                <w:sz w:val="28"/>
              </w:rPr>
              <w:lastRenderedPageBreak/>
              <w:t>C-I – Personální zabezpečení</w:t>
            </w:r>
          </w:p>
        </w:tc>
      </w:tr>
      <w:tr w:rsidR="00F25E04" w:rsidTr="00F25E04">
        <w:tc>
          <w:tcPr>
            <w:tcW w:w="2518" w:type="dxa"/>
            <w:tcBorders>
              <w:top w:val="double" w:sz="4" w:space="0" w:color="auto"/>
            </w:tcBorders>
            <w:shd w:val="clear" w:color="auto" w:fill="F7CAAC"/>
          </w:tcPr>
          <w:p w:rsidR="00F25E04" w:rsidRDefault="00F25E04" w:rsidP="00F25E04">
            <w:pPr>
              <w:jc w:val="both"/>
              <w:rPr>
                <w:b/>
              </w:rPr>
            </w:pPr>
            <w:r>
              <w:rPr>
                <w:b/>
              </w:rPr>
              <w:t>Vysoká škola</w:t>
            </w:r>
          </w:p>
        </w:tc>
        <w:tc>
          <w:tcPr>
            <w:tcW w:w="7341" w:type="dxa"/>
            <w:gridSpan w:val="10"/>
          </w:tcPr>
          <w:p w:rsidR="00F25E04" w:rsidRDefault="00F25E04" w:rsidP="00F25E04">
            <w:pPr>
              <w:jc w:val="both"/>
            </w:pPr>
            <w:r>
              <w:t>Univerzita Tomáše Bati ve Zlíně</w:t>
            </w:r>
          </w:p>
        </w:tc>
      </w:tr>
      <w:tr w:rsidR="00F25E04" w:rsidTr="00F25E04">
        <w:tc>
          <w:tcPr>
            <w:tcW w:w="2518" w:type="dxa"/>
            <w:shd w:val="clear" w:color="auto" w:fill="F7CAAC"/>
          </w:tcPr>
          <w:p w:rsidR="00F25E04" w:rsidRDefault="00F25E04" w:rsidP="00F25E04">
            <w:pPr>
              <w:jc w:val="both"/>
              <w:rPr>
                <w:b/>
              </w:rPr>
            </w:pPr>
            <w:r>
              <w:rPr>
                <w:b/>
              </w:rPr>
              <w:t>Součást vysoké školy</w:t>
            </w:r>
          </w:p>
        </w:tc>
        <w:tc>
          <w:tcPr>
            <w:tcW w:w="7341" w:type="dxa"/>
            <w:gridSpan w:val="10"/>
          </w:tcPr>
          <w:p w:rsidR="00F25E04" w:rsidRDefault="00F25E04" w:rsidP="00F25E04">
            <w:pPr>
              <w:jc w:val="both"/>
            </w:pPr>
            <w:r>
              <w:t>Fakulta managementu a ekonomiky</w:t>
            </w:r>
          </w:p>
        </w:tc>
      </w:tr>
      <w:tr w:rsidR="00F25E04" w:rsidTr="00F25E04">
        <w:tc>
          <w:tcPr>
            <w:tcW w:w="2518" w:type="dxa"/>
            <w:shd w:val="clear" w:color="auto" w:fill="F7CAAC"/>
          </w:tcPr>
          <w:p w:rsidR="00F25E04" w:rsidRDefault="00F25E04" w:rsidP="00F25E04">
            <w:pPr>
              <w:jc w:val="both"/>
              <w:rPr>
                <w:b/>
              </w:rPr>
            </w:pPr>
            <w:r>
              <w:rPr>
                <w:b/>
              </w:rPr>
              <w:t>Název studijního programu</w:t>
            </w:r>
          </w:p>
        </w:tc>
        <w:tc>
          <w:tcPr>
            <w:tcW w:w="7341" w:type="dxa"/>
            <w:gridSpan w:val="10"/>
          </w:tcPr>
          <w:p w:rsidR="00F25E04" w:rsidRDefault="00BB582A" w:rsidP="00F25E04">
            <w:pPr>
              <w:jc w:val="both"/>
            </w:pPr>
            <w:r w:rsidRPr="00F25E04">
              <w:t>Finance a finanční technologie</w:t>
            </w:r>
          </w:p>
        </w:tc>
      </w:tr>
      <w:tr w:rsidR="00F25E04" w:rsidTr="00F25E04">
        <w:tc>
          <w:tcPr>
            <w:tcW w:w="2518" w:type="dxa"/>
            <w:shd w:val="clear" w:color="auto" w:fill="F7CAAC"/>
          </w:tcPr>
          <w:p w:rsidR="00F25E04" w:rsidRDefault="00F25E04" w:rsidP="00F25E04">
            <w:pPr>
              <w:jc w:val="both"/>
              <w:rPr>
                <w:b/>
              </w:rPr>
            </w:pPr>
            <w:r>
              <w:rPr>
                <w:b/>
              </w:rPr>
              <w:t>Jméno a příjmení</w:t>
            </w:r>
          </w:p>
        </w:tc>
        <w:tc>
          <w:tcPr>
            <w:tcW w:w="4536" w:type="dxa"/>
            <w:gridSpan w:val="5"/>
          </w:tcPr>
          <w:p w:rsidR="00F25E04" w:rsidRDefault="00F25E04" w:rsidP="00F25E04">
            <w:pPr>
              <w:jc w:val="both"/>
            </w:pPr>
            <w:r>
              <w:t>Lubor HOMOLKA</w:t>
            </w:r>
          </w:p>
        </w:tc>
        <w:tc>
          <w:tcPr>
            <w:tcW w:w="709" w:type="dxa"/>
            <w:shd w:val="clear" w:color="auto" w:fill="F7CAAC"/>
          </w:tcPr>
          <w:p w:rsidR="00F25E04" w:rsidRDefault="00F25E04" w:rsidP="00F25E04">
            <w:pPr>
              <w:jc w:val="both"/>
              <w:rPr>
                <w:b/>
              </w:rPr>
            </w:pPr>
            <w:r>
              <w:rPr>
                <w:b/>
              </w:rPr>
              <w:t>Tituly</w:t>
            </w:r>
          </w:p>
        </w:tc>
        <w:tc>
          <w:tcPr>
            <w:tcW w:w="2096" w:type="dxa"/>
            <w:gridSpan w:val="4"/>
          </w:tcPr>
          <w:p w:rsidR="00F25E04" w:rsidRDefault="00F25E04" w:rsidP="00F25E04">
            <w:pPr>
              <w:jc w:val="both"/>
            </w:pPr>
            <w:r>
              <w:t>Ing., Ph.D.</w:t>
            </w:r>
          </w:p>
        </w:tc>
      </w:tr>
      <w:tr w:rsidR="00F25E04" w:rsidTr="00F25E04">
        <w:tc>
          <w:tcPr>
            <w:tcW w:w="2518"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1985</w:t>
            </w:r>
          </w:p>
        </w:tc>
        <w:tc>
          <w:tcPr>
            <w:tcW w:w="1721" w:type="dxa"/>
            <w:shd w:val="clear" w:color="auto" w:fill="F7CAAC"/>
          </w:tcPr>
          <w:p w:rsidR="00F25E04" w:rsidRDefault="00F25E04" w:rsidP="00F25E04">
            <w:pPr>
              <w:jc w:val="both"/>
              <w:rPr>
                <w:b/>
              </w:rPr>
            </w:pPr>
            <w:r>
              <w:rPr>
                <w:b/>
              </w:rPr>
              <w:t>typ vztahu k VŠ</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09" w:type="dxa"/>
          </w:tcPr>
          <w:p w:rsidR="00F25E04" w:rsidRDefault="00F25E04" w:rsidP="00F25E04">
            <w:pPr>
              <w:jc w:val="both"/>
            </w:pPr>
            <w:r>
              <w:t>40</w:t>
            </w:r>
          </w:p>
        </w:tc>
        <w:tc>
          <w:tcPr>
            <w:tcW w:w="709" w:type="dxa"/>
            <w:gridSpan w:val="2"/>
            <w:shd w:val="clear" w:color="auto" w:fill="F7CAAC"/>
          </w:tcPr>
          <w:p w:rsidR="00F25E04" w:rsidRDefault="00F25E04" w:rsidP="00F25E04">
            <w:pPr>
              <w:jc w:val="both"/>
              <w:rPr>
                <w:b/>
              </w:rPr>
            </w:pPr>
            <w:r>
              <w:rPr>
                <w:b/>
              </w:rPr>
              <w:t>do kdy</w:t>
            </w:r>
          </w:p>
        </w:tc>
        <w:tc>
          <w:tcPr>
            <w:tcW w:w="1387" w:type="dxa"/>
            <w:gridSpan w:val="2"/>
          </w:tcPr>
          <w:p w:rsidR="00F25E04" w:rsidRDefault="00F25E04" w:rsidP="00F25E04">
            <w:pPr>
              <w:jc w:val="both"/>
            </w:pPr>
            <w:r>
              <w:t>N</w:t>
            </w:r>
          </w:p>
        </w:tc>
      </w:tr>
      <w:tr w:rsidR="00F25E04" w:rsidTr="00F25E04">
        <w:tc>
          <w:tcPr>
            <w:tcW w:w="5068" w:type="dxa"/>
            <w:gridSpan w:val="3"/>
            <w:shd w:val="clear" w:color="auto" w:fill="F7CAAC"/>
          </w:tcPr>
          <w:p w:rsidR="00F25E04" w:rsidRDefault="00F25E04" w:rsidP="00F25E04">
            <w:pPr>
              <w:jc w:val="both"/>
              <w:rPr>
                <w:b/>
              </w:rPr>
            </w:pPr>
            <w:r>
              <w:rPr>
                <w:b/>
              </w:rPr>
              <w:t>Typ vztahu na součásti VŠ, která uskutečňuje st. program</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09" w:type="dxa"/>
          </w:tcPr>
          <w:p w:rsidR="00F25E04" w:rsidRDefault="00F25E04" w:rsidP="00F25E04">
            <w:pPr>
              <w:jc w:val="both"/>
            </w:pPr>
            <w:r>
              <w:t>40</w:t>
            </w:r>
          </w:p>
        </w:tc>
        <w:tc>
          <w:tcPr>
            <w:tcW w:w="709" w:type="dxa"/>
            <w:gridSpan w:val="2"/>
            <w:shd w:val="clear" w:color="auto" w:fill="F7CAAC"/>
          </w:tcPr>
          <w:p w:rsidR="00F25E04" w:rsidRDefault="00F25E04" w:rsidP="00F25E04">
            <w:pPr>
              <w:jc w:val="both"/>
              <w:rPr>
                <w:b/>
              </w:rPr>
            </w:pPr>
            <w:r>
              <w:rPr>
                <w:b/>
              </w:rPr>
              <w:t>do kdy</w:t>
            </w:r>
          </w:p>
        </w:tc>
        <w:tc>
          <w:tcPr>
            <w:tcW w:w="1387" w:type="dxa"/>
            <w:gridSpan w:val="2"/>
          </w:tcPr>
          <w:p w:rsidR="00F25E04" w:rsidRDefault="00F25E04" w:rsidP="00F25E04">
            <w:pPr>
              <w:jc w:val="both"/>
            </w:pPr>
            <w:r>
              <w:t>N</w:t>
            </w:r>
          </w:p>
        </w:tc>
      </w:tr>
      <w:tr w:rsidR="00F25E04" w:rsidTr="00F25E04">
        <w:tc>
          <w:tcPr>
            <w:tcW w:w="6060" w:type="dxa"/>
            <w:gridSpan w:val="5"/>
            <w:shd w:val="clear" w:color="auto" w:fill="F7CAAC"/>
          </w:tcPr>
          <w:p w:rsidR="00F25E04" w:rsidRDefault="00F25E04" w:rsidP="00F25E04">
            <w:pPr>
              <w:jc w:val="both"/>
            </w:pPr>
            <w:r>
              <w:rPr>
                <w:b/>
              </w:rPr>
              <w:t>Další současná působení jako akademický pracovník na jiných VŠ</w:t>
            </w:r>
          </w:p>
        </w:tc>
        <w:tc>
          <w:tcPr>
            <w:tcW w:w="1703" w:type="dxa"/>
            <w:gridSpan w:val="2"/>
            <w:shd w:val="clear" w:color="auto" w:fill="F7CAAC"/>
          </w:tcPr>
          <w:p w:rsidR="00F25E04" w:rsidRDefault="00F25E04" w:rsidP="00F25E04">
            <w:pPr>
              <w:jc w:val="both"/>
              <w:rPr>
                <w:b/>
              </w:rPr>
            </w:pPr>
            <w:r>
              <w:rPr>
                <w:b/>
              </w:rPr>
              <w:t>typ prac. vztahu</w:t>
            </w:r>
          </w:p>
        </w:tc>
        <w:tc>
          <w:tcPr>
            <w:tcW w:w="2096" w:type="dxa"/>
            <w:gridSpan w:val="4"/>
            <w:shd w:val="clear" w:color="auto" w:fill="F7CAAC"/>
          </w:tcPr>
          <w:p w:rsidR="00F25E04" w:rsidRDefault="00F25E04" w:rsidP="00F25E04">
            <w:pPr>
              <w:jc w:val="both"/>
              <w:rPr>
                <w:b/>
              </w:rPr>
            </w:pPr>
            <w:r>
              <w:rPr>
                <w:b/>
              </w:rPr>
              <w:t>Rozsah</w:t>
            </w:r>
          </w:p>
        </w:tc>
      </w:tr>
      <w:tr w:rsidR="00F25E04" w:rsidTr="00F25E04">
        <w:tc>
          <w:tcPr>
            <w:tcW w:w="6060" w:type="dxa"/>
            <w:gridSpan w:val="5"/>
          </w:tcPr>
          <w:p w:rsidR="00F25E04" w:rsidRDefault="00F25E04" w:rsidP="00F25E04">
            <w:pPr>
              <w:jc w:val="both"/>
            </w:pPr>
          </w:p>
        </w:tc>
        <w:tc>
          <w:tcPr>
            <w:tcW w:w="1703" w:type="dxa"/>
            <w:gridSpan w:val="2"/>
          </w:tcPr>
          <w:p w:rsidR="00F25E04" w:rsidRDefault="00F25E04" w:rsidP="00F25E04">
            <w:pPr>
              <w:jc w:val="both"/>
            </w:pPr>
          </w:p>
        </w:tc>
        <w:tc>
          <w:tcPr>
            <w:tcW w:w="2096" w:type="dxa"/>
            <w:gridSpan w:val="4"/>
          </w:tcPr>
          <w:p w:rsidR="00F25E04" w:rsidRDefault="00F25E04" w:rsidP="00F25E04">
            <w:pPr>
              <w:jc w:val="both"/>
            </w:pPr>
          </w:p>
        </w:tc>
      </w:tr>
      <w:tr w:rsidR="00F25E04" w:rsidTr="00F25E04">
        <w:tc>
          <w:tcPr>
            <w:tcW w:w="6060" w:type="dxa"/>
            <w:gridSpan w:val="5"/>
          </w:tcPr>
          <w:p w:rsidR="00F25E04" w:rsidRDefault="00F25E04" w:rsidP="00F25E04">
            <w:pPr>
              <w:jc w:val="both"/>
            </w:pPr>
          </w:p>
        </w:tc>
        <w:tc>
          <w:tcPr>
            <w:tcW w:w="1703" w:type="dxa"/>
            <w:gridSpan w:val="2"/>
          </w:tcPr>
          <w:p w:rsidR="00F25E04" w:rsidRDefault="00F25E04" w:rsidP="00F25E04">
            <w:pPr>
              <w:jc w:val="both"/>
            </w:pPr>
          </w:p>
        </w:tc>
        <w:tc>
          <w:tcPr>
            <w:tcW w:w="2096" w:type="dxa"/>
            <w:gridSpan w:val="4"/>
          </w:tcPr>
          <w:p w:rsidR="00F25E04" w:rsidRDefault="00F25E04" w:rsidP="00F25E04">
            <w:pPr>
              <w:jc w:val="both"/>
            </w:pPr>
          </w:p>
        </w:tc>
      </w:tr>
      <w:tr w:rsidR="00F25E04" w:rsidTr="00F25E04">
        <w:tc>
          <w:tcPr>
            <w:tcW w:w="9859" w:type="dxa"/>
            <w:gridSpan w:val="11"/>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C051D9">
        <w:trPr>
          <w:trHeight w:val="516"/>
        </w:trPr>
        <w:tc>
          <w:tcPr>
            <w:tcW w:w="9859" w:type="dxa"/>
            <w:gridSpan w:val="11"/>
            <w:tcBorders>
              <w:top w:val="nil"/>
            </w:tcBorders>
          </w:tcPr>
          <w:p w:rsidR="00F25E04" w:rsidRDefault="00C051D9" w:rsidP="00F25E04">
            <w:pPr>
              <w:jc w:val="both"/>
            </w:pPr>
            <w:r w:rsidRPr="00B1317B">
              <w:rPr>
                <w:color w:val="000000" w:themeColor="text1"/>
              </w:rPr>
              <w:t>Úvod do finančních technologií</w:t>
            </w:r>
            <w:r>
              <w:t xml:space="preserve"> </w:t>
            </w:r>
            <w:r w:rsidR="00F25E04">
              <w:t>– přednášející (30%)</w:t>
            </w:r>
          </w:p>
          <w:p w:rsidR="00C051D9" w:rsidRDefault="00C051D9" w:rsidP="00F25E04">
            <w:pPr>
              <w:jc w:val="both"/>
            </w:pPr>
            <w:r w:rsidRPr="00F538CD">
              <w:rPr>
                <w:color w:val="000000" w:themeColor="text1"/>
              </w:rPr>
              <w:t>Riziko, kybernetická bezpečnost a aplikace finančních technologií</w:t>
            </w:r>
            <w:r>
              <w:rPr>
                <w:color w:val="000000" w:themeColor="text1"/>
              </w:rPr>
              <w:t xml:space="preserve"> – garant, přednášející (50%)</w:t>
            </w:r>
          </w:p>
        </w:tc>
      </w:tr>
      <w:tr w:rsidR="00F25E04" w:rsidTr="00F25E04">
        <w:tc>
          <w:tcPr>
            <w:tcW w:w="9859" w:type="dxa"/>
            <w:gridSpan w:val="11"/>
            <w:shd w:val="clear" w:color="auto" w:fill="F7CAAC"/>
          </w:tcPr>
          <w:p w:rsidR="00F25E04" w:rsidRDefault="00F25E04" w:rsidP="00F25E04">
            <w:pPr>
              <w:jc w:val="both"/>
            </w:pPr>
            <w:r>
              <w:rPr>
                <w:b/>
              </w:rPr>
              <w:t xml:space="preserve">Údaje o vzdělání na VŠ </w:t>
            </w:r>
          </w:p>
        </w:tc>
      </w:tr>
      <w:tr w:rsidR="00F25E04" w:rsidTr="00F25E04">
        <w:trPr>
          <w:trHeight w:val="743"/>
        </w:trPr>
        <w:tc>
          <w:tcPr>
            <w:tcW w:w="9859" w:type="dxa"/>
            <w:gridSpan w:val="11"/>
          </w:tcPr>
          <w:p w:rsidR="00F25E04" w:rsidRPr="009C77D2" w:rsidRDefault="00F25E04" w:rsidP="00F25E04">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rsidR="00F25E04" w:rsidRPr="009C77D2" w:rsidRDefault="00F25E04" w:rsidP="00F25E04">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rsidR="00F25E04" w:rsidRPr="009C77D2" w:rsidRDefault="00F25E04" w:rsidP="00F25E04">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F25E04" w:rsidTr="00F25E04">
        <w:tc>
          <w:tcPr>
            <w:tcW w:w="9859" w:type="dxa"/>
            <w:gridSpan w:val="11"/>
            <w:shd w:val="clear" w:color="auto" w:fill="F7CAAC"/>
          </w:tcPr>
          <w:p w:rsidR="00F25E04" w:rsidRDefault="00F25E04" w:rsidP="00F25E04">
            <w:pPr>
              <w:jc w:val="both"/>
              <w:rPr>
                <w:b/>
              </w:rPr>
            </w:pPr>
            <w:r>
              <w:rPr>
                <w:b/>
              </w:rPr>
              <w:t>Údaje o odborném působení od absolvování VŠ</w:t>
            </w:r>
          </w:p>
        </w:tc>
      </w:tr>
      <w:tr w:rsidR="00F25E04" w:rsidTr="00F25E04">
        <w:trPr>
          <w:trHeight w:val="730"/>
        </w:trPr>
        <w:tc>
          <w:tcPr>
            <w:tcW w:w="9859" w:type="dxa"/>
            <w:gridSpan w:val="11"/>
          </w:tcPr>
          <w:p w:rsidR="00F25E04" w:rsidRDefault="00F25E04" w:rsidP="00F25E04">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F25E04" w:rsidRDefault="00F25E04" w:rsidP="00F25E04">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F25E04" w:rsidRPr="00AE2EBC" w:rsidRDefault="00F25E04" w:rsidP="00F25E04">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F25E04" w:rsidTr="00F25E04">
        <w:trPr>
          <w:trHeight w:val="250"/>
        </w:trPr>
        <w:tc>
          <w:tcPr>
            <w:tcW w:w="9859" w:type="dxa"/>
            <w:gridSpan w:val="11"/>
            <w:shd w:val="clear" w:color="auto" w:fill="F7CAAC"/>
          </w:tcPr>
          <w:p w:rsidR="00F25E04" w:rsidRDefault="00F25E04" w:rsidP="00F25E04">
            <w:pPr>
              <w:jc w:val="both"/>
            </w:pPr>
            <w:r>
              <w:rPr>
                <w:b/>
              </w:rPr>
              <w:t>Zkušenosti s vedením kvalifikačních a rigorózních prací</w:t>
            </w:r>
          </w:p>
        </w:tc>
      </w:tr>
      <w:tr w:rsidR="00F25E04" w:rsidTr="00F25E04">
        <w:trPr>
          <w:trHeight w:val="303"/>
        </w:trPr>
        <w:tc>
          <w:tcPr>
            <w:tcW w:w="9859" w:type="dxa"/>
            <w:gridSpan w:val="11"/>
          </w:tcPr>
          <w:p w:rsidR="00F25E04" w:rsidRDefault="00F25E04" w:rsidP="00F25E04">
            <w:pPr>
              <w:jc w:val="both"/>
            </w:pPr>
            <w:r>
              <w:t xml:space="preserve">Počet vedených bakalářských prací – 1 </w:t>
            </w:r>
          </w:p>
          <w:p w:rsidR="00F25E04" w:rsidRDefault="00F25E04" w:rsidP="00F25E04">
            <w:pPr>
              <w:jc w:val="both"/>
            </w:pPr>
            <w:r>
              <w:t>Konzultant disertační práce - 1</w:t>
            </w:r>
          </w:p>
        </w:tc>
      </w:tr>
      <w:tr w:rsidR="00F25E04" w:rsidTr="00F25E04">
        <w:trPr>
          <w:cantSplit/>
        </w:trPr>
        <w:tc>
          <w:tcPr>
            <w:tcW w:w="3347" w:type="dxa"/>
            <w:gridSpan w:val="2"/>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245"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3347"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632" w:type="dxa"/>
            <w:tcBorders>
              <w:left w:val="single" w:sz="12" w:space="0" w:color="auto"/>
            </w:tcBorders>
            <w:shd w:val="clear" w:color="auto" w:fill="F7CAAC"/>
          </w:tcPr>
          <w:p w:rsidR="00F25E04" w:rsidRDefault="00F25E04" w:rsidP="00F25E04">
            <w:pPr>
              <w:jc w:val="both"/>
            </w:pPr>
            <w:r>
              <w:rPr>
                <w:b/>
              </w:rPr>
              <w:t>WOS</w:t>
            </w:r>
          </w:p>
        </w:tc>
        <w:tc>
          <w:tcPr>
            <w:tcW w:w="693" w:type="dxa"/>
            <w:shd w:val="clear" w:color="auto" w:fill="F7CAAC"/>
          </w:tcPr>
          <w:p w:rsidR="00F25E04" w:rsidRDefault="00F25E04" w:rsidP="00F25E04">
            <w:pPr>
              <w:jc w:val="both"/>
              <w:rPr>
                <w:sz w:val="18"/>
              </w:rPr>
            </w:pPr>
            <w:r>
              <w:rPr>
                <w:b/>
                <w:sz w:val="18"/>
              </w:rPr>
              <w:t>Scopus</w:t>
            </w:r>
          </w:p>
        </w:tc>
        <w:tc>
          <w:tcPr>
            <w:tcW w:w="694" w:type="dxa"/>
            <w:shd w:val="clear" w:color="auto" w:fill="F7CAAC"/>
          </w:tcPr>
          <w:p w:rsidR="00F25E04" w:rsidRDefault="00F25E04" w:rsidP="00F25E04">
            <w:pPr>
              <w:jc w:val="both"/>
            </w:pPr>
            <w:r>
              <w:rPr>
                <w:b/>
                <w:sz w:val="18"/>
              </w:rPr>
              <w:t>ostatní</w:t>
            </w:r>
          </w:p>
        </w:tc>
      </w:tr>
      <w:tr w:rsidR="00F25E04" w:rsidTr="00F25E04">
        <w:trPr>
          <w:cantSplit/>
          <w:trHeight w:val="70"/>
        </w:trPr>
        <w:tc>
          <w:tcPr>
            <w:tcW w:w="3347" w:type="dxa"/>
            <w:gridSpan w:val="2"/>
            <w:shd w:val="clear" w:color="auto" w:fill="F7CAAC"/>
          </w:tcPr>
          <w:p w:rsidR="00F25E04" w:rsidRDefault="00F25E04" w:rsidP="00F25E04">
            <w:pPr>
              <w:jc w:val="both"/>
            </w:pPr>
            <w:r>
              <w:rPr>
                <w:b/>
              </w:rPr>
              <w:t>Obor jmenovacího řízení</w:t>
            </w:r>
          </w:p>
        </w:tc>
        <w:tc>
          <w:tcPr>
            <w:tcW w:w="2245" w:type="dxa"/>
            <w:gridSpan w:val="2"/>
            <w:shd w:val="clear" w:color="auto" w:fill="F7CAAC"/>
          </w:tcPr>
          <w:p w:rsidR="00F25E04" w:rsidRDefault="00F25E04" w:rsidP="00F25E04">
            <w:pPr>
              <w:jc w:val="both"/>
            </w:pPr>
            <w:r>
              <w:rPr>
                <w:b/>
              </w:rPr>
              <w:t>Rok udělení hodnosti</w:t>
            </w:r>
          </w:p>
        </w:tc>
        <w:tc>
          <w:tcPr>
            <w:tcW w:w="2248" w:type="dxa"/>
            <w:gridSpan w:val="4"/>
            <w:tcBorders>
              <w:right w:val="single" w:sz="12" w:space="0" w:color="auto"/>
            </w:tcBorders>
            <w:shd w:val="clear" w:color="auto" w:fill="F7CAAC"/>
          </w:tcPr>
          <w:p w:rsidR="00F25E04" w:rsidRDefault="00F25E04" w:rsidP="00F25E04">
            <w:pPr>
              <w:jc w:val="both"/>
            </w:pPr>
            <w:r>
              <w:rPr>
                <w:b/>
              </w:rPr>
              <w:t>Řízení konáno na VŠ</w:t>
            </w:r>
          </w:p>
        </w:tc>
        <w:tc>
          <w:tcPr>
            <w:tcW w:w="632" w:type="dxa"/>
            <w:vMerge w:val="restart"/>
            <w:tcBorders>
              <w:left w:val="single" w:sz="12" w:space="0" w:color="auto"/>
            </w:tcBorders>
          </w:tcPr>
          <w:p w:rsidR="00F25E04" w:rsidRDefault="00C051D9" w:rsidP="00F25E04">
            <w:pPr>
              <w:jc w:val="both"/>
              <w:rPr>
                <w:b/>
              </w:rPr>
            </w:pPr>
            <w:r>
              <w:rPr>
                <w:b/>
              </w:rPr>
              <w:t>65</w:t>
            </w:r>
          </w:p>
        </w:tc>
        <w:tc>
          <w:tcPr>
            <w:tcW w:w="693" w:type="dxa"/>
            <w:vMerge w:val="restart"/>
          </w:tcPr>
          <w:p w:rsidR="00F25E04" w:rsidRDefault="00C051D9" w:rsidP="00F25E04">
            <w:pPr>
              <w:jc w:val="both"/>
              <w:rPr>
                <w:b/>
              </w:rPr>
            </w:pPr>
            <w:r>
              <w:rPr>
                <w:b/>
              </w:rPr>
              <w:t>28</w:t>
            </w:r>
          </w:p>
        </w:tc>
        <w:tc>
          <w:tcPr>
            <w:tcW w:w="694" w:type="dxa"/>
            <w:vMerge w:val="restart"/>
          </w:tcPr>
          <w:p w:rsidR="00F25E04" w:rsidRDefault="00F25E04" w:rsidP="00F25E04">
            <w:pPr>
              <w:jc w:val="both"/>
              <w:rPr>
                <w:b/>
              </w:rPr>
            </w:pPr>
            <w:r>
              <w:rPr>
                <w:b/>
              </w:rPr>
              <w:t>64</w:t>
            </w:r>
          </w:p>
        </w:tc>
      </w:tr>
      <w:tr w:rsidR="00F25E04" w:rsidTr="00F25E04">
        <w:trPr>
          <w:trHeight w:val="205"/>
        </w:trPr>
        <w:tc>
          <w:tcPr>
            <w:tcW w:w="3347"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632" w:type="dxa"/>
            <w:vMerge/>
            <w:tcBorders>
              <w:left w:val="single" w:sz="12" w:space="0" w:color="auto"/>
            </w:tcBorders>
            <w:vAlign w:val="center"/>
          </w:tcPr>
          <w:p w:rsidR="00F25E04" w:rsidRDefault="00F25E04" w:rsidP="00F25E04">
            <w:pPr>
              <w:rPr>
                <w:b/>
              </w:rPr>
            </w:pPr>
          </w:p>
        </w:tc>
        <w:tc>
          <w:tcPr>
            <w:tcW w:w="693" w:type="dxa"/>
            <w:vMerge/>
            <w:vAlign w:val="center"/>
          </w:tcPr>
          <w:p w:rsidR="00F25E04" w:rsidRDefault="00F25E04" w:rsidP="00F25E04">
            <w:pPr>
              <w:rPr>
                <w:b/>
              </w:rPr>
            </w:pPr>
          </w:p>
        </w:tc>
        <w:tc>
          <w:tcPr>
            <w:tcW w:w="694" w:type="dxa"/>
            <w:vMerge/>
            <w:vAlign w:val="center"/>
          </w:tcPr>
          <w:p w:rsidR="00F25E04" w:rsidRDefault="00F25E04" w:rsidP="00F25E04">
            <w:pPr>
              <w:rPr>
                <w:b/>
              </w:rPr>
            </w:pPr>
          </w:p>
        </w:tc>
      </w:tr>
      <w:tr w:rsidR="00F25E04" w:rsidTr="00F25E04">
        <w:tc>
          <w:tcPr>
            <w:tcW w:w="9859" w:type="dxa"/>
            <w:gridSpan w:val="11"/>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Tr="00F25E04">
        <w:trPr>
          <w:trHeight w:val="2347"/>
        </w:trPr>
        <w:tc>
          <w:tcPr>
            <w:tcW w:w="9859" w:type="dxa"/>
            <w:gridSpan w:val="11"/>
          </w:tcPr>
          <w:p w:rsidR="00C60FB6" w:rsidRDefault="00C60FB6" w:rsidP="00C60FB6">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C051D9">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C60FB6" w:rsidRDefault="00C60FB6" w:rsidP="00C60FB6">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F25E04" w:rsidRDefault="00F25E04" w:rsidP="00F25E04">
            <w:pPr>
              <w:jc w:val="both"/>
            </w:pPr>
            <w:r>
              <w:t xml:space="preserve">VIRGLEROVÁ, Z., HOMOLKA, L., SMRČKA, L., LAZÁNYI, K., KLIEŠTIK, T. KEY DETERMINANTS OF THE QUALITY OF BUSINESS ENVIRONMENT OF SMES IN THE CZECH REPUBLIC. </w:t>
            </w:r>
            <w:r>
              <w:rPr>
                <w:i/>
                <w:iCs/>
              </w:rPr>
              <w:t>E+M Ekonomie a Management</w:t>
            </w:r>
            <w:r>
              <w:t>, 2017, roč. 20, č. 2, s. 87-101. ISSN 1212-3609 (20%).</w:t>
            </w:r>
          </w:p>
          <w:p w:rsidR="00C60FB6" w:rsidRDefault="00C60FB6" w:rsidP="00C60FB6">
            <w:pPr>
              <w:jc w:val="both"/>
            </w:pPr>
            <w:r>
              <w:t xml:space="preserve">KNÁPKOVÁ, A., HOMOLKA, L., PAVELKOVÁ, D. Využití ekonomické přidané hodnoty a vliv jejího využívání na finanční výkonnost podniků. </w:t>
            </w:r>
            <w:r>
              <w:rPr>
                <w:i/>
                <w:iCs/>
              </w:rPr>
              <w:t>Trendy ekonomiky a managementu</w:t>
            </w:r>
            <w:r>
              <w:t>, 2014, roč. 8, č. 19, s. 18-26. ISSN 1802-8527 (33%).</w:t>
            </w:r>
          </w:p>
          <w:p w:rsidR="00C60FB6" w:rsidRPr="00C60FB6" w:rsidRDefault="00C60FB6" w:rsidP="00F25E04">
            <w:pPr>
              <w:jc w:val="both"/>
            </w:pPr>
            <w:r>
              <w:t xml:space="preserve">HOMOLKA, L., DOLEŽAL, J., NOVÁK, P. Longitudinal Design as an Extension to Standard Banking Approaches to Companies' Financial Performance Assessment and Prediction. In </w:t>
            </w:r>
            <w:r>
              <w:rPr>
                <w:i/>
                <w:iCs/>
              </w:rPr>
              <w:t>Proceedings of the 11th International Scientific Conference</w:t>
            </w:r>
            <w:r>
              <w:t>. Brno: Muni Press, 2014, s. 236-243. ISBN 978-80-210-7153-7 (50%).</w:t>
            </w:r>
          </w:p>
        </w:tc>
      </w:tr>
      <w:tr w:rsidR="00F25E04" w:rsidTr="00F25E04">
        <w:trPr>
          <w:trHeight w:val="218"/>
        </w:trPr>
        <w:tc>
          <w:tcPr>
            <w:tcW w:w="9859" w:type="dxa"/>
            <w:gridSpan w:val="11"/>
            <w:shd w:val="clear" w:color="auto" w:fill="F7CAAC"/>
          </w:tcPr>
          <w:p w:rsidR="00F25E04" w:rsidRDefault="00F25E04" w:rsidP="00F25E04">
            <w:pPr>
              <w:rPr>
                <w:b/>
              </w:rPr>
            </w:pPr>
            <w:r>
              <w:rPr>
                <w:b/>
              </w:rPr>
              <w:t xml:space="preserve">Působení v zahraničí: </w:t>
            </w:r>
          </w:p>
        </w:tc>
      </w:tr>
      <w:tr w:rsidR="00F25E04" w:rsidTr="00F25E04">
        <w:trPr>
          <w:trHeight w:val="202"/>
        </w:trPr>
        <w:tc>
          <w:tcPr>
            <w:tcW w:w="9859" w:type="dxa"/>
            <w:gridSpan w:val="11"/>
          </w:tcPr>
          <w:p w:rsidR="00F25E04" w:rsidRPr="00B314E3" w:rsidRDefault="00F25E04" w:rsidP="00F25E04">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F25E04" w:rsidTr="00F25E04">
        <w:trPr>
          <w:cantSplit/>
          <w:trHeight w:val="106"/>
        </w:trPr>
        <w:tc>
          <w:tcPr>
            <w:tcW w:w="2518" w:type="dxa"/>
            <w:shd w:val="clear" w:color="auto" w:fill="F7CAAC"/>
          </w:tcPr>
          <w:p w:rsidR="00F25E04" w:rsidRDefault="00F25E04" w:rsidP="00F25E04">
            <w:pPr>
              <w:jc w:val="both"/>
              <w:rPr>
                <w:b/>
              </w:rPr>
            </w:pPr>
            <w:r>
              <w:rPr>
                <w:b/>
              </w:rPr>
              <w:t xml:space="preserve">Podpis </w:t>
            </w:r>
          </w:p>
        </w:tc>
        <w:tc>
          <w:tcPr>
            <w:tcW w:w="4536" w:type="dxa"/>
            <w:gridSpan w:val="5"/>
          </w:tcPr>
          <w:p w:rsidR="00F25E04" w:rsidRDefault="00F25E04" w:rsidP="00F25E04">
            <w:pPr>
              <w:jc w:val="both"/>
            </w:pPr>
          </w:p>
        </w:tc>
        <w:tc>
          <w:tcPr>
            <w:tcW w:w="786" w:type="dxa"/>
            <w:gridSpan w:val="2"/>
            <w:shd w:val="clear" w:color="auto" w:fill="F7CAAC"/>
          </w:tcPr>
          <w:p w:rsidR="00F25E04" w:rsidRDefault="00F25E04" w:rsidP="00F25E04">
            <w:pPr>
              <w:jc w:val="both"/>
            </w:pPr>
            <w:r>
              <w:rPr>
                <w:b/>
              </w:rPr>
              <w:t>datum</w:t>
            </w:r>
          </w:p>
        </w:tc>
        <w:tc>
          <w:tcPr>
            <w:tcW w:w="2019" w:type="dxa"/>
            <w:gridSpan w:val="3"/>
          </w:tcPr>
          <w:p w:rsidR="00F25E04" w:rsidRDefault="00F25E04" w:rsidP="00F25E04">
            <w:pPr>
              <w:jc w:val="both"/>
            </w:pPr>
          </w:p>
        </w:tc>
      </w:tr>
    </w:tbl>
    <w:p w:rsidR="00F25E04" w:rsidRDefault="00F25E04" w:rsidP="00694BA8">
      <w:pPr>
        <w:spacing w:after="160" w:line="259" w:lineRule="auto"/>
      </w:pPr>
    </w:p>
    <w:p w:rsidR="00F25E04" w:rsidRDefault="00F25E04">
      <w:r>
        <w:br w:type="page"/>
      </w:r>
    </w:p>
    <w:tbl>
      <w:tblPr>
        <w:tblW w:w="9881"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842"/>
        <w:gridCol w:w="693"/>
        <w:gridCol w:w="507"/>
      </w:tblGrid>
      <w:tr w:rsidR="00F25E04" w:rsidTr="00F25E04">
        <w:tc>
          <w:tcPr>
            <w:tcW w:w="9881" w:type="dxa"/>
            <w:gridSpan w:val="11"/>
            <w:tcBorders>
              <w:bottom w:val="double" w:sz="4" w:space="0" w:color="auto"/>
            </w:tcBorders>
            <w:shd w:val="clear" w:color="auto" w:fill="BDD6EE"/>
          </w:tcPr>
          <w:p w:rsidR="00F25E04" w:rsidRDefault="00F25E04" w:rsidP="00F25E04">
            <w:pPr>
              <w:jc w:val="both"/>
              <w:rPr>
                <w:b/>
                <w:sz w:val="28"/>
              </w:rPr>
            </w:pPr>
            <w:r>
              <w:rPr>
                <w:b/>
                <w:sz w:val="28"/>
              </w:rPr>
              <w:lastRenderedPageBreak/>
              <w:t>C-I – Personální zabezpečení</w:t>
            </w:r>
          </w:p>
        </w:tc>
      </w:tr>
      <w:tr w:rsidR="00F25E04" w:rsidTr="00F25E04">
        <w:tc>
          <w:tcPr>
            <w:tcW w:w="2517" w:type="dxa"/>
            <w:tcBorders>
              <w:top w:val="double" w:sz="4" w:space="0" w:color="auto"/>
            </w:tcBorders>
            <w:shd w:val="clear" w:color="auto" w:fill="F7CAAC"/>
          </w:tcPr>
          <w:p w:rsidR="00F25E04" w:rsidRDefault="00F25E04" w:rsidP="00F25E04">
            <w:pPr>
              <w:jc w:val="both"/>
              <w:rPr>
                <w:b/>
              </w:rPr>
            </w:pPr>
            <w:r>
              <w:rPr>
                <w:b/>
              </w:rPr>
              <w:t>Vysoká škola</w:t>
            </w:r>
          </w:p>
        </w:tc>
        <w:tc>
          <w:tcPr>
            <w:tcW w:w="7364" w:type="dxa"/>
            <w:gridSpan w:val="10"/>
          </w:tcPr>
          <w:p w:rsidR="00F25E04" w:rsidRDefault="00F25E04" w:rsidP="00F25E04">
            <w:pPr>
              <w:jc w:val="both"/>
            </w:pPr>
            <w:r>
              <w:t>Univerzita Tomáše Bati ve Zlíně</w:t>
            </w:r>
          </w:p>
        </w:tc>
      </w:tr>
      <w:tr w:rsidR="00F25E04" w:rsidTr="00F25E04">
        <w:tc>
          <w:tcPr>
            <w:tcW w:w="2517" w:type="dxa"/>
            <w:shd w:val="clear" w:color="auto" w:fill="F7CAAC"/>
          </w:tcPr>
          <w:p w:rsidR="00F25E04" w:rsidRDefault="00F25E04" w:rsidP="00F25E04">
            <w:pPr>
              <w:jc w:val="both"/>
              <w:rPr>
                <w:b/>
              </w:rPr>
            </w:pPr>
            <w:r>
              <w:rPr>
                <w:b/>
              </w:rPr>
              <w:t>Součást vysoké školy</w:t>
            </w:r>
          </w:p>
        </w:tc>
        <w:tc>
          <w:tcPr>
            <w:tcW w:w="7364" w:type="dxa"/>
            <w:gridSpan w:val="10"/>
          </w:tcPr>
          <w:p w:rsidR="00F25E04" w:rsidRDefault="00F25E04" w:rsidP="00F25E04">
            <w:pPr>
              <w:jc w:val="both"/>
            </w:pPr>
            <w:r>
              <w:t>Fakulta managementu a ekonomiky</w:t>
            </w:r>
          </w:p>
        </w:tc>
      </w:tr>
      <w:tr w:rsidR="00F25E04" w:rsidTr="00F25E04">
        <w:tc>
          <w:tcPr>
            <w:tcW w:w="2517" w:type="dxa"/>
            <w:shd w:val="clear" w:color="auto" w:fill="F7CAAC"/>
          </w:tcPr>
          <w:p w:rsidR="00F25E04" w:rsidRDefault="00F25E04" w:rsidP="00F25E04">
            <w:pPr>
              <w:jc w:val="both"/>
              <w:rPr>
                <w:b/>
              </w:rPr>
            </w:pPr>
            <w:r>
              <w:rPr>
                <w:b/>
              </w:rPr>
              <w:t>Název studijního programu</w:t>
            </w:r>
          </w:p>
        </w:tc>
        <w:tc>
          <w:tcPr>
            <w:tcW w:w="7364" w:type="dxa"/>
            <w:gridSpan w:val="10"/>
          </w:tcPr>
          <w:p w:rsidR="00F25E04" w:rsidRDefault="00BB582A" w:rsidP="00F25E04">
            <w:pPr>
              <w:jc w:val="both"/>
            </w:pPr>
            <w:r w:rsidRPr="00F25E04">
              <w:t>Finance a finanční technologie</w:t>
            </w:r>
          </w:p>
        </w:tc>
      </w:tr>
      <w:tr w:rsidR="00F25E04" w:rsidTr="00F25E04">
        <w:tc>
          <w:tcPr>
            <w:tcW w:w="2517" w:type="dxa"/>
            <w:shd w:val="clear" w:color="auto" w:fill="F7CAAC"/>
          </w:tcPr>
          <w:p w:rsidR="00F25E04" w:rsidRDefault="00F25E04" w:rsidP="00F25E04">
            <w:pPr>
              <w:jc w:val="both"/>
              <w:rPr>
                <w:b/>
              </w:rPr>
            </w:pPr>
            <w:r>
              <w:rPr>
                <w:b/>
              </w:rPr>
              <w:t>Jméno a příjmení</w:t>
            </w:r>
          </w:p>
        </w:tc>
        <w:tc>
          <w:tcPr>
            <w:tcW w:w="4536" w:type="dxa"/>
            <w:gridSpan w:val="5"/>
          </w:tcPr>
          <w:p w:rsidR="00F25E04" w:rsidRDefault="00F25E04" w:rsidP="00F25E04">
            <w:pPr>
              <w:jc w:val="both"/>
            </w:pPr>
            <w:r>
              <w:t>Monika HORÁKOVÁ</w:t>
            </w:r>
          </w:p>
        </w:tc>
        <w:tc>
          <w:tcPr>
            <w:tcW w:w="711" w:type="dxa"/>
            <w:shd w:val="clear" w:color="auto" w:fill="F7CAAC"/>
          </w:tcPr>
          <w:p w:rsidR="00F25E04" w:rsidRDefault="00F25E04" w:rsidP="00F25E04">
            <w:pPr>
              <w:jc w:val="both"/>
              <w:rPr>
                <w:b/>
              </w:rPr>
            </w:pPr>
            <w:r>
              <w:rPr>
                <w:b/>
              </w:rPr>
              <w:t>Tituly</w:t>
            </w:r>
          </w:p>
        </w:tc>
        <w:tc>
          <w:tcPr>
            <w:tcW w:w="2117" w:type="dxa"/>
            <w:gridSpan w:val="4"/>
          </w:tcPr>
          <w:p w:rsidR="00F25E04" w:rsidRDefault="00F25E04" w:rsidP="00F25E04">
            <w:pPr>
              <w:jc w:val="both"/>
            </w:pPr>
            <w:r>
              <w:t>Ing., Ph.D.</w:t>
            </w:r>
          </w:p>
        </w:tc>
      </w:tr>
      <w:tr w:rsidR="00F25E04" w:rsidTr="00F25E04">
        <w:tc>
          <w:tcPr>
            <w:tcW w:w="2517"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1984</w:t>
            </w:r>
          </w:p>
        </w:tc>
        <w:tc>
          <w:tcPr>
            <w:tcW w:w="1721" w:type="dxa"/>
            <w:shd w:val="clear" w:color="auto" w:fill="F7CAAC"/>
          </w:tcPr>
          <w:p w:rsidR="00F25E04" w:rsidRDefault="00F25E04" w:rsidP="00F25E04">
            <w:pPr>
              <w:jc w:val="both"/>
              <w:rPr>
                <w:b/>
              </w:rPr>
            </w:pPr>
            <w:r>
              <w:rPr>
                <w:b/>
              </w:rPr>
              <w:t>typ vztahu k VŠ</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11" w:type="dxa"/>
          </w:tcPr>
          <w:p w:rsidR="00F25E04" w:rsidRDefault="00F25E04" w:rsidP="00F25E04">
            <w:pPr>
              <w:jc w:val="both"/>
            </w:pPr>
            <w:r>
              <w:t>40</w:t>
            </w:r>
          </w:p>
        </w:tc>
        <w:tc>
          <w:tcPr>
            <w:tcW w:w="917" w:type="dxa"/>
            <w:gridSpan w:val="2"/>
            <w:shd w:val="clear" w:color="auto" w:fill="F7CAAC"/>
          </w:tcPr>
          <w:p w:rsidR="00F25E04" w:rsidRDefault="00F25E04" w:rsidP="00F25E04">
            <w:pPr>
              <w:jc w:val="both"/>
              <w:rPr>
                <w:b/>
              </w:rPr>
            </w:pPr>
            <w:r>
              <w:rPr>
                <w:b/>
              </w:rPr>
              <w:t>do kdy</w:t>
            </w:r>
          </w:p>
        </w:tc>
        <w:tc>
          <w:tcPr>
            <w:tcW w:w="1200" w:type="dxa"/>
            <w:gridSpan w:val="2"/>
          </w:tcPr>
          <w:p w:rsidR="00F25E04" w:rsidRDefault="00F25E04" w:rsidP="00F25E04">
            <w:pPr>
              <w:jc w:val="both"/>
            </w:pPr>
            <w:r>
              <w:t>N</w:t>
            </w:r>
          </w:p>
        </w:tc>
      </w:tr>
      <w:tr w:rsidR="00F25E04" w:rsidTr="00F25E04">
        <w:tc>
          <w:tcPr>
            <w:tcW w:w="5067" w:type="dxa"/>
            <w:gridSpan w:val="3"/>
            <w:shd w:val="clear" w:color="auto" w:fill="F7CAAC"/>
          </w:tcPr>
          <w:p w:rsidR="00F25E04" w:rsidRDefault="00F25E04" w:rsidP="00F25E04">
            <w:pPr>
              <w:jc w:val="both"/>
              <w:rPr>
                <w:b/>
              </w:rPr>
            </w:pPr>
            <w:r>
              <w:rPr>
                <w:b/>
              </w:rPr>
              <w:t>Typ vztahu na součásti VŠ, která uskutečňuje st. program</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11" w:type="dxa"/>
          </w:tcPr>
          <w:p w:rsidR="00F25E04" w:rsidRDefault="00F25E04" w:rsidP="00F25E04">
            <w:pPr>
              <w:jc w:val="both"/>
            </w:pPr>
            <w:r>
              <w:t>40</w:t>
            </w:r>
          </w:p>
        </w:tc>
        <w:tc>
          <w:tcPr>
            <w:tcW w:w="917" w:type="dxa"/>
            <w:gridSpan w:val="2"/>
            <w:shd w:val="clear" w:color="auto" w:fill="F7CAAC"/>
          </w:tcPr>
          <w:p w:rsidR="00F25E04" w:rsidRDefault="00F25E04" w:rsidP="00F25E04">
            <w:pPr>
              <w:jc w:val="both"/>
              <w:rPr>
                <w:b/>
              </w:rPr>
            </w:pPr>
            <w:r>
              <w:rPr>
                <w:b/>
              </w:rPr>
              <w:t>do kdy</w:t>
            </w:r>
          </w:p>
        </w:tc>
        <w:tc>
          <w:tcPr>
            <w:tcW w:w="1200" w:type="dxa"/>
            <w:gridSpan w:val="2"/>
          </w:tcPr>
          <w:p w:rsidR="00F25E04" w:rsidRDefault="00F25E04" w:rsidP="00F25E04">
            <w:pPr>
              <w:jc w:val="both"/>
            </w:pPr>
            <w:r>
              <w:t>N</w:t>
            </w:r>
          </w:p>
        </w:tc>
      </w:tr>
      <w:tr w:rsidR="00F25E04" w:rsidTr="00F25E04">
        <w:tc>
          <w:tcPr>
            <w:tcW w:w="6059" w:type="dxa"/>
            <w:gridSpan w:val="5"/>
            <w:shd w:val="clear" w:color="auto" w:fill="F7CAAC"/>
          </w:tcPr>
          <w:p w:rsidR="00F25E04" w:rsidRDefault="00F25E04" w:rsidP="00F25E04">
            <w:pPr>
              <w:jc w:val="both"/>
            </w:pPr>
            <w:r>
              <w:rPr>
                <w:b/>
              </w:rPr>
              <w:t>Další současná působení jako akademický pracovník na jiných VŠ</w:t>
            </w:r>
          </w:p>
        </w:tc>
        <w:tc>
          <w:tcPr>
            <w:tcW w:w="1705" w:type="dxa"/>
            <w:gridSpan w:val="2"/>
            <w:shd w:val="clear" w:color="auto" w:fill="F7CAAC"/>
          </w:tcPr>
          <w:p w:rsidR="00F25E04" w:rsidRDefault="00F25E04" w:rsidP="00F25E04">
            <w:pPr>
              <w:jc w:val="both"/>
              <w:rPr>
                <w:b/>
              </w:rPr>
            </w:pPr>
            <w:r>
              <w:rPr>
                <w:b/>
              </w:rPr>
              <w:t>typ prac. vztahu</w:t>
            </w:r>
          </w:p>
        </w:tc>
        <w:tc>
          <w:tcPr>
            <w:tcW w:w="2117" w:type="dxa"/>
            <w:gridSpan w:val="4"/>
            <w:shd w:val="clear" w:color="auto" w:fill="F7CAAC"/>
          </w:tcPr>
          <w:p w:rsidR="00F25E04" w:rsidRDefault="00F25E04" w:rsidP="00F25E04">
            <w:pPr>
              <w:jc w:val="both"/>
              <w:rPr>
                <w:b/>
              </w:rPr>
            </w:pPr>
            <w:r>
              <w:rPr>
                <w:b/>
              </w:rPr>
              <w:t>rozsah</w:t>
            </w: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9881" w:type="dxa"/>
            <w:gridSpan w:val="11"/>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F25E04">
        <w:trPr>
          <w:trHeight w:val="338"/>
        </w:trPr>
        <w:tc>
          <w:tcPr>
            <w:tcW w:w="9881" w:type="dxa"/>
            <w:gridSpan w:val="11"/>
            <w:tcBorders>
              <w:top w:val="nil"/>
            </w:tcBorders>
          </w:tcPr>
          <w:p w:rsidR="00F25E04" w:rsidRDefault="00C051D9" w:rsidP="00F25E04">
            <w:pPr>
              <w:jc w:val="both"/>
            </w:pPr>
            <w:r w:rsidRPr="00B1317B">
              <w:rPr>
                <w:color w:val="000000" w:themeColor="text1"/>
              </w:rPr>
              <w:t>Mezinárodní ekonomické prostředí</w:t>
            </w:r>
            <w:r w:rsidRPr="00A56964">
              <w:t xml:space="preserve"> </w:t>
            </w:r>
            <w:r w:rsidR="00F25E04">
              <w:t>– přednášející (40 %)</w:t>
            </w:r>
          </w:p>
          <w:p w:rsidR="00F25E04" w:rsidRDefault="00F25E04" w:rsidP="00F25E04">
            <w:pPr>
              <w:jc w:val="both"/>
            </w:pPr>
          </w:p>
        </w:tc>
      </w:tr>
      <w:tr w:rsidR="00F25E04" w:rsidTr="00F25E04">
        <w:tc>
          <w:tcPr>
            <w:tcW w:w="9881" w:type="dxa"/>
            <w:gridSpan w:val="11"/>
            <w:shd w:val="clear" w:color="auto" w:fill="F7CAAC"/>
          </w:tcPr>
          <w:p w:rsidR="00F25E04" w:rsidRDefault="00F25E04" w:rsidP="00F25E04">
            <w:pPr>
              <w:jc w:val="both"/>
            </w:pPr>
            <w:r>
              <w:rPr>
                <w:b/>
              </w:rPr>
              <w:t xml:space="preserve">Údaje o vzdělání na VŠ </w:t>
            </w:r>
          </w:p>
        </w:tc>
      </w:tr>
      <w:tr w:rsidR="00F25E04" w:rsidTr="00F25E04">
        <w:trPr>
          <w:trHeight w:val="1773"/>
        </w:trPr>
        <w:tc>
          <w:tcPr>
            <w:tcW w:w="9881" w:type="dxa"/>
            <w:gridSpan w:val="11"/>
          </w:tcPr>
          <w:p w:rsidR="00F25E04" w:rsidRPr="009A3584" w:rsidRDefault="00F25E04" w:rsidP="00F25E04">
            <w:pPr>
              <w:autoSpaceDE w:val="0"/>
              <w:autoSpaceDN w:val="0"/>
              <w:adjustRightInd w:val="0"/>
              <w:jc w:val="both"/>
              <w:rPr>
                <w:color w:val="000000"/>
                <w:szCs w:val="24"/>
              </w:rPr>
            </w:pPr>
            <w:r>
              <w:rPr>
                <w:b/>
                <w:bCs/>
                <w:color w:val="000000"/>
                <w:szCs w:val="24"/>
              </w:rPr>
              <w:t xml:space="preserve">2009 – 2015 </w:t>
            </w:r>
            <w:r w:rsidRPr="009A3584">
              <w:rPr>
                <w:color w:val="000000"/>
                <w:szCs w:val="24"/>
              </w:rPr>
              <w:t>Univerzita Tomáše Bati ve Zlíně, Fakulta managementu a ekonomi</w:t>
            </w:r>
            <w:r>
              <w:rPr>
                <w:color w:val="000000"/>
                <w:szCs w:val="24"/>
              </w:rPr>
              <w:t>ky, Studijní program: Ekonomika a management, Obor: Management a ekonomika (</w:t>
            </w:r>
            <w:r w:rsidRPr="001C2699">
              <w:rPr>
                <w:color w:val="000000"/>
                <w:szCs w:val="24"/>
              </w:rPr>
              <w:t>Ph.D.)</w:t>
            </w:r>
          </w:p>
          <w:p w:rsidR="00F25E04" w:rsidRPr="009A3584" w:rsidRDefault="00F25E04" w:rsidP="00F25E04">
            <w:pPr>
              <w:autoSpaceDE w:val="0"/>
              <w:autoSpaceDN w:val="0"/>
              <w:adjustRightInd w:val="0"/>
              <w:jc w:val="both"/>
              <w:rPr>
                <w:color w:val="000000"/>
                <w:szCs w:val="24"/>
              </w:rPr>
            </w:pPr>
            <w:r>
              <w:rPr>
                <w:b/>
                <w:bCs/>
                <w:color w:val="000000"/>
                <w:szCs w:val="24"/>
              </w:rPr>
              <w:t xml:space="preserve">2011 – 2013 </w:t>
            </w:r>
            <w:r w:rsidRPr="009A3584">
              <w:rPr>
                <w:color w:val="000000"/>
                <w:szCs w:val="24"/>
              </w:rPr>
              <w:t xml:space="preserve">Univerzita Tomáš Bati ve Zlíně, Fakulta humanitních studií, </w:t>
            </w:r>
            <w:r>
              <w:rPr>
                <w:color w:val="000000"/>
                <w:szCs w:val="24"/>
              </w:rPr>
              <w:t>Studijní program: Specializace v pedagogice, O</w:t>
            </w:r>
            <w:r w:rsidRPr="009A3584">
              <w:rPr>
                <w:color w:val="000000"/>
                <w:szCs w:val="24"/>
              </w:rPr>
              <w:t>bor</w:t>
            </w:r>
            <w:r>
              <w:rPr>
                <w:color w:val="000000"/>
                <w:szCs w:val="24"/>
              </w:rPr>
              <w:t>:</w:t>
            </w:r>
            <w:r w:rsidRPr="009A3584">
              <w:rPr>
                <w:color w:val="000000"/>
                <w:szCs w:val="24"/>
              </w:rPr>
              <w:t xml:space="preserve"> </w:t>
            </w:r>
            <w:r>
              <w:rPr>
                <w:color w:val="000000"/>
                <w:szCs w:val="24"/>
              </w:rPr>
              <w:t>Učitelství odborných předmětů pro střední školy (</w:t>
            </w:r>
            <w:r w:rsidRPr="001C2699">
              <w:rPr>
                <w:color w:val="000000"/>
                <w:szCs w:val="24"/>
              </w:rPr>
              <w:t>Bc.)</w:t>
            </w:r>
          </w:p>
          <w:p w:rsidR="00F25E04" w:rsidRDefault="00F25E04" w:rsidP="00F25E04">
            <w:pPr>
              <w:autoSpaceDE w:val="0"/>
              <w:autoSpaceDN w:val="0"/>
              <w:adjustRightInd w:val="0"/>
              <w:jc w:val="both"/>
              <w:rPr>
                <w:color w:val="000000"/>
                <w:szCs w:val="24"/>
              </w:rPr>
            </w:pPr>
            <w:r>
              <w:rPr>
                <w:b/>
                <w:bCs/>
                <w:color w:val="000000"/>
                <w:szCs w:val="24"/>
              </w:rPr>
              <w:t xml:space="preserve">2007 – 2009 </w:t>
            </w:r>
            <w:r w:rsidRPr="009A3584">
              <w:rPr>
                <w:color w:val="000000"/>
                <w:szCs w:val="24"/>
              </w:rPr>
              <w:t xml:space="preserve">Univerzita Tomáše Bati ve Zlíně, Fakulta managementu a ekonomiky, </w:t>
            </w:r>
            <w:r>
              <w:rPr>
                <w:color w:val="000000"/>
                <w:szCs w:val="24"/>
              </w:rPr>
              <w:t xml:space="preserve">Studijní program: </w:t>
            </w:r>
            <w:r w:rsidRPr="009A3584">
              <w:rPr>
                <w:color w:val="000000"/>
                <w:szCs w:val="24"/>
              </w:rPr>
              <w:t>Ekonomika a management</w:t>
            </w:r>
            <w:r>
              <w:rPr>
                <w:color w:val="000000"/>
                <w:szCs w:val="24"/>
              </w:rPr>
              <w:t>, Obor: Management a marketing</w:t>
            </w:r>
            <w:r w:rsidRPr="009A3584">
              <w:rPr>
                <w:color w:val="000000"/>
                <w:szCs w:val="24"/>
              </w:rPr>
              <w:t xml:space="preserve"> </w:t>
            </w:r>
            <w:r w:rsidRPr="001C2699">
              <w:rPr>
                <w:color w:val="000000"/>
                <w:szCs w:val="24"/>
              </w:rPr>
              <w:t>(Ing.)</w:t>
            </w:r>
          </w:p>
          <w:p w:rsidR="00F25E04" w:rsidRPr="00C72B2E" w:rsidRDefault="00F25E04" w:rsidP="00F25E04">
            <w:pPr>
              <w:autoSpaceDE w:val="0"/>
              <w:autoSpaceDN w:val="0"/>
              <w:adjustRightInd w:val="0"/>
              <w:jc w:val="both"/>
              <w:rPr>
                <w:color w:val="000000"/>
                <w:szCs w:val="24"/>
              </w:rPr>
            </w:pPr>
            <w:r>
              <w:rPr>
                <w:b/>
                <w:bCs/>
                <w:color w:val="000000"/>
                <w:szCs w:val="24"/>
              </w:rPr>
              <w:t xml:space="preserve">2003 – 2007 </w:t>
            </w:r>
            <w:r w:rsidRPr="009A3584">
              <w:rPr>
                <w:color w:val="000000"/>
                <w:szCs w:val="24"/>
              </w:rPr>
              <w:t>Univerzita Tomáše Bati ve Zlíně, Fakulta managementu a ekonomiky</w:t>
            </w:r>
            <w:r>
              <w:rPr>
                <w:color w:val="000000"/>
                <w:szCs w:val="24"/>
              </w:rPr>
              <w:t xml:space="preserve"> – realizace na OA a VOŠE ve Zlíně</w:t>
            </w:r>
            <w:r w:rsidRPr="009A3584">
              <w:rPr>
                <w:color w:val="000000"/>
                <w:szCs w:val="24"/>
              </w:rPr>
              <w:t xml:space="preserve">, </w:t>
            </w:r>
            <w:r>
              <w:rPr>
                <w:color w:val="000000"/>
                <w:szCs w:val="24"/>
              </w:rPr>
              <w:t xml:space="preserve">Studijní program: </w:t>
            </w:r>
            <w:r w:rsidRPr="009A3584">
              <w:rPr>
                <w:color w:val="000000"/>
                <w:szCs w:val="24"/>
              </w:rPr>
              <w:t>Ekonomika a management</w:t>
            </w:r>
            <w:r>
              <w:rPr>
                <w:color w:val="000000"/>
                <w:szCs w:val="24"/>
              </w:rPr>
              <w:t>, Obor: Marketing</w:t>
            </w:r>
            <w:r w:rsidRPr="009A3584">
              <w:rPr>
                <w:color w:val="000000"/>
                <w:szCs w:val="24"/>
              </w:rPr>
              <w:t xml:space="preserve"> </w:t>
            </w:r>
            <w:r w:rsidRPr="001C2699">
              <w:rPr>
                <w:color w:val="000000"/>
                <w:szCs w:val="24"/>
              </w:rPr>
              <w:t>(Bc.)</w:t>
            </w:r>
          </w:p>
        </w:tc>
      </w:tr>
      <w:tr w:rsidR="00F25E04" w:rsidTr="00F25E04">
        <w:tc>
          <w:tcPr>
            <w:tcW w:w="9881" w:type="dxa"/>
            <w:gridSpan w:val="11"/>
            <w:shd w:val="clear" w:color="auto" w:fill="F7CAAC"/>
          </w:tcPr>
          <w:p w:rsidR="00F25E04" w:rsidRDefault="00F25E04" w:rsidP="00F25E04">
            <w:pPr>
              <w:jc w:val="both"/>
              <w:rPr>
                <w:b/>
              </w:rPr>
            </w:pPr>
            <w:r>
              <w:rPr>
                <w:b/>
              </w:rPr>
              <w:t>Údaje o odborném působení od absolvování VŠ</w:t>
            </w:r>
          </w:p>
        </w:tc>
      </w:tr>
      <w:tr w:rsidR="00F25E04" w:rsidTr="00F25E04">
        <w:trPr>
          <w:trHeight w:val="570"/>
        </w:trPr>
        <w:tc>
          <w:tcPr>
            <w:tcW w:w="9881" w:type="dxa"/>
            <w:gridSpan w:val="11"/>
          </w:tcPr>
          <w:p w:rsidR="00F25E04" w:rsidRDefault="00F25E04" w:rsidP="00F25E04">
            <w:pPr>
              <w:jc w:val="both"/>
            </w:pPr>
            <w:r>
              <w:rPr>
                <w:b/>
                <w:color w:val="000000"/>
                <w:szCs w:val="24"/>
              </w:rPr>
              <w:t>9/2010</w:t>
            </w:r>
            <w:r w:rsidRPr="00B10230">
              <w:rPr>
                <w:b/>
                <w:color w:val="000000"/>
                <w:szCs w:val="24"/>
              </w:rPr>
              <w:t xml:space="preserve"> – dosud:</w:t>
            </w:r>
            <w:r>
              <w:rPr>
                <w:color w:val="000000"/>
                <w:szCs w:val="24"/>
              </w:rPr>
              <w:t xml:space="preserve"> UTB ve Zlíně, Fakulta managementu a ekonomiky, akademický pracovník</w:t>
            </w:r>
          </w:p>
        </w:tc>
      </w:tr>
      <w:tr w:rsidR="00F25E04" w:rsidTr="00F25E04">
        <w:trPr>
          <w:trHeight w:val="250"/>
        </w:trPr>
        <w:tc>
          <w:tcPr>
            <w:tcW w:w="9881" w:type="dxa"/>
            <w:gridSpan w:val="11"/>
            <w:shd w:val="clear" w:color="auto" w:fill="F7CAAC"/>
          </w:tcPr>
          <w:p w:rsidR="00F25E04" w:rsidRDefault="00F25E04" w:rsidP="00F25E04">
            <w:pPr>
              <w:jc w:val="both"/>
            </w:pPr>
            <w:r>
              <w:rPr>
                <w:b/>
              </w:rPr>
              <w:t>Zkušenosti s vedením kvalifikačních a rigorózních prací</w:t>
            </w:r>
          </w:p>
        </w:tc>
      </w:tr>
      <w:tr w:rsidR="00F25E04" w:rsidTr="00F25E04">
        <w:trPr>
          <w:trHeight w:val="284"/>
        </w:trPr>
        <w:tc>
          <w:tcPr>
            <w:tcW w:w="9881" w:type="dxa"/>
            <w:gridSpan w:val="11"/>
          </w:tcPr>
          <w:p w:rsidR="00F25E04" w:rsidRDefault="00F25E04" w:rsidP="00F25E04">
            <w:pPr>
              <w:jc w:val="both"/>
            </w:pPr>
            <w:r>
              <w:t xml:space="preserve">Počet vedených bakalářských prací – 7 </w:t>
            </w:r>
          </w:p>
          <w:p w:rsidR="00F25E04" w:rsidRDefault="00F25E04" w:rsidP="00F25E04">
            <w:pPr>
              <w:jc w:val="both"/>
            </w:pPr>
            <w:r>
              <w:t>Počet vedených diplomových prací – 2</w:t>
            </w:r>
          </w:p>
        </w:tc>
      </w:tr>
      <w:tr w:rsidR="00F25E04" w:rsidTr="00F25E04">
        <w:trPr>
          <w:cantSplit/>
        </w:trPr>
        <w:tc>
          <w:tcPr>
            <w:tcW w:w="3346" w:type="dxa"/>
            <w:gridSpan w:val="2"/>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245"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042" w:type="dxa"/>
            <w:gridSpan w:val="3"/>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3346"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842" w:type="dxa"/>
            <w:tcBorders>
              <w:left w:val="single" w:sz="12" w:space="0" w:color="auto"/>
            </w:tcBorders>
            <w:shd w:val="clear" w:color="auto" w:fill="F7CAAC"/>
          </w:tcPr>
          <w:p w:rsidR="00F25E04" w:rsidRDefault="00F25E04" w:rsidP="00F25E04">
            <w:pPr>
              <w:jc w:val="both"/>
            </w:pPr>
            <w:r>
              <w:rPr>
                <w:b/>
              </w:rPr>
              <w:t>WOS</w:t>
            </w:r>
          </w:p>
        </w:tc>
        <w:tc>
          <w:tcPr>
            <w:tcW w:w="693" w:type="dxa"/>
            <w:shd w:val="clear" w:color="auto" w:fill="F7CAAC"/>
          </w:tcPr>
          <w:p w:rsidR="00F25E04" w:rsidRDefault="00F25E04" w:rsidP="00F25E04">
            <w:pPr>
              <w:jc w:val="both"/>
              <w:rPr>
                <w:sz w:val="18"/>
              </w:rPr>
            </w:pPr>
            <w:r>
              <w:rPr>
                <w:b/>
                <w:sz w:val="18"/>
              </w:rPr>
              <w:t>Scopus</w:t>
            </w:r>
          </w:p>
        </w:tc>
        <w:tc>
          <w:tcPr>
            <w:tcW w:w="507" w:type="dxa"/>
            <w:shd w:val="clear" w:color="auto" w:fill="F7CAAC"/>
          </w:tcPr>
          <w:p w:rsidR="00F25E04" w:rsidRDefault="00F25E04" w:rsidP="00F25E04">
            <w:pPr>
              <w:jc w:val="both"/>
            </w:pPr>
            <w:r>
              <w:rPr>
                <w:b/>
                <w:sz w:val="18"/>
              </w:rPr>
              <w:t>ostatní</w:t>
            </w:r>
          </w:p>
        </w:tc>
      </w:tr>
      <w:tr w:rsidR="00F25E04" w:rsidTr="00F25E04">
        <w:trPr>
          <w:cantSplit/>
          <w:trHeight w:val="70"/>
        </w:trPr>
        <w:tc>
          <w:tcPr>
            <w:tcW w:w="3346" w:type="dxa"/>
            <w:gridSpan w:val="2"/>
            <w:shd w:val="clear" w:color="auto" w:fill="F7CAAC"/>
          </w:tcPr>
          <w:p w:rsidR="00F25E04" w:rsidRDefault="00F25E04" w:rsidP="00F25E04">
            <w:pPr>
              <w:jc w:val="both"/>
            </w:pPr>
            <w:r>
              <w:rPr>
                <w:b/>
              </w:rPr>
              <w:t>Obor jmenovacího řízení</w:t>
            </w:r>
          </w:p>
        </w:tc>
        <w:tc>
          <w:tcPr>
            <w:tcW w:w="2245" w:type="dxa"/>
            <w:gridSpan w:val="2"/>
            <w:shd w:val="clear" w:color="auto" w:fill="F7CAAC"/>
          </w:tcPr>
          <w:p w:rsidR="00F25E04" w:rsidRDefault="00F25E04" w:rsidP="00F25E04">
            <w:pPr>
              <w:jc w:val="both"/>
            </w:pPr>
            <w:r>
              <w:rPr>
                <w:b/>
              </w:rPr>
              <w:t>Rok udělení hodnosti</w:t>
            </w:r>
          </w:p>
        </w:tc>
        <w:tc>
          <w:tcPr>
            <w:tcW w:w="2248" w:type="dxa"/>
            <w:gridSpan w:val="4"/>
            <w:tcBorders>
              <w:right w:val="single" w:sz="12" w:space="0" w:color="auto"/>
            </w:tcBorders>
            <w:shd w:val="clear" w:color="auto" w:fill="F7CAAC"/>
          </w:tcPr>
          <w:p w:rsidR="00F25E04" w:rsidRDefault="00F25E04" w:rsidP="00F25E04">
            <w:pPr>
              <w:jc w:val="both"/>
            </w:pPr>
            <w:r>
              <w:rPr>
                <w:b/>
              </w:rPr>
              <w:t>Řízení konáno na VŠ</w:t>
            </w:r>
          </w:p>
        </w:tc>
        <w:tc>
          <w:tcPr>
            <w:tcW w:w="842" w:type="dxa"/>
            <w:vMerge w:val="restart"/>
            <w:tcBorders>
              <w:left w:val="single" w:sz="12" w:space="0" w:color="auto"/>
            </w:tcBorders>
          </w:tcPr>
          <w:p w:rsidR="00F25E04" w:rsidRDefault="00F25E04" w:rsidP="00F25E04">
            <w:pPr>
              <w:jc w:val="both"/>
              <w:rPr>
                <w:b/>
              </w:rPr>
            </w:pPr>
            <w:r>
              <w:rPr>
                <w:b/>
              </w:rPr>
              <w:t>5</w:t>
            </w:r>
          </w:p>
        </w:tc>
        <w:tc>
          <w:tcPr>
            <w:tcW w:w="693" w:type="dxa"/>
            <w:vMerge w:val="restart"/>
          </w:tcPr>
          <w:p w:rsidR="00F25E04" w:rsidRDefault="00F25E04" w:rsidP="00F25E04">
            <w:pPr>
              <w:jc w:val="both"/>
              <w:rPr>
                <w:b/>
              </w:rPr>
            </w:pPr>
            <w:r>
              <w:rPr>
                <w:b/>
              </w:rPr>
              <w:t>0</w:t>
            </w:r>
          </w:p>
        </w:tc>
        <w:tc>
          <w:tcPr>
            <w:tcW w:w="507" w:type="dxa"/>
            <w:vMerge w:val="restart"/>
          </w:tcPr>
          <w:p w:rsidR="00F25E04" w:rsidRDefault="00F25E04" w:rsidP="00F25E04">
            <w:pPr>
              <w:jc w:val="both"/>
              <w:rPr>
                <w:b/>
              </w:rPr>
            </w:pPr>
            <w:r>
              <w:rPr>
                <w:b/>
              </w:rPr>
              <w:t>0</w:t>
            </w:r>
          </w:p>
        </w:tc>
      </w:tr>
      <w:tr w:rsidR="00F25E04" w:rsidTr="00F25E04">
        <w:trPr>
          <w:trHeight w:val="205"/>
        </w:trPr>
        <w:tc>
          <w:tcPr>
            <w:tcW w:w="3346"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842" w:type="dxa"/>
            <w:vMerge/>
            <w:tcBorders>
              <w:left w:val="single" w:sz="12" w:space="0" w:color="auto"/>
            </w:tcBorders>
            <w:vAlign w:val="center"/>
          </w:tcPr>
          <w:p w:rsidR="00F25E04" w:rsidRDefault="00F25E04" w:rsidP="00F25E04">
            <w:pPr>
              <w:rPr>
                <w:b/>
              </w:rPr>
            </w:pPr>
          </w:p>
        </w:tc>
        <w:tc>
          <w:tcPr>
            <w:tcW w:w="693" w:type="dxa"/>
            <w:vMerge/>
            <w:vAlign w:val="center"/>
          </w:tcPr>
          <w:p w:rsidR="00F25E04" w:rsidRDefault="00F25E04" w:rsidP="00F25E04">
            <w:pPr>
              <w:rPr>
                <w:b/>
              </w:rPr>
            </w:pPr>
          </w:p>
        </w:tc>
        <w:tc>
          <w:tcPr>
            <w:tcW w:w="507" w:type="dxa"/>
            <w:vMerge/>
            <w:vAlign w:val="center"/>
          </w:tcPr>
          <w:p w:rsidR="00F25E04" w:rsidRDefault="00F25E04" w:rsidP="00F25E04">
            <w:pPr>
              <w:rPr>
                <w:b/>
              </w:rPr>
            </w:pPr>
          </w:p>
        </w:tc>
      </w:tr>
      <w:tr w:rsidR="00F25E04" w:rsidTr="00F25E04">
        <w:tc>
          <w:tcPr>
            <w:tcW w:w="9881" w:type="dxa"/>
            <w:gridSpan w:val="11"/>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Tr="00F25E04">
        <w:trPr>
          <w:trHeight w:val="2347"/>
        </w:trPr>
        <w:tc>
          <w:tcPr>
            <w:tcW w:w="9881" w:type="dxa"/>
            <w:gridSpan w:val="11"/>
          </w:tcPr>
          <w:p w:rsidR="00F25E04" w:rsidRDefault="00F25E04" w:rsidP="00F25E04">
            <w:pPr>
              <w:jc w:val="both"/>
            </w:pPr>
            <w:r>
              <w:t>NAGYOVÁ, L., HORÁKOVÁ, M., MOROZ, S., HORSKÁ, E., POLÁKOVÁ, Z. The Analysis Of Export Trade between Ukraine a</w:t>
            </w:r>
            <w:r w:rsidRPr="00502078">
              <w:t>nd Visegrad Countries</w:t>
            </w:r>
            <w:r>
              <w:t xml:space="preserve">. </w:t>
            </w:r>
            <w:r w:rsidRPr="00DC4BD9">
              <w:rPr>
                <w:i/>
              </w:rPr>
              <w:t>Journal E&amp;M Economics &amp; Management</w:t>
            </w:r>
            <w:r>
              <w:t xml:space="preserve">. 2018, Volume 21, Issue 2. pp. 115 – 131. ISSN (Print) 1212-3609, ISSN (Online) 2336-5604. </w:t>
            </w:r>
            <w:hyperlink r:id="rId65" w:history="1">
              <w:r w:rsidRPr="00DC4BD9">
                <w:rPr>
                  <w:rStyle w:val="Hypertextovodkaz"/>
                </w:rPr>
                <w:t>https://dx.doi.org/10.15240/tul/001/2018-2-008</w:t>
              </w:r>
            </w:hyperlink>
            <w:r>
              <w:t xml:space="preserve"> (40%)</w:t>
            </w:r>
          </w:p>
          <w:p w:rsidR="00F25E04" w:rsidRDefault="00F25E04" w:rsidP="00F25E04">
            <w:pPr>
              <w:jc w:val="both"/>
            </w:pPr>
            <w:r w:rsidRPr="00F94826">
              <w:t>BAREŠOVÁ</w:t>
            </w:r>
            <w:r>
              <w:t>,</w:t>
            </w:r>
            <w:r w:rsidRPr="00F94826">
              <w:t xml:space="preserve"> P., HORÁKOVÁ</w:t>
            </w:r>
            <w:r>
              <w:t>,</w:t>
            </w:r>
            <w:r w:rsidRPr="00F94826">
              <w:t xml:space="preserve"> M., URBÁNEK</w:t>
            </w:r>
            <w:r>
              <w:t>,</w:t>
            </w:r>
            <w:r w:rsidRPr="00F94826">
              <w:t xml:space="preserve"> T. An Aging Popul</w:t>
            </w:r>
            <w:r>
              <w:t>ation: A Competitive Advantage f</w:t>
            </w:r>
            <w:r w:rsidRPr="00F94826">
              <w:t xml:space="preserve">or Companies. </w:t>
            </w:r>
            <w:r w:rsidRPr="00F94826">
              <w:rPr>
                <w:i/>
              </w:rPr>
              <w:t>Journal of Competitiveness</w:t>
            </w:r>
            <w:r>
              <w:t>. 2018,</w:t>
            </w:r>
            <w:r w:rsidRPr="00F94826">
              <w:t xml:space="preserve"> </w:t>
            </w:r>
            <w:r>
              <w:t xml:space="preserve">Volume </w:t>
            </w:r>
            <w:r w:rsidRPr="00F94826">
              <w:t>10</w:t>
            </w:r>
            <w:r>
              <w:t>, Issue</w:t>
            </w:r>
            <w:r w:rsidRPr="00F94826">
              <w:t xml:space="preserve"> 1, </w:t>
            </w:r>
            <w:r>
              <w:t xml:space="preserve">pp. </w:t>
            </w:r>
            <w:r w:rsidRPr="00F94826">
              <w:t xml:space="preserve">5 </w:t>
            </w:r>
            <w:r>
              <w:t>–</w:t>
            </w:r>
            <w:r w:rsidRPr="00F94826">
              <w:t xml:space="preserve"> 22</w:t>
            </w:r>
            <w:r>
              <w:t>.</w:t>
            </w:r>
            <w:r w:rsidRPr="00F31B6D">
              <w:t xml:space="preserve"> ISSN 1804-1728</w:t>
            </w:r>
            <w:r w:rsidRPr="00F94826">
              <w:t xml:space="preserve">. </w:t>
            </w:r>
            <w:hyperlink r:id="rId66" w:history="1">
              <w:r w:rsidRPr="00F94826">
                <w:rPr>
                  <w:rStyle w:val="Hypertextovodkaz"/>
                </w:rPr>
                <w:t>https://doi.org/10.7441/joc.2018.01.01</w:t>
              </w:r>
            </w:hyperlink>
            <w:r>
              <w:t xml:space="preserve"> (40%)</w:t>
            </w:r>
          </w:p>
          <w:p w:rsidR="00F25E04" w:rsidRPr="00F31B6D" w:rsidRDefault="00F25E04" w:rsidP="00F25E04">
            <w:pPr>
              <w:jc w:val="both"/>
            </w:pPr>
            <w:r w:rsidRPr="00F31B6D">
              <w:t>HORÁKOVÁ</w:t>
            </w:r>
            <w:r>
              <w:t>,</w:t>
            </w:r>
            <w:r w:rsidRPr="00F31B6D">
              <w:t xml:space="preserve"> M. Consumer Behavior of College Students In The Czech Republic. </w:t>
            </w:r>
            <w:r w:rsidRPr="00F31B6D">
              <w:rPr>
                <w:i/>
              </w:rPr>
              <w:t>Journal of Competitiveness</w:t>
            </w:r>
            <w:r w:rsidRPr="00F31B6D">
              <w:t xml:space="preserve">. 2015, </w:t>
            </w:r>
            <w:r>
              <w:t>Volume</w:t>
            </w:r>
            <w:r w:rsidRPr="00F31B6D">
              <w:t xml:space="preserve"> 7, </w:t>
            </w:r>
            <w:r>
              <w:t>Issue</w:t>
            </w:r>
            <w:r w:rsidRPr="00F31B6D">
              <w:t xml:space="preserve"> 4, </w:t>
            </w:r>
            <w:r>
              <w:t>pp</w:t>
            </w:r>
            <w:r w:rsidRPr="00F31B6D">
              <w:t xml:space="preserve">. 68-85. ISSN 1804-1728. </w:t>
            </w:r>
            <w:hyperlink r:id="rId67" w:history="1">
              <w:r w:rsidRPr="00F31B6D">
                <w:rPr>
                  <w:rStyle w:val="Hypertextovodkaz"/>
                </w:rPr>
                <w:t>https://doi.org/10.7441/joc.2015.04.05</w:t>
              </w:r>
            </w:hyperlink>
          </w:p>
          <w:p w:rsidR="00F25E04" w:rsidRPr="002019DA" w:rsidRDefault="00F25E04" w:rsidP="00F25E04">
            <w:pPr>
              <w:pStyle w:val="Normlnweb"/>
              <w:shd w:val="clear" w:color="auto" w:fill="FFFFFF"/>
              <w:jc w:val="both"/>
              <w:rPr>
                <w:sz w:val="20"/>
                <w:szCs w:val="20"/>
              </w:rPr>
            </w:pPr>
            <w:r w:rsidRPr="00F31B6D">
              <w:rPr>
                <w:sz w:val="20"/>
                <w:szCs w:val="20"/>
              </w:rPr>
              <w:t>ŠVARCOVÁ</w:t>
            </w:r>
            <w:r>
              <w:rPr>
                <w:sz w:val="20"/>
                <w:szCs w:val="20"/>
              </w:rPr>
              <w:t>,</w:t>
            </w:r>
            <w:r w:rsidRPr="00F31B6D">
              <w:rPr>
                <w:sz w:val="20"/>
                <w:szCs w:val="20"/>
              </w:rPr>
              <w:t xml:space="preserve"> J., HORÁKOVÁ, M. The Macroeconomic View Of The Unemployment Of University Graduates In The Czech Republic. In </w:t>
            </w:r>
            <w:r w:rsidRPr="00F31B6D">
              <w:rPr>
                <w:i/>
                <w:sz w:val="20"/>
                <w:szCs w:val="20"/>
              </w:rPr>
              <w:t>International Journal of Business &amp; Management</w:t>
            </w:r>
            <w:r w:rsidRPr="00F31B6D">
              <w:rPr>
                <w:sz w:val="20"/>
                <w:szCs w:val="20"/>
              </w:rPr>
              <w:t xml:space="preserve">. 2015, Volume 3, Issue 1, pp. 105 - 117. ISSN 2336-2197. </w:t>
            </w:r>
            <w:hyperlink r:id="rId68" w:history="1">
              <w:r w:rsidRPr="00DC4BD9">
                <w:rPr>
                  <w:rStyle w:val="Hypertextovodkaz"/>
                  <w:sz w:val="20"/>
                  <w:szCs w:val="20"/>
                </w:rPr>
                <w:t>https://doi.org/10.20472/BM.2015.3.1.007</w:t>
              </w:r>
            </w:hyperlink>
            <w:r>
              <w:rPr>
                <w:sz w:val="20"/>
                <w:szCs w:val="20"/>
              </w:rPr>
              <w:t xml:space="preserve"> (50%).</w:t>
            </w:r>
          </w:p>
          <w:p w:rsidR="00F25E04" w:rsidRPr="00F573A8" w:rsidRDefault="00F25E04" w:rsidP="00F25E04">
            <w:pPr>
              <w:pStyle w:val="Normlnweb"/>
              <w:shd w:val="clear" w:color="auto" w:fill="FFFFFF"/>
              <w:jc w:val="both"/>
              <w:rPr>
                <w:rFonts w:ascii="Helvetica" w:hAnsi="Helvetica" w:cs="Helvetica"/>
                <w:color w:val="333333"/>
                <w:sz w:val="17"/>
                <w:szCs w:val="21"/>
              </w:rPr>
            </w:pPr>
            <w:r w:rsidRPr="002019DA">
              <w:rPr>
                <w:sz w:val="20"/>
              </w:rPr>
              <w:t>ŠVARCOVÁ</w:t>
            </w:r>
            <w:r>
              <w:rPr>
                <w:sz w:val="20"/>
              </w:rPr>
              <w:t>,</w:t>
            </w:r>
            <w:r w:rsidRPr="002019DA">
              <w:rPr>
                <w:sz w:val="20"/>
              </w:rPr>
              <w:t xml:space="preserve"> J</w:t>
            </w:r>
            <w:r>
              <w:rPr>
                <w:sz w:val="20"/>
              </w:rPr>
              <w:t>.,</w:t>
            </w:r>
            <w:r w:rsidRPr="002019DA">
              <w:rPr>
                <w:sz w:val="20"/>
              </w:rPr>
              <w:t xml:space="preserve"> HORÁKOVÁ</w:t>
            </w:r>
            <w:r>
              <w:rPr>
                <w:sz w:val="20"/>
              </w:rPr>
              <w:t>, M</w:t>
            </w:r>
            <w:r w:rsidRPr="002019DA">
              <w:rPr>
                <w:sz w:val="20"/>
              </w:rPr>
              <w:t xml:space="preserve">. Youth Unemployment in the Czech Republic and Targets for 2020 in the Labour Market. In </w:t>
            </w:r>
            <w:r w:rsidRPr="002019DA">
              <w:rPr>
                <w:i/>
                <w:sz w:val="20"/>
              </w:rPr>
              <w:t>Proceedings of the 14th International Academic Conference.</w:t>
            </w:r>
            <w:r w:rsidRPr="002019DA">
              <w:rPr>
                <w:sz w:val="20"/>
              </w:rPr>
              <w:t xml:space="preserve"> Prague: IISES, 2014, pp. 417 – 424. ISBN 978-80-87927-06-9</w:t>
            </w:r>
            <w:r>
              <w:rPr>
                <w:sz w:val="20"/>
              </w:rPr>
              <w:t xml:space="preserve"> (50%).</w:t>
            </w:r>
          </w:p>
        </w:tc>
      </w:tr>
      <w:tr w:rsidR="00F25E04" w:rsidTr="00F25E04">
        <w:trPr>
          <w:trHeight w:val="218"/>
        </w:trPr>
        <w:tc>
          <w:tcPr>
            <w:tcW w:w="9881" w:type="dxa"/>
            <w:gridSpan w:val="11"/>
            <w:shd w:val="clear" w:color="auto" w:fill="F7CAAC"/>
          </w:tcPr>
          <w:p w:rsidR="00F25E04" w:rsidRDefault="00F25E04" w:rsidP="00F25E04">
            <w:pPr>
              <w:rPr>
                <w:b/>
              </w:rPr>
            </w:pPr>
            <w:r>
              <w:rPr>
                <w:b/>
              </w:rPr>
              <w:t>Působení v zahraničí</w:t>
            </w:r>
          </w:p>
        </w:tc>
      </w:tr>
      <w:tr w:rsidR="00F25E04" w:rsidTr="00F25E04">
        <w:trPr>
          <w:trHeight w:val="60"/>
        </w:trPr>
        <w:tc>
          <w:tcPr>
            <w:tcW w:w="9881" w:type="dxa"/>
            <w:gridSpan w:val="11"/>
          </w:tcPr>
          <w:p w:rsidR="00F25E04" w:rsidRDefault="00F25E04" w:rsidP="00F25E04">
            <w:pPr>
              <w:rPr>
                <w:b/>
              </w:rPr>
            </w:pPr>
          </w:p>
        </w:tc>
      </w:tr>
      <w:tr w:rsidR="00F25E04" w:rsidTr="00F25E04">
        <w:trPr>
          <w:cantSplit/>
          <w:trHeight w:val="152"/>
        </w:trPr>
        <w:tc>
          <w:tcPr>
            <w:tcW w:w="2517" w:type="dxa"/>
            <w:shd w:val="clear" w:color="auto" w:fill="F7CAAC"/>
          </w:tcPr>
          <w:p w:rsidR="00F25E04" w:rsidRDefault="00F25E04" w:rsidP="00F25E04">
            <w:pPr>
              <w:jc w:val="both"/>
              <w:rPr>
                <w:b/>
              </w:rPr>
            </w:pPr>
            <w:r>
              <w:rPr>
                <w:b/>
              </w:rPr>
              <w:t xml:space="preserve">Podpis </w:t>
            </w:r>
          </w:p>
        </w:tc>
        <w:tc>
          <w:tcPr>
            <w:tcW w:w="4536" w:type="dxa"/>
            <w:gridSpan w:val="5"/>
          </w:tcPr>
          <w:p w:rsidR="00F25E04" w:rsidRDefault="00F25E04" w:rsidP="00F25E04">
            <w:pPr>
              <w:jc w:val="both"/>
            </w:pPr>
          </w:p>
        </w:tc>
        <w:tc>
          <w:tcPr>
            <w:tcW w:w="786" w:type="dxa"/>
            <w:gridSpan w:val="2"/>
            <w:shd w:val="clear" w:color="auto" w:fill="F7CAAC"/>
          </w:tcPr>
          <w:p w:rsidR="00F25E04" w:rsidRDefault="00F25E04" w:rsidP="00F25E04">
            <w:pPr>
              <w:jc w:val="both"/>
            </w:pPr>
            <w:r>
              <w:rPr>
                <w:b/>
              </w:rPr>
              <w:t>datum</w:t>
            </w:r>
          </w:p>
        </w:tc>
        <w:tc>
          <w:tcPr>
            <w:tcW w:w="2042" w:type="dxa"/>
            <w:gridSpan w:val="3"/>
          </w:tcPr>
          <w:p w:rsidR="00F25E04" w:rsidRDefault="00F25E04" w:rsidP="00F25E04">
            <w:pPr>
              <w:jc w:val="both"/>
            </w:pPr>
          </w:p>
        </w:tc>
      </w:tr>
    </w:tbl>
    <w:p w:rsidR="00CE0ABB" w:rsidRDefault="00CE0ABB" w:rsidP="00694BA8">
      <w:pPr>
        <w:spacing w:after="160" w:line="259" w:lineRule="auto"/>
      </w:pPr>
    </w:p>
    <w:p w:rsidR="00CE0ABB" w:rsidRDefault="00CE0AB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E0ABB" w:rsidRPr="0003498C" w:rsidTr="003119BD">
        <w:tc>
          <w:tcPr>
            <w:tcW w:w="9859" w:type="dxa"/>
            <w:gridSpan w:val="11"/>
            <w:tcBorders>
              <w:bottom w:val="double" w:sz="4" w:space="0" w:color="auto"/>
            </w:tcBorders>
            <w:shd w:val="clear" w:color="auto" w:fill="BDD6EE"/>
          </w:tcPr>
          <w:p w:rsidR="00CE0ABB" w:rsidRPr="0003498C" w:rsidRDefault="00CE0ABB" w:rsidP="003119BD">
            <w:pPr>
              <w:jc w:val="both"/>
              <w:rPr>
                <w:b/>
                <w:sz w:val="28"/>
              </w:rPr>
            </w:pPr>
            <w:r w:rsidRPr="0003498C">
              <w:rPr>
                <w:b/>
                <w:sz w:val="28"/>
              </w:rPr>
              <w:lastRenderedPageBreak/>
              <w:t>C-I – Personální zabezpečení</w:t>
            </w:r>
          </w:p>
        </w:tc>
      </w:tr>
      <w:tr w:rsidR="00CE0ABB" w:rsidRPr="0003498C" w:rsidTr="003119BD">
        <w:tc>
          <w:tcPr>
            <w:tcW w:w="2518" w:type="dxa"/>
            <w:tcBorders>
              <w:top w:val="double" w:sz="4" w:space="0" w:color="auto"/>
            </w:tcBorders>
            <w:shd w:val="clear" w:color="auto" w:fill="F7CAAC"/>
          </w:tcPr>
          <w:p w:rsidR="00CE0ABB" w:rsidRPr="0003498C" w:rsidRDefault="00CE0ABB" w:rsidP="003119BD">
            <w:pPr>
              <w:jc w:val="both"/>
              <w:rPr>
                <w:b/>
              </w:rPr>
            </w:pPr>
            <w:r w:rsidRPr="0003498C">
              <w:rPr>
                <w:b/>
              </w:rPr>
              <w:t>Vysoká škola</w:t>
            </w:r>
          </w:p>
        </w:tc>
        <w:tc>
          <w:tcPr>
            <w:tcW w:w="7341" w:type="dxa"/>
            <w:gridSpan w:val="10"/>
          </w:tcPr>
          <w:p w:rsidR="00CE0ABB" w:rsidRPr="0003498C" w:rsidRDefault="00CE0ABB" w:rsidP="003119BD">
            <w:pPr>
              <w:jc w:val="both"/>
            </w:pPr>
            <w:r w:rsidRPr="0003498C">
              <w:t>Univerzita Tomáše Bati ve Zlíně</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Součást vysoké školy</w:t>
            </w:r>
          </w:p>
        </w:tc>
        <w:tc>
          <w:tcPr>
            <w:tcW w:w="7341" w:type="dxa"/>
            <w:gridSpan w:val="10"/>
          </w:tcPr>
          <w:p w:rsidR="00CE0ABB" w:rsidRPr="0003498C" w:rsidRDefault="00CE0ABB" w:rsidP="003119BD">
            <w:pPr>
              <w:jc w:val="both"/>
            </w:pPr>
            <w:r w:rsidRPr="0003498C">
              <w:t>Fakulta managementu a ekonomiky</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Název studijního programu</w:t>
            </w:r>
          </w:p>
        </w:tc>
        <w:tc>
          <w:tcPr>
            <w:tcW w:w="7341" w:type="dxa"/>
            <w:gridSpan w:val="10"/>
          </w:tcPr>
          <w:p w:rsidR="00CE0ABB" w:rsidRPr="0003498C" w:rsidRDefault="00CE0ABB" w:rsidP="003119BD">
            <w:pPr>
              <w:jc w:val="both"/>
            </w:pPr>
            <w:r>
              <w:t>Finance a finanční technologie</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Jméno a příjmení</w:t>
            </w:r>
          </w:p>
        </w:tc>
        <w:tc>
          <w:tcPr>
            <w:tcW w:w="4536" w:type="dxa"/>
            <w:gridSpan w:val="5"/>
          </w:tcPr>
          <w:p w:rsidR="00CE0ABB" w:rsidRPr="0003498C" w:rsidRDefault="00CE0ABB" w:rsidP="003119BD">
            <w:pPr>
              <w:jc w:val="both"/>
            </w:pPr>
            <w:r>
              <w:t>Eva HRUBOŠOVÁ</w:t>
            </w:r>
          </w:p>
        </w:tc>
        <w:tc>
          <w:tcPr>
            <w:tcW w:w="709" w:type="dxa"/>
            <w:shd w:val="clear" w:color="auto" w:fill="F7CAAC"/>
          </w:tcPr>
          <w:p w:rsidR="00CE0ABB" w:rsidRPr="0003498C" w:rsidRDefault="00CE0ABB" w:rsidP="003119BD">
            <w:pPr>
              <w:jc w:val="both"/>
              <w:rPr>
                <w:b/>
              </w:rPr>
            </w:pPr>
            <w:r w:rsidRPr="0003498C">
              <w:rPr>
                <w:b/>
              </w:rPr>
              <w:t>Tituly</w:t>
            </w:r>
          </w:p>
        </w:tc>
        <w:tc>
          <w:tcPr>
            <w:tcW w:w="2096" w:type="dxa"/>
            <w:gridSpan w:val="4"/>
          </w:tcPr>
          <w:p w:rsidR="00CE0ABB" w:rsidRPr="0003498C" w:rsidRDefault="00CE0ABB" w:rsidP="003119BD">
            <w:pPr>
              <w:jc w:val="both"/>
            </w:pPr>
            <w:r>
              <w:t xml:space="preserve">Ing. </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Rok narození</w:t>
            </w:r>
          </w:p>
        </w:tc>
        <w:tc>
          <w:tcPr>
            <w:tcW w:w="829" w:type="dxa"/>
          </w:tcPr>
          <w:p w:rsidR="00CE0ABB" w:rsidRPr="0003498C" w:rsidRDefault="00CE0ABB" w:rsidP="003119BD">
            <w:pPr>
              <w:jc w:val="both"/>
            </w:pPr>
            <w:r>
              <w:t>1977</w:t>
            </w:r>
          </w:p>
        </w:tc>
        <w:tc>
          <w:tcPr>
            <w:tcW w:w="1721" w:type="dxa"/>
            <w:shd w:val="clear" w:color="auto" w:fill="F7CAAC"/>
          </w:tcPr>
          <w:p w:rsidR="00CE0ABB" w:rsidRPr="0003498C" w:rsidRDefault="00CE0ABB" w:rsidP="003119BD">
            <w:pPr>
              <w:jc w:val="both"/>
              <w:rPr>
                <w:b/>
              </w:rPr>
            </w:pPr>
            <w:r w:rsidRPr="0003498C">
              <w:rPr>
                <w:b/>
              </w:rPr>
              <w:t>typ vztahu k VŠ</w:t>
            </w:r>
          </w:p>
        </w:tc>
        <w:tc>
          <w:tcPr>
            <w:tcW w:w="992" w:type="dxa"/>
            <w:gridSpan w:val="2"/>
          </w:tcPr>
          <w:p w:rsidR="00CE0ABB" w:rsidRPr="0003498C" w:rsidRDefault="00CE0ABB" w:rsidP="003119BD">
            <w:pPr>
              <w:jc w:val="both"/>
            </w:pPr>
            <w:r>
              <w:t>DPP</w:t>
            </w:r>
          </w:p>
        </w:tc>
        <w:tc>
          <w:tcPr>
            <w:tcW w:w="994" w:type="dxa"/>
            <w:shd w:val="clear" w:color="auto" w:fill="F7CAAC"/>
          </w:tcPr>
          <w:p w:rsidR="00CE0ABB" w:rsidRPr="0003498C" w:rsidRDefault="00CE0ABB" w:rsidP="003119BD">
            <w:pPr>
              <w:jc w:val="both"/>
              <w:rPr>
                <w:b/>
              </w:rPr>
            </w:pPr>
            <w:r w:rsidRPr="0003498C">
              <w:rPr>
                <w:b/>
              </w:rPr>
              <w:t>rozsah</w:t>
            </w:r>
          </w:p>
        </w:tc>
        <w:tc>
          <w:tcPr>
            <w:tcW w:w="709" w:type="dxa"/>
          </w:tcPr>
          <w:p w:rsidR="00CE0ABB" w:rsidRPr="0003498C" w:rsidRDefault="00CE0ABB" w:rsidP="003119BD">
            <w:pPr>
              <w:jc w:val="both"/>
            </w:pPr>
          </w:p>
        </w:tc>
        <w:tc>
          <w:tcPr>
            <w:tcW w:w="709" w:type="dxa"/>
            <w:gridSpan w:val="2"/>
            <w:shd w:val="clear" w:color="auto" w:fill="F7CAAC"/>
          </w:tcPr>
          <w:p w:rsidR="00CE0ABB" w:rsidRPr="0003498C" w:rsidRDefault="00CE0ABB" w:rsidP="003119BD">
            <w:pPr>
              <w:jc w:val="both"/>
              <w:rPr>
                <w:b/>
              </w:rPr>
            </w:pPr>
            <w:r w:rsidRPr="0003498C">
              <w:rPr>
                <w:b/>
              </w:rPr>
              <w:t>do kdy</w:t>
            </w:r>
          </w:p>
        </w:tc>
        <w:tc>
          <w:tcPr>
            <w:tcW w:w="1387" w:type="dxa"/>
            <w:gridSpan w:val="2"/>
          </w:tcPr>
          <w:p w:rsidR="00CE0ABB" w:rsidRPr="0003498C" w:rsidRDefault="00CE0ABB" w:rsidP="003119BD">
            <w:pPr>
              <w:jc w:val="both"/>
            </w:pPr>
          </w:p>
        </w:tc>
      </w:tr>
      <w:tr w:rsidR="00CE0ABB" w:rsidRPr="0003498C" w:rsidTr="003119BD">
        <w:tc>
          <w:tcPr>
            <w:tcW w:w="5068" w:type="dxa"/>
            <w:gridSpan w:val="3"/>
            <w:shd w:val="clear" w:color="auto" w:fill="F7CAAC"/>
          </w:tcPr>
          <w:p w:rsidR="00CE0ABB" w:rsidRPr="0003498C" w:rsidRDefault="00CE0ABB" w:rsidP="003119BD">
            <w:pPr>
              <w:jc w:val="both"/>
              <w:rPr>
                <w:b/>
              </w:rPr>
            </w:pPr>
            <w:r w:rsidRPr="0003498C">
              <w:rPr>
                <w:b/>
              </w:rPr>
              <w:t>Typ vztahu na součásti VŠ, která uskutečňuje st. program</w:t>
            </w:r>
          </w:p>
        </w:tc>
        <w:tc>
          <w:tcPr>
            <w:tcW w:w="992" w:type="dxa"/>
            <w:gridSpan w:val="2"/>
          </w:tcPr>
          <w:p w:rsidR="00CE0ABB" w:rsidRPr="0003498C" w:rsidRDefault="00CE0ABB" w:rsidP="003119BD">
            <w:pPr>
              <w:jc w:val="both"/>
            </w:pPr>
            <w:r>
              <w:t>DPP</w:t>
            </w:r>
          </w:p>
        </w:tc>
        <w:tc>
          <w:tcPr>
            <w:tcW w:w="994" w:type="dxa"/>
            <w:shd w:val="clear" w:color="auto" w:fill="F7CAAC"/>
          </w:tcPr>
          <w:p w:rsidR="00CE0ABB" w:rsidRPr="0003498C" w:rsidRDefault="00CE0ABB" w:rsidP="003119BD">
            <w:pPr>
              <w:jc w:val="both"/>
              <w:rPr>
                <w:b/>
              </w:rPr>
            </w:pPr>
            <w:r w:rsidRPr="0003498C">
              <w:rPr>
                <w:b/>
              </w:rPr>
              <w:t>rozsah</w:t>
            </w:r>
          </w:p>
        </w:tc>
        <w:tc>
          <w:tcPr>
            <w:tcW w:w="709" w:type="dxa"/>
          </w:tcPr>
          <w:p w:rsidR="00CE0ABB" w:rsidRPr="0003498C" w:rsidRDefault="00CE0ABB" w:rsidP="003119BD">
            <w:pPr>
              <w:jc w:val="both"/>
            </w:pPr>
          </w:p>
        </w:tc>
        <w:tc>
          <w:tcPr>
            <w:tcW w:w="709" w:type="dxa"/>
            <w:gridSpan w:val="2"/>
            <w:shd w:val="clear" w:color="auto" w:fill="F7CAAC"/>
          </w:tcPr>
          <w:p w:rsidR="00CE0ABB" w:rsidRPr="0003498C" w:rsidRDefault="00CE0ABB" w:rsidP="003119BD">
            <w:pPr>
              <w:jc w:val="both"/>
              <w:rPr>
                <w:b/>
              </w:rPr>
            </w:pPr>
            <w:r w:rsidRPr="0003498C">
              <w:rPr>
                <w:b/>
              </w:rPr>
              <w:t>do kdy</w:t>
            </w:r>
          </w:p>
        </w:tc>
        <w:tc>
          <w:tcPr>
            <w:tcW w:w="1387" w:type="dxa"/>
            <w:gridSpan w:val="2"/>
          </w:tcPr>
          <w:p w:rsidR="00CE0ABB" w:rsidRPr="0003498C" w:rsidRDefault="00CE0ABB" w:rsidP="003119BD">
            <w:pPr>
              <w:jc w:val="both"/>
            </w:pPr>
          </w:p>
        </w:tc>
      </w:tr>
      <w:tr w:rsidR="00CE0ABB" w:rsidRPr="0003498C" w:rsidTr="003119BD">
        <w:tc>
          <w:tcPr>
            <w:tcW w:w="6060" w:type="dxa"/>
            <w:gridSpan w:val="5"/>
            <w:shd w:val="clear" w:color="auto" w:fill="F7CAAC"/>
          </w:tcPr>
          <w:p w:rsidR="00CE0ABB" w:rsidRPr="0003498C" w:rsidRDefault="00CE0ABB" w:rsidP="003119BD">
            <w:pPr>
              <w:jc w:val="both"/>
            </w:pPr>
            <w:r w:rsidRPr="0003498C">
              <w:rPr>
                <w:b/>
              </w:rPr>
              <w:t>Další současná působení jako akademický pracovník na jiných VŠ</w:t>
            </w:r>
          </w:p>
        </w:tc>
        <w:tc>
          <w:tcPr>
            <w:tcW w:w="1703" w:type="dxa"/>
            <w:gridSpan w:val="2"/>
            <w:shd w:val="clear" w:color="auto" w:fill="F7CAAC"/>
          </w:tcPr>
          <w:p w:rsidR="00CE0ABB" w:rsidRPr="0003498C" w:rsidRDefault="00CE0ABB" w:rsidP="003119BD">
            <w:pPr>
              <w:jc w:val="both"/>
              <w:rPr>
                <w:b/>
              </w:rPr>
            </w:pPr>
            <w:r w:rsidRPr="0003498C">
              <w:rPr>
                <w:b/>
              </w:rPr>
              <w:t>typ prac. vztahu</w:t>
            </w:r>
          </w:p>
        </w:tc>
        <w:tc>
          <w:tcPr>
            <w:tcW w:w="2096" w:type="dxa"/>
            <w:gridSpan w:val="4"/>
            <w:shd w:val="clear" w:color="auto" w:fill="F7CAAC"/>
          </w:tcPr>
          <w:p w:rsidR="00CE0ABB" w:rsidRPr="0003498C" w:rsidRDefault="00CE0ABB" w:rsidP="003119BD">
            <w:pPr>
              <w:jc w:val="both"/>
              <w:rPr>
                <w:b/>
              </w:rPr>
            </w:pPr>
            <w:r w:rsidRPr="0003498C">
              <w:rPr>
                <w:b/>
              </w:rPr>
              <w:t>rozsah</w:t>
            </w: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9859" w:type="dxa"/>
            <w:gridSpan w:val="11"/>
            <w:shd w:val="clear" w:color="auto" w:fill="F7CAAC"/>
          </w:tcPr>
          <w:p w:rsidR="00CE0ABB" w:rsidRPr="0003498C" w:rsidRDefault="00CE0ABB" w:rsidP="003119BD">
            <w:pPr>
              <w:jc w:val="both"/>
            </w:pPr>
            <w:r w:rsidRPr="0003498C">
              <w:rPr>
                <w:b/>
              </w:rPr>
              <w:t>Předměty příslušného studijního programu a způsob zapojení do jejich výuky, příp. další zapojení do uskutečňování studijního programu</w:t>
            </w:r>
          </w:p>
        </w:tc>
      </w:tr>
      <w:tr w:rsidR="00CE0ABB" w:rsidRPr="0003498C" w:rsidTr="003119BD">
        <w:trPr>
          <w:trHeight w:val="324"/>
        </w:trPr>
        <w:tc>
          <w:tcPr>
            <w:tcW w:w="9859" w:type="dxa"/>
            <w:gridSpan w:val="11"/>
            <w:tcBorders>
              <w:top w:val="nil"/>
            </w:tcBorders>
          </w:tcPr>
          <w:p w:rsidR="00D16F1D" w:rsidRPr="00110BDA" w:rsidRDefault="00CE0ABB" w:rsidP="00D16F1D">
            <w:pPr>
              <w:jc w:val="both"/>
            </w:pPr>
            <w:r w:rsidRPr="00496802">
              <w:t>Riziko, kybernetická bezpečnost a aplikace finančních technologií –</w:t>
            </w:r>
            <w:r>
              <w:t xml:space="preserve"> přednášející (10%)</w:t>
            </w:r>
            <w:r w:rsidR="00D16F1D">
              <w:t xml:space="preserve"> – odborník z praxe</w:t>
            </w:r>
          </w:p>
          <w:p w:rsidR="00CE0ABB" w:rsidRPr="0003498C" w:rsidRDefault="00CE0ABB" w:rsidP="003119BD"/>
        </w:tc>
      </w:tr>
      <w:tr w:rsidR="00CE0ABB" w:rsidRPr="0003498C" w:rsidTr="003119BD">
        <w:tc>
          <w:tcPr>
            <w:tcW w:w="9859" w:type="dxa"/>
            <w:gridSpan w:val="11"/>
            <w:shd w:val="clear" w:color="auto" w:fill="F7CAAC"/>
          </w:tcPr>
          <w:p w:rsidR="00CE0ABB" w:rsidRPr="0003498C" w:rsidRDefault="00CE0ABB" w:rsidP="003119BD">
            <w:pPr>
              <w:jc w:val="both"/>
            </w:pPr>
            <w:r w:rsidRPr="0003498C">
              <w:rPr>
                <w:b/>
              </w:rPr>
              <w:t xml:space="preserve">Údaje o vzdělání na VŠ </w:t>
            </w:r>
          </w:p>
        </w:tc>
      </w:tr>
      <w:tr w:rsidR="00CE0ABB" w:rsidRPr="0003498C" w:rsidTr="003119BD">
        <w:trPr>
          <w:trHeight w:val="745"/>
        </w:trPr>
        <w:tc>
          <w:tcPr>
            <w:tcW w:w="9859" w:type="dxa"/>
            <w:gridSpan w:val="11"/>
          </w:tcPr>
          <w:p w:rsidR="00CE0ABB" w:rsidRPr="007432A0" w:rsidRDefault="00CE0ABB" w:rsidP="003119BD">
            <w:pPr>
              <w:ind w:left="1456" w:hanging="1456"/>
              <w:jc w:val="both"/>
              <w:rPr>
                <w:color w:val="000000"/>
              </w:rPr>
            </w:pPr>
            <w:r w:rsidRPr="007432A0">
              <w:rPr>
                <w:b/>
                <w:bCs/>
                <w:color w:val="000000"/>
              </w:rPr>
              <w:t xml:space="preserve">2000 – 2005: </w:t>
            </w:r>
            <w:r w:rsidRPr="007432A0">
              <w:rPr>
                <w:color w:val="000000"/>
              </w:rPr>
              <w:t>UTB ve Zlíně, Fakulta managementu a ekonomiky, obor Ekonomika a management (</w:t>
            </w:r>
            <w:r w:rsidRPr="007432A0">
              <w:rPr>
                <w:b/>
                <w:color w:val="000000"/>
              </w:rPr>
              <w:t>Ing.</w:t>
            </w:r>
            <w:r w:rsidRPr="007432A0">
              <w:rPr>
                <w:color w:val="000000"/>
              </w:rPr>
              <w:t>)</w:t>
            </w:r>
          </w:p>
          <w:p w:rsidR="00CE0ABB" w:rsidRPr="0003498C" w:rsidRDefault="00CE0ABB" w:rsidP="003119BD">
            <w:pPr>
              <w:ind w:left="1456" w:hanging="1456"/>
              <w:jc w:val="both"/>
              <w:rPr>
                <w:b/>
              </w:rPr>
            </w:pPr>
            <w:r w:rsidRPr="007432A0">
              <w:rPr>
                <w:b/>
                <w:bCs/>
                <w:color w:val="000000"/>
              </w:rPr>
              <w:t xml:space="preserve">2018 – </w:t>
            </w:r>
            <w:r>
              <w:rPr>
                <w:b/>
                <w:bCs/>
                <w:color w:val="000000"/>
              </w:rPr>
              <w:t>dosud</w:t>
            </w:r>
            <w:r w:rsidRPr="007432A0">
              <w:rPr>
                <w:b/>
                <w:bCs/>
                <w:color w:val="000000"/>
              </w:rPr>
              <w:t xml:space="preserve">: </w:t>
            </w:r>
            <w:r w:rsidRPr="007432A0">
              <w:rPr>
                <w:color w:val="000000"/>
              </w:rPr>
              <w:t>UTB ve Zlíně, Fakulta managementu a ekonomiky, doktorský studijní program</w:t>
            </w:r>
            <w:r>
              <w:rPr>
                <w:color w:val="000000"/>
              </w:rPr>
              <w:t xml:space="preserve"> </w:t>
            </w:r>
          </w:p>
        </w:tc>
      </w:tr>
      <w:tr w:rsidR="00CE0ABB" w:rsidRPr="0003498C" w:rsidTr="003119BD">
        <w:tc>
          <w:tcPr>
            <w:tcW w:w="9859" w:type="dxa"/>
            <w:gridSpan w:val="11"/>
            <w:shd w:val="clear" w:color="auto" w:fill="F7CAAC"/>
          </w:tcPr>
          <w:p w:rsidR="00CE0ABB" w:rsidRPr="0003498C" w:rsidRDefault="00CE0ABB" w:rsidP="003119BD">
            <w:pPr>
              <w:jc w:val="both"/>
              <w:rPr>
                <w:b/>
              </w:rPr>
            </w:pPr>
            <w:r w:rsidRPr="0003498C">
              <w:rPr>
                <w:b/>
              </w:rPr>
              <w:t>Údaje o odborném působení od absolvování VŠ</w:t>
            </w:r>
          </w:p>
        </w:tc>
      </w:tr>
      <w:tr w:rsidR="00CE0ABB" w:rsidRPr="0003498C" w:rsidTr="003119BD">
        <w:trPr>
          <w:trHeight w:val="605"/>
        </w:trPr>
        <w:tc>
          <w:tcPr>
            <w:tcW w:w="9859" w:type="dxa"/>
            <w:gridSpan w:val="11"/>
          </w:tcPr>
          <w:p w:rsidR="00CE0ABB" w:rsidRDefault="00CE0ABB" w:rsidP="003119BD">
            <w:pPr>
              <w:jc w:val="both"/>
            </w:pPr>
            <w:r w:rsidRPr="00A10FFB">
              <w:rPr>
                <w:b/>
              </w:rPr>
              <w:t>2005 – 2006</w:t>
            </w:r>
            <w:r>
              <w:t xml:space="preserve"> brokerjet České spořitelny a.s. Obor praxe: </w:t>
            </w:r>
            <w:r w:rsidRPr="00A10FFB">
              <w:rPr>
                <w:b/>
              </w:rPr>
              <w:t>kapitálové trhy</w:t>
            </w:r>
          </w:p>
          <w:p w:rsidR="00CE0ABB" w:rsidRDefault="00CE0ABB" w:rsidP="003119BD">
            <w:pPr>
              <w:jc w:val="both"/>
            </w:pPr>
            <w:r w:rsidRPr="00A10FFB">
              <w:rPr>
                <w:b/>
              </w:rPr>
              <w:t>2006 - 2015</w:t>
            </w:r>
            <w:r>
              <w:t xml:space="preserve"> </w:t>
            </w:r>
            <w:r w:rsidRPr="00C60830">
              <w:t>Univerzitě Tomáše Bati ve Zlíně, Fakulta managementu a ekonom</w:t>
            </w:r>
            <w:r>
              <w:t xml:space="preserve">iky, ústav financí a účetnictví - </w:t>
            </w:r>
            <w:r w:rsidRPr="00A10FFB">
              <w:rPr>
                <w:b/>
              </w:rPr>
              <w:t>asistent</w:t>
            </w:r>
          </w:p>
          <w:p w:rsidR="00CE0ABB" w:rsidRPr="0003498C" w:rsidRDefault="00CE0ABB" w:rsidP="003119BD">
            <w:pPr>
              <w:jc w:val="both"/>
            </w:pPr>
            <w:r w:rsidRPr="00A10FFB">
              <w:rPr>
                <w:b/>
              </w:rPr>
              <w:t>2015 – 2019</w:t>
            </w:r>
            <w:r>
              <w:t xml:space="preserve"> Roklen360 a. s. – Corporate finance Senior Advisor  Obor praxe: </w:t>
            </w:r>
            <w:r w:rsidRPr="00A10FFB">
              <w:rPr>
                <w:b/>
              </w:rPr>
              <w:t>corporate finance, fintech</w:t>
            </w:r>
          </w:p>
        </w:tc>
      </w:tr>
      <w:tr w:rsidR="00CE0ABB" w:rsidRPr="0003498C" w:rsidTr="003119BD">
        <w:trPr>
          <w:trHeight w:val="250"/>
        </w:trPr>
        <w:tc>
          <w:tcPr>
            <w:tcW w:w="9859" w:type="dxa"/>
            <w:gridSpan w:val="11"/>
            <w:shd w:val="clear" w:color="auto" w:fill="F7CAAC"/>
          </w:tcPr>
          <w:p w:rsidR="00CE0ABB" w:rsidRPr="0003498C" w:rsidRDefault="00CE0ABB" w:rsidP="003119BD">
            <w:pPr>
              <w:jc w:val="both"/>
            </w:pPr>
            <w:r w:rsidRPr="0003498C">
              <w:rPr>
                <w:b/>
              </w:rPr>
              <w:t>Zkušenosti s vedením kvalifikačních a rigorózních prací</w:t>
            </w:r>
          </w:p>
        </w:tc>
      </w:tr>
      <w:tr w:rsidR="00CE0ABB" w:rsidRPr="0003498C" w:rsidTr="003119BD">
        <w:trPr>
          <w:trHeight w:val="420"/>
        </w:trPr>
        <w:tc>
          <w:tcPr>
            <w:tcW w:w="9859" w:type="dxa"/>
            <w:gridSpan w:val="11"/>
          </w:tcPr>
          <w:p w:rsidR="00CE0ABB" w:rsidRPr="0003498C" w:rsidRDefault="00CE0ABB" w:rsidP="003119BD">
            <w:pPr>
              <w:jc w:val="both"/>
            </w:pPr>
            <w:r w:rsidRPr="0003498C">
              <w:t>Počet v</w:t>
            </w:r>
            <w:r>
              <w:t>edených bakalářských prací –14</w:t>
            </w:r>
          </w:p>
          <w:p w:rsidR="00CE0ABB" w:rsidRPr="0003498C" w:rsidRDefault="00CE0ABB" w:rsidP="003119BD">
            <w:pPr>
              <w:jc w:val="both"/>
            </w:pPr>
            <w:r w:rsidRPr="0003498C">
              <w:t>Počet</w:t>
            </w:r>
            <w:r>
              <w:t xml:space="preserve"> vedených diplomových prací – 39</w:t>
            </w:r>
          </w:p>
        </w:tc>
      </w:tr>
      <w:tr w:rsidR="00CE0ABB" w:rsidRPr="0003498C" w:rsidTr="003119BD">
        <w:trPr>
          <w:cantSplit/>
        </w:trPr>
        <w:tc>
          <w:tcPr>
            <w:tcW w:w="3347" w:type="dxa"/>
            <w:gridSpan w:val="2"/>
            <w:tcBorders>
              <w:top w:val="single" w:sz="12" w:space="0" w:color="auto"/>
            </w:tcBorders>
            <w:shd w:val="clear" w:color="auto" w:fill="F7CAAC"/>
          </w:tcPr>
          <w:p w:rsidR="00CE0ABB" w:rsidRPr="0003498C" w:rsidRDefault="00CE0ABB" w:rsidP="003119BD">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E0ABB" w:rsidRPr="0003498C" w:rsidRDefault="00CE0ABB" w:rsidP="003119BD">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E0ABB" w:rsidRPr="0003498C" w:rsidRDefault="00CE0ABB" w:rsidP="003119BD">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E0ABB" w:rsidRPr="0003498C" w:rsidRDefault="00CE0ABB" w:rsidP="003119BD">
            <w:pPr>
              <w:jc w:val="both"/>
              <w:rPr>
                <w:b/>
              </w:rPr>
            </w:pPr>
            <w:r w:rsidRPr="0003498C">
              <w:rPr>
                <w:b/>
              </w:rPr>
              <w:t>Ohlasy publikací</w:t>
            </w:r>
          </w:p>
        </w:tc>
      </w:tr>
      <w:tr w:rsidR="00CE0ABB" w:rsidRPr="0003498C" w:rsidTr="003119BD">
        <w:trPr>
          <w:cantSplit/>
        </w:trPr>
        <w:tc>
          <w:tcPr>
            <w:tcW w:w="3347" w:type="dxa"/>
            <w:gridSpan w:val="2"/>
          </w:tcPr>
          <w:p w:rsidR="00CE0ABB" w:rsidRPr="0003498C" w:rsidRDefault="00CE0ABB" w:rsidP="003119BD">
            <w:pPr>
              <w:jc w:val="both"/>
            </w:pPr>
          </w:p>
        </w:tc>
        <w:tc>
          <w:tcPr>
            <w:tcW w:w="2245" w:type="dxa"/>
            <w:gridSpan w:val="2"/>
          </w:tcPr>
          <w:p w:rsidR="00CE0ABB" w:rsidRPr="0003498C" w:rsidRDefault="00CE0ABB" w:rsidP="003119BD">
            <w:pPr>
              <w:jc w:val="both"/>
            </w:pPr>
          </w:p>
        </w:tc>
        <w:tc>
          <w:tcPr>
            <w:tcW w:w="2248" w:type="dxa"/>
            <w:gridSpan w:val="4"/>
            <w:tcBorders>
              <w:right w:val="single" w:sz="12" w:space="0" w:color="auto"/>
            </w:tcBorders>
          </w:tcPr>
          <w:p w:rsidR="00CE0ABB" w:rsidRPr="0003498C" w:rsidRDefault="00CE0ABB" w:rsidP="003119BD">
            <w:pPr>
              <w:jc w:val="both"/>
            </w:pPr>
          </w:p>
        </w:tc>
        <w:tc>
          <w:tcPr>
            <w:tcW w:w="632" w:type="dxa"/>
            <w:tcBorders>
              <w:left w:val="single" w:sz="12" w:space="0" w:color="auto"/>
            </w:tcBorders>
            <w:shd w:val="clear" w:color="auto" w:fill="F7CAAC"/>
          </w:tcPr>
          <w:p w:rsidR="00CE0ABB" w:rsidRPr="0003498C" w:rsidRDefault="00CE0ABB" w:rsidP="003119BD">
            <w:pPr>
              <w:jc w:val="both"/>
            </w:pPr>
            <w:r w:rsidRPr="0003498C">
              <w:rPr>
                <w:b/>
              </w:rPr>
              <w:t>WOS</w:t>
            </w:r>
          </w:p>
        </w:tc>
        <w:tc>
          <w:tcPr>
            <w:tcW w:w="693" w:type="dxa"/>
            <w:shd w:val="clear" w:color="auto" w:fill="F7CAAC"/>
          </w:tcPr>
          <w:p w:rsidR="00CE0ABB" w:rsidRPr="0003498C" w:rsidRDefault="00CE0ABB" w:rsidP="003119BD">
            <w:pPr>
              <w:jc w:val="both"/>
              <w:rPr>
                <w:sz w:val="18"/>
              </w:rPr>
            </w:pPr>
            <w:r w:rsidRPr="0003498C">
              <w:rPr>
                <w:b/>
                <w:sz w:val="18"/>
              </w:rPr>
              <w:t>Scopus</w:t>
            </w:r>
          </w:p>
        </w:tc>
        <w:tc>
          <w:tcPr>
            <w:tcW w:w="694" w:type="dxa"/>
            <w:shd w:val="clear" w:color="auto" w:fill="F7CAAC"/>
          </w:tcPr>
          <w:p w:rsidR="00CE0ABB" w:rsidRPr="0003498C" w:rsidRDefault="00CE0ABB" w:rsidP="003119BD">
            <w:pPr>
              <w:jc w:val="both"/>
            </w:pPr>
            <w:r w:rsidRPr="0003498C">
              <w:rPr>
                <w:b/>
                <w:sz w:val="18"/>
              </w:rPr>
              <w:t>ostatní</w:t>
            </w:r>
          </w:p>
        </w:tc>
      </w:tr>
      <w:tr w:rsidR="00CE0ABB" w:rsidRPr="0003498C" w:rsidTr="003119BD">
        <w:trPr>
          <w:cantSplit/>
          <w:trHeight w:val="70"/>
        </w:trPr>
        <w:tc>
          <w:tcPr>
            <w:tcW w:w="3347" w:type="dxa"/>
            <w:gridSpan w:val="2"/>
            <w:shd w:val="clear" w:color="auto" w:fill="F7CAAC"/>
          </w:tcPr>
          <w:p w:rsidR="00CE0ABB" w:rsidRPr="0003498C" w:rsidRDefault="00CE0ABB" w:rsidP="003119BD">
            <w:pPr>
              <w:jc w:val="both"/>
            </w:pPr>
            <w:r w:rsidRPr="0003498C">
              <w:rPr>
                <w:b/>
              </w:rPr>
              <w:t>Obor jmenovacího řízení</w:t>
            </w:r>
          </w:p>
        </w:tc>
        <w:tc>
          <w:tcPr>
            <w:tcW w:w="2245" w:type="dxa"/>
            <w:gridSpan w:val="2"/>
            <w:shd w:val="clear" w:color="auto" w:fill="F7CAAC"/>
          </w:tcPr>
          <w:p w:rsidR="00CE0ABB" w:rsidRPr="0003498C" w:rsidRDefault="00CE0ABB" w:rsidP="003119BD">
            <w:pPr>
              <w:jc w:val="both"/>
            </w:pPr>
            <w:r w:rsidRPr="0003498C">
              <w:rPr>
                <w:b/>
              </w:rPr>
              <w:t>Rok udělení hodnosti</w:t>
            </w:r>
          </w:p>
        </w:tc>
        <w:tc>
          <w:tcPr>
            <w:tcW w:w="2248" w:type="dxa"/>
            <w:gridSpan w:val="4"/>
            <w:tcBorders>
              <w:right w:val="single" w:sz="12" w:space="0" w:color="auto"/>
            </w:tcBorders>
            <w:shd w:val="clear" w:color="auto" w:fill="F7CAAC"/>
          </w:tcPr>
          <w:p w:rsidR="00CE0ABB" w:rsidRPr="0003498C" w:rsidRDefault="00CE0ABB" w:rsidP="003119BD">
            <w:pPr>
              <w:jc w:val="both"/>
            </w:pPr>
            <w:r w:rsidRPr="0003498C">
              <w:rPr>
                <w:b/>
              </w:rPr>
              <w:t>Řízení konáno na VŠ</w:t>
            </w:r>
          </w:p>
        </w:tc>
        <w:tc>
          <w:tcPr>
            <w:tcW w:w="632" w:type="dxa"/>
            <w:vMerge w:val="restart"/>
            <w:tcBorders>
              <w:left w:val="single" w:sz="12" w:space="0" w:color="auto"/>
            </w:tcBorders>
          </w:tcPr>
          <w:p w:rsidR="00CE0ABB" w:rsidRPr="0003498C" w:rsidRDefault="00CE0ABB" w:rsidP="003119BD">
            <w:pPr>
              <w:jc w:val="both"/>
              <w:rPr>
                <w:b/>
              </w:rPr>
            </w:pPr>
          </w:p>
        </w:tc>
        <w:tc>
          <w:tcPr>
            <w:tcW w:w="693" w:type="dxa"/>
            <w:vMerge w:val="restart"/>
          </w:tcPr>
          <w:p w:rsidR="00CE0ABB" w:rsidRPr="0003498C" w:rsidRDefault="00CE0ABB" w:rsidP="003119BD">
            <w:pPr>
              <w:jc w:val="both"/>
              <w:rPr>
                <w:b/>
              </w:rPr>
            </w:pPr>
          </w:p>
        </w:tc>
        <w:tc>
          <w:tcPr>
            <w:tcW w:w="694" w:type="dxa"/>
            <w:vMerge w:val="restart"/>
          </w:tcPr>
          <w:p w:rsidR="00CE0ABB" w:rsidRPr="0003498C" w:rsidRDefault="00CE0ABB" w:rsidP="003119BD">
            <w:pPr>
              <w:jc w:val="both"/>
              <w:rPr>
                <w:b/>
              </w:rPr>
            </w:pPr>
          </w:p>
        </w:tc>
      </w:tr>
      <w:tr w:rsidR="00CE0ABB" w:rsidRPr="0003498C" w:rsidTr="003119BD">
        <w:trPr>
          <w:trHeight w:val="205"/>
        </w:trPr>
        <w:tc>
          <w:tcPr>
            <w:tcW w:w="3347" w:type="dxa"/>
            <w:gridSpan w:val="2"/>
          </w:tcPr>
          <w:p w:rsidR="00CE0ABB" w:rsidRPr="0003498C" w:rsidRDefault="00CE0ABB" w:rsidP="003119BD">
            <w:pPr>
              <w:jc w:val="both"/>
            </w:pPr>
          </w:p>
        </w:tc>
        <w:tc>
          <w:tcPr>
            <w:tcW w:w="2245" w:type="dxa"/>
            <w:gridSpan w:val="2"/>
          </w:tcPr>
          <w:p w:rsidR="00CE0ABB" w:rsidRPr="0003498C" w:rsidRDefault="00CE0ABB" w:rsidP="003119BD">
            <w:pPr>
              <w:jc w:val="both"/>
            </w:pPr>
          </w:p>
        </w:tc>
        <w:tc>
          <w:tcPr>
            <w:tcW w:w="2248" w:type="dxa"/>
            <w:gridSpan w:val="4"/>
            <w:tcBorders>
              <w:right w:val="single" w:sz="12" w:space="0" w:color="auto"/>
            </w:tcBorders>
          </w:tcPr>
          <w:p w:rsidR="00CE0ABB" w:rsidRPr="0003498C" w:rsidRDefault="00CE0ABB" w:rsidP="003119BD">
            <w:pPr>
              <w:jc w:val="both"/>
            </w:pPr>
          </w:p>
        </w:tc>
        <w:tc>
          <w:tcPr>
            <w:tcW w:w="632" w:type="dxa"/>
            <w:vMerge/>
            <w:tcBorders>
              <w:left w:val="single" w:sz="12" w:space="0" w:color="auto"/>
            </w:tcBorders>
            <w:vAlign w:val="center"/>
          </w:tcPr>
          <w:p w:rsidR="00CE0ABB" w:rsidRPr="0003498C" w:rsidRDefault="00CE0ABB" w:rsidP="003119BD">
            <w:pPr>
              <w:rPr>
                <w:b/>
              </w:rPr>
            </w:pPr>
          </w:p>
        </w:tc>
        <w:tc>
          <w:tcPr>
            <w:tcW w:w="693" w:type="dxa"/>
            <w:vMerge/>
            <w:vAlign w:val="center"/>
          </w:tcPr>
          <w:p w:rsidR="00CE0ABB" w:rsidRPr="0003498C" w:rsidRDefault="00CE0ABB" w:rsidP="003119BD">
            <w:pPr>
              <w:rPr>
                <w:b/>
              </w:rPr>
            </w:pPr>
          </w:p>
        </w:tc>
        <w:tc>
          <w:tcPr>
            <w:tcW w:w="694" w:type="dxa"/>
            <w:vMerge/>
            <w:vAlign w:val="center"/>
          </w:tcPr>
          <w:p w:rsidR="00CE0ABB" w:rsidRPr="0003498C" w:rsidRDefault="00CE0ABB" w:rsidP="003119BD">
            <w:pPr>
              <w:rPr>
                <w:b/>
              </w:rPr>
            </w:pPr>
          </w:p>
        </w:tc>
      </w:tr>
      <w:tr w:rsidR="00CE0ABB" w:rsidRPr="0003498C" w:rsidTr="003119BD">
        <w:tc>
          <w:tcPr>
            <w:tcW w:w="9859" w:type="dxa"/>
            <w:gridSpan w:val="11"/>
            <w:shd w:val="clear" w:color="auto" w:fill="F7CAAC"/>
          </w:tcPr>
          <w:p w:rsidR="00CE0ABB" w:rsidRPr="0003498C" w:rsidRDefault="00CE0ABB" w:rsidP="003119BD">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E0ABB" w:rsidRPr="0003498C" w:rsidTr="003119BD">
        <w:trPr>
          <w:trHeight w:val="3251"/>
        </w:trPr>
        <w:tc>
          <w:tcPr>
            <w:tcW w:w="9859" w:type="dxa"/>
            <w:gridSpan w:val="11"/>
          </w:tcPr>
          <w:p w:rsidR="00CE0ABB" w:rsidRPr="00915D25" w:rsidRDefault="00112F4C" w:rsidP="003119BD">
            <w:pPr>
              <w:jc w:val="both"/>
            </w:pPr>
            <w:ins w:id="2328" w:author="Neubauerová Bronislava" w:date="2019-08-29T10:12:00Z">
              <w:r w:rsidRPr="00915D25">
                <w:rPr>
                  <w:rPrChange w:id="2329" w:author="Drahomíra Pavelková" w:date="2019-09-04T19:43:00Z">
                    <w:rPr>
                      <w:rFonts w:ascii="Calibri" w:hAnsi="Calibri" w:cs="Calibri"/>
                      <w:sz w:val="22"/>
                    </w:rPr>
                  </w:rPrChange>
                </w:rPr>
                <w:t>Od září roku 2015 pracuje v Roklenu na pozici Equity capital market specialist.</w:t>
              </w:r>
            </w:ins>
          </w:p>
        </w:tc>
      </w:tr>
      <w:tr w:rsidR="00CE0ABB" w:rsidRPr="0003498C" w:rsidTr="003119BD">
        <w:trPr>
          <w:trHeight w:val="218"/>
        </w:trPr>
        <w:tc>
          <w:tcPr>
            <w:tcW w:w="9859" w:type="dxa"/>
            <w:gridSpan w:val="11"/>
            <w:shd w:val="clear" w:color="auto" w:fill="F7CAAC"/>
          </w:tcPr>
          <w:p w:rsidR="00CE0ABB" w:rsidRPr="0003498C" w:rsidRDefault="00CE0ABB" w:rsidP="003119BD">
            <w:pPr>
              <w:rPr>
                <w:b/>
              </w:rPr>
            </w:pPr>
            <w:r w:rsidRPr="0003498C">
              <w:rPr>
                <w:b/>
              </w:rPr>
              <w:t>Působení v</w:t>
            </w:r>
            <w:r>
              <w:rPr>
                <w:b/>
              </w:rPr>
              <w:t> </w:t>
            </w:r>
            <w:r w:rsidRPr="0003498C">
              <w:rPr>
                <w:b/>
              </w:rPr>
              <w:t>zahraničí</w:t>
            </w:r>
            <w:r>
              <w:rPr>
                <w:b/>
              </w:rPr>
              <w:t>: vystoupení na řadě mezinárodních konferencí a symposií</w:t>
            </w:r>
          </w:p>
        </w:tc>
      </w:tr>
      <w:tr w:rsidR="00CE0ABB" w:rsidRPr="0003498C" w:rsidTr="003119BD">
        <w:trPr>
          <w:trHeight w:val="186"/>
        </w:trPr>
        <w:tc>
          <w:tcPr>
            <w:tcW w:w="9859" w:type="dxa"/>
            <w:gridSpan w:val="11"/>
          </w:tcPr>
          <w:p w:rsidR="00CE0ABB" w:rsidRPr="0003498C" w:rsidRDefault="00CE0ABB" w:rsidP="003119BD">
            <w:pPr>
              <w:rPr>
                <w:b/>
              </w:rPr>
            </w:pPr>
          </w:p>
        </w:tc>
      </w:tr>
      <w:tr w:rsidR="00CE0ABB" w:rsidRPr="0003498C" w:rsidTr="003119BD">
        <w:trPr>
          <w:cantSplit/>
          <w:trHeight w:val="219"/>
        </w:trPr>
        <w:tc>
          <w:tcPr>
            <w:tcW w:w="2518" w:type="dxa"/>
            <w:shd w:val="clear" w:color="auto" w:fill="F7CAAC"/>
          </w:tcPr>
          <w:p w:rsidR="00CE0ABB" w:rsidRPr="0003498C" w:rsidRDefault="00CE0ABB" w:rsidP="003119BD">
            <w:pPr>
              <w:jc w:val="both"/>
              <w:rPr>
                <w:b/>
              </w:rPr>
            </w:pPr>
            <w:r w:rsidRPr="0003498C">
              <w:rPr>
                <w:b/>
              </w:rPr>
              <w:t xml:space="preserve">Podpis </w:t>
            </w:r>
          </w:p>
        </w:tc>
        <w:tc>
          <w:tcPr>
            <w:tcW w:w="4536" w:type="dxa"/>
            <w:gridSpan w:val="5"/>
          </w:tcPr>
          <w:p w:rsidR="00CE0ABB" w:rsidRPr="0003498C" w:rsidRDefault="00CE0ABB" w:rsidP="003119BD">
            <w:pPr>
              <w:jc w:val="both"/>
            </w:pPr>
          </w:p>
        </w:tc>
        <w:tc>
          <w:tcPr>
            <w:tcW w:w="786" w:type="dxa"/>
            <w:gridSpan w:val="2"/>
            <w:shd w:val="clear" w:color="auto" w:fill="F7CAAC"/>
          </w:tcPr>
          <w:p w:rsidR="00CE0ABB" w:rsidRPr="0003498C" w:rsidRDefault="00CE0ABB" w:rsidP="003119BD">
            <w:pPr>
              <w:jc w:val="both"/>
            </w:pPr>
            <w:r w:rsidRPr="0003498C">
              <w:rPr>
                <w:b/>
              </w:rPr>
              <w:t>datum</w:t>
            </w:r>
          </w:p>
        </w:tc>
        <w:tc>
          <w:tcPr>
            <w:tcW w:w="2019" w:type="dxa"/>
            <w:gridSpan w:val="3"/>
          </w:tcPr>
          <w:p w:rsidR="00CE0ABB" w:rsidRPr="0003498C" w:rsidRDefault="00CE0ABB" w:rsidP="003119BD">
            <w:pPr>
              <w:jc w:val="both"/>
            </w:pPr>
          </w:p>
        </w:tc>
      </w:tr>
    </w:tbl>
    <w:p w:rsidR="002A6F3C" w:rsidRDefault="002A6F3C" w:rsidP="00694BA8">
      <w:pPr>
        <w:spacing w:after="160" w:line="259" w:lineRule="auto"/>
      </w:pPr>
    </w:p>
    <w:p w:rsidR="002A6F3C" w:rsidRDefault="002A6F3C">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2A6F3C" w:rsidTr="00357ABC">
        <w:tc>
          <w:tcPr>
            <w:tcW w:w="9860" w:type="dxa"/>
            <w:gridSpan w:val="11"/>
            <w:tcBorders>
              <w:bottom w:val="double" w:sz="4" w:space="0" w:color="auto"/>
            </w:tcBorders>
            <w:shd w:val="clear" w:color="auto" w:fill="BDD6EE"/>
          </w:tcPr>
          <w:p w:rsidR="002A6F3C" w:rsidRDefault="002A6F3C" w:rsidP="00357ABC">
            <w:pPr>
              <w:jc w:val="both"/>
              <w:rPr>
                <w:b/>
                <w:sz w:val="28"/>
              </w:rPr>
            </w:pPr>
            <w:r>
              <w:lastRenderedPageBreak/>
              <w:br w:type="page"/>
            </w:r>
            <w:r>
              <w:br w:type="page"/>
            </w:r>
            <w:r>
              <w:rPr>
                <w:b/>
                <w:sz w:val="28"/>
              </w:rPr>
              <w:t>C-I – Personální zabezpečení</w:t>
            </w:r>
          </w:p>
        </w:tc>
      </w:tr>
      <w:tr w:rsidR="002A6F3C" w:rsidTr="00357ABC">
        <w:tc>
          <w:tcPr>
            <w:tcW w:w="2517" w:type="dxa"/>
            <w:tcBorders>
              <w:top w:val="double" w:sz="4" w:space="0" w:color="auto"/>
            </w:tcBorders>
            <w:shd w:val="clear" w:color="auto" w:fill="F7CAAC"/>
          </w:tcPr>
          <w:p w:rsidR="002A6F3C" w:rsidRDefault="002A6F3C" w:rsidP="00357ABC">
            <w:pPr>
              <w:jc w:val="both"/>
              <w:rPr>
                <w:b/>
              </w:rPr>
            </w:pPr>
            <w:r>
              <w:rPr>
                <w:b/>
              </w:rPr>
              <w:t>Vysoká škola</w:t>
            </w:r>
          </w:p>
        </w:tc>
        <w:tc>
          <w:tcPr>
            <w:tcW w:w="7343" w:type="dxa"/>
            <w:gridSpan w:val="10"/>
          </w:tcPr>
          <w:p w:rsidR="002A6F3C" w:rsidRDefault="002A6F3C" w:rsidP="00357ABC">
            <w:pPr>
              <w:jc w:val="both"/>
            </w:pPr>
            <w:r>
              <w:t>Univerzita Tomáše Bati ve Zlíně</w:t>
            </w:r>
          </w:p>
        </w:tc>
      </w:tr>
      <w:tr w:rsidR="002A6F3C" w:rsidTr="00357ABC">
        <w:tc>
          <w:tcPr>
            <w:tcW w:w="2517" w:type="dxa"/>
            <w:shd w:val="clear" w:color="auto" w:fill="F7CAAC"/>
          </w:tcPr>
          <w:p w:rsidR="002A6F3C" w:rsidRDefault="002A6F3C" w:rsidP="00357ABC">
            <w:pPr>
              <w:jc w:val="both"/>
              <w:rPr>
                <w:b/>
              </w:rPr>
            </w:pPr>
            <w:r>
              <w:rPr>
                <w:b/>
              </w:rPr>
              <w:t>Součást vysoké školy</w:t>
            </w:r>
          </w:p>
        </w:tc>
        <w:tc>
          <w:tcPr>
            <w:tcW w:w="7343" w:type="dxa"/>
            <w:gridSpan w:val="10"/>
          </w:tcPr>
          <w:p w:rsidR="002A6F3C" w:rsidRDefault="002A6F3C" w:rsidP="00357ABC">
            <w:pPr>
              <w:jc w:val="both"/>
            </w:pPr>
            <w:r>
              <w:t>Fakulta managementu a ekonomiky</w:t>
            </w:r>
          </w:p>
        </w:tc>
      </w:tr>
      <w:tr w:rsidR="002A6F3C" w:rsidTr="00357ABC">
        <w:tc>
          <w:tcPr>
            <w:tcW w:w="2517" w:type="dxa"/>
            <w:shd w:val="clear" w:color="auto" w:fill="F7CAAC"/>
          </w:tcPr>
          <w:p w:rsidR="002A6F3C" w:rsidRDefault="002A6F3C" w:rsidP="00357ABC">
            <w:pPr>
              <w:jc w:val="both"/>
              <w:rPr>
                <w:b/>
              </w:rPr>
            </w:pPr>
            <w:r>
              <w:rPr>
                <w:b/>
              </w:rPr>
              <w:t>Název studijního programu</w:t>
            </w:r>
          </w:p>
        </w:tc>
        <w:tc>
          <w:tcPr>
            <w:tcW w:w="7343" w:type="dxa"/>
            <w:gridSpan w:val="10"/>
          </w:tcPr>
          <w:p w:rsidR="002A6F3C" w:rsidRDefault="002A6F3C" w:rsidP="00357ABC">
            <w:pPr>
              <w:jc w:val="both"/>
            </w:pPr>
            <w:r>
              <w:t>Účetnictví a daně</w:t>
            </w:r>
          </w:p>
        </w:tc>
      </w:tr>
      <w:tr w:rsidR="002A6F3C" w:rsidTr="00357ABC">
        <w:tc>
          <w:tcPr>
            <w:tcW w:w="2517" w:type="dxa"/>
            <w:shd w:val="clear" w:color="auto" w:fill="F7CAAC"/>
          </w:tcPr>
          <w:p w:rsidR="002A6F3C" w:rsidRDefault="002A6F3C" w:rsidP="00357ABC">
            <w:pPr>
              <w:jc w:val="both"/>
              <w:rPr>
                <w:b/>
              </w:rPr>
            </w:pPr>
            <w:r>
              <w:rPr>
                <w:b/>
              </w:rPr>
              <w:t>Jméno a příjmení</w:t>
            </w:r>
          </w:p>
        </w:tc>
        <w:tc>
          <w:tcPr>
            <w:tcW w:w="4536" w:type="dxa"/>
            <w:gridSpan w:val="5"/>
          </w:tcPr>
          <w:p w:rsidR="002A6F3C" w:rsidRPr="00AA21F2" w:rsidRDefault="002A6F3C" w:rsidP="00357ABC">
            <w:pPr>
              <w:jc w:val="both"/>
            </w:pPr>
            <w:r>
              <w:t>Xiaofang CHEN</w:t>
            </w:r>
          </w:p>
        </w:tc>
        <w:tc>
          <w:tcPr>
            <w:tcW w:w="711" w:type="dxa"/>
            <w:shd w:val="clear" w:color="auto" w:fill="F7CAAC"/>
          </w:tcPr>
          <w:p w:rsidR="002A6F3C" w:rsidRDefault="002A6F3C" w:rsidP="00357ABC">
            <w:pPr>
              <w:jc w:val="both"/>
              <w:rPr>
                <w:b/>
              </w:rPr>
            </w:pPr>
            <w:r>
              <w:rPr>
                <w:b/>
              </w:rPr>
              <w:t>Tituly</w:t>
            </w:r>
          </w:p>
        </w:tc>
        <w:tc>
          <w:tcPr>
            <w:tcW w:w="2096" w:type="dxa"/>
            <w:gridSpan w:val="4"/>
          </w:tcPr>
          <w:p w:rsidR="002A6F3C" w:rsidRDefault="002A6F3C" w:rsidP="00357ABC">
            <w:pPr>
              <w:jc w:val="both"/>
            </w:pPr>
            <w:r>
              <w:t>M.A.</w:t>
            </w:r>
          </w:p>
        </w:tc>
      </w:tr>
      <w:tr w:rsidR="002A6F3C" w:rsidTr="00357ABC">
        <w:trPr>
          <w:trHeight w:val="400"/>
        </w:trPr>
        <w:tc>
          <w:tcPr>
            <w:tcW w:w="2517" w:type="dxa"/>
            <w:shd w:val="clear" w:color="auto" w:fill="F7CAAC"/>
          </w:tcPr>
          <w:p w:rsidR="002A6F3C" w:rsidRDefault="002A6F3C" w:rsidP="00357ABC">
            <w:pPr>
              <w:jc w:val="both"/>
              <w:rPr>
                <w:b/>
              </w:rPr>
            </w:pPr>
            <w:r>
              <w:rPr>
                <w:b/>
              </w:rPr>
              <w:t>Rok narození</w:t>
            </w:r>
          </w:p>
        </w:tc>
        <w:tc>
          <w:tcPr>
            <w:tcW w:w="829" w:type="dxa"/>
          </w:tcPr>
          <w:p w:rsidR="002A6F3C" w:rsidRPr="007171CA" w:rsidRDefault="002A6F3C" w:rsidP="00357ABC">
            <w:pPr>
              <w:jc w:val="both"/>
              <w:rPr>
                <w:rFonts w:eastAsiaTheme="minorEastAsia"/>
                <w:lang w:eastAsia="zh-CN"/>
              </w:rPr>
            </w:pPr>
            <w:r>
              <w:rPr>
                <w:rFonts w:eastAsiaTheme="minorEastAsia" w:hint="eastAsia"/>
                <w:lang w:eastAsia="zh-CN"/>
              </w:rPr>
              <w:t>1990</w:t>
            </w:r>
          </w:p>
        </w:tc>
        <w:tc>
          <w:tcPr>
            <w:tcW w:w="1721" w:type="dxa"/>
            <w:shd w:val="clear" w:color="auto" w:fill="F7CAAC"/>
          </w:tcPr>
          <w:p w:rsidR="002A6F3C" w:rsidRDefault="002A6F3C" w:rsidP="00357ABC">
            <w:pPr>
              <w:jc w:val="both"/>
              <w:rPr>
                <w:b/>
              </w:rPr>
            </w:pPr>
            <w:r>
              <w:rPr>
                <w:b/>
              </w:rPr>
              <w:t>typ vztahu k VŠ</w:t>
            </w:r>
          </w:p>
        </w:tc>
        <w:tc>
          <w:tcPr>
            <w:tcW w:w="992" w:type="dxa"/>
            <w:gridSpan w:val="2"/>
          </w:tcPr>
          <w:p w:rsidR="002A6F3C" w:rsidRDefault="002A6F3C" w:rsidP="00357ABC">
            <w:pPr>
              <w:jc w:val="both"/>
            </w:pPr>
            <w:r>
              <w:t>pp</w:t>
            </w:r>
          </w:p>
        </w:tc>
        <w:tc>
          <w:tcPr>
            <w:tcW w:w="994" w:type="dxa"/>
            <w:shd w:val="clear" w:color="auto" w:fill="F7CAAC"/>
          </w:tcPr>
          <w:p w:rsidR="002A6F3C" w:rsidRDefault="002A6F3C" w:rsidP="00357ABC">
            <w:pPr>
              <w:jc w:val="both"/>
              <w:rPr>
                <w:b/>
              </w:rPr>
            </w:pPr>
            <w:r>
              <w:rPr>
                <w:b/>
              </w:rPr>
              <w:t>rozsah</w:t>
            </w:r>
          </w:p>
        </w:tc>
        <w:tc>
          <w:tcPr>
            <w:tcW w:w="711" w:type="dxa"/>
          </w:tcPr>
          <w:p w:rsidR="002A6F3C" w:rsidRDefault="002A6F3C" w:rsidP="00357ABC">
            <w:pPr>
              <w:jc w:val="both"/>
            </w:pPr>
            <w:r>
              <w:t>12</w:t>
            </w:r>
          </w:p>
        </w:tc>
        <w:tc>
          <w:tcPr>
            <w:tcW w:w="709" w:type="dxa"/>
            <w:gridSpan w:val="2"/>
            <w:shd w:val="clear" w:color="auto" w:fill="F7CAAC"/>
          </w:tcPr>
          <w:p w:rsidR="002A6F3C" w:rsidRDefault="002A6F3C" w:rsidP="00357ABC">
            <w:pPr>
              <w:jc w:val="both"/>
              <w:rPr>
                <w:b/>
              </w:rPr>
            </w:pPr>
            <w:r>
              <w:rPr>
                <w:b/>
              </w:rPr>
              <w:t>do kdy</w:t>
            </w:r>
          </w:p>
        </w:tc>
        <w:tc>
          <w:tcPr>
            <w:tcW w:w="1387" w:type="dxa"/>
            <w:gridSpan w:val="2"/>
          </w:tcPr>
          <w:p w:rsidR="002A6F3C" w:rsidRDefault="004A20A2" w:rsidP="00357ABC">
            <w:pPr>
              <w:jc w:val="both"/>
            </w:pPr>
            <w:r>
              <w:t>12/2019</w:t>
            </w:r>
          </w:p>
        </w:tc>
      </w:tr>
      <w:tr w:rsidR="002A6F3C" w:rsidTr="00357ABC">
        <w:tc>
          <w:tcPr>
            <w:tcW w:w="5067" w:type="dxa"/>
            <w:gridSpan w:val="3"/>
            <w:shd w:val="clear" w:color="auto" w:fill="F7CAAC"/>
          </w:tcPr>
          <w:p w:rsidR="002A6F3C" w:rsidRDefault="002A6F3C" w:rsidP="00357ABC">
            <w:pPr>
              <w:jc w:val="both"/>
              <w:rPr>
                <w:b/>
              </w:rPr>
            </w:pPr>
            <w:r>
              <w:rPr>
                <w:b/>
              </w:rPr>
              <w:t>Typ vztahu na součásti VŠ, která uskutečňuje st. program</w:t>
            </w:r>
          </w:p>
        </w:tc>
        <w:tc>
          <w:tcPr>
            <w:tcW w:w="992" w:type="dxa"/>
            <w:gridSpan w:val="2"/>
          </w:tcPr>
          <w:p w:rsidR="002A6F3C" w:rsidRDefault="002A6F3C" w:rsidP="00357ABC">
            <w:pPr>
              <w:jc w:val="both"/>
            </w:pPr>
          </w:p>
        </w:tc>
        <w:tc>
          <w:tcPr>
            <w:tcW w:w="994" w:type="dxa"/>
            <w:shd w:val="clear" w:color="auto" w:fill="F7CAAC"/>
          </w:tcPr>
          <w:p w:rsidR="002A6F3C" w:rsidRDefault="002A6F3C" w:rsidP="00357ABC">
            <w:pPr>
              <w:jc w:val="both"/>
              <w:rPr>
                <w:b/>
              </w:rPr>
            </w:pPr>
            <w:r>
              <w:rPr>
                <w:b/>
              </w:rPr>
              <w:t>rozsah</w:t>
            </w:r>
          </w:p>
        </w:tc>
        <w:tc>
          <w:tcPr>
            <w:tcW w:w="711" w:type="dxa"/>
          </w:tcPr>
          <w:p w:rsidR="002A6F3C" w:rsidRDefault="002A6F3C" w:rsidP="00357ABC">
            <w:pPr>
              <w:jc w:val="both"/>
            </w:pPr>
          </w:p>
        </w:tc>
        <w:tc>
          <w:tcPr>
            <w:tcW w:w="709" w:type="dxa"/>
            <w:gridSpan w:val="2"/>
            <w:shd w:val="clear" w:color="auto" w:fill="F7CAAC"/>
          </w:tcPr>
          <w:p w:rsidR="002A6F3C" w:rsidRDefault="002A6F3C" w:rsidP="00357ABC">
            <w:pPr>
              <w:jc w:val="both"/>
              <w:rPr>
                <w:b/>
              </w:rPr>
            </w:pPr>
            <w:r>
              <w:rPr>
                <w:b/>
              </w:rPr>
              <w:t>do kdy</w:t>
            </w:r>
          </w:p>
        </w:tc>
        <w:tc>
          <w:tcPr>
            <w:tcW w:w="1387" w:type="dxa"/>
            <w:gridSpan w:val="2"/>
          </w:tcPr>
          <w:p w:rsidR="002A6F3C" w:rsidRDefault="002A6F3C" w:rsidP="00357ABC">
            <w:pPr>
              <w:jc w:val="both"/>
            </w:pPr>
          </w:p>
        </w:tc>
      </w:tr>
      <w:tr w:rsidR="002A6F3C" w:rsidTr="00357ABC">
        <w:tc>
          <w:tcPr>
            <w:tcW w:w="6059" w:type="dxa"/>
            <w:gridSpan w:val="5"/>
            <w:shd w:val="clear" w:color="auto" w:fill="F7CAAC"/>
          </w:tcPr>
          <w:p w:rsidR="002A6F3C" w:rsidRDefault="002A6F3C" w:rsidP="00357ABC">
            <w:pPr>
              <w:jc w:val="both"/>
            </w:pPr>
            <w:r>
              <w:rPr>
                <w:b/>
              </w:rPr>
              <w:t>Další současná působení jako akademický pracovník na jiných VŠ</w:t>
            </w:r>
          </w:p>
        </w:tc>
        <w:tc>
          <w:tcPr>
            <w:tcW w:w="1705" w:type="dxa"/>
            <w:gridSpan w:val="2"/>
            <w:shd w:val="clear" w:color="auto" w:fill="F7CAAC"/>
          </w:tcPr>
          <w:p w:rsidR="002A6F3C" w:rsidRDefault="002A6F3C" w:rsidP="00357ABC">
            <w:pPr>
              <w:jc w:val="both"/>
              <w:rPr>
                <w:b/>
              </w:rPr>
            </w:pPr>
            <w:r>
              <w:rPr>
                <w:b/>
              </w:rPr>
              <w:t>typ prac. vztahu</w:t>
            </w:r>
          </w:p>
        </w:tc>
        <w:tc>
          <w:tcPr>
            <w:tcW w:w="2096" w:type="dxa"/>
            <w:gridSpan w:val="4"/>
            <w:shd w:val="clear" w:color="auto" w:fill="F7CAAC"/>
          </w:tcPr>
          <w:p w:rsidR="002A6F3C" w:rsidRDefault="002A6F3C" w:rsidP="00357ABC">
            <w:pPr>
              <w:jc w:val="both"/>
              <w:rPr>
                <w:b/>
              </w:rPr>
            </w:pPr>
            <w:r>
              <w:rPr>
                <w:b/>
              </w:rPr>
              <w:t>rozsah</w:t>
            </w:r>
          </w:p>
        </w:tc>
      </w:tr>
      <w:tr w:rsidR="002A6F3C" w:rsidTr="00357ABC">
        <w:tc>
          <w:tcPr>
            <w:tcW w:w="6059" w:type="dxa"/>
            <w:gridSpan w:val="5"/>
          </w:tcPr>
          <w:p w:rsidR="002A6F3C" w:rsidRDefault="002A6F3C" w:rsidP="00357ABC">
            <w:pPr>
              <w:jc w:val="both"/>
            </w:pPr>
          </w:p>
        </w:tc>
        <w:tc>
          <w:tcPr>
            <w:tcW w:w="1705" w:type="dxa"/>
            <w:gridSpan w:val="2"/>
          </w:tcPr>
          <w:p w:rsidR="002A6F3C" w:rsidRDefault="002A6F3C" w:rsidP="00357ABC">
            <w:pPr>
              <w:jc w:val="both"/>
            </w:pPr>
          </w:p>
        </w:tc>
        <w:tc>
          <w:tcPr>
            <w:tcW w:w="2096" w:type="dxa"/>
            <w:gridSpan w:val="4"/>
          </w:tcPr>
          <w:p w:rsidR="002A6F3C" w:rsidRDefault="002A6F3C" w:rsidP="00357ABC">
            <w:pPr>
              <w:jc w:val="both"/>
            </w:pPr>
          </w:p>
        </w:tc>
      </w:tr>
      <w:tr w:rsidR="002A6F3C" w:rsidTr="00357ABC">
        <w:tc>
          <w:tcPr>
            <w:tcW w:w="6059" w:type="dxa"/>
            <w:gridSpan w:val="5"/>
          </w:tcPr>
          <w:p w:rsidR="002A6F3C" w:rsidRDefault="002A6F3C" w:rsidP="00357ABC">
            <w:pPr>
              <w:jc w:val="both"/>
            </w:pPr>
          </w:p>
        </w:tc>
        <w:tc>
          <w:tcPr>
            <w:tcW w:w="1705" w:type="dxa"/>
            <w:gridSpan w:val="2"/>
          </w:tcPr>
          <w:p w:rsidR="002A6F3C" w:rsidRDefault="002A6F3C" w:rsidP="00357ABC">
            <w:pPr>
              <w:jc w:val="both"/>
            </w:pPr>
          </w:p>
        </w:tc>
        <w:tc>
          <w:tcPr>
            <w:tcW w:w="2096" w:type="dxa"/>
            <w:gridSpan w:val="4"/>
          </w:tcPr>
          <w:p w:rsidR="002A6F3C" w:rsidRDefault="002A6F3C" w:rsidP="00357ABC">
            <w:pPr>
              <w:jc w:val="both"/>
            </w:pPr>
          </w:p>
        </w:tc>
      </w:tr>
      <w:tr w:rsidR="002A6F3C" w:rsidTr="00357ABC">
        <w:tc>
          <w:tcPr>
            <w:tcW w:w="6059" w:type="dxa"/>
            <w:gridSpan w:val="5"/>
          </w:tcPr>
          <w:p w:rsidR="002A6F3C" w:rsidRDefault="002A6F3C" w:rsidP="00357ABC">
            <w:pPr>
              <w:jc w:val="both"/>
            </w:pPr>
          </w:p>
        </w:tc>
        <w:tc>
          <w:tcPr>
            <w:tcW w:w="1705" w:type="dxa"/>
            <w:gridSpan w:val="2"/>
          </w:tcPr>
          <w:p w:rsidR="002A6F3C" w:rsidRDefault="002A6F3C" w:rsidP="00357ABC">
            <w:pPr>
              <w:jc w:val="both"/>
            </w:pPr>
          </w:p>
        </w:tc>
        <w:tc>
          <w:tcPr>
            <w:tcW w:w="2096" w:type="dxa"/>
            <w:gridSpan w:val="4"/>
          </w:tcPr>
          <w:p w:rsidR="002A6F3C" w:rsidRDefault="002A6F3C" w:rsidP="00357ABC">
            <w:pPr>
              <w:jc w:val="both"/>
            </w:pPr>
          </w:p>
        </w:tc>
      </w:tr>
      <w:tr w:rsidR="002A6F3C" w:rsidTr="00357ABC">
        <w:tc>
          <w:tcPr>
            <w:tcW w:w="6059" w:type="dxa"/>
            <w:gridSpan w:val="5"/>
          </w:tcPr>
          <w:p w:rsidR="002A6F3C" w:rsidRDefault="002A6F3C" w:rsidP="00357ABC">
            <w:pPr>
              <w:jc w:val="both"/>
            </w:pPr>
          </w:p>
        </w:tc>
        <w:tc>
          <w:tcPr>
            <w:tcW w:w="1705" w:type="dxa"/>
            <w:gridSpan w:val="2"/>
          </w:tcPr>
          <w:p w:rsidR="002A6F3C" w:rsidRDefault="002A6F3C" w:rsidP="00357ABC">
            <w:pPr>
              <w:jc w:val="both"/>
            </w:pPr>
          </w:p>
        </w:tc>
        <w:tc>
          <w:tcPr>
            <w:tcW w:w="2096" w:type="dxa"/>
            <w:gridSpan w:val="4"/>
          </w:tcPr>
          <w:p w:rsidR="002A6F3C" w:rsidRDefault="002A6F3C" w:rsidP="00357ABC">
            <w:pPr>
              <w:jc w:val="both"/>
            </w:pPr>
          </w:p>
        </w:tc>
      </w:tr>
      <w:tr w:rsidR="002A6F3C" w:rsidTr="00357ABC">
        <w:tc>
          <w:tcPr>
            <w:tcW w:w="9860" w:type="dxa"/>
            <w:gridSpan w:val="11"/>
            <w:shd w:val="clear" w:color="auto" w:fill="F7CAAC"/>
          </w:tcPr>
          <w:p w:rsidR="002A6F3C" w:rsidRDefault="002A6F3C" w:rsidP="00357ABC">
            <w:pPr>
              <w:jc w:val="both"/>
            </w:pPr>
            <w:r>
              <w:rPr>
                <w:b/>
              </w:rPr>
              <w:t>Předměty příslušného studijního programu a způsob zapojení do jejich výuky, příp. další zapojení do uskutečňování studijního programu</w:t>
            </w:r>
          </w:p>
        </w:tc>
      </w:tr>
      <w:tr w:rsidR="002A6F3C" w:rsidTr="00357ABC">
        <w:trPr>
          <w:trHeight w:val="763"/>
        </w:trPr>
        <w:tc>
          <w:tcPr>
            <w:tcW w:w="9860" w:type="dxa"/>
            <w:gridSpan w:val="11"/>
            <w:tcBorders>
              <w:top w:val="nil"/>
            </w:tcBorders>
          </w:tcPr>
          <w:p w:rsidR="002A6F3C" w:rsidRPr="004E120E" w:rsidRDefault="002A6F3C" w:rsidP="00357ABC">
            <w:pPr>
              <w:jc w:val="both"/>
            </w:pPr>
            <w:r>
              <w:t>Čínština 1 - garant, vedení seminářů (100%)</w:t>
            </w:r>
          </w:p>
          <w:p w:rsidR="002A6F3C" w:rsidRDefault="002A6F3C" w:rsidP="00357ABC">
            <w:pPr>
              <w:jc w:val="both"/>
            </w:pPr>
            <w:r>
              <w:t>Čínština 2 - garant, vedení seminářů (100%)</w:t>
            </w:r>
          </w:p>
        </w:tc>
      </w:tr>
      <w:tr w:rsidR="002A6F3C" w:rsidTr="00357ABC">
        <w:tc>
          <w:tcPr>
            <w:tcW w:w="9860" w:type="dxa"/>
            <w:gridSpan w:val="11"/>
            <w:shd w:val="clear" w:color="auto" w:fill="F7CAAC"/>
          </w:tcPr>
          <w:p w:rsidR="002A6F3C" w:rsidRDefault="002A6F3C" w:rsidP="00357ABC">
            <w:pPr>
              <w:jc w:val="both"/>
            </w:pPr>
            <w:r>
              <w:rPr>
                <w:b/>
              </w:rPr>
              <w:t xml:space="preserve">Údaje o vzdělání na VŠ </w:t>
            </w:r>
          </w:p>
        </w:tc>
      </w:tr>
      <w:tr w:rsidR="002A6F3C" w:rsidRPr="00772293" w:rsidTr="00357ABC">
        <w:trPr>
          <w:trHeight w:val="655"/>
        </w:trPr>
        <w:tc>
          <w:tcPr>
            <w:tcW w:w="9860" w:type="dxa"/>
            <w:gridSpan w:val="11"/>
          </w:tcPr>
          <w:p w:rsidR="002A6F3C" w:rsidRPr="00D21F65" w:rsidRDefault="002A6F3C" w:rsidP="00357ABC">
            <w:pPr>
              <w:pStyle w:val="Tab"/>
            </w:pPr>
            <w:r w:rsidRPr="00D21F65">
              <w:t xml:space="preserve">2009-2013      PINGDINGSHAN University; </w:t>
            </w:r>
            <w:r>
              <w:t>bakalář -</w:t>
            </w:r>
            <w:r w:rsidRPr="00D21F65">
              <w:t xml:space="preserve"> </w:t>
            </w:r>
            <w:r>
              <w:t xml:space="preserve">výuka čínštiny jako druhého jazyka (bachelor of </w:t>
            </w:r>
            <w:r w:rsidRPr="00D21F65">
              <w:t>TCSL</w:t>
            </w:r>
            <w:r>
              <w:t xml:space="preserve"> - </w:t>
            </w:r>
            <w:r w:rsidRPr="00D21F65">
              <w:t>teaching Chinese as a second language)</w:t>
            </w:r>
          </w:p>
          <w:p w:rsidR="002A6F3C" w:rsidRPr="00772293" w:rsidRDefault="002A6F3C" w:rsidP="00357ABC">
            <w:pPr>
              <w:pStyle w:val="Tab"/>
              <w:rPr>
                <w:i/>
              </w:rPr>
            </w:pPr>
            <w:r w:rsidRPr="00D21F65">
              <w:t xml:space="preserve">2014-2017      QINGDAO University; </w:t>
            </w:r>
            <w:r>
              <w:t>magistr (</w:t>
            </w:r>
            <w:r w:rsidRPr="00D21F65">
              <w:t>master of TCSL</w:t>
            </w:r>
            <w:r>
              <w:t>)</w:t>
            </w:r>
          </w:p>
        </w:tc>
      </w:tr>
      <w:tr w:rsidR="002A6F3C" w:rsidTr="00357ABC">
        <w:tc>
          <w:tcPr>
            <w:tcW w:w="9860" w:type="dxa"/>
            <w:gridSpan w:val="11"/>
            <w:shd w:val="clear" w:color="auto" w:fill="F7CAAC"/>
          </w:tcPr>
          <w:p w:rsidR="002A6F3C" w:rsidRDefault="002A6F3C" w:rsidP="00357ABC">
            <w:pPr>
              <w:jc w:val="both"/>
              <w:rPr>
                <w:b/>
              </w:rPr>
            </w:pPr>
            <w:r>
              <w:rPr>
                <w:b/>
              </w:rPr>
              <w:t>Údaje o odborném působení od absolvování VŠ</w:t>
            </w:r>
          </w:p>
        </w:tc>
      </w:tr>
      <w:tr w:rsidR="002A6F3C" w:rsidTr="00357ABC">
        <w:trPr>
          <w:trHeight w:val="612"/>
        </w:trPr>
        <w:tc>
          <w:tcPr>
            <w:tcW w:w="9860" w:type="dxa"/>
            <w:gridSpan w:val="11"/>
          </w:tcPr>
          <w:p w:rsidR="002A6F3C" w:rsidRDefault="002A6F3C" w:rsidP="00357ABC">
            <w:pPr>
              <w:jc w:val="both"/>
            </w:pPr>
            <w:r>
              <w:t>2019</w:t>
            </w:r>
            <w:r w:rsidRPr="00D85424">
              <w:t>–dosud</w:t>
            </w:r>
            <w:r>
              <w:tab/>
              <w:t>UTB ve Zlíně, FHS, Ústav moderních jazyků a literatur, lektor</w:t>
            </w:r>
          </w:p>
          <w:p w:rsidR="002A6F3C" w:rsidRPr="00D21F65" w:rsidRDefault="002A6F3C" w:rsidP="00357ABC">
            <w:pPr>
              <w:jc w:val="both"/>
            </w:pPr>
            <w:r w:rsidRPr="00D21F65">
              <w:t xml:space="preserve">01/2018-dosud  </w:t>
            </w:r>
            <w:r>
              <w:t xml:space="preserve">  Konfuciův institut Univerzity Palackého v Olomouci</w:t>
            </w:r>
            <w:r w:rsidRPr="00D21F65">
              <w:t xml:space="preserve"> </w:t>
            </w:r>
          </w:p>
          <w:p w:rsidR="002A6F3C" w:rsidRPr="00D21F65" w:rsidRDefault="002A6F3C" w:rsidP="00357ABC">
            <w:pPr>
              <w:jc w:val="both"/>
            </w:pPr>
            <w:r w:rsidRPr="00D21F65">
              <w:t xml:space="preserve">6/2016-8/2016   </w:t>
            </w:r>
            <w:r>
              <w:t xml:space="preserve"> </w:t>
            </w:r>
            <w:r w:rsidRPr="00D21F65">
              <w:t xml:space="preserve">Qingdao University, </w:t>
            </w:r>
            <w:r>
              <w:t>letní kemp, lektor čínského jazyka</w:t>
            </w:r>
            <w:r w:rsidRPr="00D21F65">
              <w:t xml:space="preserve"> </w:t>
            </w:r>
          </w:p>
          <w:p w:rsidR="002A6F3C" w:rsidRPr="00D21F65" w:rsidRDefault="002A6F3C" w:rsidP="00357ABC">
            <w:pPr>
              <w:jc w:val="both"/>
            </w:pPr>
            <w:r w:rsidRPr="00D21F65">
              <w:t xml:space="preserve">3/2015-3/2016   </w:t>
            </w:r>
            <w:r>
              <w:t xml:space="preserve"> Konfuciův institut </w:t>
            </w:r>
            <w:r w:rsidRPr="00D21F65">
              <w:t>Univer</w:t>
            </w:r>
            <w:r>
              <w:t>zi</w:t>
            </w:r>
            <w:r w:rsidRPr="00D21F65">
              <w:t>ty </w:t>
            </w:r>
            <w:r>
              <w:t>Sehan v Jižní Koreji</w:t>
            </w:r>
            <w:r w:rsidRPr="00D21F65">
              <w:t xml:space="preserve"> </w:t>
            </w:r>
          </w:p>
          <w:p w:rsidR="002A6F3C" w:rsidRDefault="002A6F3C" w:rsidP="00357ABC">
            <w:pPr>
              <w:jc w:val="both"/>
            </w:pPr>
            <w:r w:rsidRPr="00D21F65">
              <w:t xml:space="preserve">5/2013-3/2014   </w:t>
            </w:r>
            <w:r>
              <w:t xml:space="preserve"> </w:t>
            </w:r>
            <w:r w:rsidRPr="00D21F65">
              <w:t>Nep</w:t>
            </w:r>
            <w:r>
              <w:t>á</w:t>
            </w:r>
            <w:r w:rsidRPr="00D21F65">
              <w:t xml:space="preserve">l, </w:t>
            </w:r>
            <w:r>
              <w:t xml:space="preserve">lektor čínského jazyka </w:t>
            </w:r>
          </w:p>
        </w:tc>
      </w:tr>
      <w:tr w:rsidR="002A6F3C" w:rsidRPr="007171CA" w:rsidTr="00357ABC">
        <w:trPr>
          <w:trHeight w:val="250"/>
        </w:trPr>
        <w:tc>
          <w:tcPr>
            <w:tcW w:w="9860" w:type="dxa"/>
            <w:gridSpan w:val="11"/>
            <w:shd w:val="clear" w:color="auto" w:fill="F7CAAC"/>
          </w:tcPr>
          <w:p w:rsidR="002A6F3C" w:rsidRPr="007171CA" w:rsidRDefault="002A6F3C" w:rsidP="00357ABC">
            <w:pPr>
              <w:jc w:val="both"/>
              <w:rPr>
                <w:rFonts w:eastAsiaTheme="minorEastAsia"/>
                <w:b/>
                <w:lang w:eastAsia="zh-CN"/>
              </w:rPr>
            </w:pPr>
            <w:r>
              <w:rPr>
                <w:b/>
              </w:rPr>
              <w:t>Zkušenosti s vedením kvalifikačních a rigorózních prací</w:t>
            </w:r>
          </w:p>
        </w:tc>
      </w:tr>
      <w:tr w:rsidR="002A6F3C" w:rsidRPr="00E65F08" w:rsidTr="00357ABC">
        <w:trPr>
          <w:trHeight w:val="425"/>
        </w:trPr>
        <w:tc>
          <w:tcPr>
            <w:tcW w:w="9860" w:type="dxa"/>
            <w:gridSpan w:val="11"/>
          </w:tcPr>
          <w:p w:rsidR="002A6F3C" w:rsidRDefault="002A6F3C" w:rsidP="00357ABC">
            <w:pPr>
              <w:jc w:val="both"/>
            </w:pPr>
            <w:r>
              <w:t>Počet vedených bakalářských prací – 0</w:t>
            </w:r>
          </w:p>
          <w:p w:rsidR="002A6F3C" w:rsidRPr="00915141" w:rsidRDefault="002A6F3C" w:rsidP="00357ABC">
            <w:pPr>
              <w:jc w:val="both"/>
              <w:rPr>
                <w:rFonts w:eastAsiaTheme="minorEastAsia"/>
                <w:lang w:eastAsia="zh-CN"/>
              </w:rPr>
            </w:pPr>
            <w:r>
              <w:t>Počet vedených diplomových prací – 0</w:t>
            </w:r>
          </w:p>
        </w:tc>
      </w:tr>
      <w:tr w:rsidR="002A6F3C" w:rsidTr="00357ABC">
        <w:trPr>
          <w:cantSplit/>
        </w:trPr>
        <w:tc>
          <w:tcPr>
            <w:tcW w:w="3346" w:type="dxa"/>
            <w:gridSpan w:val="2"/>
            <w:tcBorders>
              <w:top w:val="single" w:sz="12" w:space="0" w:color="auto"/>
            </w:tcBorders>
            <w:shd w:val="clear" w:color="auto" w:fill="F7CAAC"/>
          </w:tcPr>
          <w:p w:rsidR="002A6F3C" w:rsidRDefault="002A6F3C" w:rsidP="00357ABC">
            <w:pPr>
              <w:jc w:val="both"/>
            </w:pPr>
            <w:r>
              <w:rPr>
                <w:b/>
              </w:rPr>
              <w:t xml:space="preserve">Obor habilitačního řízení </w:t>
            </w:r>
          </w:p>
        </w:tc>
        <w:tc>
          <w:tcPr>
            <w:tcW w:w="2245" w:type="dxa"/>
            <w:gridSpan w:val="2"/>
            <w:tcBorders>
              <w:top w:val="single" w:sz="12" w:space="0" w:color="auto"/>
            </w:tcBorders>
            <w:shd w:val="clear" w:color="auto" w:fill="F7CAAC"/>
          </w:tcPr>
          <w:p w:rsidR="002A6F3C" w:rsidRDefault="002A6F3C" w:rsidP="00357AB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6F3C" w:rsidRDefault="002A6F3C" w:rsidP="00357ABC">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2A6F3C" w:rsidRDefault="002A6F3C" w:rsidP="00357ABC">
            <w:pPr>
              <w:jc w:val="both"/>
              <w:rPr>
                <w:b/>
              </w:rPr>
            </w:pPr>
            <w:r>
              <w:rPr>
                <w:b/>
              </w:rPr>
              <w:t>Ohlasy publikací</w:t>
            </w:r>
          </w:p>
        </w:tc>
      </w:tr>
      <w:tr w:rsidR="002A6F3C" w:rsidTr="00357ABC">
        <w:trPr>
          <w:cantSplit/>
        </w:trPr>
        <w:tc>
          <w:tcPr>
            <w:tcW w:w="3346" w:type="dxa"/>
            <w:gridSpan w:val="2"/>
          </w:tcPr>
          <w:p w:rsidR="002A6F3C" w:rsidRDefault="002A6F3C" w:rsidP="00357ABC">
            <w:pPr>
              <w:jc w:val="both"/>
            </w:pPr>
          </w:p>
        </w:tc>
        <w:tc>
          <w:tcPr>
            <w:tcW w:w="2245" w:type="dxa"/>
            <w:gridSpan w:val="2"/>
          </w:tcPr>
          <w:p w:rsidR="002A6F3C" w:rsidRDefault="002A6F3C" w:rsidP="00357ABC">
            <w:pPr>
              <w:jc w:val="both"/>
            </w:pPr>
          </w:p>
        </w:tc>
        <w:tc>
          <w:tcPr>
            <w:tcW w:w="2248" w:type="dxa"/>
            <w:gridSpan w:val="4"/>
            <w:tcBorders>
              <w:right w:val="single" w:sz="12" w:space="0" w:color="auto"/>
            </w:tcBorders>
          </w:tcPr>
          <w:p w:rsidR="002A6F3C" w:rsidRDefault="002A6F3C" w:rsidP="00357ABC">
            <w:pPr>
              <w:jc w:val="both"/>
            </w:pPr>
          </w:p>
        </w:tc>
        <w:tc>
          <w:tcPr>
            <w:tcW w:w="634" w:type="dxa"/>
            <w:tcBorders>
              <w:left w:val="single" w:sz="12" w:space="0" w:color="auto"/>
            </w:tcBorders>
            <w:shd w:val="clear" w:color="auto" w:fill="F7CAAC"/>
          </w:tcPr>
          <w:p w:rsidR="002A6F3C" w:rsidRDefault="002A6F3C" w:rsidP="00357ABC">
            <w:pPr>
              <w:jc w:val="both"/>
            </w:pPr>
            <w:r>
              <w:rPr>
                <w:b/>
              </w:rPr>
              <w:t>WOS</w:t>
            </w:r>
          </w:p>
        </w:tc>
        <w:tc>
          <w:tcPr>
            <w:tcW w:w="693" w:type="dxa"/>
            <w:shd w:val="clear" w:color="auto" w:fill="F7CAAC"/>
          </w:tcPr>
          <w:p w:rsidR="002A6F3C" w:rsidRDefault="002A6F3C" w:rsidP="00357ABC">
            <w:pPr>
              <w:jc w:val="both"/>
              <w:rPr>
                <w:sz w:val="18"/>
              </w:rPr>
            </w:pPr>
            <w:r>
              <w:rPr>
                <w:b/>
                <w:sz w:val="18"/>
              </w:rPr>
              <w:t>Scopus</w:t>
            </w:r>
          </w:p>
        </w:tc>
        <w:tc>
          <w:tcPr>
            <w:tcW w:w="694" w:type="dxa"/>
            <w:shd w:val="clear" w:color="auto" w:fill="F7CAAC"/>
          </w:tcPr>
          <w:p w:rsidR="002A6F3C" w:rsidRDefault="002A6F3C" w:rsidP="00357ABC">
            <w:pPr>
              <w:jc w:val="both"/>
            </w:pPr>
            <w:r>
              <w:rPr>
                <w:b/>
                <w:sz w:val="18"/>
              </w:rPr>
              <w:t>ostatní</w:t>
            </w:r>
          </w:p>
        </w:tc>
      </w:tr>
      <w:tr w:rsidR="002A6F3C" w:rsidTr="00357ABC">
        <w:trPr>
          <w:cantSplit/>
          <w:trHeight w:val="70"/>
        </w:trPr>
        <w:tc>
          <w:tcPr>
            <w:tcW w:w="3346" w:type="dxa"/>
            <w:gridSpan w:val="2"/>
            <w:shd w:val="clear" w:color="auto" w:fill="F7CAAC"/>
          </w:tcPr>
          <w:p w:rsidR="002A6F3C" w:rsidRDefault="002A6F3C" w:rsidP="00357ABC">
            <w:pPr>
              <w:jc w:val="both"/>
            </w:pPr>
            <w:r>
              <w:rPr>
                <w:b/>
              </w:rPr>
              <w:t>Obor jmenovacího řízení</w:t>
            </w:r>
          </w:p>
        </w:tc>
        <w:tc>
          <w:tcPr>
            <w:tcW w:w="2245" w:type="dxa"/>
            <w:gridSpan w:val="2"/>
            <w:shd w:val="clear" w:color="auto" w:fill="F7CAAC"/>
          </w:tcPr>
          <w:p w:rsidR="002A6F3C" w:rsidRDefault="002A6F3C" w:rsidP="00357ABC">
            <w:pPr>
              <w:jc w:val="both"/>
            </w:pPr>
            <w:r>
              <w:rPr>
                <w:b/>
              </w:rPr>
              <w:t>Rok udělení hodnosti</w:t>
            </w:r>
          </w:p>
        </w:tc>
        <w:tc>
          <w:tcPr>
            <w:tcW w:w="2248" w:type="dxa"/>
            <w:gridSpan w:val="4"/>
            <w:tcBorders>
              <w:right w:val="single" w:sz="12" w:space="0" w:color="auto"/>
            </w:tcBorders>
            <w:shd w:val="clear" w:color="auto" w:fill="F7CAAC"/>
          </w:tcPr>
          <w:p w:rsidR="002A6F3C" w:rsidRDefault="002A6F3C" w:rsidP="00357ABC">
            <w:pPr>
              <w:jc w:val="both"/>
            </w:pPr>
            <w:r>
              <w:rPr>
                <w:b/>
              </w:rPr>
              <w:t>Řízení konáno na VŠ</w:t>
            </w:r>
          </w:p>
        </w:tc>
        <w:tc>
          <w:tcPr>
            <w:tcW w:w="634" w:type="dxa"/>
            <w:vMerge w:val="restart"/>
            <w:tcBorders>
              <w:left w:val="single" w:sz="12" w:space="0" w:color="auto"/>
            </w:tcBorders>
          </w:tcPr>
          <w:p w:rsidR="002A6F3C" w:rsidRDefault="002A6F3C" w:rsidP="00357ABC">
            <w:pPr>
              <w:jc w:val="both"/>
              <w:rPr>
                <w:b/>
              </w:rPr>
            </w:pPr>
            <w:r>
              <w:rPr>
                <w:b/>
              </w:rPr>
              <w:t>0</w:t>
            </w:r>
          </w:p>
        </w:tc>
        <w:tc>
          <w:tcPr>
            <w:tcW w:w="693" w:type="dxa"/>
            <w:vMerge w:val="restart"/>
          </w:tcPr>
          <w:p w:rsidR="002A6F3C" w:rsidRDefault="002A6F3C" w:rsidP="00357ABC">
            <w:pPr>
              <w:jc w:val="both"/>
              <w:rPr>
                <w:b/>
              </w:rPr>
            </w:pPr>
            <w:r>
              <w:rPr>
                <w:b/>
              </w:rPr>
              <w:t>0</w:t>
            </w:r>
          </w:p>
        </w:tc>
        <w:tc>
          <w:tcPr>
            <w:tcW w:w="694" w:type="dxa"/>
            <w:vMerge w:val="restart"/>
          </w:tcPr>
          <w:p w:rsidR="002A6F3C" w:rsidRDefault="002A6F3C" w:rsidP="00357ABC">
            <w:pPr>
              <w:jc w:val="both"/>
              <w:rPr>
                <w:b/>
              </w:rPr>
            </w:pPr>
            <w:r>
              <w:rPr>
                <w:b/>
              </w:rPr>
              <w:t>0</w:t>
            </w:r>
          </w:p>
        </w:tc>
      </w:tr>
      <w:tr w:rsidR="002A6F3C" w:rsidTr="00357ABC">
        <w:trPr>
          <w:trHeight w:val="205"/>
        </w:trPr>
        <w:tc>
          <w:tcPr>
            <w:tcW w:w="3346" w:type="dxa"/>
            <w:gridSpan w:val="2"/>
          </w:tcPr>
          <w:p w:rsidR="002A6F3C" w:rsidRDefault="002A6F3C" w:rsidP="00357ABC">
            <w:pPr>
              <w:jc w:val="both"/>
            </w:pPr>
          </w:p>
        </w:tc>
        <w:tc>
          <w:tcPr>
            <w:tcW w:w="2245" w:type="dxa"/>
            <w:gridSpan w:val="2"/>
          </w:tcPr>
          <w:p w:rsidR="002A6F3C" w:rsidRDefault="002A6F3C" w:rsidP="00357ABC">
            <w:pPr>
              <w:jc w:val="both"/>
            </w:pPr>
          </w:p>
        </w:tc>
        <w:tc>
          <w:tcPr>
            <w:tcW w:w="2248" w:type="dxa"/>
            <w:gridSpan w:val="4"/>
            <w:tcBorders>
              <w:right w:val="single" w:sz="12" w:space="0" w:color="auto"/>
            </w:tcBorders>
          </w:tcPr>
          <w:p w:rsidR="002A6F3C" w:rsidRDefault="002A6F3C" w:rsidP="00357ABC">
            <w:pPr>
              <w:jc w:val="both"/>
            </w:pPr>
          </w:p>
        </w:tc>
        <w:tc>
          <w:tcPr>
            <w:tcW w:w="634" w:type="dxa"/>
            <w:vMerge/>
            <w:tcBorders>
              <w:left w:val="single" w:sz="12" w:space="0" w:color="auto"/>
            </w:tcBorders>
            <w:vAlign w:val="center"/>
          </w:tcPr>
          <w:p w:rsidR="002A6F3C" w:rsidRDefault="002A6F3C" w:rsidP="00357ABC">
            <w:pPr>
              <w:rPr>
                <w:b/>
              </w:rPr>
            </w:pPr>
          </w:p>
        </w:tc>
        <w:tc>
          <w:tcPr>
            <w:tcW w:w="693" w:type="dxa"/>
            <w:vMerge/>
            <w:vAlign w:val="center"/>
          </w:tcPr>
          <w:p w:rsidR="002A6F3C" w:rsidRDefault="002A6F3C" w:rsidP="00357ABC">
            <w:pPr>
              <w:rPr>
                <w:b/>
              </w:rPr>
            </w:pPr>
          </w:p>
        </w:tc>
        <w:tc>
          <w:tcPr>
            <w:tcW w:w="694" w:type="dxa"/>
            <w:vMerge/>
            <w:vAlign w:val="center"/>
          </w:tcPr>
          <w:p w:rsidR="002A6F3C" w:rsidRDefault="002A6F3C" w:rsidP="00357ABC">
            <w:pPr>
              <w:rPr>
                <w:b/>
              </w:rPr>
            </w:pPr>
          </w:p>
        </w:tc>
      </w:tr>
      <w:tr w:rsidR="002A6F3C" w:rsidRPr="006B32B3" w:rsidTr="00357ABC">
        <w:tc>
          <w:tcPr>
            <w:tcW w:w="9860" w:type="dxa"/>
            <w:gridSpan w:val="11"/>
            <w:shd w:val="clear" w:color="auto" w:fill="F7CAAC"/>
          </w:tcPr>
          <w:p w:rsidR="002A6F3C" w:rsidRPr="006B32B3" w:rsidRDefault="002A6F3C" w:rsidP="00357ABC">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2A6F3C" w:rsidRPr="00A4063D" w:rsidTr="00357ABC">
        <w:trPr>
          <w:trHeight w:val="1312"/>
        </w:trPr>
        <w:tc>
          <w:tcPr>
            <w:tcW w:w="9860" w:type="dxa"/>
            <w:gridSpan w:val="11"/>
          </w:tcPr>
          <w:p w:rsidR="002A6F3C" w:rsidRPr="00BA64F9" w:rsidRDefault="002A6F3C" w:rsidP="00357ABC">
            <w:pPr>
              <w:pStyle w:val="Normlnweb"/>
              <w:jc w:val="both"/>
              <w:rPr>
                <w:rFonts w:ascii="Calibri" w:eastAsia="DengXian" w:hAnsi="Calibri" w:cs="Calibri"/>
                <w:color w:val="000000"/>
                <w:sz w:val="21"/>
                <w:szCs w:val="21"/>
                <w:highlight w:val="red"/>
              </w:rPr>
            </w:pPr>
          </w:p>
        </w:tc>
      </w:tr>
      <w:tr w:rsidR="002A6F3C" w:rsidTr="00357ABC">
        <w:trPr>
          <w:trHeight w:val="218"/>
        </w:trPr>
        <w:tc>
          <w:tcPr>
            <w:tcW w:w="9860" w:type="dxa"/>
            <w:gridSpan w:val="11"/>
            <w:shd w:val="clear" w:color="auto" w:fill="F7CAAC"/>
          </w:tcPr>
          <w:p w:rsidR="002A6F3C" w:rsidRDefault="002A6F3C" w:rsidP="00357ABC">
            <w:pPr>
              <w:rPr>
                <w:b/>
              </w:rPr>
            </w:pPr>
            <w:r>
              <w:rPr>
                <w:b/>
              </w:rPr>
              <w:t>Působení v zahraničí</w:t>
            </w:r>
          </w:p>
        </w:tc>
      </w:tr>
      <w:tr w:rsidR="002A6F3C" w:rsidTr="00357ABC">
        <w:trPr>
          <w:trHeight w:val="172"/>
        </w:trPr>
        <w:tc>
          <w:tcPr>
            <w:tcW w:w="9860" w:type="dxa"/>
            <w:gridSpan w:val="11"/>
          </w:tcPr>
          <w:p w:rsidR="002A6F3C" w:rsidRPr="004E120E" w:rsidRDefault="002A6F3C" w:rsidP="00357ABC">
            <w:pPr>
              <w:ind w:left="530" w:hanging="530"/>
              <w:rPr>
                <w:rFonts w:eastAsiaTheme="minorEastAsia"/>
                <w:b/>
                <w:lang w:eastAsia="zh-CN"/>
              </w:rPr>
            </w:pPr>
            <w:r>
              <w:rPr>
                <w:rFonts w:eastAsiaTheme="minorEastAsia"/>
                <w:b/>
                <w:lang w:eastAsia="zh-CN"/>
              </w:rPr>
              <w:t>Viz „</w:t>
            </w:r>
            <w:r>
              <w:rPr>
                <w:b/>
              </w:rPr>
              <w:t>Údaje o odborném působení od absolvování VŠ“</w:t>
            </w:r>
          </w:p>
        </w:tc>
      </w:tr>
      <w:tr w:rsidR="002A6F3C" w:rsidTr="00357ABC">
        <w:trPr>
          <w:cantSplit/>
          <w:trHeight w:val="135"/>
        </w:trPr>
        <w:tc>
          <w:tcPr>
            <w:tcW w:w="2517" w:type="dxa"/>
            <w:shd w:val="clear" w:color="auto" w:fill="F7CAAC"/>
          </w:tcPr>
          <w:p w:rsidR="002A6F3C" w:rsidRDefault="002A6F3C" w:rsidP="00357ABC">
            <w:pPr>
              <w:jc w:val="both"/>
              <w:rPr>
                <w:b/>
              </w:rPr>
            </w:pPr>
            <w:r>
              <w:rPr>
                <w:b/>
              </w:rPr>
              <w:t xml:space="preserve">Podpis </w:t>
            </w:r>
          </w:p>
        </w:tc>
        <w:tc>
          <w:tcPr>
            <w:tcW w:w="4536" w:type="dxa"/>
            <w:gridSpan w:val="5"/>
          </w:tcPr>
          <w:p w:rsidR="002A6F3C" w:rsidRDefault="002A6F3C" w:rsidP="00357ABC">
            <w:pPr>
              <w:jc w:val="both"/>
            </w:pPr>
          </w:p>
        </w:tc>
        <w:tc>
          <w:tcPr>
            <w:tcW w:w="786" w:type="dxa"/>
            <w:gridSpan w:val="2"/>
            <w:shd w:val="clear" w:color="auto" w:fill="F7CAAC"/>
          </w:tcPr>
          <w:p w:rsidR="002A6F3C" w:rsidRDefault="002A6F3C" w:rsidP="00357ABC">
            <w:pPr>
              <w:jc w:val="both"/>
            </w:pPr>
            <w:r>
              <w:rPr>
                <w:b/>
              </w:rPr>
              <w:t>datum</w:t>
            </w:r>
          </w:p>
        </w:tc>
        <w:tc>
          <w:tcPr>
            <w:tcW w:w="2021" w:type="dxa"/>
            <w:gridSpan w:val="3"/>
          </w:tcPr>
          <w:p w:rsidR="002A6F3C" w:rsidRDefault="002A6F3C" w:rsidP="00357ABC">
            <w:pPr>
              <w:jc w:val="both"/>
            </w:pPr>
          </w:p>
        </w:tc>
      </w:tr>
    </w:tbl>
    <w:p w:rsidR="007E52E5" w:rsidRDefault="007E52E5" w:rsidP="00694BA8">
      <w:pPr>
        <w:spacing w:after="160" w:line="259" w:lineRule="auto"/>
      </w:pPr>
    </w:p>
    <w:p w:rsidR="00B5665A" w:rsidRDefault="00B5665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485864" w:rsidTr="00636CFD">
        <w:tc>
          <w:tcPr>
            <w:tcW w:w="9900" w:type="dxa"/>
            <w:gridSpan w:val="11"/>
            <w:tcBorders>
              <w:bottom w:val="double" w:sz="4" w:space="0" w:color="auto"/>
            </w:tcBorders>
            <w:shd w:val="clear" w:color="auto" w:fill="BDD6EE"/>
          </w:tcPr>
          <w:p w:rsidR="00485864" w:rsidRDefault="00485864" w:rsidP="00C15007">
            <w:pPr>
              <w:jc w:val="both"/>
              <w:rPr>
                <w:b/>
                <w:sz w:val="28"/>
              </w:rPr>
            </w:pPr>
            <w:r>
              <w:rPr>
                <w:b/>
                <w:sz w:val="28"/>
              </w:rPr>
              <w:lastRenderedPageBreak/>
              <w:t>C-I – Personální zabezpečení</w:t>
            </w:r>
          </w:p>
        </w:tc>
      </w:tr>
      <w:tr w:rsidR="00485864" w:rsidTr="00636CFD">
        <w:tc>
          <w:tcPr>
            <w:tcW w:w="2529" w:type="dxa"/>
            <w:tcBorders>
              <w:top w:val="double" w:sz="4" w:space="0" w:color="auto"/>
            </w:tcBorders>
            <w:shd w:val="clear" w:color="auto" w:fill="F7CAAC"/>
          </w:tcPr>
          <w:p w:rsidR="00485864" w:rsidRDefault="00485864" w:rsidP="00C15007">
            <w:pPr>
              <w:jc w:val="both"/>
              <w:rPr>
                <w:b/>
              </w:rPr>
            </w:pPr>
            <w:r>
              <w:rPr>
                <w:b/>
              </w:rPr>
              <w:t>Vysoká škola</w:t>
            </w:r>
          </w:p>
        </w:tc>
        <w:tc>
          <w:tcPr>
            <w:tcW w:w="7371" w:type="dxa"/>
            <w:gridSpan w:val="10"/>
          </w:tcPr>
          <w:p w:rsidR="00485864" w:rsidRDefault="00485864" w:rsidP="00C15007">
            <w:pPr>
              <w:jc w:val="both"/>
            </w:pPr>
            <w:r>
              <w:t>Univerzita Tomáše Bati ve Zlíně</w:t>
            </w:r>
          </w:p>
        </w:tc>
      </w:tr>
      <w:tr w:rsidR="00485864" w:rsidTr="00636CFD">
        <w:tc>
          <w:tcPr>
            <w:tcW w:w="2529" w:type="dxa"/>
            <w:shd w:val="clear" w:color="auto" w:fill="F7CAAC"/>
          </w:tcPr>
          <w:p w:rsidR="00485864" w:rsidRDefault="00485864" w:rsidP="00C15007">
            <w:pPr>
              <w:jc w:val="both"/>
              <w:rPr>
                <w:b/>
              </w:rPr>
            </w:pPr>
            <w:r>
              <w:rPr>
                <w:b/>
              </w:rPr>
              <w:t>Součást vysoké školy</w:t>
            </w:r>
          </w:p>
        </w:tc>
        <w:tc>
          <w:tcPr>
            <w:tcW w:w="7371" w:type="dxa"/>
            <w:gridSpan w:val="10"/>
          </w:tcPr>
          <w:p w:rsidR="00485864" w:rsidRDefault="00485864" w:rsidP="00C15007">
            <w:pPr>
              <w:jc w:val="both"/>
            </w:pPr>
            <w:r>
              <w:t>Fakulta managementu a ekonomiky</w:t>
            </w:r>
          </w:p>
        </w:tc>
      </w:tr>
      <w:tr w:rsidR="00485864" w:rsidTr="00636CFD">
        <w:tc>
          <w:tcPr>
            <w:tcW w:w="2529" w:type="dxa"/>
            <w:shd w:val="clear" w:color="auto" w:fill="F7CAAC"/>
          </w:tcPr>
          <w:p w:rsidR="00485864" w:rsidRDefault="00485864" w:rsidP="00C15007">
            <w:pPr>
              <w:jc w:val="both"/>
              <w:rPr>
                <w:b/>
              </w:rPr>
            </w:pPr>
            <w:r>
              <w:rPr>
                <w:b/>
              </w:rPr>
              <w:t>Název studijního programu</w:t>
            </w:r>
          </w:p>
        </w:tc>
        <w:tc>
          <w:tcPr>
            <w:tcW w:w="7371" w:type="dxa"/>
            <w:gridSpan w:val="10"/>
          </w:tcPr>
          <w:p w:rsidR="00485864" w:rsidRDefault="00BB582A" w:rsidP="00C15007">
            <w:pPr>
              <w:jc w:val="both"/>
            </w:pPr>
            <w:r w:rsidRPr="00F25E04">
              <w:t>Finance a finanční technologie</w:t>
            </w:r>
          </w:p>
        </w:tc>
      </w:tr>
      <w:tr w:rsidR="00485864" w:rsidTr="00636CFD">
        <w:tc>
          <w:tcPr>
            <w:tcW w:w="2529" w:type="dxa"/>
            <w:shd w:val="clear" w:color="auto" w:fill="F7CAAC"/>
          </w:tcPr>
          <w:p w:rsidR="00485864" w:rsidRDefault="00485864" w:rsidP="00C15007">
            <w:pPr>
              <w:jc w:val="both"/>
              <w:rPr>
                <w:b/>
              </w:rPr>
            </w:pPr>
            <w:r>
              <w:rPr>
                <w:b/>
              </w:rPr>
              <w:t>Jméno a příjmení</w:t>
            </w:r>
          </w:p>
        </w:tc>
        <w:tc>
          <w:tcPr>
            <w:tcW w:w="4554" w:type="dxa"/>
            <w:gridSpan w:val="5"/>
          </w:tcPr>
          <w:p w:rsidR="00485864" w:rsidRDefault="00485864" w:rsidP="00C15007">
            <w:pPr>
              <w:jc w:val="both"/>
            </w:pPr>
            <w:r>
              <w:t>Lubomír JENYŠ</w:t>
            </w:r>
          </w:p>
        </w:tc>
        <w:tc>
          <w:tcPr>
            <w:tcW w:w="712" w:type="dxa"/>
            <w:shd w:val="clear" w:color="auto" w:fill="F7CAAC"/>
          </w:tcPr>
          <w:p w:rsidR="00485864" w:rsidRDefault="00485864" w:rsidP="00C15007">
            <w:pPr>
              <w:jc w:val="both"/>
              <w:rPr>
                <w:b/>
              </w:rPr>
            </w:pPr>
            <w:r>
              <w:rPr>
                <w:b/>
              </w:rPr>
              <w:t>Tituly</w:t>
            </w:r>
          </w:p>
        </w:tc>
        <w:tc>
          <w:tcPr>
            <w:tcW w:w="2105" w:type="dxa"/>
            <w:gridSpan w:val="4"/>
          </w:tcPr>
          <w:p w:rsidR="00485864" w:rsidRDefault="00485864" w:rsidP="00C15007">
            <w:pPr>
              <w:jc w:val="both"/>
            </w:pPr>
            <w:r>
              <w:t>Mgr.</w:t>
            </w:r>
          </w:p>
        </w:tc>
      </w:tr>
      <w:tr w:rsidR="00485864" w:rsidTr="00636CFD">
        <w:tc>
          <w:tcPr>
            <w:tcW w:w="2529" w:type="dxa"/>
            <w:shd w:val="clear" w:color="auto" w:fill="F7CAAC"/>
          </w:tcPr>
          <w:p w:rsidR="00485864" w:rsidRDefault="00485864" w:rsidP="00C15007">
            <w:pPr>
              <w:jc w:val="both"/>
              <w:rPr>
                <w:b/>
              </w:rPr>
            </w:pPr>
            <w:r>
              <w:rPr>
                <w:b/>
              </w:rPr>
              <w:t>Rok narození</w:t>
            </w:r>
          </w:p>
        </w:tc>
        <w:tc>
          <w:tcPr>
            <w:tcW w:w="832" w:type="dxa"/>
          </w:tcPr>
          <w:p w:rsidR="00485864" w:rsidRDefault="00485864" w:rsidP="00C15007">
            <w:pPr>
              <w:jc w:val="both"/>
            </w:pPr>
            <w:r>
              <w:t>1965</w:t>
            </w:r>
          </w:p>
        </w:tc>
        <w:tc>
          <w:tcPr>
            <w:tcW w:w="1728" w:type="dxa"/>
            <w:shd w:val="clear" w:color="auto" w:fill="F7CAAC"/>
          </w:tcPr>
          <w:p w:rsidR="00485864" w:rsidRDefault="00485864" w:rsidP="00C15007">
            <w:pPr>
              <w:jc w:val="both"/>
              <w:rPr>
                <w:b/>
              </w:rPr>
            </w:pPr>
            <w:r>
              <w:rPr>
                <w:b/>
              </w:rPr>
              <w:t>typ vztahu k VŠ</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5089" w:type="dxa"/>
            <w:gridSpan w:val="3"/>
            <w:shd w:val="clear" w:color="auto" w:fill="F7CAAC"/>
          </w:tcPr>
          <w:p w:rsidR="00485864" w:rsidRDefault="00485864" w:rsidP="00C15007">
            <w:pPr>
              <w:jc w:val="both"/>
              <w:rPr>
                <w:b/>
              </w:rPr>
            </w:pPr>
            <w:r>
              <w:rPr>
                <w:b/>
              </w:rPr>
              <w:t>Typ vztahu na součásti VŠ, která uskutečňuje st. program</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6085" w:type="dxa"/>
            <w:gridSpan w:val="5"/>
            <w:shd w:val="clear" w:color="auto" w:fill="F7CAAC"/>
          </w:tcPr>
          <w:p w:rsidR="00485864" w:rsidRDefault="00485864" w:rsidP="00C15007">
            <w:pPr>
              <w:jc w:val="both"/>
            </w:pPr>
            <w:r>
              <w:rPr>
                <w:b/>
              </w:rPr>
              <w:t>Další současná působení jako akademický pracovník na jiných VŠ</w:t>
            </w:r>
          </w:p>
        </w:tc>
        <w:tc>
          <w:tcPr>
            <w:tcW w:w="1710" w:type="dxa"/>
            <w:gridSpan w:val="2"/>
            <w:shd w:val="clear" w:color="auto" w:fill="F7CAAC"/>
          </w:tcPr>
          <w:p w:rsidR="00485864" w:rsidRDefault="00485864" w:rsidP="00C15007">
            <w:pPr>
              <w:jc w:val="both"/>
              <w:rPr>
                <w:b/>
              </w:rPr>
            </w:pPr>
            <w:r>
              <w:rPr>
                <w:b/>
              </w:rPr>
              <w:t>typ prac. vztahu</w:t>
            </w:r>
          </w:p>
        </w:tc>
        <w:tc>
          <w:tcPr>
            <w:tcW w:w="2105" w:type="dxa"/>
            <w:gridSpan w:val="4"/>
            <w:shd w:val="clear" w:color="auto" w:fill="F7CAAC"/>
          </w:tcPr>
          <w:p w:rsidR="00485864" w:rsidRDefault="00485864" w:rsidP="00C15007">
            <w:pPr>
              <w:jc w:val="both"/>
              <w:rPr>
                <w:b/>
              </w:rPr>
            </w:pPr>
            <w:r>
              <w:rPr>
                <w:b/>
              </w:rPr>
              <w:t>rozsah</w:t>
            </w: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9900" w:type="dxa"/>
            <w:gridSpan w:val="11"/>
            <w:shd w:val="clear" w:color="auto" w:fill="F7CAAC"/>
          </w:tcPr>
          <w:p w:rsidR="00485864" w:rsidRDefault="00485864" w:rsidP="00C15007">
            <w:pPr>
              <w:jc w:val="both"/>
            </w:pPr>
            <w:r>
              <w:rPr>
                <w:b/>
              </w:rPr>
              <w:t>Předměty příslušného studijního programu a způsob zapojení do jejich výuky, příp. další zapojení do uskutečňování studijního programu</w:t>
            </w:r>
          </w:p>
        </w:tc>
      </w:tr>
      <w:tr w:rsidR="00485864" w:rsidTr="00636CFD">
        <w:trPr>
          <w:trHeight w:val="785"/>
        </w:trPr>
        <w:tc>
          <w:tcPr>
            <w:tcW w:w="9900" w:type="dxa"/>
            <w:gridSpan w:val="11"/>
            <w:tcBorders>
              <w:top w:val="nil"/>
            </w:tcBorders>
          </w:tcPr>
          <w:p w:rsidR="00485864" w:rsidRDefault="008C7FAC" w:rsidP="00C15007">
            <w:pPr>
              <w:jc w:val="both"/>
            </w:pPr>
            <w:r>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485864" w:rsidTr="00636CFD">
        <w:tc>
          <w:tcPr>
            <w:tcW w:w="9900" w:type="dxa"/>
            <w:gridSpan w:val="11"/>
            <w:shd w:val="clear" w:color="auto" w:fill="F7CAAC"/>
          </w:tcPr>
          <w:p w:rsidR="00485864" w:rsidRDefault="00485864" w:rsidP="00C15007">
            <w:pPr>
              <w:jc w:val="both"/>
            </w:pPr>
            <w:r>
              <w:rPr>
                <w:b/>
              </w:rPr>
              <w:t xml:space="preserve">Údaje o vzdělání na VŠ </w:t>
            </w:r>
          </w:p>
        </w:tc>
      </w:tr>
      <w:tr w:rsidR="00485864" w:rsidTr="00636CFD">
        <w:trPr>
          <w:trHeight w:val="743"/>
        </w:trPr>
        <w:tc>
          <w:tcPr>
            <w:tcW w:w="9900" w:type="dxa"/>
            <w:gridSpan w:val="11"/>
          </w:tcPr>
          <w:p w:rsidR="00485864" w:rsidRDefault="00485864" w:rsidP="00C15007">
            <w:pPr>
              <w:jc w:val="both"/>
            </w:pPr>
            <w:r>
              <w:t>1989       PF UP Olomouc, Obor Tělesná výchova – branná výchova</w:t>
            </w:r>
            <w:r w:rsidR="00504151">
              <w:t xml:space="preserve"> (</w:t>
            </w:r>
            <w:r w:rsidRPr="00504151">
              <w:rPr>
                <w:b/>
              </w:rPr>
              <w:t>Mgr</w:t>
            </w:r>
            <w:r>
              <w:t>.</w:t>
            </w:r>
            <w:r w:rsidR="00504151">
              <w:t>)</w:t>
            </w:r>
          </w:p>
          <w:p w:rsidR="00485864" w:rsidRPr="00F06868" w:rsidRDefault="00485864" w:rsidP="00C15007">
            <w:pPr>
              <w:jc w:val="both"/>
            </w:pPr>
          </w:p>
        </w:tc>
      </w:tr>
      <w:tr w:rsidR="00485864" w:rsidTr="00636CFD">
        <w:tc>
          <w:tcPr>
            <w:tcW w:w="9900" w:type="dxa"/>
            <w:gridSpan w:val="11"/>
            <w:shd w:val="clear" w:color="auto" w:fill="F7CAAC"/>
          </w:tcPr>
          <w:p w:rsidR="00485864" w:rsidRDefault="00485864" w:rsidP="00C15007">
            <w:pPr>
              <w:jc w:val="both"/>
              <w:rPr>
                <w:b/>
              </w:rPr>
            </w:pPr>
            <w:r>
              <w:rPr>
                <w:b/>
              </w:rPr>
              <w:t>Údaje o odborném působení od absolvování VŠ</w:t>
            </w:r>
          </w:p>
        </w:tc>
      </w:tr>
      <w:tr w:rsidR="00485864" w:rsidTr="00636CFD">
        <w:trPr>
          <w:trHeight w:val="1090"/>
        </w:trPr>
        <w:tc>
          <w:tcPr>
            <w:tcW w:w="9900" w:type="dxa"/>
            <w:gridSpan w:val="11"/>
          </w:tcPr>
          <w:p w:rsidR="00485864" w:rsidRDefault="00485864" w:rsidP="00C15007">
            <w:pPr>
              <w:jc w:val="both"/>
            </w:pPr>
            <w:r>
              <w:t>1989 – 1996 Gymnázium Otrokovice</w:t>
            </w:r>
          </w:p>
          <w:p w:rsidR="00485864" w:rsidRDefault="00485864" w:rsidP="00C15007">
            <w:pPr>
              <w:jc w:val="both"/>
            </w:pPr>
            <w:r>
              <w:t>1996 – 1998 Soukromá obchodní akademie</w:t>
            </w:r>
          </w:p>
          <w:p w:rsidR="00485864" w:rsidRDefault="00485864" w:rsidP="00C15007">
            <w:pPr>
              <w:jc w:val="both"/>
            </w:pPr>
            <w:r>
              <w:t>1998 – dosud UTB ve Zlíně</w:t>
            </w:r>
          </w:p>
          <w:p w:rsidR="00485864" w:rsidRDefault="00485864" w:rsidP="00C15007"/>
          <w:p w:rsidR="00485864" w:rsidRDefault="00485864" w:rsidP="00C15007">
            <w:r>
              <w:t>Trenér 2. třídy v atletice</w:t>
            </w:r>
          </w:p>
          <w:p w:rsidR="00485864" w:rsidRDefault="00485864" w:rsidP="00C15007">
            <w:r>
              <w:t>Cvičitel in-line bruslení</w:t>
            </w:r>
          </w:p>
          <w:p w:rsidR="00485864" w:rsidRDefault="00485864" w:rsidP="00C15007">
            <w:r>
              <w:t>Cvičitel lyžování</w:t>
            </w:r>
          </w:p>
        </w:tc>
      </w:tr>
      <w:tr w:rsidR="00485864" w:rsidTr="00636CFD">
        <w:trPr>
          <w:trHeight w:val="250"/>
        </w:trPr>
        <w:tc>
          <w:tcPr>
            <w:tcW w:w="9900" w:type="dxa"/>
            <w:gridSpan w:val="11"/>
            <w:shd w:val="clear" w:color="auto" w:fill="F7CAAC"/>
          </w:tcPr>
          <w:p w:rsidR="00485864" w:rsidRDefault="00485864" w:rsidP="00C15007">
            <w:pPr>
              <w:jc w:val="both"/>
            </w:pPr>
            <w:r>
              <w:rPr>
                <w:b/>
              </w:rPr>
              <w:t>Zkušenosti s vedením kvalifikačních a rigorózních prací</w:t>
            </w:r>
          </w:p>
        </w:tc>
      </w:tr>
      <w:tr w:rsidR="00485864" w:rsidTr="00636CFD">
        <w:trPr>
          <w:trHeight w:val="192"/>
        </w:trPr>
        <w:tc>
          <w:tcPr>
            <w:tcW w:w="9900" w:type="dxa"/>
            <w:gridSpan w:val="11"/>
          </w:tcPr>
          <w:p w:rsidR="00636CFD" w:rsidRDefault="00636CFD" w:rsidP="00636CFD">
            <w:pPr>
              <w:jc w:val="both"/>
            </w:pPr>
            <w:r>
              <w:t xml:space="preserve">Počet vedených bakalářských prací – 0 </w:t>
            </w:r>
          </w:p>
          <w:p w:rsidR="00485864" w:rsidRDefault="00636CFD" w:rsidP="00636CFD">
            <w:pPr>
              <w:jc w:val="both"/>
            </w:pPr>
            <w:r>
              <w:t>Počet vedených diplomových prací – 0</w:t>
            </w:r>
          </w:p>
        </w:tc>
      </w:tr>
      <w:tr w:rsidR="00485864" w:rsidTr="00636CFD">
        <w:trPr>
          <w:cantSplit/>
        </w:trPr>
        <w:tc>
          <w:tcPr>
            <w:tcW w:w="3361" w:type="dxa"/>
            <w:gridSpan w:val="2"/>
            <w:tcBorders>
              <w:top w:val="single" w:sz="12" w:space="0" w:color="auto"/>
            </w:tcBorders>
            <w:shd w:val="clear" w:color="auto" w:fill="F7CAAC"/>
          </w:tcPr>
          <w:p w:rsidR="00485864" w:rsidRDefault="00485864" w:rsidP="00C15007">
            <w:pPr>
              <w:jc w:val="both"/>
            </w:pPr>
            <w:r>
              <w:rPr>
                <w:b/>
              </w:rPr>
              <w:t xml:space="preserve">Obor habilitačního řízení </w:t>
            </w:r>
          </w:p>
        </w:tc>
        <w:tc>
          <w:tcPr>
            <w:tcW w:w="2254" w:type="dxa"/>
            <w:gridSpan w:val="2"/>
            <w:tcBorders>
              <w:top w:val="single" w:sz="12" w:space="0" w:color="auto"/>
            </w:tcBorders>
            <w:shd w:val="clear" w:color="auto" w:fill="F7CAAC"/>
          </w:tcPr>
          <w:p w:rsidR="00485864" w:rsidRDefault="00485864" w:rsidP="00C1500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485864" w:rsidRDefault="00485864" w:rsidP="00C1500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485864" w:rsidRDefault="00485864" w:rsidP="00C15007">
            <w:pPr>
              <w:jc w:val="both"/>
              <w:rPr>
                <w:b/>
              </w:rPr>
            </w:pPr>
            <w:r>
              <w:rPr>
                <w:b/>
              </w:rPr>
              <w:t>Ohlasy publikací</w:t>
            </w:r>
          </w:p>
        </w:tc>
      </w:tr>
      <w:tr w:rsidR="00485864" w:rsidTr="00636CFD">
        <w:trPr>
          <w:cantSplit/>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tcBorders>
              <w:left w:val="single" w:sz="12" w:space="0" w:color="auto"/>
            </w:tcBorders>
            <w:shd w:val="clear" w:color="auto" w:fill="F7CAAC"/>
          </w:tcPr>
          <w:p w:rsidR="00485864" w:rsidRDefault="00485864" w:rsidP="00C15007">
            <w:pPr>
              <w:jc w:val="both"/>
            </w:pPr>
            <w:r>
              <w:rPr>
                <w:b/>
              </w:rPr>
              <w:t>WOS</w:t>
            </w:r>
          </w:p>
        </w:tc>
        <w:tc>
          <w:tcPr>
            <w:tcW w:w="696" w:type="dxa"/>
            <w:shd w:val="clear" w:color="auto" w:fill="F7CAAC"/>
          </w:tcPr>
          <w:p w:rsidR="00485864" w:rsidRDefault="00485864" w:rsidP="00C15007">
            <w:pPr>
              <w:jc w:val="both"/>
              <w:rPr>
                <w:sz w:val="18"/>
              </w:rPr>
            </w:pPr>
            <w:r>
              <w:rPr>
                <w:b/>
                <w:sz w:val="18"/>
              </w:rPr>
              <w:t>Scopus</w:t>
            </w:r>
          </w:p>
        </w:tc>
        <w:tc>
          <w:tcPr>
            <w:tcW w:w="697" w:type="dxa"/>
            <w:shd w:val="clear" w:color="auto" w:fill="F7CAAC"/>
          </w:tcPr>
          <w:p w:rsidR="00485864" w:rsidRDefault="00485864" w:rsidP="00C15007">
            <w:pPr>
              <w:jc w:val="both"/>
            </w:pPr>
            <w:r>
              <w:rPr>
                <w:b/>
                <w:sz w:val="18"/>
              </w:rPr>
              <w:t>ostatní</w:t>
            </w:r>
          </w:p>
        </w:tc>
      </w:tr>
      <w:tr w:rsidR="00485864" w:rsidTr="00636CFD">
        <w:trPr>
          <w:cantSplit/>
          <w:trHeight w:val="70"/>
        </w:trPr>
        <w:tc>
          <w:tcPr>
            <w:tcW w:w="3361" w:type="dxa"/>
            <w:gridSpan w:val="2"/>
            <w:shd w:val="clear" w:color="auto" w:fill="F7CAAC"/>
          </w:tcPr>
          <w:p w:rsidR="00485864" w:rsidRDefault="00485864" w:rsidP="00C15007">
            <w:pPr>
              <w:jc w:val="both"/>
            </w:pPr>
            <w:r>
              <w:rPr>
                <w:b/>
              </w:rPr>
              <w:t>Obor jmenovacího řízení</w:t>
            </w:r>
          </w:p>
        </w:tc>
        <w:tc>
          <w:tcPr>
            <w:tcW w:w="2254" w:type="dxa"/>
            <w:gridSpan w:val="2"/>
            <w:shd w:val="clear" w:color="auto" w:fill="F7CAAC"/>
          </w:tcPr>
          <w:p w:rsidR="00485864" w:rsidRDefault="00485864" w:rsidP="00C15007">
            <w:pPr>
              <w:jc w:val="both"/>
            </w:pPr>
            <w:r>
              <w:rPr>
                <w:b/>
              </w:rPr>
              <w:t>Rok udělení hodnosti</w:t>
            </w:r>
          </w:p>
        </w:tc>
        <w:tc>
          <w:tcPr>
            <w:tcW w:w="2257" w:type="dxa"/>
            <w:gridSpan w:val="4"/>
            <w:tcBorders>
              <w:right w:val="single" w:sz="12" w:space="0" w:color="auto"/>
            </w:tcBorders>
            <w:shd w:val="clear" w:color="auto" w:fill="F7CAAC"/>
          </w:tcPr>
          <w:p w:rsidR="00485864" w:rsidRDefault="00485864" w:rsidP="00C15007">
            <w:pPr>
              <w:jc w:val="both"/>
            </w:pPr>
            <w:r>
              <w:rPr>
                <w:b/>
              </w:rPr>
              <w:t>Řízení konáno na VŠ</w:t>
            </w:r>
          </w:p>
        </w:tc>
        <w:tc>
          <w:tcPr>
            <w:tcW w:w="635" w:type="dxa"/>
            <w:vMerge w:val="restart"/>
            <w:tcBorders>
              <w:left w:val="single" w:sz="12" w:space="0" w:color="auto"/>
            </w:tcBorders>
          </w:tcPr>
          <w:p w:rsidR="00485864" w:rsidRDefault="00CE14E1" w:rsidP="00C15007">
            <w:pPr>
              <w:jc w:val="both"/>
              <w:rPr>
                <w:b/>
              </w:rPr>
            </w:pPr>
            <w:r>
              <w:rPr>
                <w:b/>
              </w:rPr>
              <w:t>0</w:t>
            </w:r>
          </w:p>
        </w:tc>
        <w:tc>
          <w:tcPr>
            <w:tcW w:w="696" w:type="dxa"/>
            <w:vMerge w:val="restart"/>
          </w:tcPr>
          <w:p w:rsidR="00485864" w:rsidRDefault="00CE14E1" w:rsidP="00C15007">
            <w:pPr>
              <w:jc w:val="both"/>
              <w:rPr>
                <w:b/>
              </w:rPr>
            </w:pPr>
            <w:r>
              <w:rPr>
                <w:b/>
              </w:rPr>
              <w:t>0</w:t>
            </w:r>
          </w:p>
        </w:tc>
        <w:tc>
          <w:tcPr>
            <w:tcW w:w="697" w:type="dxa"/>
            <w:vMerge w:val="restart"/>
          </w:tcPr>
          <w:p w:rsidR="00485864" w:rsidRDefault="00CE14E1" w:rsidP="00C15007">
            <w:pPr>
              <w:jc w:val="both"/>
              <w:rPr>
                <w:b/>
              </w:rPr>
            </w:pPr>
            <w:r>
              <w:rPr>
                <w:b/>
              </w:rPr>
              <w:t>0</w:t>
            </w:r>
          </w:p>
        </w:tc>
      </w:tr>
      <w:tr w:rsidR="00485864" w:rsidTr="00636CFD">
        <w:trPr>
          <w:trHeight w:val="205"/>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vMerge/>
            <w:tcBorders>
              <w:left w:val="single" w:sz="12" w:space="0" w:color="auto"/>
            </w:tcBorders>
            <w:vAlign w:val="center"/>
          </w:tcPr>
          <w:p w:rsidR="00485864" w:rsidRDefault="00485864" w:rsidP="00C15007">
            <w:pPr>
              <w:rPr>
                <w:b/>
              </w:rPr>
            </w:pPr>
          </w:p>
        </w:tc>
        <w:tc>
          <w:tcPr>
            <w:tcW w:w="696" w:type="dxa"/>
            <w:vMerge/>
            <w:vAlign w:val="center"/>
          </w:tcPr>
          <w:p w:rsidR="00485864" w:rsidRDefault="00485864" w:rsidP="00C15007">
            <w:pPr>
              <w:rPr>
                <w:b/>
              </w:rPr>
            </w:pPr>
          </w:p>
        </w:tc>
        <w:tc>
          <w:tcPr>
            <w:tcW w:w="697" w:type="dxa"/>
            <w:vMerge/>
            <w:vAlign w:val="center"/>
          </w:tcPr>
          <w:p w:rsidR="00485864" w:rsidRDefault="00485864" w:rsidP="00C15007">
            <w:pPr>
              <w:rPr>
                <w:b/>
              </w:rPr>
            </w:pPr>
          </w:p>
        </w:tc>
      </w:tr>
      <w:tr w:rsidR="00485864" w:rsidTr="00636CFD">
        <w:tc>
          <w:tcPr>
            <w:tcW w:w="9900" w:type="dxa"/>
            <w:gridSpan w:val="11"/>
            <w:shd w:val="clear" w:color="auto" w:fill="F7CAAC"/>
          </w:tcPr>
          <w:p w:rsidR="00485864" w:rsidRDefault="00485864" w:rsidP="00C15007">
            <w:pPr>
              <w:jc w:val="both"/>
              <w:rPr>
                <w:b/>
              </w:rPr>
            </w:pPr>
            <w:r>
              <w:rPr>
                <w:b/>
              </w:rPr>
              <w:t xml:space="preserve">Přehled o nejvýznamnější publikační a další tvůrčí činnosti nebo další profesní činnosti u odborníků z praxe vztahující se k zabezpečovaným předmětům </w:t>
            </w:r>
          </w:p>
        </w:tc>
      </w:tr>
      <w:tr w:rsidR="00485864" w:rsidTr="00636CFD">
        <w:trPr>
          <w:trHeight w:val="1703"/>
        </w:trPr>
        <w:tc>
          <w:tcPr>
            <w:tcW w:w="9900" w:type="dxa"/>
            <w:gridSpan w:val="11"/>
          </w:tcPr>
          <w:p w:rsidR="00485864" w:rsidRDefault="00485864" w:rsidP="00C15007"/>
          <w:p w:rsidR="00485864" w:rsidRPr="00064C98" w:rsidRDefault="00485864" w:rsidP="00C15007"/>
        </w:tc>
      </w:tr>
      <w:tr w:rsidR="00485864" w:rsidTr="00636CFD">
        <w:trPr>
          <w:trHeight w:val="218"/>
        </w:trPr>
        <w:tc>
          <w:tcPr>
            <w:tcW w:w="9900" w:type="dxa"/>
            <w:gridSpan w:val="11"/>
            <w:shd w:val="clear" w:color="auto" w:fill="F7CAAC"/>
          </w:tcPr>
          <w:p w:rsidR="00485864" w:rsidRDefault="00485864" w:rsidP="00C15007">
            <w:pPr>
              <w:rPr>
                <w:b/>
              </w:rPr>
            </w:pPr>
            <w:r>
              <w:rPr>
                <w:b/>
              </w:rPr>
              <w:t>Působení v zahraničí</w:t>
            </w:r>
          </w:p>
        </w:tc>
      </w:tr>
      <w:tr w:rsidR="00485864" w:rsidTr="00636CFD">
        <w:trPr>
          <w:trHeight w:val="328"/>
        </w:trPr>
        <w:tc>
          <w:tcPr>
            <w:tcW w:w="9900" w:type="dxa"/>
            <w:gridSpan w:val="11"/>
          </w:tcPr>
          <w:p w:rsidR="00485864" w:rsidRPr="00F01E08" w:rsidRDefault="00485864" w:rsidP="00C15007">
            <w:r>
              <w:t xml:space="preserve"> </w:t>
            </w:r>
          </w:p>
        </w:tc>
      </w:tr>
      <w:tr w:rsidR="00485864" w:rsidTr="00636CFD">
        <w:trPr>
          <w:cantSplit/>
          <w:trHeight w:val="287"/>
        </w:trPr>
        <w:tc>
          <w:tcPr>
            <w:tcW w:w="2529" w:type="dxa"/>
            <w:shd w:val="clear" w:color="auto" w:fill="F7CAAC"/>
          </w:tcPr>
          <w:p w:rsidR="00485864" w:rsidRDefault="00485864" w:rsidP="00C15007">
            <w:pPr>
              <w:jc w:val="both"/>
              <w:rPr>
                <w:b/>
              </w:rPr>
            </w:pPr>
            <w:r>
              <w:rPr>
                <w:b/>
              </w:rPr>
              <w:t xml:space="preserve">Podpis </w:t>
            </w:r>
          </w:p>
        </w:tc>
        <w:tc>
          <w:tcPr>
            <w:tcW w:w="4554" w:type="dxa"/>
            <w:gridSpan w:val="5"/>
          </w:tcPr>
          <w:p w:rsidR="00485864" w:rsidRPr="00B10230" w:rsidRDefault="00485864" w:rsidP="00C15007">
            <w:pPr>
              <w:jc w:val="both"/>
              <w:rPr>
                <w:b/>
              </w:rPr>
            </w:pPr>
          </w:p>
        </w:tc>
        <w:tc>
          <w:tcPr>
            <w:tcW w:w="789" w:type="dxa"/>
            <w:gridSpan w:val="2"/>
            <w:shd w:val="clear" w:color="auto" w:fill="F7CAAC"/>
          </w:tcPr>
          <w:p w:rsidR="00485864" w:rsidRDefault="00485864" w:rsidP="00C15007">
            <w:pPr>
              <w:jc w:val="both"/>
            </w:pPr>
            <w:r>
              <w:rPr>
                <w:b/>
              </w:rPr>
              <w:t>datum</w:t>
            </w:r>
          </w:p>
        </w:tc>
        <w:tc>
          <w:tcPr>
            <w:tcW w:w="2028" w:type="dxa"/>
            <w:gridSpan w:val="3"/>
          </w:tcPr>
          <w:p w:rsidR="00485864" w:rsidRDefault="00485864" w:rsidP="00C15007">
            <w:pPr>
              <w:jc w:val="both"/>
            </w:pPr>
          </w:p>
        </w:tc>
      </w:tr>
    </w:tbl>
    <w:p w:rsidR="002A72E9" w:rsidRDefault="00485864" w:rsidP="002D56B9">
      <w:r>
        <w:br w:type="page"/>
      </w:r>
    </w:p>
    <w:tbl>
      <w:tblPr>
        <w:tblpPr w:leftFromText="141" w:rightFromText="141" w:vertAnchor="text" w:horzAnchor="margin" w:tblpY="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504151">
        <w:tc>
          <w:tcPr>
            <w:tcW w:w="9859" w:type="dxa"/>
            <w:gridSpan w:val="11"/>
            <w:tcBorders>
              <w:bottom w:val="double" w:sz="4" w:space="0" w:color="auto"/>
            </w:tcBorders>
            <w:shd w:val="clear" w:color="auto" w:fill="BDD6EE"/>
          </w:tcPr>
          <w:p w:rsidR="002A72E9" w:rsidRDefault="002A72E9" w:rsidP="00504151">
            <w:pPr>
              <w:jc w:val="both"/>
              <w:rPr>
                <w:b/>
                <w:sz w:val="28"/>
              </w:rPr>
            </w:pPr>
            <w:r>
              <w:rPr>
                <w:b/>
                <w:sz w:val="28"/>
              </w:rPr>
              <w:lastRenderedPageBreak/>
              <w:t>C-I – Personální zabezpečení</w:t>
            </w:r>
          </w:p>
        </w:tc>
      </w:tr>
      <w:tr w:rsidR="002A72E9" w:rsidTr="00504151">
        <w:tc>
          <w:tcPr>
            <w:tcW w:w="2518" w:type="dxa"/>
            <w:tcBorders>
              <w:top w:val="double" w:sz="4" w:space="0" w:color="auto"/>
            </w:tcBorders>
            <w:shd w:val="clear" w:color="auto" w:fill="F7CAAC"/>
          </w:tcPr>
          <w:p w:rsidR="002A72E9" w:rsidRDefault="002A72E9" w:rsidP="00504151">
            <w:pPr>
              <w:jc w:val="both"/>
              <w:rPr>
                <w:b/>
              </w:rPr>
            </w:pPr>
            <w:r>
              <w:rPr>
                <w:b/>
              </w:rPr>
              <w:t>Vysoká škola</w:t>
            </w:r>
          </w:p>
        </w:tc>
        <w:tc>
          <w:tcPr>
            <w:tcW w:w="7341" w:type="dxa"/>
            <w:gridSpan w:val="10"/>
          </w:tcPr>
          <w:p w:rsidR="002A72E9" w:rsidRDefault="002A72E9" w:rsidP="00504151">
            <w:pPr>
              <w:jc w:val="both"/>
            </w:pPr>
            <w:r>
              <w:t>Univerzita Tomáše Bati ve Zlíně</w:t>
            </w:r>
          </w:p>
        </w:tc>
      </w:tr>
      <w:tr w:rsidR="002A72E9" w:rsidTr="00504151">
        <w:tc>
          <w:tcPr>
            <w:tcW w:w="2518" w:type="dxa"/>
            <w:shd w:val="clear" w:color="auto" w:fill="F7CAAC"/>
          </w:tcPr>
          <w:p w:rsidR="002A72E9" w:rsidRDefault="002A72E9" w:rsidP="00504151">
            <w:pPr>
              <w:jc w:val="both"/>
              <w:rPr>
                <w:b/>
              </w:rPr>
            </w:pPr>
            <w:r>
              <w:rPr>
                <w:b/>
              </w:rPr>
              <w:t>Součást vysoké školy</w:t>
            </w:r>
          </w:p>
        </w:tc>
        <w:tc>
          <w:tcPr>
            <w:tcW w:w="7341" w:type="dxa"/>
            <w:gridSpan w:val="10"/>
          </w:tcPr>
          <w:p w:rsidR="002A72E9" w:rsidRDefault="002A72E9" w:rsidP="00504151">
            <w:pPr>
              <w:jc w:val="both"/>
            </w:pPr>
            <w:r>
              <w:t>Fakulta managementu a ekonomiky</w:t>
            </w:r>
          </w:p>
        </w:tc>
      </w:tr>
      <w:tr w:rsidR="002A72E9" w:rsidTr="00504151">
        <w:tc>
          <w:tcPr>
            <w:tcW w:w="2518" w:type="dxa"/>
            <w:shd w:val="clear" w:color="auto" w:fill="F7CAAC"/>
          </w:tcPr>
          <w:p w:rsidR="002A72E9" w:rsidRDefault="002A72E9" w:rsidP="00504151">
            <w:pPr>
              <w:jc w:val="both"/>
              <w:rPr>
                <w:b/>
              </w:rPr>
            </w:pPr>
            <w:r>
              <w:rPr>
                <w:b/>
              </w:rPr>
              <w:t>Název studijního programu</w:t>
            </w:r>
          </w:p>
        </w:tc>
        <w:tc>
          <w:tcPr>
            <w:tcW w:w="7341" w:type="dxa"/>
            <w:gridSpan w:val="10"/>
          </w:tcPr>
          <w:p w:rsidR="002A72E9" w:rsidRDefault="00BB582A" w:rsidP="00504151">
            <w:pPr>
              <w:jc w:val="both"/>
            </w:pPr>
            <w:r w:rsidRPr="00F25E04">
              <w:t>Finance a finanční technologie</w:t>
            </w:r>
          </w:p>
        </w:tc>
      </w:tr>
      <w:tr w:rsidR="002A72E9" w:rsidTr="00504151">
        <w:tc>
          <w:tcPr>
            <w:tcW w:w="2518" w:type="dxa"/>
            <w:shd w:val="clear" w:color="auto" w:fill="F7CAAC"/>
          </w:tcPr>
          <w:p w:rsidR="002A72E9" w:rsidRDefault="002A72E9" w:rsidP="00504151">
            <w:pPr>
              <w:jc w:val="both"/>
              <w:rPr>
                <w:b/>
              </w:rPr>
            </w:pPr>
            <w:r>
              <w:rPr>
                <w:b/>
              </w:rPr>
              <w:t>Jméno a příjmení</w:t>
            </w:r>
          </w:p>
        </w:tc>
        <w:tc>
          <w:tcPr>
            <w:tcW w:w="4536" w:type="dxa"/>
            <w:gridSpan w:val="5"/>
          </w:tcPr>
          <w:p w:rsidR="002A72E9" w:rsidRPr="00D639F8" w:rsidRDefault="002A72E9" w:rsidP="00504151">
            <w:pPr>
              <w:jc w:val="both"/>
            </w:pPr>
            <w:r w:rsidRPr="00D639F8">
              <w:t>Jan KALENDA</w:t>
            </w:r>
          </w:p>
        </w:tc>
        <w:tc>
          <w:tcPr>
            <w:tcW w:w="709" w:type="dxa"/>
            <w:shd w:val="clear" w:color="auto" w:fill="F7CAAC"/>
          </w:tcPr>
          <w:p w:rsidR="002A72E9" w:rsidRDefault="002A72E9" w:rsidP="00504151">
            <w:pPr>
              <w:jc w:val="both"/>
              <w:rPr>
                <w:b/>
              </w:rPr>
            </w:pPr>
            <w:r>
              <w:rPr>
                <w:b/>
              </w:rPr>
              <w:t>Tituly</w:t>
            </w:r>
          </w:p>
        </w:tc>
        <w:tc>
          <w:tcPr>
            <w:tcW w:w="2096" w:type="dxa"/>
            <w:gridSpan w:val="4"/>
          </w:tcPr>
          <w:p w:rsidR="002A72E9" w:rsidRDefault="002A72E9" w:rsidP="00504151">
            <w:pPr>
              <w:jc w:val="both"/>
            </w:pPr>
            <w:r>
              <w:t>Mgr.</w:t>
            </w:r>
            <w:r w:rsidRPr="008C1FF7">
              <w:t>, Ph.D.</w:t>
            </w:r>
          </w:p>
        </w:tc>
      </w:tr>
      <w:tr w:rsidR="002A72E9" w:rsidTr="00504151">
        <w:tc>
          <w:tcPr>
            <w:tcW w:w="2518" w:type="dxa"/>
            <w:shd w:val="clear" w:color="auto" w:fill="F7CAAC"/>
          </w:tcPr>
          <w:p w:rsidR="002A72E9" w:rsidRDefault="002A72E9" w:rsidP="00504151">
            <w:pPr>
              <w:jc w:val="both"/>
              <w:rPr>
                <w:b/>
              </w:rPr>
            </w:pPr>
            <w:r>
              <w:rPr>
                <w:b/>
              </w:rPr>
              <w:t>Rok narození</w:t>
            </w:r>
          </w:p>
        </w:tc>
        <w:tc>
          <w:tcPr>
            <w:tcW w:w="829" w:type="dxa"/>
          </w:tcPr>
          <w:p w:rsidR="002A72E9" w:rsidRDefault="002A72E9" w:rsidP="00504151">
            <w:pPr>
              <w:jc w:val="both"/>
            </w:pPr>
            <w:r>
              <w:t>1985</w:t>
            </w:r>
          </w:p>
        </w:tc>
        <w:tc>
          <w:tcPr>
            <w:tcW w:w="1721" w:type="dxa"/>
            <w:shd w:val="clear" w:color="auto" w:fill="F7CAAC"/>
          </w:tcPr>
          <w:p w:rsidR="002A72E9" w:rsidRDefault="002A72E9" w:rsidP="00504151">
            <w:pPr>
              <w:jc w:val="both"/>
              <w:rPr>
                <w:b/>
              </w:rPr>
            </w:pPr>
            <w:r>
              <w:rPr>
                <w:b/>
              </w:rPr>
              <w:t>typ vztahu k VŠ</w:t>
            </w:r>
          </w:p>
        </w:tc>
        <w:tc>
          <w:tcPr>
            <w:tcW w:w="992" w:type="dxa"/>
            <w:gridSpan w:val="2"/>
          </w:tcPr>
          <w:p w:rsidR="002A72E9" w:rsidRDefault="002A72E9" w:rsidP="00504151">
            <w:pPr>
              <w:jc w:val="both"/>
            </w:pPr>
            <w:r>
              <w:t>pp</w:t>
            </w:r>
          </w:p>
        </w:tc>
        <w:tc>
          <w:tcPr>
            <w:tcW w:w="994" w:type="dxa"/>
            <w:shd w:val="clear" w:color="auto" w:fill="F7CAAC"/>
          </w:tcPr>
          <w:p w:rsidR="002A72E9" w:rsidRDefault="002A72E9" w:rsidP="00504151">
            <w:pPr>
              <w:jc w:val="both"/>
              <w:rPr>
                <w:b/>
              </w:rPr>
            </w:pPr>
            <w:r>
              <w:rPr>
                <w:b/>
              </w:rPr>
              <w:t>rozsah</w:t>
            </w:r>
          </w:p>
        </w:tc>
        <w:tc>
          <w:tcPr>
            <w:tcW w:w="709" w:type="dxa"/>
          </w:tcPr>
          <w:p w:rsidR="002A72E9" w:rsidRDefault="002A72E9" w:rsidP="00504151">
            <w:pPr>
              <w:jc w:val="both"/>
            </w:pPr>
            <w:r>
              <w:t>40</w:t>
            </w:r>
          </w:p>
        </w:tc>
        <w:tc>
          <w:tcPr>
            <w:tcW w:w="709" w:type="dxa"/>
            <w:gridSpan w:val="2"/>
            <w:shd w:val="clear" w:color="auto" w:fill="F7CAAC"/>
          </w:tcPr>
          <w:p w:rsidR="002A72E9" w:rsidRDefault="002A72E9" w:rsidP="00504151">
            <w:pPr>
              <w:jc w:val="both"/>
              <w:rPr>
                <w:b/>
              </w:rPr>
            </w:pPr>
            <w:r>
              <w:rPr>
                <w:b/>
              </w:rPr>
              <w:t>do kdy</w:t>
            </w:r>
          </w:p>
        </w:tc>
        <w:tc>
          <w:tcPr>
            <w:tcW w:w="1387" w:type="dxa"/>
            <w:gridSpan w:val="2"/>
          </w:tcPr>
          <w:p w:rsidR="002A72E9" w:rsidRDefault="002A72E9" w:rsidP="00504151">
            <w:pPr>
              <w:jc w:val="both"/>
            </w:pPr>
            <w:r>
              <w:t>05</w:t>
            </w:r>
            <w:r w:rsidRPr="00163C8F">
              <w:t>/20</w:t>
            </w:r>
            <w:r>
              <w:t>22</w:t>
            </w:r>
          </w:p>
        </w:tc>
      </w:tr>
      <w:tr w:rsidR="002A72E9" w:rsidTr="00504151">
        <w:tc>
          <w:tcPr>
            <w:tcW w:w="5068" w:type="dxa"/>
            <w:gridSpan w:val="3"/>
            <w:shd w:val="clear" w:color="auto" w:fill="F7CAAC"/>
          </w:tcPr>
          <w:p w:rsidR="002A72E9" w:rsidRDefault="002A72E9" w:rsidP="00504151">
            <w:pPr>
              <w:jc w:val="both"/>
              <w:rPr>
                <w:b/>
              </w:rPr>
            </w:pPr>
            <w:r>
              <w:rPr>
                <w:b/>
              </w:rPr>
              <w:t>Typ vztahu na součásti VŠ, která uskutečňuje st. program</w:t>
            </w:r>
          </w:p>
        </w:tc>
        <w:tc>
          <w:tcPr>
            <w:tcW w:w="992" w:type="dxa"/>
            <w:gridSpan w:val="2"/>
          </w:tcPr>
          <w:p w:rsidR="002A72E9" w:rsidRDefault="002A72E9" w:rsidP="00504151">
            <w:pPr>
              <w:jc w:val="both"/>
            </w:pPr>
          </w:p>
        </w:tc>
        <w:tc>
          <w:tcPr>
            <w:tcW w:w="994" w:type="dxa"/>
            <w:shd w:val="clear" w:color="auto" w:fill="F7CAAC"/>
          </w:tcPr>
          <w:p w:rsidR="002A72E9" w:rsidRDefault="002A72E9" w:rsidP="00504151">
            <w:pPr>
              <w:jc w:val="both"/>
              <w:rPr>
                <w:b/>
              </w:rPr>
            </w:pPr>
            <w:r>
              <w:rPr>
                <w:b/>
              </w:rPr>
              <w:t>rozsah</w:t>
            </w:r>
          </w:p>
        </w:tc>
        <w:tc>
          <w:tcPr>
            <w:tcW w:w="709" w:type="dxa"/>
          </w:tcPr>
          <w:p w:rsidR="002A72E9" w:rsidRDefault="002A72E9" w:rsidP="00504151">
            <w:pPr>
              <w:jc w:val="both"/>
            </w:pPr>
          </w:p>
        </w:tc>
        <w:tc>
          <w:tcPr>
            <w:tcW w:w="709" w:type="dxa"/>
            <w:gridSpan w:val="2"/>
            <w:shd w:val="clear" w:color="auto" w:fill="F7CAAC"/>
          </w:tcPr>
          <w:p w:rsidR="002A72E9" w:rsidRDefault="002A72E9" w:rsidP="00504151">
            <w:pPr>
              <w:jc w:val="both"/>
              <w:rPr>
                <w:b/>
              </w:rPr>
            </w:pPr>
            <w:r>
              <w:rPr>
                <w:b/>
              </w:rPr>
              <w:t>do kdy</w:t>
            </w:r>
          </w:p>
        </w:tc>
        <w:tc>
          <w:tcPr>
            <w:tcW w:w="1387" w:type="dxa"/>
            <w:gridSpan w:val="2"/>
          </w:tcPr>
          <w:p w:rsidR="002A72E9" w:rsidRDefault="002A72E9" w:rsidP="00504151">
            <w:pPr>
              <w:jc w:val="both"/>
            </w:pPr>
          </w:p>
        </w:tc>
      </w:tr>
      <w:tr w:rsidR="002A72E9" w:rsidTr="00504151">
        <w:tc>
          <w:tcPr>
            <w:tcW w:w="6060" w:type="dxa"/>
            <w:gridSpan w:val="5"/>
            <w:shd w:val="clear" w:color="auto" w:fill="F7CAAC"/>
          </w:tcPr>
          <w:p w:rsidR="002A72E9" w:rsidRDefault="002A72E9" w:rsidP="00504151">
            <w:pPr>
              <w:jc w:val="both"/>
            </w:pPr>
            <w:r>
              <w:rPr>
                <w:b/>
              </w:rPr>
              <w:t>Další současná působení jako akademický pracovník na jiných VŠ</w:t>
            </w:r>
          </w:p>
        </w:tc>
        <w:tc>
          <w:tcPr>
            <w:tcW w:w="1703" w:type="dxa"/>
            <w:gridSpan w:val="2"/>
            <w:shd w:val="clear" w:color="auto" w:fill="F7CAAC"/>
          </w:tcPr>
          <w:p w:rsidR="002A72E9" w:rsidRDefault="002A72E9" w:rsidP="00504151">
            <w:pPr>
              <w:jc w:val="both"/>
              <w:rPr>
                <w:b/>
              </w:rPr>
            </w:pPr>
            <w:r>
              <w:rPr>
                <w:b/>
              </w:rPr>
              <w:t>typ prac. vztahu</w:t>
            </w:r>
          </w:p>
        </w:tc>
        <w:tc>
          <w:tcPr>
            <w:tcW w:w="2096" w:type="dxa"/>
            <w:gridSpan w:val="4"/>
            <w:shd w:val="clear" w:color="auto" w:fill="F7CAAC"/>
          </w:tcPr>
          <w:p w:rsidR="002A72E9" w:rsidRDefault="002A72E9" w:rsidP="00504151">
            <w:pPr>
              <w:jc w:val="both"/>
              <w:rPr>
                <w:b/>
              </w:rPr>
            </w:pPr>
            <w:r>
              <w:rPr>
                <w:b/>
              </w:rPr>
              <w:t>rozsah</w:t>
            </w: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9859" w:type="dxa"/>
            <w:gridSpan w:val="11"/>
            <w:shd w:val="clear" w:color="auto" w:fill="F7CAAC"/>
          </w:tcPr>
          <w:p w:rsidR="002A72E9" w:rsidRDefault="002A72E9" w:rsidP="00504151">
            <w:pPr>
              <w:jc w:val="both"/>
            </w:pPr>
            <w:r>
              <w:rPr>
                <w:b/>
              </w:rPr>
              <w:t>Předměty příslušného studijního programu a způsob zapojení do jejich výuky, příp. další zapojení do uskutečňování studijního programu</w:t>
            </w:r>
          </w:p>
        </w:tc>
      </w:tr>
      <w:tr w:rsidR="002A72E9" w:rsidTr="00504151">
        <w:trPr>
          <w:trHeight w:val="323"/>
        </w:trPr>
        <w:tc>
          <w:tcPr>
            <w:tcW w:w="9859" w:type="dxa"/>
            <w:gridSpan w:val="11"/>
            <w:tcBorders>
              <w:top w:val="nil"/>
            </w:tcBorders>
          </w:tcPr>
          <w:p w:rsidR="002A72E9" w:rsidRDefault="002A72E9" w:rsidP="00AC0CA7">
            <w:pPr>
              <w:jc w:val="both"/>
            </w:pPr>
            <w:r>
              <w:t>Manažerská psychologie a sociologie – garant, přednášející (</w:t>
            </w:r>
            <w:del w:id="2330" w:author="Pavla Trefilová" w:date="2019-09-11T15:33:00Z">
              <w:r w:rsidDel="00A13DC4">
                <w:delText>6</w:delText>
              </w:r>
            </w:del>
            <w:ins w:id="2331" w:author="Pavla Trefilová" w:date="2019-09-11T15:33:00Z">
              <w:r w:rsidR="00A13DC4">
                <w:t>10</w:t>
              </w:r>
            </w:ins>
            <w:r>
              <w:t>0%)</w:t>
            </w:r>
          </w:p>
        </w:tc>
      </w:tr>
      <w:tr w:rsidR="002A72E9" w:rsidTr="00504151">
        <w:tc>
          <w:tcPr>
            <w:tcW w:w="9859" w:type="dxa"/>
            <w:gridSpan w:val="11"/>
            <w:shd w:val="clear" w:color="auto" w:fill="F7CAAC"/>
          </w:tcPr>
          <w:p w:rsidR="002A72E9" w:rsidRDefault="002A72E9" w:rsidP="00504151">
            <w:pPr>
              <w:jc w:val="both"/>
            </w:pPr>
            <w:r>
              <w:rPr>
                <w:b/>
              </w:rPr>
              <w:t xml:space="preserve">Údaje o vzdělání na VŠ </w:t>
            </w:r>
          </w:p>
        </w:tc>
      </w:tr>
      <w:tr w:rsidR="002A72E9" w:rsidTr="00504151">
        <w:trPr>
          <w:trHeight w:val="307"/>
        </w:trPr>
        <w:tc>
          <w:tcPr>
            <w:tcW w:w="9859" w:type="dxa"/>
            <w:gridSpan w:val="11"/>
          </w:tcPr>
          <w:p w:rsidR="002A72E9" w:rsidRDefault="002A72E9" w:rsidP="00504151">
            <w:pPr>
              <w:ind w:left="918" w:hanging="918"/>
              <w:jc w:val="both"/>
              <w:rPr>
                <w:bCs/>
              </w:rPr>
            </w:pPr>
            <w:r>
              <w:rPr>
                <w:bCs/>
              </w:rPr>
              <w:t xml:space="preserve">2010-2013 </w:t>
            </w:r>
            <w:r w:rsidRPr="00711B67">
              <w:rPr>
                <w:bCs/>
              </w:rPr>
              <w:t>Univerzita Palackého v Olomouci, Filozofická</w:t>
            </w:r>
            <w:r w:rsidR="00D42238">
              <w:rPr>
                <w:bCs/>
              </w:rPr>
              <w:t xml:space="preserve"> fakulta, obor Sociologie (</w:t>
            </w:r>
            <w:r w:rsidRPr="00504151">
              <w:rPr>
                <w:b/>
                <w:bCs/>
              </w:rPr>
              <w:t>Ph.D</w:t>
            </w:r>
            <w:r w:rsidRPr="00711B67">
              <w:rPr>
                <w:bCs/>
              </w:rPr>
              <w:t>.</w:t>
            </w:r>
            <w:r w:rsidR="00D42238">
              <w:rPr>
                <w:bCs/>
              </w:rPr>
              <w:t>)</w:t>
            </w:r>
          </w:p>
          <w:p w:rsidR="00504151" w:rsidRPr="00504151" w:rsidRDefault="00504151" w:rsidP="00504151">
            <w:pPr>
              <w:tabs>
                <w:tab w:val="left" w:pos="209"/>
              </w:tabs>
              <w:ind w:left="918" w:hanging="918"/>
              <w:jc w:val="both"/>
              <w:rPr>
                <w:bCs/>
              </w:rPr>
            </w:pPr>
            <w:r w:rsidRPr="00EF4C4B">
              <w:t>2010</w:t>
            </w:r>
            <w:r>
              <w:rPr>
                <w:b/>
              </w:rPr>
              <w:t xml:space="preserve">           </w:t>
            </w:r>
            <w:r w:rsidRPr="00711B67">
              <w:rPr>
                <w:bCs/>
              </w:rPr>
              <w:t xml:space="preserve">Univerzita Palackého v Olomouci, Filozofická fakulta, obor Sociologie a andragogika v profilaci </w:t>
            </w:r>
            <w:r>
              <w:rPr>
                <w:bCs/>
              </w:rPr>
              <w:t>na personální management (</w:t>
            </w:r>
            <w:r w:rsidRPr="00504151">
              <w:rPr>
                <w:b/>
                <w:bCs/>
              </w:rPr>
              <w:t>Mgr</w:t>
            </w:r>
            <w:r w:rsidRPr="00711B67">
              <w:rPr>
                <w:bCs/>
              </w:rPr>
              <w:t>.</w:t>
            </w:r>
            <w:r>
              <w:rPr>
                <w:bCs/>
              </w:rPr>
              <w:t>)</w:t>
            </w:r>
          </w:p>
        </w:tc>
      </w:tr>
      <w:tr w:rsidR="002A72E9" w:rsidTr="00504151">
        <w:tc>
          <w:tcPr>
            <w:tcW w:w="9859" w:type="dxa"/>
            <w:gridSpan w:val="11"/>
            <w:shd w:val="clear" w:color="auto" w:fill="F7CAAC"/>
          </w:tcPr>
          <w:p w:rsidR="002A72E9" w:rsidRDefault="002A72E9" w:rsidP="00504151">
            <w:pPr>
              <w:jc w:val="both"/>
              <w:rPr>
                <w:b/>
              </w:rPr>
            </w:pPr>
            <w:r>
              <w:rPr>
                <w:b/>
              </w:rPr>
              <w:t>Údaje o odborném působení od absolvování VŠ</w:t>
            </w:r>
          </w:p>
        </w:tc>
      </w:tr>
      <w:tr w:rsidR="002A72E9" w:rsidTr="00504151">
        <w:trPr>
          <w:trHeight w:val="284"/>
        </w:trPr>
        <w:tc>
          <w:tcPr>
            <w:tcW w:w="9859" w:type="dxa"/>
            <w:gridSpan w:val="11"/>
          </w:tcPr>
          <w:p w:rsidR="002A72E9" w:rsidRPr="0031168D" w:rsidRDefault="002A72E9" w:rsidP="00504151">
            <w:pPr>
              <w:jc w:val="both"/>
            </w:pPr>
            <w:r w:rsidRPr="0031168D">
              <w:t>2011-2013 Univerzita Palackého v Olomouci, Katedra psychologie – externí lektor</w:t>
            </w:r>
          </w:p>
          <w:p w:rsidR="002A72E9" w:rsidRPr="0031168D" w:rsidRDefault="002A72E9" w:rsidP="00504151">
            <w:pPr>
              <w:jc w:val="both"/>
            </w:pPr>
            <w:r w:rsidRPr="0031168D">
              <w:t>2011-2013 Univerzita Palackého v Olomouci, Katedra rozvojových studií – externí lektor</w:t>
            </w:r>
          </w:p>
          <w:p w:rsidR="002A72E9" w:rsidRDefault="002A72E9" w:rsidP="00504151">
            <w:pPr>
              <w:jc w:val="both"/>
            </w:pPr>
            <w:r w:rsidRPr="0031168D">
              <w:t>2010-2013 Univerzita Palackého v Olomouci, Katedra sociologie a andragogiky – odborný garant projektu systematizovaných praxí (ESF)</w:t>
            </w:r>
          </w:p>
          <w:p w:rsidR="002A72E9" w:rsidRPr="0031168D" w:rsidRDefault="002A72E9" w:rsidP="00504151">
            <w:pPr>
              <w:jc w:val="both"/>
            </w:pPr>
            <w:r w:rsidRPr="0031168D">
              <w:t>201</w:t>
            </w:r>
            <w:r>
              <w:t>4</w:t>
            </w:r>
            <w:r w:rsidRPr="0031168D">
              <w:t>-201</w:t>
            </w:r>
            <w:r>
              <w:t>6</w:t>
            </w:r>
            <w:r w:rsidRPr="0031168D">
              <w:t xml:space="preserve"> Univerzita Palackého v Olomouci, Katedra sociologie a andragogiky – odborný </w:t>
            </w:r>
            <w:r>
              <w:t>asistent</w:t>
            </w:r>
          </w:p>
          <w:p w:rsidR="002A72E9" w:rsidRPr="0031168D" w:rsidRDefault="002A72E9" w:rsidP="00504151">
            <w:pPr>
              <w:jc w:val="both"/>
            </w:pPr>
            <w:r w:rsidRPr="0031168D">
              <w:t>2012-2013 Univerzita Tomáše Bati ve Zlíně, Fakulta humanitních studií, Ústav pedagogických věd – asistent</w:t>
            </w:r>
          </w:p>
          <w:p w:rsidR="002A72E9" w:rsidRDefault="002A72E9" w:rsidP="00504151">
            <w:pPr>
              <w:jc w:val="both"/>
            </w:pPr>
            <w:r w:rsidRPr="0031168D">
              <w:t>2013-</w:t>
            </w:r>
            <w:r w:rsidRPr="00163C8F">
              <w:t>dosud</w:t>
            </w:r>
            <w:r w:rsidRPr="0031168D">
              <w:t xml:space="preserve"> Univerzita Tomáše Bati ve Zlíně, Fakulta humanitních studií, Centrum výzkumu – odborný asistent</w:t>
            </w:r>
          </w:p>
          <w:p w:rsidR="002A72E9" w:rsidRDefault="002A72E9" w:rsidP="00504151">
            <w:pPr>
              <w:jc w:val="both"/>
            </w:pPr>
            <w:r>
              <w:t xml:space="preserve">2017-dosud </w:t>
            </w:r>
            <w:r w:rsidRPr="0031168D">
              <w:t xml:space="preserve">Univerzita Tomáše Bati ve Zlíně, </w:t>
            </w:r>
            <w:r>
              <w:t>Projektové oddělení</w:t>
            </w:r>
            <w:r w:rsidRPr="0031168D">
              <w:t xml:space="preserve">, </w:t>
            </w:r>
            <w:r>
              <w:t>Hlavní manažer Strategického projektu UTB ve Zlíně, Manažer součásti v rámci Strategického projektu UTB ve Zlíně</w:t>
            </w:r>
          </w:p>
        </w:tc>
      </w:tr>
      <w:tr w:rsidR="002A72E9" w:rsidTr="00504151">
        <w:trPr>
          <w:trHeight w:val="250"/>
        </w:trPr>
        <w:tc>
          <w:tcPr>
            <w:tcW w:w="9859" w:type="dxa"/>
            <w:gridSpan w:val="11"/>
            <w:shd w:val="clear" w:color="auto" w:fill="F7CAAC"/>
          </w:tcPr>
          <w:p w:rsidR="002A72E9" w:rsidRDefault="002A72E9" w:rsidP="00504151">
            <w:pPr>
              <w:jc w:val="both"/>
            </w:pPr>
            <w:r>
              <w:rPr>
                <w:b/>
              </w:rPr>
              <w:t>Zkušenosti s vedením kvalifikačních a rigorózních prací</w:t>
            </w:r>
          </w:p>
        </w:tc>
      </w:tr>
      <w:tr w:rsidR="002A72E9" w:rsidTr="00504151">
        <w:trPr>
          <w:trHeight w:val="337"/>
        </w:trPr>
        <w:tc>
          <w:tcPr>
            <w:tcW w:w="9859" w:type="dxa"/>
            <w:gridSpan w:val="11"/>
          </w:tcPr>
          <w:p w:rsidR="00636CFD" w:rsidRDefault="00636CFD" w:rsidP="00504151">
            <w:pPr>
              <w:jc w:val="both"/>
            </w:pPr>
            <w:r>
              <w:t xml:space="preserve">Počet vedených bakalářských prací – 80 </w:t>
            </w:r>
          </w:p>
          <w:p w:rsidR="002A72E9" w:rsidRDefault="00636CFD" w:rsidP="00504151">
            <w:pPr>
              <w:jc w:val="both"/>
            </w:pPr>
            <w:r>
              <w:t>Počet vedených diplomových prací – 35</w:t>
            </w:r>
          </w:p>
        </w:tc>
      </w:tr>
      <w:tr w:rsidR="002A72E9" w:rsidTr="00504151">
        <w:trPr>
          <w:cantSplit/>
        </w:trPr>
        <w:tc>
          <w:tcPr>
            <w:tcW w:w="3347" w:type="dxa"/>
            <w:gridSpan w:val="2"/>
            <w:tcBorders>
              <w:top w:val="single" w:sz="12" w:space="0" w:color="auto"/>
            </w:tcBorders>
            <w:shd w:val="clear" w:color="auto" w:fill="F7CAAC"/>
          </w:tcPr>
          <w:p w:rsidR="002A72E9" w:rsidRDefault="002A72E9" w:rsidP="00504151">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50415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50415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504151">
            <w:pPr>
              <w:jc w:val="both"/>
              <w:rPr>
                <w:b/>
              </w:rPr>
            </w:pPr>
            <w:r>
              <w:rPr>
                <w:b/>
              </w:rPr>
              <w:t>Ohlasy publikací</w:t>
            </w:r>
          </w:p>
        </w:tc>
      </w:tr>
      <w:tr w:rsidR="002A72E9" w:rsidTr="00504151">
        <w:trPr>
          <w:cantSplit/>
        </w:trPr>
        <w:tc>
          <w:tcPr>
            <w:tcW w:w="3347" w:type="dxa"/>
            <w:gridSpan w:val="2"/>
          </w:tcPr>
          <w:p w:rsidR="002A72E9" w:rsidRDefault="002A72E9" w:rsidP="00504151">
            <w:pPr>
              <w:jc w:val="both"/>
            </w:pPr>
          </w:p>
        </w:tc>
        <w:tc>
          <w:tcPr>
            <w:tcW w:w="2245" w:type="dxa"/>
            <w:gridSpan w:val="2"/>
          </w:tcPr>
          <w:p w:rsidR="002A72E9" w:rsidRDefault="002A72E9" w:rsidP="00504151">
            <w:pPr>
              <w:jc w:val="both"/>
            </w:pPr>
          </w:p>
        </w:tc>
        <w:tc>
          <w:tcPr>
            <w:tcW w:w="2248" w:type="dxa"/>
            <w:gridSpan w:val="4"/>
            <w:tcBorders>
              <w:right w:val="single" w:sz="12" w:space="0" w:color="auto"/>
            </w:tcBorders>
          </w:tcPr>
          <w:p w:rsidR="002A72E9" w:rsidRDefault="002A72E9" w:rsidP="00504151">
            <w:pPr>
              <w:jc w:val="both"/>
            </w:pPr>
          </w:p>
        </w:tc>
        <w:tc>
          <w:tcPr>
            <w:tcW w:w="632" w:type="dxa"/>
            <w:tcBorders>
              <w:left w:val="single" w:sz="12" w:space="0" w:color="auto"/>
            </w:tcBorders>
            <w:shd w:val="clear" w:color="auto" w:fill="F7CAAC"/>
          </w:tcPr>
          <w:p w:rsidR="002A72E9" w:rsidRDefault="002A72E9" w:rsidP="00504151">
            <w:pPr>
              <w:jc w:val="both"/>
            </w:pPr>
            <w:r>
              <w:rPr>
                <w:b/>
              </w:rPr>
              <w:t>WOS</w:t>
            </w:r>
          </w:p>
        </w:tc>
        <w:tc>
          <w:tcPr>
            <w:tcW w:w="693" w:type="dxa"/>
            <w:shd w:val="clear" w:color="auto" w:fill="F7CAAC"/>
          </w:tcPr>
          <w:p w:rsidR="002A72E9" w:rsidRDefault="002A72E9" w:rsidP="00504151">
            <w:pPr>
              <w:jc w:val="both"/>
              <w:rPr>
                <w:sz w:val="18"/>
              </w:rPr>
            </w:pPr>
            <w:r>
              <w:rPr>
                <w:b/>
                <w:sz w:val="18"/>
              </w:rPr>
              <w:t>Scopus</w:t>
            </w:r>
          </w:p>
        </w:tc>
        <w:tc>
          <w:tcPr>
            <w:tcW w:w="694" w:type="dxa"/>
            <w:shd w:val="clear" w:color="auto" w:fill="F7CAAC"/>
          </w:tcPr>
          <w:p w:rsidR="002A72E9" w:rsidRDefault="002A72E9" w:rsidP="00504151">
            <w:pPr>
              <w:jc w:val="both"/>
            </w:pPr>
            <w:r>
              <w:rPr>
                <w:b/>
                <w:sz w:val="18"/>
              </w:rPr>
              <w:t>ostatní</w:t>
            </w:r>
          </w:p>
        </w:tc>
      </w:tr>
      <w:tr w:rsidR="002A72E9" w:rsidTr="00504151">
        <w:trPr>
          <w:cantSplit/>
          <w:trHeight w:val="70"/>
        </w:trPr>
        <w:tc>
          <w:tcPr>
            <w:tcW w:w="3347" w:type="dxa"/>
            <w:gridSpan w:val="2"/>
            <w:shd w:val="clear" w:color="auto" w:fill="F7CAAC"/>
          </w:tcPr>
          <w:p w:rsidR="002A72E9" w:rsidRDefault="002A72E9" w:rsidP="00504151">
            <w:pPr>
              <w:jc w:val="both"/>
            </w:pPr>
            <w:r>
              <w:rPr>
                <w:b/>
              </w:rPr>
              <w:t>Obor jmenovacího řízení</w:t>
            </w:r>
          </w:p>
        </w:tc>
        <w:tc>
          <w:tcPr>
            <w:tcW w:w="2245" w:type="dxa"/>
            <w:gridSpan w:val="2"/>
            <w:shd w:val="clear" w:color="auto" w:fill="F7CAAC"/>
          </w:tcPr>
          <w:p w:rsidR="002A72E9" w:rsidRDefault="002A72E9" w:rsidP="00504151">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504151">
            <w:pPr>
              <w:jc w:val="both"/>
            </w:pPr>
            <w:r>
              <w:rPr>
                <w:b/>
              </w:rPr>
              <w:t>Řízení konáno na VŠ</w:t>
            </w:r>
          </w:p>
        </w:tc>
        <w:tc>
          <w:tcPr>
            <w:tcW w:w="632" w:type="dxa"/>
            <w:vMerge w:val="restart"/>
            <w:tcBorders>
              <w:left w:val="single" w:sz="12" w:space="0" w:color="auto"/>
            </w:tcBorders>
          </w:tcPr>
          <w:p w:rsidR="002A72E9" w:rsidRDefault="00CE14E1" w:rsidP="00504151">
            <w:pPr>
              <w:jc w:val="both"/>
              <w:rPr>
                <w:b/>
              </w:rPr>
            </w:pPr>
            <w:r>
              <w:rPr>
                <w:b/>
              </w:rPr>
              <w:t>11</w:t>
            </w:r>
          </w:p>
        </w:tc>
        <w:tc>
          <w:tcPr>
            <w:tcW w:w="693" w:type="dxa"/>
            <w:vMerge w:val="restart"/>
          </w:tcPr>
          <w:p w:rsidR="002A72E9" w:rsidRDefault="002A72E9" w:rsidP="00504151">
            <w:pPr>
              <w:jc w:val="both"/>
              <w:rPr>
                <w:b/>
              </w:rPr>
            </w:pPr>
            <w:r>
              <w:rPr>
                <w:b/>
              </w:rPr>
              <w:t>6</w:t>
            </w:r>
          </w:p>
        </w:tc>
        <w:tc>
          <w:tcPr>
            <w:tcW w:w="694" w:type="dxa"/>
            <w:vMerge w:val="restart"/>
          </w:tcPr>
          <w:p w:rsidR="002A72E9" w:rsidRDefault="002A72E9" w:rsidP="00504151">
            <w:pPr>
              <w:jc w:val="both"/>
              <w:rPr>
                <w:b/>
              </w:rPr>
            </w:pPr>
            <w:r>
              <w:rPr>
                <w:b/>
              </w:rPr>
              <w:t>48</w:t>
            </w:r>
          </w:p>
        </w:tc>
      </w:tr>
      <w:tr w:rsidR="002A72E9" w:rsidTr="00504151">
        <w:trPr>
          <w:trHeight w:val="205"/>
        </w:trPr>
        <w:tc>
          <w:tcPr>
            <w:tcW w:w="3347" w:type="dxa"/>
            <w:gridSpan w:val="2"/>
          </w:tcPr>
          <w:p w:rsidR="002A72E9" w:rsidRDefault="002A72E9" w:rsidP="00504151">
            <w:pPr>
              <w:jc w:val="both"/>
            </w:pPr>
          </w:p>
        </w:tc>
        <w:tc>
          <w:tcPr>
            <w:tcW w:w="2245" w:type="dxa"/>
            <w:gridSpan w:val="2"/>
          </w:tcPr>
          <w:p w:rsidR="002A72E9" w:rsidRDefault="002A72E9" w:rsidP="00504151">
            <w:pPr>
              <w:jc w:val="both"/>
            </w:pPr>
          </w:p>
        </w:tc>
        <w:tc>
          <w:tcPr>
            <w:tcW w:w="2248" w:type="dxa"/>
            <w:gridSpan w:val="4"/>
            <w:tcBorders>
              <w:right w:val="single" w:sz="12" w:space="0" w:color="auto"/>
            </w:tcBorders>
          </w:tcPr>
          <w:p w:rsidR="002A72E9" w:rsidRDefault="002A72E9" w:rsidP="00504151">
            <w:pPr>
              <w:jc w:val="both"/>
            </w:pPr>
          </w:p>
        </w:tc>
        <w:tc>
          <w:tcPr>
            <w:tcW w:w="632" w:type="dxa"/>
            <w:vMerge/>
            <w:tcBorders>
              <w:left w:val="single" w:sz="12" w:space="0" w:color="auto"/>
            </w:tcBorders>
            <w:vAlign w:val="center"/>
          </w:tcPr>
          <w:p w:rsidR="002A72E9" w:rsidRDefault="002A72E9" w:rsidP="00504151">
            <w:pPr>
              <w:rPr>
                <w:b/>
              </w:rPr>
            </w:pPr>
          </w:p>
        </w:tc>
        <w:tc>
          <w:tcPr>
            <w:tcW w:w="693" w:type="dxa"/>
            <w:vMerge/>
            <w:vAlign w:val="center"/>
          </w:tcPr>
          <w:p w:rsidR="002A72E9" w:rsidRDefault="002A72E9" w:rsidP="00504151">
            <w:pPr>
              <w:rPr>
                <w:b/>
              </w:rPr>
            </w:pPr>
          </w:p>
        </w:tc>
        <w:tc>
          <w:tcPr>
            <w:tcW w:w="694" w:type="dxa"/>
            <w:vMerge/>
            <w:vAlign w:val="center"/>
          </w:tcPr>
          <w:p w:rsidR="002A72E9" w:rsidRDefault="002A72E9" w:rsidP="00504151">
            <w:pPr>
              <w:rPr>
                <w:b/>
              </w:rPr>
            </w:pPr>
          </w:p>
        </w:tc>
      </w:tr>
      <w:tr w:rsidR="002A72E9" w:rsidTr="00504151">
        <w:tc>
          <w:tcPr>
            <w:tcW w:w="9859" w:type="dxa"/>
            <w:gridSpan w:val="11"/>
            <w:shd w:val="clear" w:color="auto" w:fill="F7CAAC"/>
          </w:tcPr>
          <w:p w:rsidR="002A72E9" w:rsidRDefault="002A72E9" w:rsidP="00504151">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504151">
        <w:trPr>
          <w:trHeight w:val="2347"/>
        </w:trPr>
        <w:tc>
          <w:tcPr>
            <w:tcW w:w="9859" w:type="dxa"/>
            <w:gridSpan w:val="11"/>
          </w:tcPr>
          <w:p w:rsidR="00C60FB6" w:rsidRDefault="008D72C0" w:rsidP="00C60FB6">
            <w:pPr>
              <w:jc w:val="both"/>
            </w:pPr>
            <w:r>
              <w:t xml:space="preserve">KOČVAROVÁ, I., KALENDA, J. </w:t>
            </w:r>
            <w:r w:rsidR="00C60FB6">
              <w:t xml:space="preserve">Hodnocení kvality studijních programů: validizace, možnosti a limity dotazníku pro studenty a absolventy. </w:t>
            </w:r>
            <w:r w:rsidR="00C60FB6" w:rsidRPr="008D72C0">
              <w:rPr>
                <w:i/>
              </w:rPr>
              <w:t>Lifelong Learning – celoživotní vzdělávání</w:t>
            </w:r>
            <w:r w:rsidR="00C60FB6">
              <w:t>, 2018, roč. 8,</w:t>
            </w:r>
            <w:r>
              <w:t xml:space="preserve"> č. 3, s. 25-47. ISSN 1804-526X </w:t>
            </w:r>
            <w:r w:rsidRPr="00796053">
              <w:t>(50%).</w:t>
            </w:r>
          </w:p>
          <w:p w:rsidR="00C60FB6" w:rsidRDefault="008D72C0" w:rsidP="00C60FB6">
            <w:pPr>
              <w:jc w:val="both"/>
            </w:pPr>
            <w:r>
              <w:t xml:space="preserve">KALENDA, J., VÁVROVÁ, S. </w:t>
            </w:r>
            <w:r w:rsidR="00C60FB6">
              <w:t xml:space="preserve">Adult Part-Time Students' Self-Regulated Learning. </w:t>
            </w:r>
            <w:r w:rsidR="00C60FB6" w:rsidRPr="008D72C0">
              <w:rPr>
                <w:i/>
              </w:rPr>
              <w:t xml:space="preserve">Turkish Online Journal of Educational Technology, </w:t>
            </w:r>
            <w:r w:rsidR="00C60FB6">
              <w:t>2017, roč. 2017, č. October, s. 199-214. ISSN 2146-7242</w:t>
            </w:r>
            <w:r>
              <w:t xml:space="preserve"> </w:t>
            </w:r>
            <w:r w:rsidRPr="00796053">
              <w:t>(50%).</w:t>
            </w:r>
          </w:p>
          <w:p w:rsidR="002A72E9" w:rsidRPr="00796053" w:rsidRDefault="002A72E9" w:rsidP="00504151">
            <w:pPr>
              <w:jc w:val="both"/>
            </w:pPr>
            <w:r w:rsidRPr="00796053">
              <w:t xml:space="preserve">KALENDA, J., KARGER, T. Political memory and symbolic boundaries: Czech presidential speeches after 1989. </w:t>
            </w:r>
            <w:r w:rsidRPr="00796053">
              <w:rPr>
                <w:rStyle w:val="Zdraznn"/>
              </w:rPr>
              <w:t>International Journal of Media &amp; Cultural Politics.</w:t>
            </w:r>
            <w:r w:rsidRPr="00796053">
              <w:t xml:space="preserve"> 2016, Volume 12, Issue 1, pp. 43–58. </w:t>
            </w:r>
            <w:r w:rsidRPr="00796053">
              <w:rPr>
                <w:rStyle w:val="Siln"/>
                <w:b w:val="0"/>
                <w:shd w:val="clear" w:color="auto" w:fill="FFFFFF"/>
              </w:rPr>
              <w:t>DOI:</w:t>
            </w:r>
            <w:r w:rsidRPr="00796053">
              <w:rPr>
                <w:rStyle w:val="Siln"/>
                <w:shd w:val="clear" w:color="auto" w:fill="FFFFFF"/>
              </w:rPr>
              <w:t xml:space="preserve"> </w:t>
            </w:r>
            <w:hyperlink r:id="rId69" w:history="1">
              <w:r w:rsidRPr="00796053">
                <w:rPr>
                  <w:rStyle w:val="Hypertextovodkaz"/>
                  <w:color w:val="auto"/>
                  <w:u w:val="none"/>
                  <w:shd w:val="clear" w:color="auto" w:fill="FFFFFF"/>
                </w:rPr>
                <w:t>https://doi.org/10.1386/macp.12.1.43_1</w:t>
              </w:r>
            </w:hyperlink>
            <w:r w:rsidRPr="00796053">
              <w:t xml:space="preserve"> (50%).</w:t>
            </w:r>
          </w:p>
          <w:p w:rsidR="002A72E9" w:rsidRPr="00796053" w:rsidRDefault="002A72E9" w:rsidP="00504151">
            <w:pPr>
              <w:jc w:val="both"/>
              <w:rPr>
                <w:rStyle w:val="Zdraznn"/>
                <w:i w:val="0"/>
              </w:rPr>
            </w:pPr>
            <w:r w:rsidRPr="00796053">
              <w:t xml:space="preserve">KALENDA, J. Situational analysis as a framework for interdisciplinary research in the social science. </w:t>
            </w:r>
            <w:r w:rsidRPr="00796053">
              <w:rPr>
                <w:rStyle w:val="Zdraznn"/>
              </w:rPr>
              <w:t>Human Affairs.</w:t>
            </w:r>
            <w:r w:rsidRPr="00796053">
              <w:t xml:space="preserve"> Volume 26, Issue 3, pp. 340–355. ISSN 1210-3055. </w:t>
            </w:r>
            <w:r w:rsidRPr="00796053">
              <w:rPr>
                <w:rStyle w:val="Zdraznn"/>
              </w:rPr>
              <w:t xml:space="preserve">DOI: </w:t>
            </w:r>
            <w:hyperlink r:id="rId70" w:history="1">
              <w:r w:rsidRPr="00796053">
                <w:rPr>
                  <w:rStyle w:val="Hypertextovodkaz"/>
                  <w:color w:val="auto"/>
                  <w:u w:val="none"/>
                </w:rPr>
                <w:t>https://doi.org/10.1515/humaff-2016-0029</w:t>
              </w:r>
            </w:hyperlink>
            <w:r w:rsidRPr="00796053">
              <w:rPr>
                <w:rStyle w:val="Hypertextovodkaz"/>
                <w:color w:val="auto"/>
                <w:u w:val="none"/>
              </w:rPr>
              <w:t>.</w:t>
            </w:r>
          </w:p>
          <w:p w:rsidR="002A72E9" w:rsidRPr="00796053" w:rsidRDefault="002A72E9" w:rsidP="00504151">
            <w:pPr>
              <w:jc w:val="both"/>
            </w:pPr>
            <w:r w:rsidRPr="00796053">
              <w:t xml:space="preserve">KALENDA, J. </w:t>
            </w:r>
            <w:r w:rsidRPr="00796053">
              <w:rPr>
                <w:rStyle w:val="Zdraznn"/>
              </w:rPr>
              <w:t>Formování evropských států: Autoři, modely a teoretická syntéza</w:t>
            </w:r>
            <w:r w:rsidRPr="00796053">
              <w:t>. Olomouc: UP Olomouc. 2014, 450 s. ISBN. 978-80-244-4211-2.</w:t>
            </w:r>
          </w:p>
          <w:p w:rsidR="002A72E9" w:rsidRPr="00050FF8" w:rsidRDefault="002A72E9" w:rsidP="008D72C0">
            <w:pPr>
              <w:jc w:val="both"/>
            </w:pPr>
          </w:p>
        </w:tc>
      </w:tr>
      <w:tr w:rsidR="002A72E9" w:rsidTr="00504151">
        <w:trPr>
          <w:trHeight w:val="218"/>
        </w:trPr>
        <w:tc>
          <w:tcPr>
            <w:tcW w:w="9859" w:type="dxa"/>
            <w:gridSpan w:val="11"/>
            <w:shd w:val="clear" w:color="auto" w:fill="F7CAAC"/>
          </w:tcPr>
          <w:p w:rsidR="002A72E9" w:rsidRDefault="002A72E9" w:rsidP="00504151">
            <w:pPr>
              <w:rPr>
                <w:b/>
              </w:rPr>
            </w:pPr>
            <w:r>
              <w:rPr>
                <w:b/>
              </w:rPr>
              <w:t>Působení v zahraničí</w:t>
            </w:r>
          </w:p>
        </w:tc>
      </w:tr>
      <w:tr w:rsidR="002A72E9" w:rsidTr="00504151">
        <w:trPr>
          <w:trHeight w:val="328"/>
        </w:trPr>
        <w:tc>
          <w:tcPr>
            <w:tcW w:w="9859" w:type="dxa"/>
            <w:gridSpan w:val="11"/>
          </w:tcPr>
          <w:p w:rsidR="002A72E9" w:rsidRPr="00AF28C0" w:rsidRDefault="002A72E9" w:rsidP="00504151"/>
        </w:tc>
      </w:tr>
      <w:tr w:rsidR="002A72E9" w:rsidTr="00504151">
        <w:trPr>
          <w:cantSplit/>
          <w:trHeight w:val="249"/>
        </w:trPr>
        <w:tc>
          <w:tcPr>
            <w:tcW w:w="2518" w:type="dxa"/>
            <w:shd w:val="clear" w:color="auto" w:fill="F7CAAC"/>
          </w:tcPr>
          <w:p w:rsidR="002A72E9" w:rsidRDefault="002A72E9" w:rsidP="00504151">
            <w:pPr>
              <w:jc w:val="both"/>
              <w:rPr>
                <w:b/>
              </w:rPr>
            </w:pPr>
            <w:r>
              <w:rPr>
                <w:b/>
              </w:rPr>
              <w:t xml:space="preserve">Podpis </w:t>
            </w:r>
          </w:p>
        </w:tc>
        <w:tc>
          <w:tcPr>
            <w:tcW w:w="4536" w:type="dxa"/>
            <w:gridSpan w:val="5"/>
          </w:tcPr>
          <w:p w:rsidR="002A72E9" w:rsidRDefault="002A72E9" w:rsidP="00504151">
            <w:pPr>
              <w:jc w:val="both"/>
            </w:pPr>
          </w:p>
        </w:tc>
        <w:tc>
          <w:tcPr>
            <w:tcW w:w="786" w:type="dxa"/>
            <w:gridSpan w:val="2"/>
            <w:shd w:val="clear" w:color="auto" w:fill="F7CAAC"/>
          </w:tcPr>
          <w:p w:rsidR="002A72E9" w:rsidRDefault="002A72E9" w:rsidP="00504151">
            <w:pPr>
              <w:jc w:val="both"/>
            </w:pPr>
            <w:r>
              <w:rPr>
                <w:b/>
              </w:rPr>
              <w:t>datum</w:t>
            </w:r>
          </w:p>
        </w:tc>
        <w:tc>
          <w:tcPr>
            <w:tcW w:w="2019" w:type="dxa"/>
            <w:gridSpan w:val="3"/>
          </w:tcPr>
          <w:p w:rsidR="002A72E9" w:rsidRDefault="002A72E9" w:rsidP="00504151">
            <w:pPr>
              <w:jc w:val="both"/>
            </w:pPr>
          </w:p>
        </w:tc>
      </w:tr>
    </w:tbl>
    <w:p w:rsidR="00B84313" w:rsidRDefault="00B84313" w:rsidP="00694BA8">
      <w:pPr>
        <w:spacing w:after="160" w:line="259" w:lineRule="auto"/>
      </w:pPr>
    </w:p>
    <w:p w:rsidR="00B84313" w:rsidRDefault="00B8431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84313" w:rsidTr="00A70E18">
        <w:tc>
          <w:tcPr>
            <w:tcW w:w="9859" w:type="dxa"/>
            <w:gridSpan w:val="11"/>
            <w:tcBorders>
              <w:bottom w:val="double" w:sz="4" w:space="0" w:color="auto"/>
            </w:tcBorders>
            <w:shd w:val="clear" w:color="auto" w:fill="BDD6EE"/>
          </w:tcPr>
          <w:p w:rsidR="00B84313" w:rsidRDefault="00B84313" w:rsidP="00A70E18">
            <w:pPr>
              <w:jc w:val="both"/>
              <w:rPr>
                <w:b/>
                <w:sz w:val="28"/>
              </w:rPr>
            </w:pPr>
            <w:r>
              <w:rPr>
                <w:b/>
                <w:sz w:val="28"/>
              </w:rPr>
              <w:lastRenderedPageBreak/>
              <w:t>C-I – Personální zabezpečení</w:t>
            </w:r>
          </w:p>
        </w:tc>
      </w:tr>
      <w:tr w:rsidR="00B84313" w:rsidTr="00A70E18">
        <w:tc>
          <w:tcPr>
            <w:tcW w:w="2518" w:type="dxa"/>
            <w:tcBorders>
              <w:top w:val="double" w:sz="4" w:space="0" w:color="auto"/>
            </w:tcBorders>
            <w:shd w:val="clear" w:color="auto" w:fill="F7CAAC"/>
          </w:tcPr>
          <w:p w:rsidR="00B84313" w:rsidRDefault="00B84313" w:rsidP="00A70E18">
            <w:pPr>
              <w:jc w:val="both"/>
              <w:rPr>
                <w:b/>
              </w:rPr>
            </w:pPr>
            <w:r>
              <w:rPr>
                <w:b/>
              </w:rPr>
              <w:t>Vysoká škola</w:t>
            </w:r>
          </w:p>
        </w:tc>
        <w:tc>
          <w:tcPr>
            <w:tcW w:w="7341" w:type="dxa"/>
            <w:gridSpan w:val="10"/>
          </w:tcPr>
          <w:p w:rsidR="00B84313" w:rsidRDefault="00B84313" w:rsidP="00A70E18">
            <w:pPr>
              <w:jc w:val="both"/>
            </w:pPr>
            <w:r>
              <w:t>Univerzita Tomáše Bati ve Zlíně</w:t>
            </w:r>
          </w:p>
        </w:tc>
      </w:tr>
      <w:tr w:rsidR="00B84313" w:rsidTr="00A70E18">
        <w:tc>
          <w:tcPr>
            <w:tcW w:w="2518" w:type="dxa"/>
            <w:shd w:val="clear" w:color="auto" w:fill="F7CAAC"/>
          </w:tcPr>
          <w:p w:rsidR="00B84313" w:rsidRDefault="00B84313" w:rsidP="00A70E18">
            <w:pPr>
              <w:jc w:val="both"/>
              <w:rPr>
                <w:b/>
              </w:rPr>
            </w:pPr>
            <w:r>
              <w:rPr>
                <w:b/>
              </w:rPr>
              <w:t>Součást vysoké školy</w:t>
            </w:r>
          </w:p>
        </w:tc>
        <w:tc>
          <w:tcPr>
            <w:tcW w:w="7341" w:type="dxa"/>
            <w:gridSpan w:val="10"/>
          </w:tcPr>
          <w:p w:rsidR="00B84313" w:rsidRDefault="00B84313" w:rsidP="00A70E18">
            <w:pPr>
              <w:jc w:val="both"/>
            </w:pPr>
            <w:r>
              <w:t>Fakulta managementu a ekonomiky</w:t>
            </w:r>
          </w:p>
        </w:tc>
      </w:tr>
      <w:tr w:rsidR="00B84313" w:rsidTr="00A70E18">
        <w:tc>
          <w:tcPr>
            <w:tcW w:w="2518" w:type="dxa"/>
            <w:shd w:val="clear" w:color="auto" w:fill="F7CAAC"/>
          </w:tcPr>
          <w:p w:rsidR="00B84313" w:rsidRDefault="00B84313" w:rsidP="00A70E18">
            <w:pPr>
              <w:jc w:val="both"/>
              <w:rPr>
                <w:b/>
              </w:rPr>
            </w:pPr>
            <w:r>
              <w:rPr>
                <w:b/>
              </w:rPr>
              <w:t>Název studijního programu</w:t>
            </w:r>
          </w:p>
        </w:tc>
        <w:tc>
          <w:tcPr>
            <w:tcW w:w="7341" w:type="dxa"/>
            <w:gridSpan w:val="10"/>
          </w:tcPr>
          <w:p w:rsidR="00B84313" w:rsidRPr="00D45B38" w:rsidRDefault="00BB582A" w:rsidP="00A70E18">
            <w:pPr>
              <w:jc w:val="both"/>
            </w:pPr>
            <w:r w:rsidRPr="00F25E04">
              <w:t>Finance a finanční technologie</w:t>
            </w:r>
          </w:p>
        </w:tc>
      </w:tr>
      <w:tr w:rsidR="00B84313" w:rsidTr="00A70E18">
        <w:tc>
          <w:tcPr>
            <w:tcW w:w="2518" w:type="dxa"/>
            <w:shd w:val="clear" w:color="auto" w:fill="F7CAAC"/>
          </w:tcPr>
          <w:p w:rsidR="00B84313" w:rsidRDefault="00B84313" w:rsidP="00A70E18">
            <w:pPr>
              <w:jc w:val="both"/>
              <w:rPr>
                <w:b/>
              </w:rPr>
            </w:pPr>
            <w:r>
              <w:rPr>
                <w:b/>
              </w:rPr>
              <w:t>Jméno a příjmení</w:t>
            </w:r>
          </w:p>
        </w:tc>
        <w:tc>
          <w:tcPr>
            <w:tcW w:w="4536" w:type="dxa"/>
            <w:gridSpan w:val="5"/>
          </w:tcPr>
          <w:p w:rsidR="00B84313" w:rsidRDefault="00B84313" w:rsidP="00A70E18">
            <w:pPr>
              <w:jc w:val="both"/>
            </w:pPr>
            <w:r>
              <w:t>Blanka KAMENÍKOVÁ</w:t>
            </w:r>
          </w:p>
        </w:tc>
        <w:tc>
          <w:tcPr>
            <w:tcW w:w="709" w:type="dxa"/>
            <w:shd w:val="clear" w:color="auto" w:fill="F7CAAC"/>
          </w:tcPr>
          <w:p w:rsidR="00B84313" w:rsidRDefault="00B84313" w:rsidP="00A70E18">
            <w:pPr>
              <w:jc w:val="both"/>
              <w:rPr>
                <w:b/>
              </w:rPr>
            </w:pPr>
            <w:r>
              <w:rPr>
                <w:b/>
              </w:rPr>
              <w:t>Tituly</w:t>
            </w:r>
          </w:p>
        </w:tc>
        <w:tc>
          <w:tcPr>
            <w:tcW w:w="2096" w:type="dxa"/>
            <w:gridSpan w:val="4"/>
          </w:tcPr>
          <w:p w:rsidR="00B84313" w:rsidRDefault="00B84313" w:rsidP="00A70E18">
            <w:pPr>
              <w:jc w:val="both"/>
            </w:pPr>
            <w:r>
              <w:t>Ing., Ph.D.</w:t>
            </w:r>
          </w:p>
        </w:tc>
      </w:tr>
      <w:tr w:rsidR="00B84313" w:rsidTr="00A70E18">
        <w:tc>
          <w:tcPr>
            <w:tcW w:w="2518" w:type="dxa"/>
            <w:shd w:val="clear" w:color="auto" w:fill="F7CAAC"/>
          </w:tcPr>
          <w:p w:rsidR="00B84313" w:rsidRDefault="00B84313" w:rsidP="00A70E18">
            <w:pPr>
              <w:jc w:val="both"/>
              <w:rPr>
                <w:b/>
              </w:rPr>
            </w:pPr>
            <w:r>
              <w:rPr>
                <w:b/>
              </w:rPr>
              <w:t>Rok narození</w:t>
            </w:r>
          </w:p>
        </w:tc>
        <w:tc>
          <w:tcPr>
            <w:tcW w:w="829" w:type="dxa"/>
          </w:tcPr>
          <w:p w:rsidR="00B84313" w:rsidRDefault="00B84313" w:rsidP="00A70E18">
            <w:pPr>
              <w:jc w:val="both"/>
            </w:pPr>
            <w:r>
              <w:t>1970</w:t>
            </w:r>
          </w:p>
        </w:tc>
        <w:tc>
          <w:tcPr>
            <w:tcW w:w="1721" w:type="dxa"/>
            <w:shd w:val="clear" w:color="auto" w:fill="F7CAAC"/>
          </w:tcPr>
          <w:p w:rsidR="00B84313" w:rsidRDefault="00B84313" w:rsidP="00A70E18">
            <w:pPr>
              <w:jc w:val="both"/>
              <w:rPr>
                <w:b/>
              </w:rPr>
            </w:pPr>
            <w:r>
              <w:rPr>
                <w:b/>
              </w:rPr>
              <w:t>typ vztahu k VŠ</w:t>
            </w:r>
          </w:p>
        </w:tc>
        <w:tc>
          <w:tcPr>
            <w:tcW w:w="992" w:type="dxa"/>
            <w:gridSpan w:val="2"/>
          </w:tcPr>
          <w:p w:rsidR="00B84313" w:rsidRDefault="00B84313" w:rsidP="00A70E18">
            <w:pPr>
              <w:jc w:val="both"/>
            </w:pPr>
            <w:r>
              <w:t>pp</w:t>
            </w:r>
          </w:p>
        </w:tc>
        <w:tc>
          <w:tcPr>
            <w:tcW w:w="994" w:type="dxa"/>
            <w:shd w:val="clear" w:color="auto" w:fill="F7CAAC"/>
          </w:tcPr>
          <w:p w:rsidR="00B84313" w:rsidRDefault="00B84313" w:rsidP="00A70E18">
            <w:pPr>
              <w:jc w:val="both"/>
              <w:rPr>
                <w:b/>
              </w:rPr>
            </w:pPr>
            <w:r>
              <w:rPr>
                <w:b/>
              </w:rPr>
              <w:t>rozsah</w:t>
            </w:r>
          </w:p>
        </w:tc>
        <w:tc>
          <w:tcPr>
            <w:tcW w:w="709" w:type="dxa"/>
          </w:tcPr>
          <w:p w:rsidR="00B84313" w:rsidRDefault="00B84313" w:rsidP="00A70E18">
            <w:pPr>
              <w:jc w:val="both"/>
            </w:pPr>
            <w:r>
              <w:t>40</w:t>
            </w:r>
          </w:p>
        </w:tc>
        <w:tc>
          <w:tcPr>
            <w:tcW w:w="709" w:type="dxa"/>
            <w:gridSpan w:val="2"/>
            <w:shd w:val="clear" w:color="auto" w:fill="F7CAAC"/>
          </w:tcPr>
          <w:p w:rsidR="00B84313" w:rsidRDefault="00B84313" w:rsidP="00A70E18">
            <w:pPr>
              <w:jc w:val="both"/>
              <w:rPr>
                <w:b/>
              </w:rPr>
            </w:pPr>
            <w:r>
              <w:rPr>
                <w:b/>
              </w:rPr>
              <w:t>do kdy</w:t>
            </w:r>
          </w:p>
        </w:tc>
        <w:tc>
          <w:tcPr>
            <w:tcW w:w="1387" w:type="dxa"/>
            <w:gridSpan w:val="2"/>
          </w:tcPr>
          <w:p w:rsidR="00B84313" w:rsidRDefault="00B84313" w:rsidP="00A70E18">
            <w:pPr>
              <w:jc w:val="both"/>
            </w:pPr>
            <w:r>
              <w:t>N</w:t>
            </w:r>
          </w:p>
        </w:tc>
      </w:tr>
      <w:tr w:rsidR="00B84313" w:rsidTr="00A70E18">
        <w:tc>
          <w:tcPr>
            <w:tcW w:w="5068" w:type="dxa"/>
            <w:gridSpan w:val="3"/>
            <w:shd w:val="clear" w:color="auto" w:fill="F7CAAC"/>
          </w:tcPr>
          <w:p w:rsidR="00B84313" w:rsidRDefault="00B84313" w:rsidP="00A70E18">
            <w:pPr>
              <w:jc w:val="both"/>
              <w:rPr>
                <w:b/>
              </w:rPr>
            </w:pPr>
            <w:r>
              <w:rPr>
                <w:b/>
              </w:rPr>
              <w:t>Typ vztahu na součásti VŠ, která uskutečňuje st. program</w:t>
            </w:r>
          </w:p>
        </w:tc>
        <w:tc>
          <w:tcPr>
            <w:tcW w:w="992" w:type="dxa"/>
            <w:gridSpan w:val="2"/>
          </w:tcPr>
          <w:p w:rsidR="00B84313" w:rsidRDefault="00B84313" w:rsidP="00A70E18">
            <w:pPr>
              <w:jc w:val="both"/>
            </w:pPr>
            <w:r>
              <w:t>pp</w:t>
            </w:r>
          </w:p>
        </w:tc>
        <w:tc>
          <w:tcPr>
            <w:tcW w:w="994" w:type="dxa"/>
            <w:shd w:val="clear" w:color="auto" w:fill="F7CAAC"/>
          </w:tcPr>
          <w:p w:rsidR="00B84313" w:rsidRDefault="00B84313" w:rsidP="00A70E18">
            <w:pPr>
              <w:jc w:val="both"/>
              <w:rPr>
                <w:b/>
              </w:rPr>
            </w:pPr>
            <w:r>
              <w:rPr>
                <w:b/>
              </w:rPr>
              <w:t>rozsah</w:t>
            </w:r>
          </w:p>
        </w:tc>
        <w:tc>
          <w:tcPr>
            <w:tcW w:w="709" w:type="dxa"/>
          </w:tcPr>
          <w:p w:rsidR="00B84313" w:rsidRDefault="00B84313" w:rsidP="00A70E18">
            <w:pPr>
              <w:jc w:val="both"/>
            </w:pPr>
            <w:r>
              <w:t>40</w:t>
            </w:r>
          </w:p>
        </w:tc>
        <w:tc>
          <w:tcPr>
            <w:tcW w:w="709" w:type="dxa"/>
            <w:gridSpan w:val="2"/>
            <w:shd w:val="clear" w:color="auto" w:fill="F7CAAC"/>
          </w:tcPr>
          <w:p w:rsidR="00B84313" w:rsidRDefault="00B84313" w:rsidP="00A70E18">
            <w:pPr>
              <w:jc w:val="both"/>
              <w:rPr>
                <w:b/>
              </w:rPr>
            </w:pPr>
            <w:r>
              <w:rPr>
                <w:b/>
              </w:rPr>
              <w:t>do kdy</w:t>
            </w:r>
          </w:p>
        </w:tc>
        <w:tc>
          <w:tcPr>
            <w:tcW w:w="1387" w:type="dxa"/>
            <w:gridSpan w:val="2"/>
          </w:tcPr>
          <w:p w:rsidR="00B84313" w:rsidRDefault="00B84313" w:rsidP="00A70E18">
            <w:pPr>
              <w:jc w:val="both"/>
            </w:pPr>
            <w:r>
              <w:t>N</w:t>
            </w:r>
          </w:p>
        </w:tc>
      </w:tr>
      <w:tr w:rsidR="00B84313" w:rsidTr="00A70E18">
        <w:tc>
          <w:tcPr>
            <w:tcW w:w="6060" w:type="dxa"/>
            <w:gridSpan w:val="5"/>
            <w:shd w:val="clear" w:color="auto" w:fill="F7CAAC"/>
          </w:tcPr>
          <w:p w:rsidR="00B84313" w:rsidRDefault="00B84313" w:rsidP="00A70E18">
            <w:pPr>
              <w:jc w:val="both"/>
            </w:pPr>
            <w:r>
              <w:rPr>
                <w:b/>
              </w:rPr>
              <w:t>Další současná působení jako akademický pracovník na jiných VŠ</w:t>
            </w:r>
          </w:p>
        </w:tc>
        <w:tc>
          <w:tcPr>
            <w:tcW w:w="1703" w:type="dxa"/>
            <w:gridSpan w:val="2"/>
            <w:shd w:val="clear" w:color="auto" w:fill="F7CAAC"/>
          </w:tcPr>
          <w:p w:rsidR="00B84313" w:rsidRDefault="00B84313" w:rsidP="00A70E18">
            <w:pPr>
              <w:jc w:val="both"/>
              <w:rPr>
                <w:b/>
              </w:rPr>
            </w:pPr>
            <w:r>
              <w:rPr>
                <w:b/>
              </w:rPr>
              <w:t>typ prac. vztahu</w:t>
            </w:r>
          </w:p>
        </w:tc>
        <w:tc>
          <w:tcPr>
            <w:tcW w:w="2096" w:type="dxa"/>
            <w:gridSpan w:val="4"/>
            <w:shd w:val="clear" w:color="auto" w:fill="F7CAAC"/>
          </w:tcPr>
          <w:p w:rsidR="00B84313" w:rsidRDefault="00B84313" w:rsidP="00A70E18">
            <w:pPr>
              <w:jc w:val="both"/>
              <w:rPr>
                <w:b/>
              </w:rPr>
            </w:pPr>
            <w:r>
              <w:rPr>
                <w:b/>
              </w:rPr>
              <w:t>rozsah</w:t>
            </w: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9859" w:type="dxa"/>
            <w:gridSpan w:val="11"/>
            <w:shd w:val="clear" w:color="auto" w:fill="F7CAAC"/>
          </w:tcPr>
          <w:p w:rsidR="00B84313" w:rsidRDefault="00B84313" w:rsidP="00A70E18">
            <w:pPr>
              <w:jc w:val="both"/>
            </w:pPr>
            <w:r>
              <w:rPr>
                <w:b/>
              </w:rPr>
              <w:t>Předměty příslušného studijního programu a způsob zapojení do jejich výuky, příp. další zapojení do uskutečňování studijního programu</w:t>
            </w:r>
          </w:p>
        </w:tc>
      </w:tr>
      <w:tr w:rsidR="00B84313" w:rsidRPr="005C2100" w:rsidTr="00A70E18">
        <w:trPr>
          <w:trHeight w:val="466"/>
        </w:trPr>
        <w:tc>
          <w:tcPr>
            <w:tcW w:w="9859" w:type="dxa"/>
            <w:gridSpan w:val="11"/>
            <w:tcBorders>
              <w:top w:val="nil"/>
            </w:tcBorders>
          </w:tcPr>
          <w:p w:rsidR="00B84313" w:rsidRPr="00C051D9" w:rsidRDefault="00C051D9" w:rsidP="00C051D9">
            <w:pPr>
              <w:jc w:val="both"/>
              <w:rPr>
                <w:color w:val="000000" w:themeColor="text1"/>
              </w:rPr>
            </w:pPr>
            <w:r>
              <w:rPr>
                <w:color w:val="000000" w:themeColor="text1"/>
              </w:rPr>
              <w:t xml:space="preserve">Bankovnictví a pojišťovnictví </w:t>
            </w:r>
            <w:r w:rsidR="00B84313" w:rsidRPr="00C5333A">
              <w:rPr>
                <w:color w:val="000000" w:themeColor="text1"/>
              </w:rPr>
              <w:t>I</w:t>
            </w:r>
            <w:r w:rsidR="00B84313">
              <w:rPr>
                <w:color w:val="000000" w:themeColor="text1"/>
              </w:rPr>
              <w:t xml:space="preserve"> </w:t>
            </w:r>
            <w:r>
              <w:rPr>
                <w:rFonts w:eastAsia="Calibri"/>
              </w:rPr>
              <w:t>– garant, přednášející (7</w:t>
            </w:r>
            <w:r w:rsidR="00B84313">
              <w:rPr>
                <w:rFonts w:eastAsia="Calibri"/>
              </w:rPr>
              <w:t>0%)</w:t>
            </w:r>
          </w:p>
        </w:tc>
      </w:tr>
      <w:tr w:rsidR="00B84313" w:rsidTr="00A70E18">
        <w:tc>
          <w:tcPr>
            <w:tcW w:w="9859" w:type="dxa"/>
            <w:gridSpan w:val="11"/>
            <w:shd w:val="clear" w:color="auto" w:fill="F7CAAC"/>
          </w:tcPr>
          <w:p w:rsidR="00B84313" w:rsidRDefault="00B84313" w:rsidP="00A70E18">
            <w:pPr>
              <w:jc w:val="both"/>
            </w:pPr>
            <w:r>
              <w:rPr>
                <w:b/>
              </w:rPr>
              <w:t xml:space="preserve">Údaje o vzdělání na VŠ </w:t>
            </w:r>
          </w:p>
        </w:tc>
      </w:tr>
      <w:tr w:rsidR="00B84313" w:rsidTr="00A70E18">
        <w:trPr>
          <w:trHeight w:val="589"/>
        </w:trPr>
        <w:tc>
          <w:tcPr>
            <w:tcW w:w="9859" w:type="dxa"/>
            <w:gridSpan w:val="11"/>
          </w:tcPr>
          <w:p w:rsidR="00B84313" w:rsidRDefault="00B84313" w:rsidP="00A70E18">
            <w:pPr>
              <w:pStyle w:val="Tab"/>
              <w:rPr>
                <w:b/>
              </w:rPr>
            </w:pPr>
            <w:r>
              <w:t xml:space="preserve">2007–2011     UTB ve Zlíně, FaME, obor Ekonomika a management </w:t>
            </w:r>
            <w:r w:rsidRPr="0088451D">
              <w:rPr>
                <w:b/>
              </w:rPr>
              <w:t>(Ph.D.)</w:t>
            </w:r>
          </w:p>
          <w:p w:rsidR="00B84313" w:rsidRPr="005C64FF" w:rsidRDefault="00B84313" w:rsidP="00A70E18">
            <w:pPr>
              <w:pStyle w:val="Tab"/>
            </w:pPr>
            <w:r>
              <w:t>1988–1992</w:t>
            </w:r>
            <w:r>
              <w:tab/>
              <w:t xml:space="preserve">VŠE v Bratislavě, SR, NF, obor Finance </w:t>
            </w:r>
            <w:r>
              <w:rPr>
                <w:b/>
              </w:rPr>
              <w:t>(Ing.)</w:t>
            </w:r>
          </w:p>
        </w:tc>
      </w:tr>
      <w:tr w:rsidR="00B84313" w:rsidTr="00A70E18">
        <w:tc>
          <w:tcPr>
            <w:tcW w:w="9859" w:type="dxa"/>
            <w:gridSpan w:val="11"/>
            <w:shd w:val="clear" w:color="auto" w:fill="F7CAAC"/>
          </w:tcPr>
          <w:p w:rsidR="00B84313" w:rsidRDefault="00B84313" w:rsidP="00A70E18">
            <w:pPr>
              <w:jc w:val="both"/>
              <w:rPr>
                <w:b/>
              </w:rPr>
            </w:pPr>
            <w:r>
              <w:rPr>
                <w:b/>
              </w:rPr>
              <w:t>Údaje o odborném působení od absolvování VŠ</w:t>
            </w:r>
          </w:p>
        </w:tc>
      </w:tr>
      <w:tr w:rsidR="00B84313" w:rsidTr="00A70E18">
        <w:trPr>
          <w:trHeight w:val="1090"/>
        </w:trPr>
        <w:tc>
          <w:tcPr>
            <w:tcW w:w="9859" w:type="dxa"/>
            <w:gridSpan w:val="11"/>
          </w:tcPr>
          <w:p w:rsidR="00B84313" w:rsidRDefault="00B84313" w:rsidP="00A70E18">
            <w:pPr>
              <w:pStyle w:val="Tab"/>
              <w:tabs>
                <w:tab w:val="clear" w:pos="1134"/>
              </w:tabs>
              <w:spacing w:line="256" w:lineRule="auto"/>
              <w:ind w:left="0" w:firstLine="0"/>
              <w:jc w:val="both"/>
              <w:rPr>
                <w:lang w:eastAsia="en-US"/>
              </w:rPr>
            </w:pPr>
            <w:r>
              <w:rPr>
                <w:lang w:eastAsia="en-US"/>
              </w:rPr>
              <w:t xml:space="preserve">1992–2004   ČSOB, a.s. – odborný úvěrový pracovník, odborný pracovník s cennými papíry, zprostředkovatel obchodníka s cennými papíry </w:t>
            </w:r>
          </w:p>
          <w:p w:rsidR="00B84313" w:rsidRDefault="00B84313" w:rsidP="00A70E18">
            <w:pPr>
              <w:pStyle w:val="Tab"/>
              <w:spacing w:line="256" w:lineRule="auto"/>
              <w:jc w:val="both"/>
              <w:rPr>
                <w:lang w:eastAsia="en-US"/>
              </w:rPr>
            </w:pPr>
            <w:r>
              <w:rPr>
                <w:lang w:eastAsia="en-US"/>
              </w:rPr>
              <w:t xml:space="preserve">2005   Finance Zlín, a. s. – makléř obchodníka s cennými papíry </w:t>
            </w:r>
          </w:p>
          <w:p w:rsidR="00B84313" w:rsidRDefault="00B84313" w:rsidP="00A70E18">
            <w:pPr>
              <w:jc w:val="both"/>
            </w:pPr>
            <w:r>
              <w:rPr>
                <w:lang w:eastAsia="en-US"/>
              </w:rPr>
              <w:t>2005–dosud   UTB ve Zlíně, FaME, Ústav financí a účetnictví – odborný asistent</w:t>
            </w:r>
          </w:p>
        </w:tc>
      </w:tr>
      <w:tr w:rsidR="00B84313" w:rsidTr="00A70E18">
        <w:trPr>
          <w:trHeight w:val="250"/>
        </w:trPr>
        <w:tc>
          <w:tcPr>
            <w:tcW w:w="9859" w:type="dxa"/>
            <w:gridSpan w:val="11"/>
            <w:shd w:val="clear" w:color="auto" w:fill="F7CAAC"/>
          </w:tcPr>
          <w:p w:rsidR="00B84313" w:rsidRDefault="00B84313" w:rsidP="00A70E18">
            <w:pPr>
              <w:jc w:val="both"/>
            </w:pPr>
            <w:r>
              <w:rPr>
                <w:b/>
              </w:rPr>
              <w:t>Zkušenosti s vedením kvalifikačních a rigorózních prací</w:t>
            </w:r>
          </w:p>
        </w:tc>
      </w:tr>
      <w:tr w:rsidR="00B84313" w:rsidTr="00A70E18">
        <w:trPr>
          <w:trHeight w:val="238"/>
        </w:trPr>
        <w:tc>
          <w:tcPr>
            <w:tcW w:w="9859" w:type="dxa"/>
            <w:gridSpan w:val="11"/>
          </w:tcPr>
          <w:p w:rsidR="00B84313" w:rsidRDefault="00B84313" w:rsidP="00A70E18">
            <w:pPr>
              <w:jc w:val="both"/>
            </w:pPr>
            <w:r>
              <w:t>Počet vedených bakalářských prací – 50</w:t>
            </w:r>
          </w:p>
          <w:p w:rsidR="00B84313" w:rsidRDefault="00B84313" w:rsidP="00A70E18">
            <w:pPr>
              <w:jc w:val="both"/>
            </w:pPr>
            <w:r>
              <w:t>Počet vedených diplomových prací – 54</w:t>
            </w:r>
          </w:p>
        </w:tc>
      </w:tr>
      <w:tr w:rsidR="00B84313" w:rsidTr="00A70E18">
        <w:trPr>
          <w:cantSplit/>
        </w:trPr>
        <w:tc>
          <w:tcPr>
            <w:tcW w:w="3347" w:type="dxa"/>
            <w:gridSpan w:val="2"/>
            <w:tcBorders>
              <w:top w:val="single" w:sz="12" w:space="0" w:color="auto"/>
            </w:tcBorders>
            <w:shd w:val="clear" w:color="auto" w:fill="F7CAAC"/>
          </w:tcPr>
          <w:p w:rsidR="00B84313" w:rsidRDefault="00B84313"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B84313" w:rsidRDefault="00B84313"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84313" w:rsidRDefault="00B84313"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84313" w:rsidRDefault="00B84313" w:rsidP="00A70E18">
            <w:pPr>
              <w:jc w:val="both"/>
              <w:rPr>
                <w:b/>
              </w:rPr>
            </w:pPr>
            <w:r>
              <w:rPr>
                <w:b/>
              </w:rPr>
              <w:t>Ohlasy publikací</w:t>
            </w:r>
          </w:p>
        </w:tc>
      </w:tr>
      <w:tr w:rsidR="00B84313" w:rsidTr="00A70E18">
        <w:trPr>
          <w:cantSplit/>
        </w:trPr>
        <w:tc>
          <w:tcPr>
            <w:tcW w:w="3347" w:type="dxa"/>
            <w:gridSpan w:val="2"/>
          </w:tcPr>
          <w:p w:rsidR="00B84313" w:rsidRDefault="00B84313" w:rsidP="00A70E18">
            <w:pPr>
              <w:jc w:val="both"/>
            </w:pPr>
          </w:p>
        </w:tc>
        <w:tc>
          <w:tcPr>
            <w:tcW w:w="2245" w:type="dxa"/>
            <w:gridSpan w:val="2"/>
          </w:tcPr>
          <w:p w:rsidR="00B84313" w:rsidRDefault="00B84313" w:rsidP="00A70E18">
            <w:pPr>
              <w:jc w:val="both"/>
            </w:pPr>
          </w:p>
        </w:tc>
        <w:tc>
          <w:tcPr>
            <w:tcW w:w="2248" w:type="dxa"/>
            <w:gridSpan w:val="4"/>
            <w:tcBorders>
              <w:right w:val="single" w:sz="12" w:space="0" w:color="auto"/>
            </w:tcBorders>
          </w:tcPr>
          <w:p w:rsidR="00B84313" w:rsidRDefault="00B84313" w:rsidP="00A70E18">
            <w:pPr>
              <w:jc w:val="both"/>
            </w:pPr>
          </w:p>
        </w:tc>
        <w:tc>
          <w:tcPr>
            <w:tcW w:w="632" w:type="dxa"/>
            <w:tcBorders>
              <w:left w:val="single" w:sz="12" w:space="0" w:color="auto"/>
            </w:tcBorders>
            <w:shd w:val="clear" w:color="auto" w:fill="F7CAAC"/>
          </w:tcPr>
          <w:p w:rsidR="00B84313" w:rsidRDefault="00B84313" w:rsidP="00A70E18">
            <w:pPr>
              <w:jc w:val="both"/>
            </w:pPr>
            <w:r>
              <w:rPr>
                <w:b/>
              </w:rPr>
              <w:t>WOS</w:t>
            </w:r>
          </w:p>
        </w:tc>
        <w:tc>
          <w:tcPr>
            <w:tcW w:w="693" w:type="dxa"/>
            <w:shd w:val="clear" w:color="auto" w:fill="F7CAAC"/>
          </w:tcPr>
          <w:p w:rsidR="00B84313" w:rsidRDefault="00B84313" w:rsidP="00A70E18">
            <w:pPr>
              <w:jc w:val="both"/>
              <w:rPr>
                <w:sz w:val="18"/>
              </w:rPr>
            </w:pPr>
            <w:r>
              <w:rPr>
                <w:b/>
                <w:sz w:val="18"/>
              </w:rPr>
              <w:t>Scopus</w:t>
            </w:r>
          </w:p>
        </w:tc>
        <w:tc>
          <w:tcPr>
            <w:tcW w:w="694" w:type="dxa"/>
            <w:shd w:val="clear" w:color="auto" w:fill="F7CAAC"/>
          </w:tcPr>
          <w:p w:rsidR="00B84313" w:rsidRDefault="00B84313" w:rsidP="00A70E18">
            <w:pPr>
              <w:jc w:val="both"/>
            </w:pPr>
            <w:r>
              <w:rPr>
                <w:b/>
                <w:sz w:val="18"/>
              </w:rPr>
              <w:t>ostatní</w:t>
            </w:r>
          </w:p>
        </w:tc>
      </w:tr>
      <w:tr w:rsidR="00B84313" w:rsidTr="00A70E18">
        <w:trPr>
          <w:cantSplit/>
          <w:trHeight w:val="70"/>
        </w:trPr>
        <w:tc>
          <w:tcPr>
            <w:tcW w:w="3347" w:type="dxa"/>
            <w:gridSpan w:val="2"/>
            <w:shd w:val="clear" w:color="auto" w:fill="F7CAAC"/>
          </w:tcPr>
          <w:p w:rsidR="00B84313" w:rsidRDefault="00B84313" w:rsidP="00A70E18">
            <w:pPr>
              <w:jc w:val="both"/>
            </w:pPr>
            <w:r>
              <w:rPr>
                <w:b/>
              </w:rPr>
              <w:t>Obor jmenovacího řízení</w:t>
            </w:r>
          </w:p>
        </w:tc>
        <w:tc>
          <w:tcPr>
            <w:tcW w:w="2245" w:type="dxa"/>
            <w:gridSpan w:val="2"/>
            <w:shd w:val="clear" w:color="auto" w:fill="F7CAAC"/>
          </w:tcPr>
          <w:p w:rsidR="00B84313" w:rsidRDefault="00B84313" w:rsidP="00A70E18">
            <w:pPr>
              <w:jc w:val="both"/>
            </w:pPr>
            <w:r>
              <w:rPr>
                <w:b/>
              </w:rPr>
              <w:t>Rok udělení hodnosti</w:t>
            </w:r>
          </w:p>
        </w:tc>
        <w:tc>
          <w:tcPr>
            <w:tcW w:w="2248" w:type="dxa"/>
            <w:gridSpan w:val="4"/>
            <w:tcBorders>
              <w:right w:val="single" w:sz="12" w:space="0" w:color="auto"/>
            </w:tcBorders>
            <w:shd w:val="clear" w:color="auto" w:fill="F7CAAC"/>
          </w:tcPr>
          <w:p w:rsidR="00B84313" w:rsidRDefault="00B84313" w:rsidP="00A70E18">
            <w:pPr>
              <w:jc w:val="both"/>
            </w:pPr>
            <w:r>
              <w:rPr>
                <w:b/>
              </w:rPr>
              <w:t>Řízení konáno na VŠ</w:t>
            </w:r>
          </w:p>
        </w:tc>
        <w:tc>
          <w:tcPr>
            <w:tcW w:w="632" w:type="dxa"/>
            <w:vMerge w:val="restart"/>
            <w:tcBorders>
              <w:left w:val="single" w:sz="12" w:space="0" w:color="auto"/>
            </w:tcBorders>
          </w:tcPr>
          <w:p w:rsidR="00B84313" w:rsidRDefault="00B84313" w:rsidP="00A70E18">
            <w:pPr>
              <w:jc w:val="both"/>
              <w:rPr>
                <w:b/>
              </w:rPr>
            </w:pPr>
            <w:r>
              <w:rPr>
                <w:b/>
              </w:rPr>
              <w:t>0</w:t>
            </w:r>
          </w:p>
        </w:tc>
        <w:tc>
          <w:tcPr>
            <w:tcW w:w="693" w:type="dxa"/>
            <w:vMerge w:val="restart"/>
          </w:tcPr>
          <w:p w:rsidR="00B84313" w:rsidRDefault="00B84313" w:rsidP="00A70E18">
            <w:pPr>
              <w:jc w:val="both"/>
              <w:rPr>
                <w:b/>
              </w:rPr>
            </w:pPr>
            <w:r>
              <w:rPr>
                <w:b/>
              </w:rPr>
              <w:t>2</w:t>
            </w:r>
          </w:p>
        </w:tc>
        <w:tc>
          <w:tcPr>
            <w:tcW w:w="694" w:type="dxa"/>
            <w:vMerge w:val="restart"/>
          </w:tcPr>
          <w:p w:rsidR="00B84313" w:rsidRDefault="00B84313" w:rsidP="00A70E18">
            <w:pPr>
              <w:jc w:val="both"/>
              <w:rPr>
                <w:b/>
              </w:rPr>
            </w:pPr>
            <w:r>
              <w:rPr>
                <w:b/>
              </w:rPr>
              <w:t>38</w:t>
            </w:r>
          </w:p>
        </w:tc>
      </w:tr>
      <w:tr w:rsidR="00B84313" w:rsidTr="00A70E18">
        <w:trPr>
          <w:trHeight w:val="205"/>
        </w:trPr>
        <w:tc>
          <w:tcPr>
            <w:tcW w:w="3347" w:type="dxa"/>
            <w:gridSpan w:val="2"/>
          </w:tcPr>
          <w:p w:rsidR="00B84313" w:rsidRDefault="00B84313" w:rsidP="00A70E18">
            <w:pPr>
              <w:jc w:val="both"/>
            </w:pPr>
          </w:p>
        </w:tc>
        <w:tc>
          <w:tcPr>
            <w:tcW w:w="2245" w:type="dxa"/>
            <w:gridSpan w:val="2"/>
          </w:tcPr>
          <w:p w:rsidR="00B84313" w:rsidRDefault="00B84313" w:rsidP="00A70E18">
            <w:pPr>
              <w:jc w:val="both"/>
            </w:pPr>
          </w:p>
        </w:tc>
        <w:tc>
          <w:tcPr>
            <w:tcW w:w="2248" w:type="dxa"/>
            <w:gridSpan w:val="4"/>
            <w:tcBorders>
              <w:right w:val="single" w:sz="12" w:space="0" w:color="auto"/>
            </w:tcBorders>
          </w:tcPr>
          <w:p w:rsidR="00B84313" w:rsidRDefault="00B84313" w:rsidP="00A70E18">
            <w:pPr>
              <w:jc w:val="both"/>
            </w:pPr>
          </w:p>
        </w:tc>
        <w:tc>
          <w:tcPr>
            <w:tcW w:w="632" w:type="dxa"/>
            <w:vMerge/>
            <w:tcBorders>
              <w:left w:val="single" w:sz="12" w:space="0" w:color="auto"/>
            </w:tcBorders>
            <w:vAlign w:val="center"/>
          </w:tcPr>
          <w:p w:rsidR="00B84313" w:rsidRDefault="00B84313" w:rsidP="00A70E18">
            <w:pPr>
              <w:rPr>
                <w:b/>
              </w:rPr>
            </w:pPr>
          </w:p>
        </w:tc>
        <w:tc>
          <w:tcPr>
            <w:tcW w:w="693" w:type="dxa"/>
            <w:vMerge/>
            <w:vAlign w:val="center"/>
          </w:tcPr>
          <w:p w:rsidR="00B84313" w:rsidRDefault="00B84313" w:rsidP="00A70E18">
            <w:pPr>
              <w:rPr>
                <w:b/>
              </w:rPr>
            </w:pPr>
          </w:p>
        </w:tc>
        <w:tc>
          <w:tcPr>
            <w:tcW w:w="694" w:type="dxa"/>
            <w:vMerge/>
            <w:vAlign w:val="center"/>
          </w:tcPr>
          <w:p w:rsidR="00B84313" w:rsidRDefault="00B84313" w:rsidP="00A70E18">
            <w:pPr>
              <w:rPr>
                <w:b/>
              </w:rPr>
            </w:pPr>
          </w:p>
        </w:tc>
      </w:tr>
      <w:tr w:rsidR="00B84313" w:rsidTr="00A70E18">
        <w:tc>
          <w:tcPr>
            <w:tcW w:w="9859" w:type="dxa"/>
            <w:gridSpan w:val="11"/>
            <w:shd w:val="clear" w:color="auto" w:fill="F7CAAC"/>
          </w:tcPr>
          <w:p w:rsidR="00B84313" w:rsidRDefault="00B84313"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B84313" w:rsidRPr="00976E0B" w:rsidTr="00A70E18">
        <w:trPr>
          <w:trHeight w:val="2347"/>
        </w:trPr>
        <w:tc>
          <w:tcPr>
            <w:tcW w:w="9859" w:type="dxa"/>
            <w:gridSpan w:val="11"/>
          </w:tcPr>
          <w:p w:rsidR="003119BD" w:rsidRDefault="003119BD" w:rsidP="003119BD">
            <w:pPr>
              <w:jc w:val="both"/>
            </w:pPr>
            <w:r>
              <w:t xml:space="preserve">KAMENÍKOVÁ, B., PODOLSKÁ, E., STRAČINSKÝ, J. </w:t>
            </w:r>
            <w:r w:rsidRPr="005A1C1D">
              <w:rPr>
                <w:rFonts w:eastAsia="Calibri"/>
                <w:lang w:val="en-GB" w:eastAsia="en-US"/>
              </w:rPr>
              <w:t>P</w:t>
            </w:r>
            <w:r>
              <w:rPr>
                <w:rFonts w:eastAsia="Calibri"/>
                <w:lang w:val="en-GB" w:eastAsia="en-US"/>
              </w:rPr>
              <w:t>references of</w:t>
            </w:r>
            <w:r w:rsidRPr="005A1C1D">
              <w:rPr>
                <w:rFonts w:eastAsia="Calibri"/>
                <w:lang w:val="en-GB" w:eastAsia="en-US"/>
              </w:rPr>
              <w:t xml:space="preserve"> R</w:t>
            </w:r>
            <w:r>
              <w:rPr>
                <w:rFonts w:eastAsia="Calibri"/>
                <w:lang w:val="en-GB" w:eastAsia="en-US"/>
              </w:rPr>
              <w:t>eward - Based</w:t>
            </w:r>
            <w:r w:rsidRPr="005A1C1D">
              <w:rPr>
                <w:rFonts w:eastAsia="Calibri"/>
                <w:lang w:val="en-GB" w:eastAsia="en-US"/>
              </w:rPr>
              <w:t xml:space="preserve"> C</w:t>
            </w:r>
            <w:r>
              <w:rPr>
                <w:rFonts w:eastAsia="Calibri"/>
                <w:lang w:val="en-GB" w:eastAsia="en-US"/>
              </w:rPr>
              <w:t xml:space="preserve">rowdfunding </w:t>
            </w:r>
            <w:r w:rsidRPr="005A1C1D">
              <w:rPr>
                <w:rFonts w:eastAsia="Calibri"/>
                <w:lang w:val="en-GB" w:eastAsia="en-US"/>
              </w:rPr>
              <w:t>C</w:t>
            </w:r>
            <w:r>
              <w:rPr>
                <w:rFonts w:eastAsia="Calibri"/>
                <w:lang w:val="en-GB" w:eastAsia="en-US"/>
              </w:rPr>
              <w:t>ampaign</w:t>
            </w:r>
            <w:r w:rsidRPr="005A1C1D">
              <w:rPr>
                <w:rFonts w:eastAsia="Calibri"/>
                <w:lang w:val="en-GB" w:eastAsia="en-US"/>
              </w:rPr>
              <w:t xml:space="preserve"> I</w:t>
            </w:r>
            <w:r>
              <w:rPr>
                <w:rFonts w:eastAsia="Calibri"/>
                <w:lang w:val="en-GB" w:eastAsia="en-US"/>
              </w:rPr>
              <w:t>nvestors in</w:t>
            </w:r>
            <w:r w:rsidRPr="005A1C1D">
              <w:rPr>
                <w:rFonts w:eastAsia="Calibri"/>
                <w:lang w:val="en-GB" w:eastAsia="en-US"/>
              </w:rPr>
              <w:t xml:space="preserve"> C</w:t>
            </w:r>
            <w:r>
              <w:rPr>
                <w:rFonts w:eastAsia="Calibri"/>
                <w:lang w:val="en-GB" w:eastAsia="en-US"/>
              </w:rPr>
              <w:t>zech</w:t>
            </w:r>
            <w:r w:rsidRPr="005A1C1D">
              <w:rPr>
                <w:rFonts w:eastAsia="Calibri"/>
                <w:lang w:val="en-GB" w:eastAsia="en-US"/>
              </w:rPr>
              <w:t xml:space="preserve"> R</w:t>
            </w:r>
            <w:r>
              <w:rPr>
                <w:rFonts w:eastAsia="Calibri"/>
                <w:lang w:val="en-GB" w:eastAsia="en-US"/>
              </w:rPr>
              <w:t>epublic</w:t>
            </w:r>
            <w:r>
              <w:t xml:space="preserve">. In </w:t>
            </w:r>
            <w:r>
              <w:rPr>
                <w:i/>
                <w:iCs/>
              </w:rPr>
              <w:t xml:space="preserve">Proceedings of the 5th International Conference on Finance and Economics - </w:t>
            </w:r>
            <w:r>
              <w:t xml:space="preserve"> ICFE, Vietnam, 2018, s. 388-403. ISBN 978-80-7454-767-6. (90%)</w:t>
            </w:r>
          </w:p>
          <w:p w:rsidR="003119BD" w:rsidRPr="00976E0B" w:rsidRDefault="003119BD" w:rsidP="003119BD">
            <w:pPr>
              <w:pStyle w:val="Odstavecseseznamem"/>
              <w:ind w:left="0"/>
              <w:jc w:val="both"/>
            </w:pPr>
            <w:r w:rsidRPr="00976E0B">
              <w:t xml:space="preserve">KAMENÍKOVÁ, B. </w:t>
            </w:r>
            <w:r w:rsidRPr="00976E0B">
              <w:rPr>
                <w:lang w:val="en-GB"/>
              </w:rPr>
              <w:t xml:space="preserve">Increasing the Efectiveness of Crowdfunding Campaigns. </w:t>
            </w:r>
            <w:r w:rsidRPr="00976E0B">
              <w:rPr>
                <w:iCs/>
                <w:lang w:val="en-GB"/>
              </w:rPr>
              <w:t>In</w:t>
            </w:r>
            <w:r w:rsidRPr="00976E0B">
              <w:rPr>
                <w:i/>
                <w:iCs/>
                <w:lang w:val="en-GB"/>
              </w:rPr>
              <w:t xml:space="preserve"> Proceedings of the 8</w:t>
            </w:r>
            <w:r w:rsidRPr="00976E0B">
              <w:rPr>
                <w:i/>
                <w:iCs/>
                <w:vertAlign w:val="superscript"/>
                <w:lang w:val="en-GB"/>
              </w:rPr>
              <w:t>th</w:t>
            </w:r>
            <w:r w:rsidRPr="00976E0B">
              <w:rPr>
                <w:i/>
                <w:iCs/>
                <w:lang w:val="en-GB"/>
              </w:rPr>
              <w:t xml:space="preserve"> International Scientific Conference Finance and the Performance of Firms in Science, Education and Practice.</w:t>
            </w:r>
            <w:r w:rsidRPr="00976E0B">
              <w:rPr>
                <w:lang w:val="en-GB"/>
              </w:rPr>
              <w:t xml:space="preserve"> Zlín: Tomas Bata University in Zlín, 2017, pp. 366-380. ISBN </w:t>
            </w:r>
            <w:r w:rsidRPr="00976E0B">
              <w:t>978-80-7454-653-2.</w:t>
            </w:r>
            <w:r>
              <w:t xml:space="preserve"> </w:t>
            </w:r>
          </w:p>
          <w:p w:rsidR="003119BD" w:rsidRDefault="003119BD" w:rsidP="003119BD">
            <w:pPr>
              <w:pStyle w:val="Odstavecseseznamem"/>
              <w:ind w:left="0"/>
              <w:jc w:val="both"/>
            </w:pPr>
            <w:r w:rsidRPr="00976E0B">
              <w:t xml:space="preserve">KAMENÍKOVÁ, B. Mobile Banking in the Corporate Segment of the Czech Banking Sector. In </w:t>
            </w:r>
            <w:r w:rsidRPr="00976E0B">
              <w:rPr>
                <w:i/>
              </w:rPr>
              <w:t>Proceedings of the 6th International Scientific Conference Finance and the Performance of Firms in Science, Education and Practice</w:t>
            </w:r>
            <w:r w:rsidRPr="00976E0B">
              <w:t>. Zlín: Tomas Bata University in Zlín, 2015, s. 533–544. ISBN 978-80-7454-482-8.</w:t>
            </w:r>
            <w:r>
              <w:t xml:space="preserve"> </w:t>
            </w:r>
          </w:p>
          <w:p w:rsidR="00B84313" w:rsidRPr="008D72C0" w:rsidRDefault="008D72C0" w:rsidP="008D72C0">
            <w:pPr>
              <w:pStyle w:val="Odstavecseseznamem"/>
              <w:ind w:left="0"/>
              <w:jc w:val="both"/>
            </w:pPr>
            <w:r w:rsidRPr="008D72C0">
              <w:t>KAMENÍKOVÁ, B</w:t>
            </w:r>
            <w:r>
              <w:t>.,</w:t>
            </w:r>
            <w:r w:rsidRPr="008D72C0">
              <w:t xml:space="preserve"> NEVŘALOVÁ, V. The Exchange Interventions </w:t>
            </w:r>
            <w:r>
              <w:t>a</w:t>
            </w:r>
            <w:r w:rsidRPr="008D72C0">
              <w:t xml:space="preserve">s </w:t>
            </w:r>
            <w:r>
              <w:t>a</w:t>
            </w:r>
            <w:r w:rsidRPr="008D72C0">
              <w:t xml:space="preserve"> Tool </w:t>
            </w:r>
            <w:r>
              <w:t>o</w:t>
            </w:r>
            <w:r w:rsidRPr="008D72C0">
              <w:t xml:space="preserve">f </w:t>
            </w:r>
            <w:r>
              <w:t>t</w:t>
            </w:r>
            <w:r w:rsidRPr="008D72C0">
              <w:t xml:space="preserve">he </w:t>
            </w:r>
            <w:r>
              <w:t>Central Bank Against Deflation in t</w:t>
            </w:r>
            <w:r w:rsidRPr="008D72C0">
              <w:t xml:space="preserve">he Czech Republic. </w:t>
            </w:r>
            <w:r w:rsidRPr="00976E0B">
              <w:t xml:space="preserve">In </w:t>
            </w:r>
            <w:r w:rsidRPr="00976E0B">
              <w:rPr>
                <w:i/>
              </w:rPr>
              <w:t>Proceedings of the 6th International Scientific Conference Finance and the Performance of Firms in Science, Education and Practice</w:t>
            </w:r>
            <w:r w:rsidRPr="00976E0B">
              <w:t>. Zlín: Tomas Bata University in Zlín, 2015,</w:t>
            </w:r>
            <w:r w:rsidRPr="008D72C0">
              <w:t xml:space="preserve"> s. 545-558. ISBN 978-80-7454-482-8</w:t>
            </w:r>
            <w:r>
              <w:t>. (90%)</w:t>
            </w:r>
          </w:p>
        </w:tc>
      </w:tr>
      <w:tr w:rsidR="00B84313" w:rsidTr="00A70E18">
        <w:trPr>
          <w:trHeight w:val="218"/>
        </w:trPr>
        <w:tc>
          <w:tcPr>
            <w:tcW w:w="9859" w:type="dxa"/>
            <w:gridSpan w:val="11"/>
            <w:shd w:val="clear" w:color="auto" w:fill="F7CAAC"/>
          </w:tcPr>
          <w:p w:rsidR="00B84313" w:rsidRDefault="00B84313" w:rsidP="00A70E18">
            <w:pPr>
              <w:rPr>
                <w:b/>
              </w:rPr>
            </w:pPr>
            <w:r>
              <w:rPr>
                <w:b/>
              </w:rPr>
              <w:t>Působení v zahraničí</w:t>
            </w:r>
          </w:p>
        </w:tc>
      </w:tr>
      <w:tr w:rsidR="00B84313" w:rsidTr="00A70E18">
        <w:trPr>
          <w:trHeight w:val="236"/>
        </w:trPr>
        <w:tc>
          <w:tcPr>
            <w:tcW w:w="9859" w:type="dxa"/>
            <w:gridSpan w:val="11"/>
          </w:tcPr>
          <w:p w:rsidR="00B84313" w:rsidRDefault="00B84313" w:rsidP="00A70E18">
            <w:pPr>
              <w:rPr>
                <w:b/>
              </w:rPr>
            </w:pPr>
          </w:p>
        </w:tc>
      </w:tr>
      <w:tr w:rsidR="00B84313" w:rsidTr="00A70E18">
        <w:trPr>
          <w:cantSplit/>
          <w:trHeight w:val="126"/>
        </w:trPr>
        <w:tc>
          <w:tcPr>
            <w:tcW w:w="2518" w:type="dxa"/>
            <w:shd w:val="clear" w:color="auto" w:fill="F7CAAC"/>
          </w:tcPr>
          <w:p w:rsidR="00B84313" w:rsidRDefault="00B84313" w:rsidP="00A70E18">
            <w:pPr>
              <w:jc w:val="both"/>
              <w:rPr>
                <w:b/>
              </w:rPr>
            </w:pPr>
            <w:r>
              <w:rPr>
                <w:b/>
              </w:rPr>
              <w:t xml:space="preserve">Podpis </w:t>
            </w:r>
          </w:p>
        </w:tc>
        <w:tc>
          <w:tcPr>
            <w:tcW w:w="4536" w:type="dxa"/>
            <w:gridSpan w:val="5"/>
          </w:tcPr>
          <w:p w:rsidR="00B84313" w:rsidRDefault="00B84313" w:rsidP="00A70E18">
            <w:pPr>
              <w:jc w:val="both"/>
            </w:pPr>
          </w:p>
        </w:tc>
        <w:tc>
          <w:tcPr>
            <w:tcW w:w="786" w:type="dxa"/>
            <w:gridSpan w:val="2"/>
            <w:shd w:val="clear" w:color="auto" w:fill="F7CAAC"/>
          </w:tcPr>
          <w:p w:rsidR="00B84313" w:rsidRDefault="00B84313" w:rsidP="00A70E18">
            <w:pPr>
              <w:jc w:val="both"/>
            </w:pPr>
            <w:r>
              <w:rPr>
                <w:b/>
              </w:rPr>
              <w:t>datum</w:t>
            </w:r>
          </w:p>
        </w:tc>
        <w:tc>
          <w:tcPr>
            <w:tcW w:w="2019" w:type="dxa"/>
            <w:gridSpan w:val="3"/>
          </w:tcPr>
          <w:p w:rsidR="00B84313" w:rsidRDefault="00B84313" w:rsidP="00A70E18">
            <w:pPr>
              <w:jc w:val="both"/>
            </w:pPr>
          </w:p>
        </w:tc>
      </w:tr>
    </w:tbl>
    <w:p w:rsidR="002A72E9" w:rsidRDefault="002A72E9" w:rsidP="00694BA8">
      <w:pPr>
        <w:spacing w:after="160" w:line="259" w:lineRule="auto"/>
      </w:pPr>
    </w:p>
    <w:p w:rsidR="00504151" w:rsidRDefault="0050415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3409B" w:rsidTr="003F6EB7">
        <w:tc>
          <w:tcPr>
            <w:tcW w:w="9859" w:type="dxa"/>
            <w:gridSpan w:val="11"/>
            <w:tcBorders>
              <w:bottom w:val="double" w:sz="4" w:space="0" w:color="auto"/>
            </w:tcBorders>
            <w:shd w:val="clear" w:color="auto" w:fill="BDD6EE"/>
          </w:tcPr>
          <w:p w:rsidR="0063409B" w:rsidRDefault="0063409B" w:rsidP="003F6EB7">
            <w:pPr>
              <w:jc w:val="both"/>
              <w:rPr>
                <w:b/>
                <w:sz w:val="28"/>
              </w:rPr>
            </w:pPr>
            <w:r>
              <w:rPr>
                <w:b/>
                <w:sz w:val="28"/>
              </w:rPr>
              <w:lastRenderedPageBreak/>
              <w:t>C-I – Personální zabezpečení</w:t>
            </w:r>
          </w:p>
        </w:tc>
      </w:tr>
      <w:tr w:rsidR="0063409B" w:rsidTr="003F6EB7">
        <w:tc>
          <w:tcPr>
            <w:tcW w:w="2518" w:type="dxa"/>
            <w:tcBorders>
              <w:top w:val="double" w:sz="4" w:space="0" w:color="auto"/>
            </w:tcBorders>
            <w:shd w:val="clear" w:color="auto" w:fill="F7CAAC"/>
          </w:tcPr>
          <w:p w:rsidR="0063409B" w:rsidRDefault="0063409B" w:rsidP="003F6EB7">
            <w:pPr>
              <w:jc w:val="both"/>
              <w:rPr>
                <w:b/>
              </w:rPr>
            </w:pPr>
            <w:r>
              <w:rPr>
                <w:b/>
              </w:rPr>
              <w:t>Vysoká škola</w:t>
            </w:r>
          </w:p>
        </w:tc>
        <w:tc>
          <w:tcPr>
            <w:tcW w:w="7341" w:type="dxa"/>
            <w:gridSpan w:val="10"/>
          </w:tcPr>
          <w:p w:rsidR="0063409B" w:rsidRDefault="0063409B" w:rsidP="003F6EB7">
            <w:pPr>
              <w:jc w:val="both"/>
            </w:pPr>
            <w:r>
              <w:t>Univerzita Tomáše Bati ve Zlíně</w:t>
            </w:r>
          </w:p>
        </w:tc>
      </w:tr>
      <w:tr w:rsidR="0063409B" w:rsidTr="003F6EB7">
        <w:tc>
          <w:tcPr>
            <w:tcW w:w="2518" w:type="dxa"/>
            <w:shd w:val="clear" w:color="auto" w:fill="F7CAAC"/>
          </w:tcPr>
          <w:p w:rsidR="0063409B" w:rsidRDefault="0063409B" w:rsidP="003F6EB7">
            <w:pPr>
              <w:jc w:val="both"/>
              <w:rPr>
                <w:b/>
              </w:rPr>
            </w:pPr>
            <w:r>
              <w:rPr>
                <w:b/>
              </w:rPr>
              <w:t>Součást vysoké školy</w:t>
            </w:r>
          </w:p>
        </w:tc>
        <w:tc>
          <w:tcPr>
            <w:tcW w:w="7341" w:type="dxa"/>
            <w:gridSpan w:val="10"/>
          </w:tcPr>
          <w:p w:rsidR="0063409B" w:rsidRDefault="0063409B" w:rsidP="003F6EB7">
            <w:pPr>
              <w:jc w:val="both"/>
            </w:pPr>
            <w:r>
              <w:t>Fakulta managementu a ekonomiky</w:t>
            </w:r>
          </w:p>
        </w:tc>
      </w:tr>
      <w:tr w:rsidR="0063409B" w:rsidTr="003F6EB7">
        <w:tc>
          <w:tcPr>
            <w:tcW w:w="2518" w:type="dxa"/>
            <w:shd w:val="clear" w:color="auto" w:fill="F7CAAC"/>
          </w:tcPr>
          <w:p w:rsidR="0063409B" w:rsidRDefault="0063409B" w:rsidP="003F6EB7">
            <w:pPr>
              <w:jc w:val="both"/>
              <w:rPr>
                <w:b/>
              </w:rPr>
            </w:pPr>
            <w:r>
              <w:rPr>
                <w:b/>
              </w:rPr>
              <w:t>Název studijního programu</w:t>
            </w:r>
          </w:p>
        </w:tc>
        <w:tc>
          <w:tcPr>
            <w:tcW w:w="7341" w:type="dxa"/>
            <w:gridSpan w:val="10"/>
          </w:tcPr>
          <w:p w:rsidR="0063409B" w:rsidRDefault="00BB582A" w:rsidP="003F6EB7">
            <w:pPr>
              <w:jc w:val="both"/>
            </w:pPr>
            <w:r w:rsidRPr="00F25E04">
              <w:t>Finance a finanční technologie</w:t>
            </w:r>
          </w:p>
        </w:tc>
      </w:tr>
      <w:tr w:rsidR="0063409B" w:rsidTr="003F6EB7">
        <w:tc>
          <w:tcPr>
            <w:tcW w:w="2518" w:type="dxa"/>
            <w:shd w:val="clear" w:color="auto" w:fill="F7CAAC"/>
          </w:tcPr>
          <w:p w:rsidR="0063409B" w:rsidRDefault="0063409B" w:rsidP="003F6EB7">
            <w:pPr>
              <w:jc w:val="both"/>
              <w:rPr>
                <w:b/>
              </w:rPr>
            </w:pPr>
            <w:r>
              <w:rPr>
                <w:b/>
              </w:rPr>
              <w:t>Jméno a příjmení</w:t>
            </w:r>
          </w:p>
        </w:tc>
        <w:tc>
          <w:tcPr>
            <w:tcW w:w="4536" w:type="dxa"/>
            <w:gridSpan w:val="5"/>
          </w:tcPr>
          <w:p w:rsidR="0063409B" w:rsidRDefault="0063409B" w:rsidP="003F6EB7">
            <w:pPr>
              <w:jc w:val="both"/>
            </w:pPr>
            <w:r>
              <w:t>Olga KAPPLOVÁ</w:t>
            </w:r>
          </w:p>
        </w:tc>
        <w:tc>
          <w:tcPr>
            <w:tcW w:w="709" w:type="dxa"/>
            <w:shd w:val="clear" w:color="auto" w:fill="F7CAAC"/>
          </w:tcPr>
          <w:p w:rsidR="0063409B" w:rsidRDefault="0063409B" w:rsidP="003F6EB7">
            <w:pPr>
              <w:jc w:val="both"/>
              <w:rPr>
                <w:b/>
              </w:rPr>
            </w:pPr>
            <w:r>
              <w:rPr>
                <w:b/>
              </w:rPr>
              <w:t>Tituly</w:t>
            </w:r>
          </w:p>
        </w:tc>
        <w:tc>
          <w:tcPr>
            <w:tcW w:w="2096" w:type="dxa"/>
            <w:gridSpan w:val="4"/>
          </w:tcPr>
          <w:p w:rsidR="0063409B" w:rsidRDefault="0063409B" w:rsidP="003F6EB7">
            <w:pPr>
              <w:jc w:val="both"/>
            </w:pPr>
            <w:r>
              <w:t>JUDr., Ph.D.</w:t>
            </w:r>
          </w:p>
        </w:tc>
      </w:tr>
      <w:tr w:rsidR="0063409B" w:rsidTr="003F6EB7">
        <w:tc>
          <w:tcPr>
            <w:tcW w:w="2518" w:type="dxa"/>
            <w:shd w:val="clear" w:color="auto" w:fill="F7CAAC"/>
          </w:tcPr>
          <w:p w:rsidR="0063409B" w:rsidRDefault="0063409B" w:rsidP="003F6EB7">
            <w:pPr>
              <w:jc w:val="both"/>
              <w:rPr>
                <w:b/>
              </w:rPr>
            </w:pPr>
            <w:r>
              <w:rPr>
                <w:b/>
              </w:rPr>
              <w:t>Rok narození</w:t>
            </w:r>
          </w:p>
        </w:tc>
        <w:tc>
          <w:tcPr>
            <w:tcW w:w="829" w:type="dxa"/>
          </w:tcPr>
          <w:p w:rsidR="0063409B" w:rsidRDefault="0063409B" w:rsidP="003F6EB7">
            <w:pPr>
              <w:jc w:val="both"/>
            </w:pPr>
            <w:r>
              <w:t>1950</w:t>
            </w:r>
          </w:p>
        </w:tc>
        <w:tc>
          <w:tcPr>
            <w:tcW w:w="1721" w:type="dxa"/>
            <w:shd w:val="clear" w:color="auto" w:fill="F7CAAC"/>
          </w:tcPr>
          <w:p w:rsidR="0063409B" w:rsidRDefault="0063409B" w:rsidP="003F6EB7">
            <w:pPr>
              <w:jc w:val="both"/>
              <w:rPr>
                <w:b/>
              </w:rPr>
            </w:pPr>
            <w:r>
              <w:rPr>
                <w:b/>
              </w:rPr>
              <w:t>typ vztahu k VŠ</w:t>
            </w:r>
          </w:p>
        </w:tc>
        <w:tc>
          <w:tcPr>
            <w:tcW w:w="992" w:type="dxa"/>
            <w:gridSpan w:val="2"/>
          </w:tcPr>
          <w:p w:rsidR="0063409B" w:rsidRDefault="00504151" w:rsidP="00504151">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pPr>
              <w:jc w:val="both"/>
            </w:pPr>
            <w:r>
              <w:t>0</w:t>
            </w:r>
            <w:r w:rsidR="0063409B">
              <w:t>8</w:t>
            </w:r>
            <w:r>
              <w:t>/</w:t>
            </w:r>
            <w:del w:id="2332" w:author="Pavla Trefilová" w:date="2019-09-11T15:33:00Z">
              <w:r w:rsidR="0063409B" w:rsidDel="00A13DC4">
                <w:delText>2019</w:delText>
              </w:r>
            </w:del>
            <w:ins w:id="2333" w:author="Pavla Trefilová" w:date="2019-09-11T15:33:00Z">
              <w:r w:rsidR="00A13DC4">
                <w:t>2022</w:t>
              </w:r>
            </w:ins>
          </w:p>
        </w:tc>
      </w:tr>
      <w:tr w:rsidR="0063409B" w:rsidTr="003F6EB7">
        <w:tc>
          <w:tcPr>
            <w:tcW w:w="5068" w:type="dxa"/>
            <w:gridSpan w:val="3"/>
            <w:shd w:val="clear" w:color="auto" w:fill="F7CAAC"/>
          </w:tcPr>
          <w:p w:rsidR="0063409B" w:rsidRDefault="0063409B" w:rsidP="003F6EB7">
            <w:pPr>
              <w:jc w:val="both"/>
              <w:rPr>
                <w:b/>
              </w:rPr>
            </w:pPr>
            <w:r>
              <w:rPr>
                <w:b/>
              </w:rPr>
              <w:t>Typ vztahu na součásti VŠ, která uskutečňuje st. program</w:t>
            </w:r>
          </w:p>
        </w:tc>
        <w:tc>
          <w:tcPr>
            <w:tcW w:w="992" w:type="dxa"/>
            <w:gridSpan w:val="2"/>
          </w:tcPr>
          <w:p w:rsidR="0063409B" w:rsidRDefault="00504151" w:rsidP="003F6EB7">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pPr>
              <w:jc w:val="both"/>
            </w:pPr>
            <w:r>
              <w:t>0</w:t>
            </w:r>
            <w:r w:rsidR="0063409B">
              <w:t>8</w:t>
            </w:r>
            <w:r>
              <w:t>/</w:t>
            </w:r>
            <w:del w:id="2334" w:author="Pavla Trefilová" w:date="2019-09-11T15:33:00Z">
              <w:r w:rsidR="0063409B" w:rsidDel="00A13DC4">
                <w:delText>2019</w:delText>
              </w:r>
            </w:del>
            <w:ins w:id="2335" w:author="Pavla Trefilová" w:date="2019-09-11T15:33:00Z">
              <w:r w:rsidR="00A13DC4">
                <w:t>2022</w:t>
              </w:r>
            </w:ins>
          </w:p>
        </w:tc>
      </w:tr>
      <w:tr w:rsidR="0063409B" w:rsidTr="003F6EB7">
        <w:tc>
          <w:tcPr>
            <w:tcW w:w="6060" w:type="dxa"/>
            <w:gridSpan w:val="5"/>
            <w:shd w:val="clear" w:color="auto" w:fill="F7CAAC"/>
          </w:tcPr>
          <w:p w:rsidR="0063409B" w:rsidRDefault="0063409B" w:rsidP="003F6EB7">
            <w:pPr>
              <w:jc w:val="both"/>
            </w:pPr>
            <w:r>
              <w:rPr>
                <w:b/>
              </w:rPr>
              <w:t>Další současná působení jako akademický pracovník na jiných VŠ</w:t>
            </w:r>
          </w:p>
        </w:tc>
        <w:tc>
          <w:tcPr>
            <w:tcW w:w="1703" w:type="dxa"/>
            <w:gridSpan w:val="2"/>
            <w:shd w:val="clear" w:color="auto" w:fill="F7CAAC"/>
          </w:tcPr>
          <w:p w:rsidR="0063409B" w:rsidRDefault="0063409B" w:rsidP="003F6EB7">
            <w:pPr>
              <w:jc w:val="both"/>
              <w:rPr>
                <w:b/>
              </w:rPr>
            </w:pPr>
            <w:r>
              <w:rPr>
                <w:b/>
              </w:rPr>
              <w:t>typ prac. vztahu</w:t>
            </w:r>
          </w:p>
        </w:tc>
        <w:tc>
          <w:tcPr>
            <w:tcW w:w="2096" w:type="dxa"/>
            <w:gridSpan w:val="4"/>
            <w:shd w:val="clear" w:color="auto" w:fill="F7CAAC"/>
          </w:tcPr>
          <w:p w:rsidR="0063409B" w:rsidRDefault="0063409B" w:rsidP="003F6EB7">
            <w:pPr>
              <w:jc w:val="both"/>
              <w:rPr>
                <w:b/>
              </w:rPr>
            </w:pPr>
            <w:r>
              <w:rPr>
                <w:b/>
              </w:rPr>
              <w:t>rozsah</w:t>
            </w:r>
          </w:p>
        </w:tc>
      </w:tr>
      <w:tr w:rsidR="0063409B" w:rsidTr="003F6EB7">
        <w:tc>
          <w:tcPr>
            <w:tcW w:w="6060" w:type="dxa"/>
            <w:gridSpan w:val="5"/>
          </w:tcPr>
          <w:p w:rsidR="0063409B" w:rsidRDefault="0063409B" w:rsidP="003F6EB7">
            <w:pPr>
              <w:jc w:val="both"/>
            </w:pPr>
            <w:r>
              <w:t>Vysoká škola logistiky Přerov</w:t>
            </w:r>
          </w:p>
        </w:tc>
        <w:tc>
          <w:tcPr>
            <w:tcW w:w="1703" w:type="dxa"/>
            <w:gridSpan w:val="2"/>
          </w:tcPr>
          <w:p w:rsidR="0063409B" w:rsidRDefault="0063409B" w:rsidP="003F6EB7">
            <w:pPr>
              <w:jc w:val="both"/>
            </w:pPr>
            <w:r>
              <w:t>DPP</w:t>
            </w:r>
          </w:p>
        </w:tc>
        <w:tc>
          <w:tcPr>
            <w:tcW w:w="2096" w:type="dxa"/>
            <w:gridSpan w:val="4"/>
          </w:tcPr>
          <w:p w:rsidR="0063409B" w:rsidRDefault="003F0B88" w:rsidP="003F6EB7">
            <w:pPr>
              <w:jc w:val="both"/>
            </w:pPr>
            <w:r>
              <w:t>2 h/t</w:t>
            </w:r>
          </w:p>
        </w:tc>
      </w:tr>
      <w:tr w:rsidR="0063409B" w:rsidTr="003F6EB7">
        <w:tc>
          <w:tcPr>
            <w:tcW w:w="6060" w:type="dxa"/>
            <w:gridSpan w:val="5"/>
          </w:tcPr>
          <w:p w:rsidR="0063409B" w:rsidRDefault="0063409B" w:rsidP="003F6EB7">
            <w:pPr>
              <w:jc w:val="both"/>
            </w:pPr>
          </w:p>
        </w:tc>
        <w:tc>
          <w:tcPr>
            <w:tcW w:w="1703" w:type="dxa"/>
            <w:gridSpan w:val="2"/>
          </w:tcPr>
          <w:p w:rsidR="0063409B" w:rsidRDefault="0063409B" w:rsidP="003F6EB7">
            <w:pPr>
              <w:jc w:val="both"/>
            </w:pPr>
          </w:p>
        </w:tc>
        <w:tc>
          <w:tcPr>
            <w:tcW w:w="2096" w:type="dxa"/>
            <w:gridSpan w:val="4"/>
          </w:tcPr>
          <w:p w:rsidR="0063409B" w:rsidRDefault="0063409B" w:rsidP="003F6EB7">
            <w:pPr>
              <w:jc w:val="both"/>
            </w:pPr>
          </w:p>
        </w:tc>
      </w:tr>
      <w:tr w:rsidR="0063409B" w:rsidTr="003F6EB7">
        <w:tc>
          <w:tcPr>
            <w:tcW w:w="9859" w:type="dxa"/>
            <w:gridSpan w:val="11"/>
            <w:shd w:val="clear" w:color="auto" w:fill="F7CAAC"/>
          </w:tcPr>
          <w:p w:rsidR="0063409B" w:rsidRDefault="0063409B" w:rsidP="003F6EB7">
            <w:pPr>
              <w:jc w:val="both"/>
            </w:pPr>
            <w:r>
              <w:rPr>
                <w:b/>
              </w:rPr>
              <w:t>Předměty příslušného studijního programu a způsob zapojení do jejich výuky, příp. další zapojení do uskutečňování studijního programu</w:t>
            </w:r>
          </w:p>
        </w:tc>
      </w:tr>
      <w:tr w:rsidR="0063409B" w:rsidTr="003F6EB7">
        <w:trPr>
          <w:trHeight w:val="324"/>
        </w:trPr>
        <w:tc>
          <w:tcPr>
            <w:tcW w:w="9859" w:type="dxa"/>
            <w:gridSpan w:val="11"/>
            <w:tcBorders>
              <w:top w:val="nil"/>
            </w:tcBorders>
          </w:tcPr>
          <w:p w:rsidR="0063409B" w:rsidRDefault="0063409B" w:rsidP="003F6EB7">
            <w:pPr>
              <w:jc w:val="both"/>
            </w:pPr>
            <w:r>
              <w:t>Právo pro ekonomy – garant, přednášející (100%)</w:t>
            </w:r>
          </w:p>
        </w:tc>
      </w:tr>
      <w:tr w:rsidR="0063409B" w:rsidTr="003F6EB7">
        <w:tc>
          <w:tcPr>
            <w:tcW w:w="9859" w:type="dxa"/>
            <w:gridSpan w:val="11"/>
            <w:shd w:val="clear" w:color="auto" w:fill="F7CAAC"/>
          </w:tcPr>
          <w:p w:rsidR="0063409B" w:rsidRDefault="0063409B" w:rsidP="003F6EB7">
            <w:pPr>
              <w:jc w:val="both"/>
            </w:pPr>
            <w:r>
              <w:rPr>
                <w:b/>
              </w:rPr>
              <w:t xml:space="preserve">Údaje o vzdělání na VŠ </w:t>
            </w:r>
          </w:p>
        </w:tc>
      </w:tr>
      <w:tr w:rsidR="0063409B" w:rsidTr="003F6EB7">
        <w:trPr>
          <w:trHeight w:val="1055"/>
        </w:trPr>
        <w:tc>
          <w:tcPr>
            <w:tcW w:w="9859" w:type="dxa"/>
            <w:gridSpan w:val="11"/>
          </w:tcPr>
          <w:p w:rsidR="0063409B" w:rsidRDefault="0063409B" w:rsidP="003F6EB7">
            <w:pPr>
              <w:jc w:val="both"/>
              <w:rPr>
                <w:b/>
              </w:rPr>
            </w:pPr>
            <w:r w:rsidRPr="00802E9E">
              <w:rPr>
                <w:b/>
              </w:rPr>
              <w:t>1999</w:t>
            </w:r>
            <w:r>
              <w:rPr>
                <w:b/>
              </w:rPr>
              <w:t xml:space="preserve">–2002: </w:t>
            </w:r>
            <w:r w:rsidRPr="00802E9E">
              <w:t>Masarykova univerzita Brno, Právo správní</w:t>
            </w:r>
            <w:r>
              <w:rPr>
                <w:b/>
              </w:rPr>
              <w:t xml:space="preserve"> </w:t>
            </w:r>
            <w:r w:rsidRPr="00B5665A">
              <w:t>(</w:t>
            </w:r>
            <w:r w:rsidRPr="00504151">
              <w:rPr>
                <w:b/>
              </w:rPr>
              <w:t>Ph.D</w:t>
            </w:r>
            <w:r w:rsidRPr="00B5665A">
              <w:t>.)</w:t>
            </w:r>
          </w:p>
          <w:p w:rsidR="0063409B" w:rsidRDefault="0063409B" w:rsidP="003F6EB7">
            <w:pPr>
              <w:jc w:val="both"/>
              <w:rPr>
                <w:b/>
              </w:rPr>
            </w:pPr>
            <w:r>
              <w:rPr>
                <w:b/>
              </w:rPr>
              <w:t>1978–199</w:t>
            </w:r>
            <w:r w:rsidRPr="00104E0C">
              <w:rPr>
                <w:b/>
              </w:rPr>
              <w:t>1:</w:t>
            </w:r>
            <w:r>
              <w:t xml:space="preserve"> Masarykova univerzita, Brno, Právo </w:t>
            </w:r>
            <w:r w:rsidRPr="00B5665A">
              <w:t>(</w:t>
            </w:r>
            <w:r w:rsidRPr="00504151">
              <w:rPr>
                <w:b/>
              </w:rPr>
              <w:t>JUDr</w:t>
            </w:r>
            <w:r w:rsidRPr="00B5665A">
              <w:t>.)</w:t>
            </w:r>
          </w:p>
          <w:p w:rsidR="0063409B" w:rsidRDefault="0063409B" w:rsidP="003F6EB7">
            <w:pPr>
              <w:jc w:val="both"/>
            </w:pPr>
            <w:r>
              <w:rPr>
                <w:b/>
              </w:rPr>
              <w:t xml:space="preserve">1972–1977: </w:t>
            </w:r>
            <w:r w:rsidRPr="00802E9E">
              <w:t>Masarykova univerzita Brno, obor Právo</w:t>
            </w:r>
          </w:p>
          <w:p w:rsidR="0063409B" w:rsidRDefault="0063409B" w:rsidP="003F6EB7">
            <w:pPr>
              <w:jc w:val="both"/>
              <w:rPr>
                <w:b/>
              </w:rPr>
            </w:pPr>
            <w:r>
              <w:rPr>
                <w:b/>
              </w:rPr>
              <w:t xml:space="preserve">1988–1990: </w:t>
            </w:r>
            <w:r w:rsidRPr="00802E9E">
              <w:t xml:space="preserve">Institut průmyslově právní ochrany, </w:t>
            </w:r>
            <w:r w:rsidRPr="00B5665A">
              <w:t>Praha (patentové právo)</w:t>
            </w:r>
          </w:p>
          <w:p w:rsidR="0063409B" w:rsidRDefault="0063409B" w:rsidP="003F6EB7">
            <w:pPr>
              <w:jc w:val="both"/>
              <w:rPr>
                <w:b/>
              </w:rPr>
            </w:pPr>
            <w:r>
              <w:rPr>
                <w:b/>
              </w:rPr>
              <w:t xml:space="preserve">1998–1999: </w:t>
            </w:r>
            <w:r w:rsidRPr="00802E9E">
              <w:t xml:space="preserve">The Open Univerzity </w:t>
            </w:r>
            <w:r>
              <w:t>–</w:t>
            </w:r>
            <w:r w:rsidRPr="00802E9E">
              <w:t xml:space="preserve"> </w:t>
            </w:r>
            <w:r>
              <w:t>Právo životního prostředí</w:t>
            </w:r>
          </w:p>
        </w:tc>
      </w:tr>
      <w:tr w:rsidR="0063409B" w:rsidTr="003F6EB7">
        <w:tc>
          <w:tcPr>
            <w:tcW w:w="9859" w:type="dxa"/>
            <w:gridSpan w:val="11"/>
            <w:shd w:val="clear" w:color="auto" w:fill="F7CAAC"/>
          </w:tcPr>
          <w:p w:rsidR="0063409B" w:rsidRDefault="0063409B" w:rsidP="003F6EB7">
            <w:pPr>
              <w:jc w:val="both"/>
              <w:rPr>
                <w:b/>
              </w:rPr>
            </w:pPr>
            <w:r>
              <w:rPr>
                <w:b/>
              </w:rPr>
              <w:t>Údaje o odborném působení od absolvování VŠ</w:t>
            </w:r>
          </w:p>
        </w:tc>
      </w:tr>
      <w:tr w:rsidR="0063409B" w:rsidTr="003F6EB7">
        <w:trPr>
          <w:trHeight w:val="1090"/>
        </w:trPr>
        <w:tc>
          <w:tcPr>
            <w:tcW w:w="9859" w:type="dxa"/>
            <w:gridSpan w:val="11"/>
          </w:tcPr>
          <w:p w:rsidR="0063409B" w:rsidRDefault="0063409B" w:rsidP="003F6EB7">
            <w:r w:rsidRPr="00A44CB8">
              <w:rPr>
                <w:b/>
              </w:rPr>
              <w:t>1977-1986:</w:t>
            </w:r>
            <w:r>
              <w:t xml:space="preserve"> SIGMA Ústřední prodej, Olomouc, právník</w:t>
            </w:r>
          </w:p>
          <w:p w:rsidR="0063409B" w:rsidRDefault="0063409B" w:rsidP="003F6EB7">
            <w:r w:rsidRPr="00A44CB8">
              <w:rPr>
                <w:b/>
              </w:rPr>
              <w:t>1988-1990</w:t>
            </w:r>
            <w:r w:rsidRPr="00587EEA">
              <w:rPr>
                <w:b/>
              </w:rPr>
              <w:t xml:space="preserve">: </w:t>
            </w:r>
            <w:r>
              <w:t>SEMPRA Olomouc, vedoucí právního oddělení</w:t>
            </w:r>
          </w:p>
          <w:p w:rsidR="0063409B" w:rsidRDefault="0063409B" w:rsidP="003F6EB7">
            <w:r w:rsidRPr="00A44CB8">
              <w:rPr>
                <w:b/>
              </w:rPr>
              <w:t xml:space="preserve">1990-1992: </w:t>
            </w:r>
            <w:r>
              <w:t>MŽP ČR územní odbor, Olomouc, právník</w:t>
            </w:r>
          </w:p>
          <w:p w:rsidR="0063409B" w:rsidRDefault="0063409B" w:rsidP="003F6EB7">
            <w:r w:rsidRPr="00A44CB8">
              <w:rPr>
                <w:b/>
              </w:rPr>
              <w:t>1992–1/2006</w:t>
            </w:r>
            <w:r>
              <w:rPr>
                <w:b/>
              </w:rPr>
              <w:t>:</w:t>
            </w:r>
            <w:r>
              <w:t xml:space="preserve"> BETA Olomouc, a.s., Olomouc, vedoucí právního oddělení</w:t>
            </w:r>
          </w:p>
          <w:p w:rsidR="0063409B" w:rsidRDefault="0063409B" w:rsidP="003F6EB7">
            <w:r w:rsidRPr="00A44CB8">
              <w:rPr>
                <w:b/>
              </w:rPr>
              <w:t>2/2006–12/2016</w:t>
            </w:r>
            <w:r>
              <w:rPr>
                <w:b/>
              </w:rPr>
              <w:t>:</w:t>
            </w:r>
            <w:r>
              <w:t xml:space="preserve"> Statutární město Prostějov, právník</w:t>
            </w:r>
          </w:p>
          <w:p w:rsidR="0063409B" w:rsidRDefault="0063409B" w:rsidP="003F6EB7">
            <w:r w:rsidRPr="00A44CB8">
              <w:rPr>
                <w:b/>
              </w:rPr>
              <w:t>09/2016–dosud</w:t>
            </w:r>
            <w:r w:rsidRPr="00BD41F5">
              <w:rPr>
                <w:b/>
              </w:rPr>
              <w:t>:</w:t>
            </w:r>
            <w:r>
              <w:t xml:space="preserve"> Univerzita Tomáše Bati ve Zlíně, odborný asistent</w:t>
            </w:r>
          </w:p>
          <w:p w:rsidR="0063409B" w:rsidRDefault="0063409B" w:rsidP="003F6EB7">
            <w:r>
              <w:t>Pedagogická praxe:</w:t>
            </w:r>
          </w:p>
          <w:p w:rsidR="0063409B" w:rsidRDefault="0063409B" w:rsidP="003F6EB7">
            <w:r w:rsidRPr="00A44CB8">
              <w:rPr>
                <w:b/>
              </w:rPr>
              <w:t>1995-2002:</w:t>
            </w:r>
            <w:r>
              <w:t xml:space="preserve"> UP Olomouc, Právnická fakulta – externí pedagog</w:t>
            </w:r>
          </w:p>
          <w:p w:rsidR="0063409B" w:rsidRDefault="0063409B" w:rsidP="003F6EB7">
            <w:r w:rsidRPr="00A44CB8">
              <w:rPr>
                <w:b/>
              </w:rPr>
              <w:t>2002–2010</w:t>
            </w:r>
            <w:r w:rsidRPr="00AD6176">
              <w:rPr>
                <w:b/>
              </w:rPr>
              <w:t>:</w:t>
            </w:r>
            <w:r>
              <w:t xml:space="preserve"> UP Olomouc, ICVZ – externí pedagog</w:t>
            </w:r>
          </w:p>
          <w:p w:rsidR="0063409B" w:rsidRDefault="0063409B" w:rsidP="003F6EB7">
            <w:r w:rsidRPr="00A44CB8">
              <w:rPr>
                <w:b/>
              </w:rPr>
              <w:t>2005–</w:t>
            </w:r>
            <w:r w:rsidRPr="00AD6176">
              <w:rPr>
                <w:b/>
              </w:rPr>
              <w:t>2006:</w:t>
            </w:r>
            <w:r>
              <w:t xml:space="preserve"> UP Olomouc, Pedagogická fakulta, externí pedagog</w:t>
            </w:r>
          </w:p>
          <w:p w:rsidR="0063409B" w:rsidRDefault="0063409B" w:rsidP="003F6EB7">
            <w:r w:rsidRPr="00A44CB8">
              <w:rPr>
                <w:b/>
              </w:rPr>
              <w:t>2005–2007</w:t>
            </w:r>
            <w:r>
              <w:rPr>
                <w:b/>
              </w:rPr>
              <w:t>:</w:t>
            </w:r>
            <w:r>
              <w:t xml:space="preserve"> VOŠ živnostenská Přerov, externí pedagog</w:t>
            </w:r>
          </w:p>
          <w:p w:rsidR="0063409B" w:rsidRDefault="0063409B" w:rsidP="003F6EB7">
            <w:r w:rsidRPr="00A44CB8">
              <w:rPr>
                <w:b/>
              </w:rPr>
              <w:t>2007 – dosud</w:t>
            </w:r>
            <w:r>
              <w:rPr>
                <w:b/>
              </w:rPr>
              <w:t>:</w:t>
            </w:r>
            <w:r>
              <w:t xml:space="preserve"> VŠLG o.p.s. Přerov, externí pedagog</w:t>
            </w:r>
          </w:p>
        </w:tc>
      </w:tr>
      <w:tr w:rsidR="0063409B" w:rsidTr="003F6EB7">
        <w:trPr>
          <w:trHeight w:val="250"/>
        </w:trPr>
        <w:tc>
          <w:tcPr>
            <w:tcW w:w="9859" w:type="dxa"/>
            <w:gridSpan w:val="11"/>
            <w:shd w:val="clear" w:color="auto" w:fill="F7CAAC"/>
          </w:tcPr>
          <w:p w:rsidR="0063409B" w:rsidRDefault="0063409B" w:rsidP="003F6EB7">
            <w:pPr>
              <w:jc w:val="both"/>
            </w:pPr>
            <w:r>
              <w:rPr>
                <w:b/>
              </w:rPr>
              <w:t>Zkušenosti s vedením kvalifikačních a rigorózních prací</w:t>
            </w:r>
          </w:p>
        </w:tc>
      </w:tr>
      <w:tr w:rsidR="0063409B" w:rsidTr="003F6EB7">
        <w:trPr>
          <w:trHeight w:val="483"/>
        </w:trPr>
        <w:tc>
          <w:tcPr>
            <w:tcW w:w="9859" w:type="dxa"/>
            <w:gridSpan w:val="11"/>
          </w:tcPr>
          <w:p w:rsidR="00636CFD" w:rsidRDefault="00636CFD" w:rsidP="00636CFD">
            <w:pPr>
              <w:jc w:val="both"/>
            </w:pPr>
            <w:r>
              <w:t xml:space="preserve">Počet vedených bakalářských prací – 59 </w:t>
            </w:r>
          </w:p>
          <w:p w:rsidR="0063409B" w:rsidRDefault="00636CFD" w:rsidP="003F6EB7">
            <w:pPr>
              <w:jc w:val="both"/>
            </w:pPr>
            <w:r>
              <w:t>Počet vedených diplomových prací – 2</w:t>
            </w:r>
          </w:p>
        </w:tc>
      </w:tr>
      <w:tr w:rsidR="0063409B" w:rsidTr="003F6EB7">
        <w:trPr>
          <w:cantSplit/>
        </w:trPr>
        <w:tc>
          <w:tcPr>
            <w:tcW w:w="3347" w:type="dxa"/>
            <w:gridSpan w:val="2"/>
            <w:tcBorders>
              <w:top w:val="single" w:sz="12" w:space="0" w:color="auto"/>
            </w:tcBorders>
            <w:shd w:val="clear" w:color="auto" w:fill="F7CAAC"/>
          </w:tcPr>
          <w:p w:rsidR="0063409B" w:rsidRDefault="0063409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63409B" w:rsidRDefault="0063409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63409B" w:rsidRDefault="0063409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63409B" w:rsidRDefault="0063409B" w:rsidP="003F6EB7">
            <w:pPr>
              <w:jc w:val="both"/>
              <w:rPr>
                <w:b/>
              </w:rPr>
            </w:pPr>
            <w:r>
              <w:rPr>
                <w:b/>
              </w:rPr>
              <w:t>Ohlasy publikací</w:t>
            </w:r>
          </w:p>
        </w:tc>
      </w:tr>
      <w:tr w:rsidR="0063409B" w:rsidTr="003F6EB7">
        <w:trPr>
          <w:cantSplit/>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tcBorders>
              <w:left w:val="single" w:sz="12" w:space="0" w:color="auto"/>
            </w:tcBorders>
            <w:shd w:val="clear" w:color="auto" w:fill="F7CAAC"/>
          </w:tcPr>
          <w:p w:rsidR="0063409B" w:rsidRDefault="0063409B" w:rsidP="003F6EB7">
            <w:pPr>
              <w:jc w:val="both"/>
            </w:pPr>
            <w:r>
              <w:rPr>
                <w:b/>
              </w:rPr>
              <w:t>WOS</w:t>
            </w:r>
          </w:p>
        </w:tc>
        <w:tc>
          <w:tcPr>
            <w:tcW w:w="693" w:type="dxa"/>
            <w:shd w:val="clear" w:color="auto" w:fill="F7CAAC"/>
          </w:tcPr>
          <w:p w:rsidR="0063409B" w:rsidRDefault="0063409B" w:rsidP="003F6EB7">
            <w:pPr>
              <w:jc w:val="both"/>
              <w:rPr>
                <w:sz w:val="18"/>
              </w:rPr>
            </w:pPr>
            <w:r>
              <w:rPr>
                <w:b/>
                <w:sz w:val="18"/>
              </w:rPr>
              <w:t>Scopus</w:t>
            </w:r>
          </w:p>
        </w:tc>
        <w:tc>
          <w:tcPr>
            <w:tcW w:w="694" w:type="dxa"/>
            <w:shd w:val="clear" w:color="auto" w:fill="F7CAAC"/>
          </w:tcPr>
          <w:p w:rsidR="0063409B" w:rsidRDefault="0063409B" w:rsidP="003F6EB7">
            <w:pPr>
              <w:jc w:val="both"/>
            </w:pPr>
            <w:r>
              <w:rPr>
                <w:b/>
                <w:sz w:val="18"/>
              </w:rPr>
              <w:t>ostatní</w:t>
            </w:r>
          </w:p>
        </w:tc>
      </w:tr>
      <w:tr w:rsidR="0063409B" w:rsidTr="003F6EB7">
        <w:trPr>
          <w:cantSplit/>
          <w:trHeight w:val="70"/>
        </w:trPr>
        <w:tc>
          <w:tcPr>
            <w:tcW w:w="3347" w:type="dxa"/>
            <w:gridSpan w:val="2"/>
            <w:shd w:val="clear" w:color="auto" w:fill="F7CAAC"/>
          </w:tcPr>
          <w:p w:rsidR="0063409B" w:rsidRDefault="0063409B" w:rsidP="003F6EB7">
            <w:pPr>
              <w:jc w:val="both"/>
            </w:pPr>
            <w:r>
              <w:rPr>
                <w:b/>
              </w:rPr>
              <w:t>Obor jmenovacího řízení</w:t>
            </w:r>
          </w:p>
        </w:tc>
        <w:tc>
          <w:tcPr>
            <w:tcW w:w="2245" w:type="dxa"/>
            <w:gridSpan w:val="2"/>
            <w:shd w:val="clear" w:color="auto" w:fill="F7CAAC"/>
          </w:tcPr>
          <w:p w:rsidR="0063409B" w:rsidRDefault="0063409B" w:rsidP="003F6EB7">
            <w:pPr>
              <w:jc w:val="both"/>
            </w:pPr>
            <w:r>
              <w:rPr>
                <w:b/>
              </w:rPr>
              <w:t>Rok udělení hodnosti</w:t>
            </w:r>
          </w:p>
        </w:tc>
        <w:tc>
          <w:tcPr>
            <w:tcW w:w="2248" w:type="dxa"/>
            <w:gridSpan w:val="4"/>
            <w:tcBorders>
              <w:right w:val="single" w:sz="12" w:space="0" w:color="auto"/>
            </w:tcBorders>
            <w:shd w:val="clear" w:color="auto" w:fill="F7CAAC"/>
          </w:tcPr>
          <w:p w:rsidR="0063409B" w:rsidRDefault="0063409B" w:rsidP="003F6EB7">
            <w:pPr>
              <w:jc w:val="both"/>
            </w:pPr>
            <w:r>
              <w:rPr>
                <w:b/>
              </w:rPr>
              <w:t>Řízení konáno na VŠ</w:t>
            </w:r>
          </w:p>
        </w:tc>
        <w:tc>
          <w:tcPr>
            <w:tcW w:w="632" w:type="dxa"/>
            <w:vMerge w:val="restart"/>
            <w:tcBorders>
              <w:left w:val="single" w:sz="12" w:space="0" w:color="auto"/>
            </w:tcBorders>
          </w:tcPr>
          <w:p w:rsidR="0063409B" w:rsidRDefault="005B2559" w:rsidP="003F6EB7">
            <w:pPr>
              <w:jc w:val="both"/>
              <w:rPr>
                <w:b/>
              </w:rPr>
            </w:pPr>
            <w:r>
              <w:rPr>
                <w:b/>
              </w:rPr>
              <w:t>0</w:t>
            </w:r>
          </w:p>
        </w:tc>
        <w:tc>
          <w:tcPr>
            <w:tcW w:w="693" w:type="dxa"/>
            <w:vMerge w:val="restart"/>
          </w:tcPr>
          <w:p w:rsidR="0063409B" w:rsidRDefault="005B2559" w:rsidP="003F6EB7">
            <w:pPr>
              <w:jc w:val="both"/>
              <w:rPr>
                <w:b/>
              </w:rPr>
            </w:pPr>
            <w:r>
              <w:rPr>
                <w:b/>
              </w:rPr>
              <w:t>0</w:t>
            </w:r>
          </w:p>
        </w:tc>
        <w:tc>
          <w:tcPr>
            <w:tcW w:w="694" w:type="dxa"/>
            <w:vMerge w:val="restart"/>
          </w:tcPr>
          <w:p w:rsidR="0063409B" w:rsidRDefault="005B2559" w:rsidP="003F6EB7">
            <w:pPr>
              <w:jc w:val="both"/>
              <w:rPr>
                <w:b/>
              </w:rPr>
            </w:pPr>
            <w:r>
              <w:rPr>
                <w:b/>
              </w:rPr>
              <w:t>0</w:t>
            </w:r>
          </w:p>
        </w:tc>
      </w:tr>
      <w:tr w:rsidR="0063409B" w:rsidTr="003F6EB7">
        <w:trPr>
          <w:trHeight w:val="205"/>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vMerge/>
            <w:tcBorders>
              <w:left w:val="single" w:sz="12" w:space="0" w:color="auto"/>
            </w:tcBorders>
            <w:vAlign w:val="center"/>
          </w:tcPr>
          <w:p w:rsidR="0063409B" w:rsidRDefault="0063409B" w:rsidP="003F6EB7">
            <w:pPr>
              <w:rPr>
                <w:b/>
              </w:rPr>
            </w:pPr>
          </w:p>
        </w:tc>
        <w:tc>
          <w:tcPr>
            <w:tcW w:w="693" w:type="dxa"/>
            <w:vMerge/>
            <w:vAlign w:val="center"/>
          </w:tcPr>
          <w:p w:rsidR="0063409B" w:rsidRDefault="0063409B" w:rsidP="003F6EB7">
            <w:pPr>
              <w:rPr>
                <w:b/>
              </w:rPr>
            </w:pPr>
          </w:p>
        </w:tc>
        <w:tc>
          <w:tcPr>
            <w:tcW w:w="694" w:type="dxa"/>
            <w:vMerge/>
            <w:vAlign w:val="center"/>
          </w:tcPr>
          <w:p w:rsidR="0063409B" w:rsidRDefault="0063409B" w:rsidP="003F6EB7">
            <w:pPr>
              <w:rPr>
                <w:b/>
              </w:rPr>
            </w:pPr>
          </w:p>
        </w:tc>
      </w:tr>
      <w:tr w:rsidR="0063409B" w:rsidTr="003F6EB7">
        <w:tc>
          <w:tcPr>
            <w:tcW w:w="9859" w:type="dxa"/>
            <w:gridSpan w:val="11"/>
            <w:shd w:val="clear" w:color="auto" w:fill="F7CAAC"/>
          </w:tcPr>
          <w:p w:rsidR="0063409B" w:rsidRDefault="0063409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63409B" w:rsidTr="00F86ED4">
        <w:trPr>
          <w:trHeight w:val="1649"/>
        </w:trPr>
        <w:tc>
          <w:tcPr>
            <w:tcW w:w="9859" w:type="dxa"/>
            <w:gridSpan w:val="11"/>
          </w:tcPr>
          <w:p w:rsidR="0063409B" w:rsidRDefault="0063409B" w:rsidP="003F6EB7">
            <w:pPr>
              <w:jc w:val="both"/>
            </w:pPr>
            <w:r>
              <w:t>GADASOVÁ,</w:t>
            </w:r>
            <w:r w:rsidRPr="00F2179D">
              <w:t xml:space="preserve"> D</w:t>
            </w:r>
            <w:r>
              <w:t>.</w:t>
            </w:r>
            <w:r w:rsidR="00D3495B">
              <w:t>,</w:t>
            </w:r>
            <w:r>
              <w:t xml:space="preserve"> KAPPLOVÁ,</w:t>
            </w:r>
            <w:r w:rsidR="00D3495B">
              <w:t xml:space="preserve"> O.</w:t>
            </w:r>
            <w:r w:rsidRPr="00AF4BDD">
              <w:rPr>
                <w:i/>
              </w:rPr>
              <w:t xml:space="preserve"> Aktuální otázky reformy veřejné správy</w:t>
            </w:r>
            <w:r>
              <w:t>.</w:t>
            </w:r>
            <w:r w:rsidRPr="00F2179D">
              <w:t xml:space="preserve"> Acta Universitatis Brunensis Iuridica No.</w:t>
            </w:r>
            <w:r>
              <w:t xml:space="preserve"> </w:t>
            </w:r>
            <w:r w:rsidRPr="00F2179D">
              <w:t>229, Sborník příspěvk</w:t>
            </w:r>
            <w:r>
              <w:t>ů</w:t>
            </w:r>
            <w:r w:rsidRPr="00F2179D">
              <w:t xml:space="preserve"> z konference MU Brno</w:t>
            </w:r>
            <w:r>
              <w:t>, Brno: MU Brno, 2017 (50%).</w:t>
            </w:r>
          </w:p>
          <w:p w:rsidR="0063409B" w:rsidRDefault="0063409B" w:rsidP="003F6EB7">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Pr="00F2179D">
              <w:t>, Sborník příspěvků 12</w:t>
            </w:r>
            <w:r>
              <w:t>. ročníku</w:t>
            </w:r>
            <w:r w:rsidRPr="00F2179D">
              <w:t xml:space="preserve"> mezinárodní věd</w:t>
            </w:r>
            <w:r>
              <w:t>ecké konference Nové Trendy 2017</w:t>
            </w:r>
            <w:r w:rsidRPr="00F2179D">
              <w:t>, Znojmo</w:t>
            </w:r>
            <w:r>
              <w:t xml:space="preserve">: 2017, </w:t>
            </w:r>
            <w:r w:rsidRPr="00F2179D">
              <w:t>ISBN 978-80-87314-90-6</w:t>
            </w:r>
            <w:r>
              <w:t>.</w:t>
            </w:r>
          </w:p>
          <w:p w:rsidR="0063409B" w:rsidRDefault="0063409B" w:rsidP="003F6EB7">
            <w:pPr>
              <w:jc w:val="both"/>
            </w:pPr>
            <w:r>
              <w:t>KAPPLOVÁ, O.</w:t>
            </w:r>
            <w:r w:rsidRPr="00F2179D">
              <w:t xml:space="preserve"> </w:t>
            </w:r>
            <w:r w:rsidRPr="00AF4BDD">
              <w:rPr>
                <w:i/>
              </w:rPr>
              <w:t>Živnostenské podnikání</w:t>
            </w:r>
            <w:r w:rsidRPr="00F2179D">
              <w:t xml:space="preserve"> – 2. Přepracované a doplněné vydání, </w:t>
            </w:r>
            <w:r>
              <w:t>Přerov: VŠLG</w:t>
            </w:r>
            <w:r w:rsidRPr="00F2179D">
              <w:t xml:space="preserve"> o.p.s., 2015.</w:t>
            </w:r>
          </w:p>
          <w:p w:rsidR="0063409B" w:rsidRPr="00D31114" w:rsidRDefault="0063409B" w:rsidP="00D3495B">
            <w:pPr>
              <w:jc w:val="both"/>
            </w:pPr>
          </w:p>
        </w:tc>
      </w:tr>
      <w:tr w:rsidR="0063409B" w:rsidTr="003F6EB7">
        <w:trPr>
          <w:trHeight w:val="218"/>
        </w:trPr>
        <w:tc>
          <w:tcPr>
            <w:tcW w:w="9859" w:type="dxa"/>
            <w:gridSpan w:val="11"/>
            <w:shd w:val="clear" w:color="auto" w:fill="F7CAAC"/>
          </w:tcPr>
          <w:p w:rsidR="0063409B" w:rsidRDefault="0063409B" w:rsidP="003F6EB7">
            <w:pPr>
              <w:rPr>
                <w:b/>
              </w:rPr>
            </w:pPr>
            <w:r>
              <w:rPr>
                <w:b/>
              </w:rPr>
              <w:t>Působení v zahraničí</w:t>
            </w:r>
          </w:p>
        </w:tc>
      </w:tr>
      <w:tr w:rsidR="0063409B" w:rsidTr="0063409B">
        <w:trPr>
          <w:trHeight w:val="184"/>
        </w:trPr>
        <w:tc>
          <w:tcPr>
            <w:tcW w:w="9859" w:type="dxa"/>
            <w:gridSpan w:val="11"/>
          </w:tcPr>
          <w:p w:rsidR="0063409B" w:rsidRDefault="0063409B" w:rsidP="003F6EB7">
            <w:pPr>
              <w:rPr>
                <w:b/>
              </w:rPr>
            </w:pPr>
          </w:p>
        </w:tc>
      </w:tr>
      <w:tr w:rsidR="0063409B" w:rsidTr="0063409B">
        <w:trPr>
          <w:cantSplit/>
          <w:trHeight w:val="133"/>
        </w:trPr>
        <w:tc>
          <w:tcPr>
            <w:tcW w:w="2518" w:type="dxa"/>
            <w:shd w:val="clear" w:color="auto" w:fill="F7CAAC"/>
          </w:tcPr>
          <w:p w:rsidR="0063409B" w:rsidRDefault="0063409B" w:rsidP="003F6EB7">
            <w:pPr>
              <w:jc w:val="both"/>
              <w:rPr>
                <w:b/>
              </w:rPr>
            </w:pPr>
            <w:r>
              <w:rPr>
                <w:b/>
              </w:rPr>
              <w:t xml:space="preserve">Podpis </w:t>
            </w:r>
          </w:p>
        </w:tc>
        <w:tc>
          <w:tcPr>
            <w:tcW w:w="4536" w:type="dxa"/>
            <w:gridSpan w:val="5"/>
          </w:tcPr>
          <w:p w:rsidR="0063409B" w:rsidRDefault="0063409B" w:rsidP="003F6EB7">
            <w:pPr>
              <w:jc w:val="both"/>
            </w:pPr>
          </w:p>
        </w:tc>
        <w:tc>
          <w:tcPr>
            <w:tcW w:w="786" w:type="dxa"/>
            <w:gridSpan w:val="2"/>
            <w:shd w:val="clear" w:color="auto" w:fill="F7CAAC"/>
          </w:tcPr>
          <w:p w:rsidR="0063409B" w:rsidRDefault="0063409B" w:rsidP="003F6EB7">
            <w:pPr>
              <w:jc w:val="both"/>
            </w:pPr>
            <w:r>
              <w:rPr>
                <w:b/>
              </w:rPr>
              <w:t>datum</w:t>
            </w:r>
          </w:p>
        </w:tc>
        <w:tc>
          <w:tcPr>
            <w:tcW w:w="2019" w:type="dxa"/>
            <w:gridSpan w:val="3"/>
          </w:tcPr>
          <w:p w:rsidR="0063409B" w:rsidRDefault="0063409B" w:rsidP="003F6EB7">
            <w:pPr>
              <w:jc w:val="both"/>
            </w:pPr>
          </w:p>
        </w:tc>
      </w:tr>
    </w:tbl>
    <w:p w:rsidR="00A70E18" w:rsidRDefault="00A70E18" w:rsidP="00694BA8">
      <w:pPr>
        <w:spacing w:after="160" w:line="259" w:lineRule="auto"/>
      </w:pPr>
    </w:p>
    <w:p w:rsidR="00A70E18" w:rsidRDefault="00A70E18">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700"/>
        <w:gridCol w:w="627"/>
        <w:gridCol w:w="694"/>
      </w:tblGrid>
      <w:tr w:rsidR="00A70E18" w:rsidTr="00A70E18">
        <w:tc>
          <w:tcPr>
            <w:tcW w:w="9860" w:type="dxa"/>
            <w:gridSpan w:val="11"/>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A70E18">
        <w:tc>
          <w:tcPr>
            <w:tcW w:w="2517" w:type="dxa"/>
            <w:tcBorders>
              <w:top w:val="double" w:sz="4" w:space="0" w:color="auto"/>
            </w:tcBorders>
            <w:shd w:val="clear" w:color="auto" w:fill="F7CAAC"/>
          </w:tcPr>
          <w:p w:rsidR="00A70E18" w:rsidRDefault="00A70E18" w:rsidP="00A70E18">
            <w:pPr>
              <w:jc w:val="both"/>
              <w:rPr>
                <w:b/>
              </w:rPr>
            </w:pPr>
            <w:r>
              <w:rPr>
                <w:b/>
              </w:rPr>
              <w:t>Vysoká škola</w:t>
            </w:r>
          </w:p>
        </w:tc>
        <w:tc>
          <w:tcPr>
            <w:tcW w:w="7343" w:type="dxa"/>
            <w:gridSpan w:val="10"/>
          </w:tcPr>
          <w:p w:rsidR="00A70E18" w:rsidRDefault="00A70E18" w:rsidP="00A70E18">
            <w:pPr>
              <w:jc w:val="both"/>
            </w:pPr>
            <w:r>
              <w:t>Univerzita Tomáše Bati ve Zlíně</w:t>
            </w:r>
          </w:p>
        </w:tc>
      </w:tr>
      <w:tr w:rsidR="00A70E18" w:rsidTr="00A70E18">
        <w:tc>
          <w:tcPr>
            <w:tcW w:w="2517" w:type="dxa"/>
            <w:shd w:val="clear" w:color="auto" w:fill="F7CAAC"/>
          </w:tcPr>
          <w:p w:rsidR="00A70E18" w:rsidRDefault="00A70E18" w:rsidP="00A70E18">
            <w:pPr>
              <w:jc w:val="both"/>
              <w:rPr>
                <w:b/>
              </w:rPr>
            </w:pPr>
            <w:r>
              <w:rPr>
                <w:b/>
              </w:rPr>
              <w:t>Součást vysoké školy</w:t>
            </w:r>
          </w:p>
        </w:tc>
        <w:tc>
          <w:tcPr>
            <w:tcW w:w="7343" w:type="dxa"/>
            <w:gridSpan w:val="10"/>
          </w:tcPr>
          <w:p w:rsidR="00A70E18" w:rsidRDefault="00A70E18" w:rsidP="00A70E18">
            <w:pPr>
              <w:jc w:val="both"/>
            </w:pPr>
            <w:r>
              <w:t>Fakulta managementu a ekonomiky</w:t>
            </w:r>
          </w:p>
        </w:tc>
      </w:tr>
      <w:tr w:rsidR="00A70E18" w:rsidTr="00A70E18">
        <w:tc>
          <w:tcPr>
            <w:tcW w:w="2517" w:type="dxa"/>
            <w:shd w:val="clear" w:color="auto" w:fill="F7CAAC"/>
          </w:tcPr>
          <w:p w:rsidR="00A70E18" w:rsidRDefault="00A70E18" w:rsidP="00A70E18">
            <w:pPr>
              <w:jc w:val="both"/>
              <w:rPr>
                <w:b/>
              </w:rPr>
            </w:pPr>
            <w:r>
              <w:rPr>
                <w:b/>
              </w:rPr>
              <w:t>Název studijního programu</w:t>
            </w:r>
          </w:p>
        </w:tc>
        <w:tc>
          <w:tcPr>
            <w:tcW w:w="7343" w:type="dxa"/>
            <w:gridSpan w:val="10"/>
          </w:tcPr>
          <w:p w:rsidR="00A70E18" w:rsidRDefault="00BB582A" w:rsidP="00A70E18">
            <w:pPr>
              <w:jc w:val="both"/>
            </w:pPr>
            <w:r w:rsidRPr="00F25E04">
              <w:t>Finance a finanční technologie</w:t>
            </w:r>
          </w:p>
        </w:tc>
      </w:tr>
      <w:tr w:rsidR="00A70E18" w:rsidTr="00A70E18">
        <w:tc>
          <w:tcPr>
            <w:tcW w:w="2517"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rsidRPr="00F87CBE">
              <w:rPr>
                <w:color w:val="000000"/>
                <w:szCs w:val="21"/>
              </w:rPr>
              <w:t>Pavlína KIRSCHNEROVÁ</w:t>
            </w:r>
          </w:p>
        </w:tc>
        <w:tc>
          <w:tcPr>
            <w:tcW w:w="711"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7"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1969</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75" w:type="dxa"/>
            <w:gridSpan w:val="2"/>
            <w:shd w:val="clear" w:color="auto" w:fill="F7CAAC"/>
          </w:tcPr>
          <w:p w:rsidR="00A70E18" w:rsidRDefault="00A70E18" w:rsidP="00A70E18">
            <w:pPr>
              <w:jc w:val="both"/>
              <w:rPr>
                <w:b/>
              </w:rPr>
            </w:pPr>
            <w:r>
              <w:rPr>
                <w:b/>
              </w:rPr>
              <w:t>do kdy</w:t>
            </w:r>
          </w:p>
        </w:tc>
        <w:tc>
          <w:tcPr>
            <w:tcW w:w="1321" w:type="dxa"/>
            <w:gridSpan w:val="2"/>
          </w:tcPr>
          <w:p w:rsidR="00A70E18" w:rsidRDefault="00A70E18" w:rsidP="00A70E18">
            <w:pPr>
              <w:jc w:val="both"/>
            </w:pPr>
            <w:r>
              <w:t>08/2020</w:t>
            </w:r>
          </w:p>
        </w:tc>
      </w:tr>
      <w:tr w:rsidR="00A70E18" w:rsidTr="00A70E18">
        <w:tc>
          <w:tcPr>
            <w:tcW w:w="5067"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75" w:type="dxa"/>
            <w:gridSpan w:val="2"/>
            <w:shd w:val="clear" w:color="auto" w:fill="F7CAAC"/>
          </w:tcPr>
          <w:p w:rsidR="00A70E18" w:rsidRDefault="00A70E18" w:rsidP="00A70E18">
            <w:pPr>
              <w:jc w:val="both"/>
              <w:rPr>
                <w:b/>
              </w:rPr>
            </w:pPr>
            <w:r>
              <w:rPr>
                <w:b/>
              </w:rPr>
              <w:t>do kdy</w:t>
            </w:r>
          </w:p>
        </w:tc>
        <w:tc>
          <w:tcPr>
            <w:tcW w:w="1321" w:type="dxa"/>
            <w:gridSpan w:val="2"/>
          </w:tcPr>
          <w:p w:rsidR="00A70E18" w:rsidRPr="00A15788" w:rsidRDefault="00A70E18" w:rsidP="00A70E18">
            <w:pPr>
              <w:jc w:val="both"/>
              <w:rPr>
                <w:highlight w:val="yellow"/>
              </w:rPr>
            </w:pPr>
            <w:r>
              <w:t>08/2020</w:t>
            </w:r>
          </w:p>
        </w:tc>
      </w:tr>
      <w:tr w:rsidR="00A70E18" w:rsidTr="00A70E18">
        <w:tc>
          <w:tcPr>
            <w:tcW w:w="6059" w:type="dxa"/>
            <w:gridSpan w:val="5"/>
            <w:shd w:val="clear" w:color="auto" w:fill="F7CAAC"/>
          </w:tcPr>
          <w:p w:rsidR="00A70E18" w:rsidRDefault="00A70E18" w:rsidP="00A70E18">
            <w:pPr>
              <w:jc w:val="both"/>
            </w:pPr>
            <w:r>
              <w:rPr>
                <w:b/>
              </w:rPr>
              <w:t>Další současná působení jako akademický pracovník na jiných VŠ</w:t>
            </w:r>
          </w:p>
        </w:tc>
        <w:tc>
          <w:tcPr>
            <w:tcW w:w="1705"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60"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360"/>
        </w:trPr>
        <w:tc>
          <w:tcPr>
            <w:tcW w:w="9860" w:type="dxa"/>
            <w:gridSpan w:val="11"/>
            <w:tcBorders>
              <w:top w:val="nil"/>
            </w:tcBorders>
          </w:tcPr>
          <w:p w:rsidR="00A70E18" w:rsidRDefault="00A70E18" w:rsidP="00A70E18">
            <w:pPr>
              <w:jc w:val="both"/>
            </w:pPr>
            <w:r>
              <w:t>Daně – garant, přednášející (</w:t>
            </w:r>
            <w:r w:rsidR="00C051D9">
              <w:t>10</w:t>
            </w:r>
            <w:r>
              <w:t>0%)</w:t>
            </w:r>
          </w:p>
        </w:tc>
      </w:tr>
      <w:tr w:rsidR="00A70E18" w:rsidTr="00A70E18">
        <w:tc>
          <w:tcPr>
            <w:tcW w:w="9860"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1055"/>
        </w:trPr>
        <w:tc>
          <w:tcPr>
            <w:tcW w:w="9860" w:type="dxa"/>
            <w:gridSpan w:val="11"/>
          </w:tcPr>
          <w:p w:rsidR="00A70E18" w:rsidRDefault="00A70E18" w:rsidP="00A70E18">
            <w:pPr>
              <w:jc w:val="both"/>
              <w:rPr>
                <w:b/>
              </w:rPr>
            </w:pPr>
            <w:r>
              <w:rPr>
                <w:b/>
              </w:rPr>
              <w:t xml:space="preserve">2014 </w:t>
            </w:r>
            <w:r w:rsidRPr="00B45FCE">
              <w:rPr>
                <w:b/>
              </w:rPr>
              <w:t>–</w:t>
            </w:r>
            <w:r>
              <w:rPr>
                <w:b/>
              </w:rPr>
              <w:t xml:space="preserve"> 2018: </w:t>
            </w:r>
            <w:r w:rsidRPr="00B82E9A">
              <w:t xml:space="preserve">Slezská univerzita Opava, Obchodně podnikatelská fakulta v Karviné, </w:t>
            </w:r>
            <w:r>
              <w:t>studijní program</w:t>
            </w:r>
            <w:r w:rsidRPr="00B82E9A">
              <w:t xml:space="preserve"> </w:t>
            </w:r>
            <w:r>
              <w:t>E</w:t>
            </w:r>
            <w:r w:rsidRPr="00B82E9A">
              <w:t>konomika a</w:t>
            </w:r>
            <w:r>
              <w:t xml:space="preserve"> </w:t>
            </w:r>
            <w:r w:rsidRPr="00B82E9A">
              <w:t>management</w:t>
            </w:r>
            <w:r>
              <w:t xml:space="preserve">, obor </w:t>
            </w:r>
            <w:r w:rsidRPr="00B45FCE">
              <w:t>Podniková ekonomika a management</w:t>
            </w:r>
            <w:r w:rsidRPr="00B82E9A">
              <w:t xml:space="preserve"> </w:t>
            </w:r>
            <w:r w:rsidRPr="00AF7EC1">
              <w:rPr>
                <w:b/>
              </w:rPr>
              <w:t>(Ph.D.)</w:t>
            </w:r>
          </w:p>
          <w:p w:rsidR="00A70E18" w:rsidRPr="00B45FCE" w:rsidRDefault="00A70E18" w:rsidP="00A70E18">
            <w:pPr>
              <w:jc w:val="both"/>
            </w:pPr>
            <w:r>
              <w:rPr>
                <w:b/>
              </w:rPr>
              <w:t xml:space="preserve">2012 – 2014: </w:t>
            </w:r>
            <w:r w:rsidRPr="00B82E9A">
              <w:t>Vysoká škola podnikání, a.s., studijní program Ekonomika a management, obor Podnikání</w:t>
            </w:r>
            <w:r w:rsidRPr="00B82E9A">
              <w:rPr>
                <w:b/>
              </w:rPr>
              <w:t xml:space="preserve"> </w:t>
            </w:r>
            <w:r w:rsidRPr="00AF7EC1">
              <w:rPr>
                <w:b/>
              </w:rPr>
              <w:t>(Ing.)</w:t>
            </w:r>
          </w:p>
          <w:p w:rsidR="00A70E18" w:rsidRDefault="00A70E18" w:rsidP="00A70E18">
            <w:pPr>
              <w:jc w:val="both"/>
              <w:rPr>
                <w:b/>
              </w:rPr>
            </w:pPr>
            <w:r>
              <w:rPr>
                <w:b/>
              </w:rPr>
              <w:t xml:space="preserve">2009 – 2012: </w:t>
            </w:r>
            <w:r w:rsidRPr="00B82E9A">
              <w:t>Vysoká škola podnikání, a.s., studijní program Ekonomika a management, obor Podnikání</w:t>
            </w:r>
            <w:r>
              <w:rPr>
                <w:b/>
              </w:rPr>
              <w:t xml:space="preserve"> </w:t>
            </w:r>
            <w:r w:rsidRPr="00AF7EC1">
              <w:rPr>
                <w:b/>
              </w:rPr>
              <w:t>(Bc.)</w:t>
            </w:r>
          </w:p>
          <w:p w:rsidR="00A70E18" w:rsidRPr="0088451D" w:rsidRDefault="00A70E18" w:rsidP="00A70E18">
            <w:pPr>
              <w:jc w:val="both"/>
            </w:pPr>
          </w:p>
        </w:tc>
      </w:tr>
      <w:tr w:rsidR="00A70E18" w:rsidTr="00A70E18">
        <w:tc>
          <w:tcPr>
            <w:tcW w:w="9860"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585"/>
        </w:trPr>
        <w:tc>
          <w:tcPr>
            <w:tcW w:w="9860" w:type="dxa"/>
            <w:gridSpan w:val="11"/>
          </w:tcPr>
          <w:p w:rsidR="00A70E18" w:rsidRDefault="00A70E18" w:rsidP="00A70E18">
            <w:pPr>
              <w:jc w:val="both"/>
            </w:pPr>
            <w:r>
              <w:t>Od 1992 OSVČ: činnost účetních poradců, vedení účetnictví, zpracování odborných posudků a studií, lektorská činnost</w:t>
            </w:r>
          </w:p>
          <w:p w:rsidR="00A70E18" w:rsidRDefault="00A70E18" w:rsidP="00A70E18">
            <w:pPr>
              <w:jc w:val="both"/>
            </w:pPr>
            <w:r>
              <w:t xml:space="preserve">2017 </w:t>
            </w:r>
            <w:r w:rsidRPr="00FD43F0">
              <w:t>–</w:t>
            </w:r>
            <w:r>
              <w:t xml:space="preserve"> dosud: </w:t>
            </w:r>
            <w:r>
              <w:rPr>
                <w:lang w:eastAsia="en-US"/>
              </w:rPr>
              <w:t>UTB ve Zlíně, FaME, Ústav financí a účetnictví – odborný asistent</w:t>
            </w:r>
          </w:p>
        </w:tc>
      </w:tr>
      <w:tr w:rsidR="00A70E18" w:rsidTr="00A70E18">
        <w:trPr>
          <w:trHeight w:val="250"/>
        </w:trPr>
        <w:tc>
          <w:tcPr>
            <w:tcW w:w="9860"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286"/>
        </w:trPr>
        <w:tc>
          <w:tcPr>
            <w:tcW w:w="9860" w:type="dxa"/>
            <w:gridSpan w:val="11"/>
          </w:tcPr>
          <w:p w:rsidR="00A70E18" w:rsidRDefault="00A70E18" w:rsidP="00A70E18">
            <w:pPr>
              <w:jc w:val="both"/>
            </w:pPr>
            <w:r>
              <w:t>Počet vedených bakalářských prací – 15</w:t>
            </w:r>
          </w:p>
          <w:p w:rsidR="00A70E18" w:rsidRDefault="00A70E18" w:rsidP="00A70E18">
            <w:pPr>
              <w:jc w:val="both"/>
            </w:pPr>
            <w:r>
              <w:t>Počet vedených diplomových prací – 2</w:t>
            </w:r>
          </w:p>
        </w:tc>
      </w:tr>
      <w:tr w:rsidR="00A70E18" w:rsidTr="00A70E18">
        <w:trPr>
          <w:cantSplit/>
        </w:trPr>
        <w:tc>
          <w:tcPr>
            <w:tcW w:w="3346"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6"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700" w:type="dxa"/>
            <w:tcBorders>
              <w:left w:val="single" w:sz="12" w:space="0" w:color="auto"/>
            </w:tcBorders>
            <w:shd w:val="clear" w:color="auto" w:fill="F7CAAC"/>
          </w:tcPr>
          <w:p w:rsidR="00A70E18" w:rsidRDefault="00A70E18" w:rsidP="00A70E18">
            <w:pPr>
              <w:jc w:val="both"/>
            </w:pPr>
            <w:r>
              <w:rPr>
                <w:b/>
              </w:rPr>
              <w:t>WOS</w:t>
            </w:r>
          </w:p>
        </w:tc>
        <w:tc>
          <w:tcPr>
            <w:tcW w:w="627"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6"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700" w:type="dxa"/>
            <w:vMerge w:val="restart"/>
            <w:tcBorders>
              <w:left w:val="single" w:sz="12" w:space="0" w:color="auto"/>
            </w:tcBorders>
          </w:tcPr>
          <w:p w:rsidR="00A70E18" w:rsidRDefault="00A70E18" w:rsidP="00A70E18">
            <w:pPr>
              <w:jc w:val="both"/>
              <w:rPr>
                <w:b/>
              </w:rPr>
            </w:pPr>
            <w:r>
              <w:rPr>
                <w:b/>
              </w:rPr>
              <w:t>1</w:t>
            </w:r>
          </w:p>
        </w:tc>
        <w:tc>
          <w:tcPr>
            <w:tcW w:w="627" w:type="dxa"/>
            <w:vMerge w:val="restart"/>
          </w:tcPr>
          <w:p w:rsidR="00A70E18" w:rsidRDefault="00A70E18" w:rsidP="00A70E18">
            <w:pPr>
              <w:jc w:val="both"/>
              <w:rPr>
                <w:b/>
              </w:rPr>
            </w:pPr>
            <w:r>
              <w:rPr>
                <w:b/>
              </w:rPr>
              <w:t>0</w:t>
            </w:r>
          </w:p>
        </w:tc>
        <w:tc>
          <w:tcPr>
            <w:tcW w:w="694" w:type="dxa"/>
            <w:vMerge w:val="restart"/>
          </w:tcPr>
          <w:p w:rsidR="00A70E18" w:rsidRDefault="00A70E18" w:rsidP="00A70E18">
            <w:pPr>
              <w:jc w:val="both"/>
              <w:rPr>
                <w:b/>
              </w:rPr>
            </w:pPr>
            <w:r>
              <w:rPr>
                <w:b/>
              </w:rPr>
              <w:t>0</w:t>
            </w:r>
          </w:p>
        </w:tc>
      </w:tr>
      <w:tr w:rsidR="00A70E18" w:rsidTr="00A70E18">
        <w:trPr>
          <w:trHeight w:val="205"/>
        </w:trPr>
        <w:tc>
          <w:tcPr>
            <w:tcW w:w="3346"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700" w:type="dxa"/>
            <w:vMerge/>
            <w:tcBorders>
              <w:left w:val="single" w:sz="12" w:space="0" w:color="auto"/>
            </w:tcBorders>
            <w:vAlign w:val="center"/>
          </w:tcPr>
          <w:p w:rsidR="00A70E18" w:rsidRDefault="00A70E18" w:rsidP="00A70E18">
            <w:pPr>
              <w:rPr>
                <w:b/>
              </w:rPr>
            </w:pPr>
          </w:p>
        </w:tc>
        <w:tc>
          <w:tcPr>
            <w:tcW w:w="627"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60"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60" w:type="dxa"/>
            <w:gridSpan w:val="11"/>
          </w:tcPr>
          <w:p w:rsidR="00A70E18" w:rsidRDefault="00A70E18" w:rsidP="00A70E18">
            <w:pPr>
              <w:jc w:val="both"/>
            </w:pPr>
            <w:r w:rsidRPr="00FD43F0">
              <w:t>KIRSCHNEROVÁ,</w:t>
            </w:r>
            <w:r>
              <w:t xml:space="preserve"> P., </w:t>
            </w:r>
            <w:r w:rsidRPr="00FD43F0">
              <w:t xml:space="preserve">JANOUŠKOVÁ, </w:t>
            </w:r>
            <w:r>
              <w:t>J</w:t>
            </w:r>
            <w:r w:rsidRPr="00FD43F0">
              <w:t xml:space="preserve">. Tax Policy of the Czech Republic and Securing Funds for Retirement. </w:t>
            </w:r>
            <w:r w:rsidRPr="00866D2D">
              <w:rPr>
                <w:i/>
              </w:rPr>
              <w:t>Ekonomický časopis</w:t>
            </w:r>
            <w:r w:rsidRPr="00FD43F0">
              <w:t xml:space="preserve">, </w:t>
            </w:r>
            <w:r>
              <w:t xml:space="preserve">2018, Volume </w:t>
            </w:r>
            <w:r w:rsidRPr="00FD43F0">
              <w:t>66</w:t>
            </w:r>
            <w:r>
              <w:t xml:space="preserve">, Issue </w:t>
            </w:r>
            <w:r w:rsidRPr="00FD43F0">
              <w:t>9</w:t>
            </w:r>
            <w:r>
              <w:t>,</w:t>
            </w:r>
            <w:r w:rsidRPr="00FD43F0">
              <w:t xml:space="preserve"> s. 888-908. ISSN: 0013-3035.</w:t>
            </w:r>
            <w:r>
              <w:t xml:space="preserve"> (50%)</w:t>
            </w:r>
          </w:p>
          <w:p w:rsidR="00A70E18" w:rsidRDefault="00A70E18" w:rsidP="00A70E18">
            <w:pPr>
              <w:jc w:val="both"/>
            </w:pPr>
            <w:r>
              <w:t>KIRSCHNEROVÁ, P.,</w:t>
            </w:r>
            <w:r w:rsidRPr="00571C96">
              <w:t xml:space="preserve"> JANOUŠKOVÁ,</w:t>
            </w:r>
            <w:r>
              <w:t xml:space="preserve"> J. </w:t>
            </w:r>
            <w:r w:rsidRPr="00571C96">
              <w:t xml:space="preserve">Are Tax Expenditures of Individuals Only a Tool of Tax Optimisation? </w:t>
            </w:r>
            <w:r w:rsidRPr="00866D2D">
              <w:rPr>
                <w:i/>
              </w:rPr>
              <w:t>International Advances in Economic Research</w:t>
            </w:r>
            <w:r w:rsidRPr="00571C96">
              <w:t xml:space="preserve">, </w:t>
            </w:r>
            <w:r>
              <w:t xml:space="preserve">2018, Volume </w:t>
            </w:r>
            <w:r w:rsidRPr="00571C96">
              <w:t>24</w:t>
            </w:r>
            <w:r>
              <w:t xml:space="preserve">, Issue </w:t>
            </w:r>
            <w:r w:rsidRPr="00571C96">
              <w:t>3, s. 239-252. ISSN: 1083-0898.</w:t>
            </w:r>
            <w:r>
              <w:t xml:space="preserve"> (50%)</w:t>
            </w:r>
          </w:p>
          <w:p w:rsidR="00A70E18" w:rsidRDefault="00A70E18" w:rsidP="00A70E18">
            <w:pPr>
              <w:jc w:val="both"/>
            </w:pPr>
            <w:r>
              <w:t xml:space="preserve">KIRSCHNEROVÁ, P., </w:t>
            </w:r>
            <w:r w:rsidRPr="00571C96">
              <w:t xml:space="preserve">JANOUŠKOVÁ, </w:t>
            </w:r>
            <w:r>
              <w:t>J.</w:t>
            </w:r>
            <w:r w:rsidRPr="00571C96">
              <w:t xml:space="preserve"> Altruistic behaviour of individuals in the context of the tax stimulus in the Czech Republic. </w:t>
            </w:r>
            <w:r w:rsidRPr="00866D2D">
              <w:rPr>
                <w:i/>
              </w:rPr>
              <w:t>CivilSzemle</w:t>
            </w:r>
            <w:r w:rsidRPr="00571C96">
              <w:t xml:space="preserve">, </w:t>
            </w:r>
            <w:r>
              <w:t xml:space="preserve">2017, Volume </w:t>
            </w:r>
            <w:r w:rsidRPr="00571C96">
              <w:t>14</w:t>
            </w:r>
            <w:r>
              <w:t xml:space="preserve">, Issue </w:t>
            </w:r>
            <w:r w:rsidRPr="00571C96">
              <w:t>4, s. 71-94. ISSN: 1786-3341.</w:t>
            </w:r>
            <w:r>
              <w:t xml:space="preserve"> (50%)</w:t>
            </w:r>
          </w:p>
          <w:p w:rsidR="00A70E18" w:rsidRDefault="00A70E18" w:rsidP="00A70E18">
            <w:pPr>
              <w:jc w:val="both"/>
            </w:pPr>
            <w:r>
              <w:t xml:space="preserve">KIRSCHNEROVÁ, P., JANOUŠKOVÁ, J. Scope of the Use of the Individuals Tax Reliefs in the Czech Republic. </w:t>
            </w:r>
            <w:r w:rsidRPr="00866D2D">
              <w:rPr>
                <w:i/>
              </w:rPr>
              <w:t>Acta academica karviniensia.</w:t>
            </w:r>
            <w:r>
              <w:t xml:space="preserve"> 2017, Volume XVII, Issue 1, s. 55-64. ISSN 1212-415X. (50%)</w:t>
            </w:r>
          </w:p>
          <w:p w:rsidR="00A70E18" w:rsidRPr="00CC0120" w:rsidRDefault="00A70E18" w:rsidP="00A70E18">
            <w:pPr>
              <w:jc w:val="both"/>
            </w:pPr>
            <w:r>
              <w:t>KIRSCHNEROVÁ, P., JANOUŠKOVÁ, J. Daňová podpora bydlení v podmínkách České republiky</w:t>
            </w:r>
            <w:r w:rsidRPr="00866D2D">
              <w:rPr>
                <w:i/>
              </w:rPr>
              <w:t>. Acta Sting,</w:t>
            </w:r>
            <w:r>
              <w:t xml:space="preserve"> 2016, Volume 3, s. 45-58. ISSN 1805-6873. (50%)</w:t>
            </w:r>
          </w:p>
        </w:tc>
      </w:tr>
      <w:tr w:rsidR="00A70E18" w:rsidTr="00A70E18">
        <w:trPr>
          <w:trHeight w:val="218"/>
        </w:trPr>
        <w:tc>
          <w:tcPr>
            <w:tcW w:w="9860" w:type="dxa"/>
            <w:gridSpan w:val="11"/>
            <w:shd w:val="clear" w:color="auto" w:fill="F7CAAC"/>
          </w:tcPr>
          <w:p w:rsidR="00A70E18" w:rsidRDefault="00A70E18" w:rsidP="00A70E18">
            <w:pPr>
              <w:rPr>
                <w:b/>
              </w:rPr>
            </w:pPr>
            <w:r>
              <w:rPr>
                <w:b/>
              </w:rPr>
              <w:t>Působení v zahraničí</w:t>
            </w:r>
          </w:p>
        </w:tc>
      </w:tr>
      <w:tr w:rsidR="00A70E18" w:rsidTr="00A70E18">
        <w:trPr>
          <w:trHeight w:val="159"/>
        </w:trPr>
        <w:tc>
          <w:tcPr>
            <w:tcW w:w="9860" w:type="dxa"/>
            <w:gridSpan w:val="11"/>
          </w:tcPr>
          <w:p w:rsidR="00A70E18" w:rsidRDefault="00A70E18" w:rsidP="00A70E18">
            <w:pPr>
              <w:rPr>
                <w:b/>
              </w:rPr>
            </w:pPr>
          </w:p>
        </w:tc>
      </w:tr>
      <w:tr w:rsidR="00A70E18" w:rsidTr="00A70E18">
        <w:trPr>
          <w:cantSplit/>
          <w:trHeight w:val="77"/>
        </w:trPr>
        <w:tc>
          <w:tcPr>
            <w:tcW w:w="2517"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21" w:type="dxa"/>
            <w:gridSpan w:val="3"/>
          </w:tcPr>
          <w:p w:rsidR="00A70E18" w:rsidRDefault="00A70E18" w:rsidP="00A70E18">
            <w:pPr>
              <w:jc w:val="both"/>
            </w:pPr>
          </w:p>
        </w:tc>
      </w:tr>
    </w:tbl>
    <w:p w:rsidR="00A70E18" w:rsidRDefault="00A70E18" w:rsidP="00694BA8">
      <w:pPr>
        <w:spacing w:after="160" w:line="259" w:lineRule="auto"/>
      </w:pPr>
    </w:p>
    <w:p w:rsidR="00A70E18" w:rsidRDefault="00A70E18">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47"/>
        <w:gridCol w:w="829"/>
        <w:gridCol w:w="1718"/>
        <w:gridCol w:w="524"/>
        <w:gridCol w:w="468"/>
        <w:gridCol w:w="994"/>
        <w:gridCol w:w="711"/>
        <w:gridCol w:w="77"/>
        <w:gridCol w:w="634"/>
        <w:gridCol w:w="694"/>
        <w:gridCol w:w="696"/>
      </w:tblGrid>
      <w:tr w:rsidR="00A70E18" w:rsidTr="00C051D9">
        <w:tc>
          <w:tcPr>
            <w:tcW w:w="9992" w:type="dxa"/>
            <w:gridSpan w:val="11"/>
            <w:tcBorders>
              <w:top w:val="single" w:sz="4" w:space="0" w:color="auto"/>
              <w:left w:val="single" w:sz="4" w:space="0" w:color="auto"/>
              <w:bottom w:val="double" w:sz="4" w:space="0" w:color="auto"/>
              <w:right w:val="sing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C051D9">
        <w:tc>
          <w:tcPr>
            <w:tcW w:w="2647" w:type="dxa"/>
            <w:tcBorders>
              <w:top w:val="double" w:sz="4" w:space="0" w:color="auto"/>
            </w:tcBorders>
            <w:shd w:val="clear" w:color="auto" w:fill="F7CAAC"/>
          </w:tcPr>
          <w:p w:rsidR="00A70E18" w:rsidRDefault="00A70E18" w:rsidP="00A70E18">
            <w:pPr>
              <w:jc w:val="both"/>
              <w:rPr>
                <w:b/>
              </w:rPr>
            </w:pPr>
            <w:r>
              <w:rPr>
                <w:b/>
              </w:rPr>
              <w:t>Vysoká škola</w:t>
            </w:r>
          </w:p>
        </w:tc>
        <w:tc>
          <w:tcPr>
            <w:tcW w:w="7345" w:type="dxa"/>
            <w:gridSpan w:val="10"/>
          </w:tcPr>
          <w:p w:rsidR="00A70E18" w:rsidRDefault="00A70E18" w:rsidP="00A70E18">
            <w:pPr>
              <w:jc w:val="both"/>
            </w:pPr>
            <w:r>
              <w:t>Univerzita Tomáše Bati ve Zlíně</w:t>
            </w:r>
          </w:p>
        </w:tc>
      </w:tr>
      <w:tr w:rsidR="00A70E18" w:rsidTr="00C051D9">
        <w:tc>
          <w:tcPr>
            <w:tcW w:w="2647" w:type="dxa"/>
            <w:shd w:val="clear" w:color="auto" w:fill="F7CAAC"/>
          </w:tcPr>
          <w:p w:rsidR="00A70E18" w:rsidRDefault="00A70E18" w:rsidP="00A70E18">
            <w:pPr>
              <w:jc w:val="both"/>
              <w:rPr>
                <w:b/>
              </w:rPr>
            </w:pPr>
            <w:r>
              <w:rPr>
                <w:b/>
              </w:rPr>
              <w:t>Součást vysoké školy</w:t>
            </w:r>
          </w:p>
        </w:tc>
        <w:tc>
          <w:tcPr>
            <w:tcW w:w="7345" w:type="dxa"/>
            <w:gridSpan w:val="10"/>
          </w:tcPr>
          <w:p w:rsidR="00A70E18" w:rsidRDefault="00A70E18" w:rsidP="00A70E18">
            <w:pPr>
              <w:jc w:val="both"/>
            </w:pPr>
            <w:r>
              <w:t>Fakulta managementu a ekonomiky</w:t>
            </w:r>
          </w:p>
        </w:tc>
      </w:tr>
      <w:tr w:rsidR="00A70E18" w:rsidTr="00C051D9">
        <w:tc>
          <w:tcPr>
            <w:tcW w:w="2647" w:type="dxa"/>
            <w:shd w:val="clear" w:color="auto" w:fill="F7CAAC"/>
          </w:tcPr>
          <w:p w:rsidR="00A70E18" w:rsidRDefault="00A70E18" w:rsidP="00A70E18">
            <w:pPr>
              <w:jc w:val="both"/>
              <w:rPr>
                <w:b/>
              </w:rPr>
            </w:pPr>
            <w:r>
              <w:rPr>
                <w:b/>
              </w:rPr>
              <w:t>Název studijního programu</w:t>
            </w:r>
          </w:p>
        </w:tc>
        <w:tc>
          <w:tcPr>
            <w:tcW w:w="7345" w:type="dxa"/>
            <w:gridSpan w:val="10"/>
          </w:tcPr>
          <w:p w:rsidR="00A70E18" w:rsidRDefault="00BB582A" w:rsidP="00A70E18">
            <w:pPr>
              <w:jc w:val="both"/>
            </w:pPr>
            <w:r w:rsidRPr="00F25E04">
              <w:t>Finance a finanční technologie</w:t>
            </w:r>
          </w:p>
        </w:tc>
      </w:tr>
      <w:tr w:rsidR="00A70E18" w:rsidTr="00C051D9">
        <w:tc>
          <w:tcPr>
            <w:tcW w:w="2647" w:type="dxa"/>
            <w:shd w:val="clear" w:color="auto" w:fill="F7CAAC"/>
          </w:tcPr>
          <w:p w:rsidR="00A70E18" w:rsidRDefault="00A70E18" w:rsidP="00A70E18">
            <w:pPr>
              <w:jc w:val="both"/>
              <w:rPr>
                <w:b/>
              </w:rPr>
            </w:pPr>
            <w:r>
              <w:rPr>
                <w:b/>
              </w:rPr>
              <w:t>Jméno a příjmení</w:t>
            </w:r>
          </w:p>
        </w:tc>
        <w:tc>
          <w:tcPr>
            <w:tcW w:w="4533" w:type="dxa"/>
            <w:gridSpan w:val="5"/>
          </w:tcPr>
          <w:p w:rsidR="00A70E18" w:rsidRPr="00331E15" w:rsidRDefault="00A70E18" w:rsidP="00A70E18">
            <w:pPr>
              <w:jc w:val="both"/>
              <w:rPr>
                <w:highlight w:val="yellow"/>
              </w:rPr>
            </w:pPr>
            <w:r w:rsidRPr="00CF654C">
              <w:t>Adriana KNÁPKOVÁ</w:t>
            </w:r>
          </w:p>
        </w:tc>
        <w:tc>
          <w:tcPr>
            <w:tcW w:w="711" w:type="dxa"/>
            <w:shd w:val="clear" w:color="auto" w:fill="F7CAAC"/>
          </w:tcPr>
          <w:p w:rsidR="00A70E18" w:rsidRDefault="00A70E18" w:rsidP="00A70E18">
            <w:pPr>
              <w:jc w:val="both"/>
              <w:rPr>
                <w:b/>
              </w:rPr>
            </w:pPr>
            <w:r>
              <w:rPr>
                <w:b/>
              </w:rPr>
              <w:t>Tituly</w:t>
            </w:r>
          </w:p>
        </w:tc>
        <w:tc>
          <w:tcPr>
            <w:tcW w:w="2101" w:type="dxa"/>
            <w:gridSpan w:val="4"/>
          </w:tcPr>
          <w:p w:rsidR="00A70E18" w:rsidRDefault="00A70E18" w:rsidP="00A70E18">
            <w:pPr>
              <w:jc w:val="both"/>
            </w:pPr>
            <w:r>
              <w:t>doc. Ing., Ph.D.</w:t>
            </w:r>
          </w:p>
        </w:tc>
      </w:tr>
      <w:tr w:rsidR="00A70E18" w:rsidTr="00C051D9">
        <w:tc>
          <w:tcPr>
            <w:tcW w:w="2647"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1977</w:t>
            </w:r>
          </w:p>
        </w:tc>
        <w:tc>
          <w:tcPr>
            <w:tcW w:w="1718"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11" w:type="dxa"/>
            <w:gridSpan w:val="2"/>
            <w:shd w:val="clear" w:color="auto" w:fill="F7CAAC"/>
          </w:tcPr>
          <w:p w:rsidR="00A70E18" w:rsidRDefault="00A70E18" w:rsidP="00A70E18">
            <w:pPr>
              <w:jc w:val="both"/>
              <w:rPr>
                <w:b/>
              </w:rPr>
            </w:pPr>
            <w:r>
              <w:rPr>
                <w:b/>
              </w:rPr>
              <w:t>do kdy</w:t>
            </w:r>
          </w:p>
        </w:tc>
        <w:tc>
          <w:tcPr>
            <w:tcW w:w="1390" w:type="dxa"/>
            <w:gridSpan w:val="2"/>
          </w:tcPr>
          <w:p w:rsidR="00A70E18" w:rsidRDefault="00A70E18" w:rsidP="00A70E18">
            <w:pPr>
              <w:jc w:val="both"/>
            </w:pPr>
            <w:r>
              <w:t>N</w:t>
            </w:r>
          </w:p>
        </w:tc>
      </w:tr>
      <w:tr w:rsidR="00A70E18" w:rsidTr="00C051D9">
        <w:tc>
          <w:tcPr>
            <w:tcW w:w="5194"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11" w:type="dxa"/>
            <w:gridSpan w:val="2"/>
            <w:shd w:val="clear" w:color="auto" w:fill="F7CAAC"/>
          </w:tcPr>
          <w:p w:rsidR="00A70E18" w:rsidRDefault="00A70E18" w:rsidP="00A70E18">
            <w:pPr>
              <w:jc w:val="both"/>
              <w:rPr>
                <w:b/>
              </w:rPr>
            </w:pPr>
            <w:r>
              <w:rPr>
                <w:b/>
              </w:rPr>
              <w:t>do kdy</w:t>
            </w:r>
          </w:p>
        </w:tc>
        <w:tc>
          <w:tcPr>
            <w:tcW w:w="1390" w:type="dxa"/>
            <w:gridSpan w:val="2"/>
          </w:tcPr>
          <w:p w:rsidR="00A70E18" w:rsidRDefault="00A70E18" w:rsidP="00A70E18">
            <w:pPr>
              <w:jc w:val="both"/>
            </w:pPr>
            <w:r>
              <w:t>N</w:t>
            </w:r>
          </w:p>
        </w:tc>
      </w:tr>
      <w:tr w:rsidR="00A70E18" w:rsidTr="00C051D9">
        <w:tc>
          <w:tcPr>
            <w:tcW w:w="6186" w:type="dxa"/>
            <w:gridSpan w:val="5"/>
            <w:shd w:val="clear" w:color="auto" w:fill="F7CAAC"/>
          </w:tcPr>
          <w:p w:rsidR="00A70E18" w:rsidRDefault="00A70E18" w:rsidP="00A70E18">
            <w:pPr>
              <w:jc w:val="both"/>
            </w:pPr>
            <w:r>
              <w:rPr>
                <w:b/>
              </w:rPr>
              <w:t>Další současná působení jako akademický pracovník na jiných VŠ</w:t>
            </w:r>
          </w:p>
        </w:tc>
        <w:tc>
          <w:tcPr>
            <w:tcW w:w="1705" w:type="dxa"/>
            <w:gridSpan w:val="2"/>
            <w:shd w:val="clear" w:color="auto" w:fill="F7CAAC"/>
          </w:tcPr>
          <w:p w:rsidR="00A70E18" w:rsidRDefault="00A70E18" w:rsidP="00A70E18">
            <w:pPr>
              <w:jc w:val="both"/>
              <w:rPr>
                <w:b/>
              </w:rPr>
            </w:pPr>
            <w:r>
              <w:rPr>
                <w:b/>
              </w:rPr>
              <w:t>typ prac. vztahu</w:t>
            </w:r>
          </w:p>
        </w:tc>
        <w:tc>
          <w:tcPr>
            <w:tcW w:w="2101" w:type="dxa"/>
            <w:gridSpan w:val="4"/>
            <w:shd w:val="clear" w:color="auto" w:fill="F7CAAC"/>
          </w:tcPr>
          <w:p w:rsidR="00A70E18" w:rsidRDefault="00A70E18" w:rsidP="00A70E18">
            <w:pPr>
              <w:jc w:val="both"/>
              <w:rPr>
                <w:b/>
              </w:rPr>
            </w:pPr>
            <w:r>
              <w:rPr>
                <w:b/>
              </w:rPr>
              <w:t>rozsah</w:t>
            </w:r>
          </w:p>
        </w:tc>
      </w:tr>
      <w:tr w:rsidR="00A70E18" w:rsidTr="00C051D9">
        <w:tc>
          <w:tcPr>
            <w:tcW w:w="6186" w:type="dxa"/>
            <w:gridSpan w:val="5"/>
          </w:tcPr>
          <w:p w:rsidR="00A70E18" w:rsidRDefault="00A70E18" w:rsidP="00A70E18">
            <w:pPr>
              <w:jc w:val="both"/>
            </w:pPr>
          </w:p>
        </w:tc>
        <w:tc>
          <w:tcPr>
            <w:tcW w:w="1705" w:type="dxa"/>
            <w:gridSpan w:val="2"/>
          </w:tcPr>
          <w:p w:rsidR="00A70E18" w:rsidRDefault="00A70E18" w:rsidP="00A70E18">
            <w:pPr>
              <w:jc w:val="both"/>
            </w:pPr>
          </w:p>
        </w:tc>
        <w:tc>
          <w:tcPr>
            <w:tcW w:w="2101" w:type="dxa"/>
            <w:gridSpan w:val="4"/>
          </w:tcPr>
          <w:p w:rsidR="00A70E18" w:rsidRDefault="00A70E18" w:rsidP="00A70E18">
            <w:pPr>
              <w:jc w:val="both"/>
            </w:pPr>
          </w:p>
        </w:tc>
      </w:tr>
      <w:tr w:rsidR="00A70E18" w:rsidTr="00C051D9">
        <w:tc>
          <w:tcPr>
            <w:tcW w:w="9992"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C051D9">
        <w:trPr>
          <w:trHeight w:val="218"/>
        </w:trPr>
        <w:tc>
          <w:tcPr>
            <w:tcW w:w="9992" w:type="dxa"/>
            <w:gridSpan w:val="11"/>
            <w:tcBorders>
              <w:top w:val="nil"/>
            </w:tcBorders>
          </w:tcPr>
          <w:p w:rsidR="003119BD" w:rsidRDefault="003119BD" w:rsidP="003119BD">
            <w:pPr>
              <w:jc w:val="both"/>
            </w:pPr>
            <w:r>
              <w:t>Podnikové finance</w:t>
            </w:r>
            <w:r w:rsidR="00075F2A">
              <w:t xml:space="preserve"> I</w:t>
            </w:r>
            <w:r>
              <w:t xml:space="preserve"> - garant, přednášející (60%)</w:t>
            </w:r>
          </w:p>
          <w:p w:rsidR="00A70E18" w:rsidRDefault="003119BD" w:rsidP="003119BD">
            <w:pPr>
              <w:jc w:val="both"/>
              <w:rPr>
                <w:color w:val="000000" w:themeColor="text1"/>
              </w:rPr>
            </w:pPr>
            <w:r w:rsidRPr="00B1317B">
              <w:rPr>
                <w:color w:val="000000" w:themeColor="text1"/>
              </w:rPr>
              <w:t>Odborná praxe I</w:t>
            </w:r>
            <w:r>
              <w:rPr>
                <w:color w:val="000000" w:themeColor="text1"/>
              </w:rPr>
              <w:t xml:space="preserve"> – garant (100%)</w:t>
            </w:r>
          </w:p>
          <w:p w:rsidR="006E32A2" w:rsidRDefault="00C051D9" w:rsidP="003119BD">
            <w:pPr>
              <w:jc w:val="both"/>
              <w:rPr>
                <w:ins w:id="2336" w:author="Drahomíra Pavelková" w:date="2019-09-04T19:09:00Z"/>
                <w:color w:val="000000" w:themeColor="text1"/>
              </w:rPr>
            </w:pPr>
            <w:r w:rsidRPr="00B1317B">
              <w:rPr>
                <w:color w:val="000000" w:themeColor="text1"/>
              </w:rPr>
              <w:t xml:space="preserve">Odborná praxe II </w:t>
            </w:r>
            <w:ins w:id="2337" w:author="Drahomíra Pavelková" w:date="2019-09-04T19:09:00Z">
              <w:r w:rsidR="006E32A2">
                <w:rPr>
                  <w:color w:val="000000" w:themeColor="text1"/>
                </w:rPr>
                <w:t>– garant (100%)</w:t>
              </w:r>
            </w:ins>
          </w:p>
          <w:p w:rsidR="00C051D9" w:rsidRPr="00C051D9" w:rsidRDefault="006E32A2" w:rsidP="003119BD">
            <w:pPr>
              <w:jc w:val="both"/>
              <w:rPr>
                <w:color w:val="000000" w:themeColor="text1"/>
              </w:rPr>
            </w:pPr>
            <w:ins w:id="2338" w:author="Drahomíra Pavelková" w:date="2019-09-04T19:09:00Z">
              <w:r>
                <w:rPr>
                  <w:color w:val="000000" w:themeColor="text1"/>
                </w:rPr>
                <w:t>P</w:t>
              </w:r>
            </w:ins>
            <w:del w:id="2339" w:author="Drahomíra Pavelková" w:date="2019-09-04T19:09:00Z">
              <w:r w:rsidR="00C051D9" w:rsidRPr="00B1317B" w:rsidDel="006E32A2">
                <w:rPr>
                  <w:color w:val="000000" w:themeColor="text1"/>
                </w:rPr>
                <w:delText>a p</w:delText>
              </w:r>
            </w:del>
            <w:r w:rsidR="00C051D9" w:rsidRPr="00B1317B">
              <w:rPr>
                <w:color w:val="000000" w:themeColor="text1"/>
              </w:rPr>
              <w:t>říprava bakalářské práce</w:t>
            </w:r>
            <w:r w:rsidR="00C051D9">
              <w:rPr>
                <w:color w:val="000000" w:themeColor="text1"/>
              </w:rPr>
              <w:t xml:space="preserve"> - garant (100%)</w:t>
            </w:r>
          </w:p>
        </w:tc>
      </w:tr>
      <w:tr w:rsidR="00A70E18" w:rsidTr="00C051D9">
        <w:tc>
          <w:tcPr>
            <w:tcW w:w="9992" w:type="dxa"/>
            <w:gridSpan w:val="11"/>
            <w:shd w:val="clear" w:color="auto" w:fill="F7CAAC"/>
          </w:tcPr>
          <w:p w:rsidR="00A70E18" w:rsidRDefault="00A70E18" w:rsidP="00A70E18">
            <w:pPr>
              <w:jc w:val="both"/>
            </w:pPr>
            <w:r>
              <w:rPr>
                <w:b/>
              </w:rPr>
              <w:t xml:space="preserve">Údaje o vzdělání na VŠ </w:t>
            </w:r>
          </w:p>
        </w:tc>
      </w:tr>
      <w:tr w:rsidR="00A70E18" w:rsidRPr="00BE3A80" w:rsidTr="00062F51">
        <w:trPr>
          <w:trHeight w:val="383"/>
        </w:trPr>
        <w:tc>
          <w:tcPr>
            <w:tcW w:w="9992" w:type="dxa"/>
            <w:gridSpan w:val="11"/>
          </w:tcPr>
          <w:p w:rsidR="00A70E18" w:rsidRDefault="00A70E18" w:rsidP="00A70E18">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A70E18" w:rsidRPr="00BE3A80" w:rsidRDefault="00A70E18" w:rsidP="00A70E18">
            <w:pPr>
              <w:jc w:val="both"/>
            </w:pPr>
            <w:r w:rsidRPr="00170B36">
              <w:rPr>
                <w:b/>
              </w:rPr>
              <w:t>1999 – 2001</w:t>
            </w:r>
            <w:r>
              <w:t>: magisterské studium, FaME UTB ve Zlíně (</w:t>
            </w:r>
            <w:r w:rsidRPr="00170B36">
              <w:rPr>
                <w:b/>
              </w:rPr>
              <w:t>Ing.</w:t>
            </w:r>
            <w:r>
              <w:t>)</w:t>
            </w:r>
          </w:p>
        </w:tc>
      </w:tr>
      <w:tr w:rsidR="00A70E18" w:rsidTr="00C051D9">
        <w:tc>
          <w:tcPr>
            <w:tcW w:w="9992" w:type="dxa"/>
            <w:gridSpan w:val="11"/>
            <w:shd w:val="clear" w:color="auto" w:fill="F7CAAC"/>
          </w:tcPr>
          <w:p w:rsidR="00A70E18" w:rsidRDefault="00A70E18" w:rsidP="00A70E18">
            <w:pPr>
              <w:jc w:val="both"/>
              <w:rPr>
                <w:b/>
              </w:rPr>
            </w:pPr>
            <w:r>
              <w:rPr>
                <w:b/>
              </w:rPr>
              <w:t>Údaje o odborném působení od absolvování VŠ</w:t>
            </w:r>
          </w:p>
        </w:tc>
      </w:tr>
      <w:tr w:rsidR="00A70E18" w:rsidTr="00C051D9">
        <w:trPr>
          <w:trHeight w:val="555"/>
        </w:trPr>
        <w:tc>
          <w:tcPr>
            <w:tcW w:w="9992" w:type="dxa"/>
            <w:gridSpan w:val="11"/>
          </w:tcPr>
          <w:p w:rsidR="00836FCF" w:rsidRDefault="00836FCF" w:rsidP="00836FCF">
            <w:pPr>
              <w:jc w:val="both"/>
            </w:pPr>
            <w:r w:rsidRPr="00170B36">
              <w:rPr>
                <w:b/>
              </w:rPr>
              <w:t>2002 – dosud</w:t>
            </w:r>
            <w:r>
              <w:t>: UTB FaME ve Zlíně (odborná asistentka, od roku 2014 docentka)</w:t>
            </w:r>
          </w:p>
          <w:p w:rsidR="00836FCF" w:rsidRDefault="00836FCF" w:rsidP="00836FCF">
            <w:pPr>
              <w:jc w:val="both"/>
            </w:pPr>
            <w:r w:rsidRPr="00170B36">
              <w:rPr>
                <w:b/>
              </w:rPr>
              <w:t>2008 – 2014</w:t>
            </w:r>
            <w:r>
              <w:t>: proděkanka pro vědu a výzkum na FaME UTB ve Zlíně</w:t>
            </w:r>
          </w:p>
          <w:p w:rsidR="002445FA" w:rsidRDefault="00836FCF" w:rsidP="00836FCF">
            <w:pPr>
              <w:jc w:val="both"/>
            </w:pPr>
            <w:r w:rsidRPr="00170B36">
              <w:rPr>
                <w:b/>
              </w:rPr>
              <w:t>2015 – dosud</w:t>
            </w:r>
            <w:r>
              <w:t>: prorektorka pro sociální záležitosti na UTB ve Zlíně</w:t>
            </w:r>
          </w:p>
        </w:tc>
      </w:tr>
      <w:tr w:rsidR="00A70E18" w:rsidTr="00C051D9">
        <w:trPr>
          <w:trHeight w:val="250"/>
        </w:trPr>
        <w:tc>
          <w:tcPr>
            <w:tcW w:w="9992" w:type="dxa"/>
            <w:gridSpan w:val="11"/>
            <w:shd w:val="clear" w:color="auto" w:fill="F7CAAC"/>
          </w:tcPr>
          <w:p w:rsidR="00A70E18" w:rsidRDefault="00A70E18" w:rsidP="00A70E18">
            <w:pPr>
              <w:jc w:val="both"/>
            </w:pPr>
            <w:r>
              <w:rPr>
                <w:b/>
              </w:rPr>
              <w:t>Zkušenosti s vedením kvalifikačních a rigorózních prací</w:t>
            </w:r>
          </w:p>
        </w:tc>
      </w:tr>
      <w:tr w:rsidR="00A70E18" w:rsidTr="00C051D9">
        <w:trPr>
          <w:trHeight w:val="88"/>
        </w:trPr>
        <w:tc>
          <w:tcPr>
            <w:tcW w:w="9992" w:type="dxa"/>
            <w:gridSpan w:val="11"/>
          </w:tcPr>
          <w:p w:rsidR="00A70E18" w:rsidRDefault="00A70E18" w:rsidP="00A70E18">
            <w:pPr>
              <w:jc w:val="both"/>
            </w:pPr>
            <w:r>
              <w:t xml:space="preserve">Počet vedených bakalářských prací – 37 </w:t>
            </w:r>
          </w:p>
          <w:p w:rsidR="00A70E18" w:rsidRDefault="00A70E18" w:rsidP="00A70E18">
            <w:pPr>
              <w:jc w:val="both"/>
            </w:pPr>
            <w:r>
              <w:t>Počet vedených diplomových prací – 69</w:t>
            </w:r>
          </w:p>
        </w:tc>
      </w:tr>
      <w:tr w:rsidR="00A70E18" w:rsidTr="00C051D9">
        <w:trPr>
          <w:cantSplit/>
        </w:trPr>
        <w:tc>
          <w:tcPr>
            <w:tcW w:w="3476"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2"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50"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24"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C051D9">
        <w:trPr>
          <w:cantSplit/>
        </w:trPr>
        <w:tc>
          <w:tcPr>
            <w:tcW w:w="3476" w:type="dxa"/>
            <w:gridSpan w:val="2"/>
          </w:tcPr>
          <w:p w:rsidR="00A70E18" w:rsidRDefault="00A70E18" w:rsidP="00A70E18">
            <w:pPr>
              <w:jc w:val="both"/>
            </w:pPr>
            <w:r>
              <w:t>Management a ekonomika</w:t>
            </w:r>
          </w:p>
        </w:tc>
        <w:tc>
          <w:tcPr>
            <w:tcW w:w="2242" w:type="dxa"/>
            <w:gridSpan w:val="2"/>
          </w:tcPr>
          <w:p w:rsidR="00A70E18" w:rsidRDefault="00A70E18" w:rsidP="00A70E18">
            <w:pPr>
              <w:jc w:val="both"/>
            </w:pPr>
            <w:r>
              <w:t>2014</w:t>
            </w:r>
          </w:p>
        </w:tc>
        <w:tc>
          <w:tcPr>
            <w:tcW w:w="2250" w:type="dxa"/>
            <w:gridSpan w:val="4"/>
            <w:tcBorders>
              <w:right w:val="single" w:sz="12" w:space="0" w:color="auto"/>
            </w:tcBorders>
          </w:tcPr>
          <w:p w:rsidR="00A70E18" w:rsidRDefault="00A70E18" w:rsidP="00A70E18">
            <w:pPr>
              <w:jc w:val="both"/>
            </w:pPr>
            <w:r>
              <w:t>UTB ve Zlíně</w:t>
            </w:r>
          </w:p>
        </w:tc>
        <w:tc>
          <w:tcPr>
            <w:tcW w:w="634" w:type="dxa"/>
            <w:tcBorders>
              <w:left w:val="single" w:sz="12" w:space="0" w:color="auto"/>
            </w:tcBorders>
            <w:shd w:val="clear" w:color="auto" w:fill="F7CAAC"/>
          </w:tcPr>
          <w:p w:rsidR="00A70E18" w:rsidRDefault="00A70E18" w:rsidP="00A70E18">
            <w:pPr>
              <w:jc w:val="both"/>
            </w:pPr>
            <w:r>
              <w:rPr>
                <w:b/>
              </w:rPr>
              <w:t>WOS</w:t>
            </w:r>
          </w:p>
        </w:tc>
        <w:tc>
          <w:tcPr>
            <w:tcW w:w="694" w:type="dxa"/>
            <w:shd w:val="clear" w:color="auto" w:fill="F7CAAC"/>
          </w:tcPr>
          <w:p w:rsidR="00A70E18" w:rsidRDefault="00A70E18" w:rsidP="00A70E18">
            <w:pPr>
              <w:jc w:val="both"/>
              <w:rPr>
                <w:sz w:val="18"/>
              </w:rPr>
            </w:pPr>
            <w:r>
              <w:rPr>
                <w:b/>
                <w:sz w:val="18"/>
              </w:rPr>
              <w:t>Scopus</w:t>
            </w:r>
          </w:p>
        </w:tc>
        <w:tc>
          <w:tcPr>
            <w:tcW w:w="696" w:type="dxa"/>
            <w:shd w:val="clear" w:color="auto" w:fill="F7CAAC"/>
          </w:tcPr>
          <w:p w:rsidR="00A70E18" w:rsidRDefault="00A70E18" w:rsidP="00A70E18">
            <w:pPr>
              <w:jc w:val="both"/>
            </w:pPr>
            <w:r>
              <w:rPr>
                <w:b/>
                <w:sz w:val="18"/>
              </w:rPr>
              <w:t>ostatní</w:t>
            </w:r>
          </w:p>
        </w:tc>
      </w:tr>
      <w:tr w:rsidR="00836FCF" w:rsidTr="00C051D9">
        <w:trPr>
          <w:cantSplit/>
          <w:trHeight w:val="70"/>
        </w:trPr>
        <w:tc>
          <w:tcPr>
            <w:tcW w:w="3476" w:type="dxa"/>
            <w:gridSpan w:val="2"/>
            <w:shd w:val="clear" w:color="auto" w:fill="F7CAAC"/>
          </w:tcPr>
          <w:p w:rsidR="00836FCF" w:rsidRDefault="00836FCF" w:rsidP="00836FCF">
            <w:pPr>
              <w:jc w:val="both"/>
            </w:pPr>
            <w:r>
              <w:rPr>
                <w:b/>
              </w:rPr>
              <w:t>Obor jmenovacího řízení</w:t>
            </w:r>
          </w:p>
        </w:tc>
        <w:tc>
          <w:tcPr>
            <w:tcW w:w="2242" w:type="dxa"/>
            <w:gridSpan w:val="2"/>
            <w:shd w:val="clear" w:color="auto" w:fill="F7CAAC"/>
          </w:tcPr>
          <w:p w:rsidR="00836FCF" w:rsidRDefault="00836FCF" w:rsidP="00836FCF">
            <w:pPr>
              <w:jc w:val="both"/>
            </w:pPr>
            <w:r>
              <w:rPr>
                <w:b/>
              </w:rPr>
              <w:t>Rok udělení hodnosti</w:t>
            </w:r>
          </w:p>
        </w:tc>
        <w:tc>
          <w:tcPr>
            <w:tcW w:w="2250" w:type="dxa"/>
            <w:gridSpan w:val="4"/>
            <w:tcBorders>
              <w:right w:val="single" w:sz="12" w:space="0" w:color="auto"/>
            </w:tcBorders>
            <w:shd w:val="clear" w:color="auto" w:fill="F7CAAC"/>
          </w:tcPr>
          <w:p w:rsidR="00836FCF" w:rsidRDefault="00836FCF" w:rsidP="00836FCF">
            <w:pPr>
              <w:jc w:val="both"/>
            </w:pPr>
            <w:r>
              <w:rPr>
                <w:b/>
              </w:rPr>
              <w:t>Řízení konáno na VŠ</w:t>
            </w:r>
          </w:p>
        </w:tc>
        <w:tc>
          <w:tcPr>
            <w:tcW w:w="634" w:type="dxa"/>
            <w:vMerge w:val="restart"/>
            <w:tcBorders>
              <w:left w:val="single" w:sz="12" w:space="0" w:color="auto"/>
            </w:tcBorders>
          </w:tcPr>
          <w:p w:rsidR="00836FCF" w:rsidRDefault="00836FCF" w:rsidP="00836FCF">
            <w:pPr>
              <w:jc w:val="both"/>
              <w:rPr>
                <w:b/>
              </w:rPr>
            </w:pPr>
            <w:r>
              <w:rPr>
                <w:b/>
              </w:rPr>
              <w:t>21</w:t>
            </w:r>
          </w:p>
        </w:tc>
        <w:tc>
          <w:tcPr>
            <w:tcW w:w="694" w:type="dxa"/>
            <w:vMerge w:val="restart"/>
          </w:tcPr>
          <w:p w:rsidR="00836FCF" w:rsidRDefault="00836FCF" w:rsidP="00836FCF">
            <w:pPr>
              <w:jc w:val="both"/>
              <w:rPr>
                <w:b/>
              </w:rPr>
            </w:pPr>
            <w:r>
              <w:rPr>
                <w:b/>
              </w:rPr>
              <w:t>32</w:t>
            </w:r>
          </w:p>
        </w:tc>
        <w:tc>
          <w:tcPr>
            <w:tcW w:w="696" w:type="dxa"/>
            <w:vMerge w:val="restart"/>
          </w:tcPr>
          <w:p w:rsidR="00836FCF" w:rsidRDefault="00836FCF" w:rsidP="00836FCF">
            <w:pPr>
              <w:jc w:val="both"/>
              <w:rPr>
                <w:b/>
              </w:rPr>
            </w:pPr>
            <w:r>
              <w:rPr>
                <w:b/>
              </w:rPr>
              <w:t>450</w:t>
            </w:r>
          </w:p>
        </w:tc>
      </w:tr>
      <w:tr w:rsidR="00A70E18" w:rsidTr="00C051D9">
        <w:trPr>
          <w:trHeight w:val="205"/>
        </w:trPr>
        <w:tc>
          <w:tcPr>
            <w:tcW w:w="3476" w:type="dxa"/>
            <w:gridSpan w:val="2"/>
          </w:tcPr>
          <w:p w:rsidR="00A70E18" w:rsidRDefault="00A70E18" w:rsidP="00A70E18">
            <w:pPr>
              <w:jc w:val="both"/>
            </w:pPr>
          </w:p>
        </w:tc>
        <w:tc>
          <w:tcPr>
            <w:tcW w:w="2242" w:type="dxa"/>
            <w:gridSpan w:val="2"/>
          </w:tcPr>
          <w:p w:rsidR="00A70E18" w:rsidRDefault="00A70E18" w:rsidP="00A70E18">
            <w:pPr>
              <w:jc w:val="both"/>
            </w:pPr>
          </w:p>
        </w:tc>
        <w:tc>
          <w:tcPr>
            <w:tcW w:w="2250" w:type="dxa"/>
            <w:gridSpan w:val="4"/>
            <w:tcBorders>
              <w:right w:val="single" w:sz="12" w:space="0" w:color="auto"/>
            </w:tcBorders>
          </w:tcPr>
          <w:p w:rsidR="00A70E18" w:rsidRDefault="00A70E18" w:rsidP="00A70E18">
            <w:pPr>
              <w:jc w:val="both"/>
            </w:pPr>
          </w:p>
        </w:tc>
        <w:tc>
          <w:tcPr>
            <w:tcW w:w="634" w:type="dxa"/>
            <w:vMerge/>
            <w:tcBorders>
              <w:left w:val="single" w:sz="12" w:space="0" w:color="auto"/>
            </w:tcBorders>
            <w:vAlign w:val="center"/>
          </w:tcPr>
          <w:p w:rsidR="00A70E18" w:rsidRDefault="00A70E18" w:rsidP="00A70E18">
            <w:pPr>
              <w:rPr>
                <w:b/>
              </w:rPr>
            </w:pPr>
          </w:p>
        </w:tc>
        <w:tc>
          <w:tcPr>
            <w:tcW w:w="694" w:type="dxa"/>
            <w:vMerge/>
            <w:vAlign w:val="center"/>
          </w:tcPr>
          <w:p w:rsidR="00A70E18" w:rsidRDefault="00A70E18" w:rsidP="00A70E18">
            <w:pPr>
              <w:rPr>
                <w:b/>
              </w:rPr>
            </w:pPr>
          </w:p>
        </w:tc>
        <w:tc>
          <w:tcPr>
            <w:tcW w:w="696" w:type="dxa"/>
            <w:vMerge/>
            <w:vAlign w:val="center"/>
          </w:tcPr>
          <w:p w:rsidR="00A70E18" w:rsidRDefault="00A70E18" w:rsidP="00A70E18">
            <w:pPr>
              <w:rPr>
                <w:b/>
              </w:rPr>
            </w:pPr>
          </w:p>
        </w:tc>
      </w:tr>
      <w:tr w:rsidR="00A70E18" w:rsidTr="00C051D9">
        <w:tc>
          <w:tcPr>
            <w:tcW w:w="9992"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836FCF" w:rsidRPr="007075CC" w:rsidTr="00C051D9">
        <w:trPr>
          <w:trHeight w:val="141"/>
        </w:trPr>
        <w:tc>
          <w:tcPr>
            <w:tcW w:w="9992" w:type="dxa"/>
            <w:gridSpan w:val="11"/>
          </w:tcPr>
          <w:p w:rsidR="00836FCF" w:rsidRDefault="00836FCF" w:rsidP="00836FCF">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B21536">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836FCF" w:rsidRPr="00904FD5" w:rsidRDefault="00836FCF" w:rsidP="00836FCF">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rsidR="00836FCF" w:rsidRPr="000F3FD7" w:rsidRDefault="00836FCF" w:rsidP="00836FCF">
            <w:pPr>
              <w:jc w:val="both"/>
            </w:pPr>
            <w:r w:rsidRPr="000F3FD7">
              <w:t xml:space="preserve">ALIU, F., KNÁPKOVÁ, A. Portfolio risk of international diversification of Kosovo Pension fund. </w:t>
            </w:r>
            <w:r w:rsidRPr="000F3FD7">
              <w:rPr>
                <w:i/>
              </w:rPr>
              <w:t>Acta Universitatis Agriculturae et Silviculturae Mendelianae Brunensis</w:t>
            </w:r>
            <w:r w:rsidRPr="000F3FD7">
              <w:t xml:space="preserve">. 2017, Volume 65, Issue 1, pp. 237-244. ISSN 1211-8516. </w:t>
            </w:r>
            <w:hyperlink r:id="rId71" w:history="1">
              <w:r w:rsidRPr="000F3FD7">
                <w:rPr>
                  <w:rStyle w:val="Hypertextovodkaz"/>
                  <w:shd w:val="clear" w:color="auto" w:fill="FFFFFF"/>
                </w:rPr>
                <w:t>https://doi.org/10.11118/actaun201765010237</w:t>
              </w:r>
            </w:hyperlink>
            <w:r w:rsidRPr="000F3FD7">
              <w:rPr>
                <w:shd w:val="clear" w:color="auto" w:fill="FFFFFF"/>
              </w:rPr>
              <w:t xml:space="preserve"> (50%).</w:t>
            </w:r>
          </w:p>
          <w:p w:rsidR="00836FCF" w:rsidRPr="00025DD0" w:rsidRDefault="00836FCF" w:rsidP="00836FCF">
            <w:pPr>
              <w:shd w:val="clear" w:color="auto" w:fill="FFFFFF"/>
              <w:jc w:val="both"/>
            </w:pPr>
            <w:r w:rsidRPr="000F3FD7">
              <w:t xml:space="preserve">KNÁPKOVÁ, A., HOMOLKA, L., PAVELKOVÁ, D. Využití Balanced Scorecard a vliv jeho využívání na finanční výkonnost podniků v ČR. </w:t>
            </w:r>
            <w:r w:rsidRPr="000F3FD7">
              <w:rPr>
                <w:i/>
                <w:iCs/>
              </w:rPr>
              <w:t>E+M Ekonomie a Management</w:t>
            </w:r>
            <w:r w:rsidRPr="000F3FD7">
              <w:t xml:space="preserve">, 2014, roč. 17, č. 2, s. 146-160. ISSN 1212-3609 (33%), </w:t>
            </w:r>
            <w:r w:rsidRPr="000F3FD7">
              <w:rPr>
                <w:bCs/>
              </w:rPr>
              <w:t xml:space="preserve">DOI: </w:t>
            </w:r>
            <w:hyperlink r:id="rId72" w:tgtFrame="_blank" w:history="1">
              <w:r w:rsidRPr="000F3FD7">
                <w:t>dx.doi.org/10.15240/tul/001/2014-2-011</w:t>
              </w:r>
            </w:hyperlink>
            <w:r w:rsidRPr="000F3FD7">
              <w:t xml:space="preserve"> (34%).</w:t>
            </w:r>
          </w:p>
          <w:p w:rsidR="00836FCF" w:rsidRPr="00904FD5" w:rsidRDefault="00836FCF" w:rsidP="00836FCF">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rsidR="00836FCF" w:rsidRDefault="00836FCF" w:rsidP="00836FCF">
            <w:pPr>
              <w:jc w:val="both"/>
            </w:pPr>
            <w:r w:rsidRPr="00E66B0B">
              <w:rPr>
                <w:i/>
              </w:rPr>
              <w:t>Přehled projektové činnosti:</w:t>
            </w:r>
          </w:p>
          <w:p w:rsidR="00836FCF" w:rsidRDefault="00836FCF" w:rsidP="00836FCF">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836FCF" w:rsidRDefault="00836FCF" w:rsidP="00836FCF">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rsidR="00836FCF" w:rsidRDefault="00836FCF" w:rsidP="00836FCF">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836FCF" w:rsidRDefault="00836FCF" w:rsidP="00836FCF">
            <w:pPr>
              <w:tabs>
                <w:tab w:val="left" w:pos="2565"/>
              </w:tabs>
            </w:pPr>
            <w:r w:rsidRPr="00F30A63">
              <w:t>GA ČR 402/09/1739 Tvorba modelu pro měření a řízení výkonnosti podniků 2009-2011 (hlavní řešitel)</w:t>
            </w:r>
            <w:r>
              <w:t>.</w:t>
            </w:r>
          </w:p>
          <w:p w:rsidR="00836FCF" w:rsidRPr="00F30A63" w:rsidRDefault="00836FCF" w:rsidP="00836FCF">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836FCF" w:rsidRPr="007075CC" w:rsidRDefault="00836FCF" w:rsidP="00836FCF">
            <w:pPr>
              <w:tabs>
                <w:tab w:val="left" w:pos="2565"/>
              </w:tabs>
              <w:jc w:val="both"/>
            </w:pPr>
            <w:r>
              <w:t>GA ČR 402/06/1526 Měření a řízení výkonnosti klastrů 2006-2009 (člen řešitelského týmu).</w:t>
            </w:r>
          </w:p>
        </w:tc>
      </w:tr>
      <w:tr w:rsidR="00836FCF" w:rsidTr="00C051D9">
        <w:trPr>
          <w:trHeight w:val="218"/>
        </w:trPr>
        <w:tc>
          <w:tcPr>
            <w:tcW w:w="9992" w:type="dxa"/>
            <w:gridSpan w:val="11"/>
            <w:shd w:val="clear" w:color="auto" w:fill="F7CAAC"/>
          </w:tcPr>
          <w:p w:rsidR="00836FCF" w:rsidRDefault="00836FCF" w:rsidP="00836FCF">
            <w:pPr>
              <w:rPr>
                <w:b/>
              </w:rPr>
            </w:pPr>
            <w:r>
              <w:rPr>
                <w:b/>
              </w:rPr>
              <w:t>Působení v zahraničí</w:t>
            </w:r>
          </w:p>
        </w:tc>
      </w:tr>
      <w:tr w:rsidR="00836FCF" w:rsidTr="00C051D9">
        <w:trPr>
          <w:trHeight w:val="104"/>
        </w:trPr>
        <w:tc>
          <w:tcPr>
            <w:tcW w:w="9992" w:type="dxa"/>
            <w:gridSpan w:val="11"/>
          </w:tcPr>
          <w:p w:rsidR="00836FCF" w:rsidRPr="00062F51" w:rsidRDefault="00836FCF" w:rsidP="00836FCF">
            <w:pPr>
              <w:pStyle w:val="Dosaenvzdln"/>
              <w:numPr>
                <w:ilvl w:val="0"/>
                <w:numId w:val="0"/>
              </w:numPr>
              <w:spacing w:beforeAutospacing="0" w:after="0" w:afterAutospacing="0" w:line="240" w:lineRule="auto"/>
              <w:ind w:left="360" w:hanging="360"/>
              <w:rPr>
                <w:b/>
                <w:sz w:val="18"/>
              </w:rPr>
            </w:pPr>
          </w:p>
        </w:tc>
      </w:tr>
      <w:tr w:rsidR="00836FCF" w:rsidTr="00C051D9">
        <w:trPr>
          <w:cantSplit/>
          <w:trHeight w:val="136"/>
        </w:trPr>
        <w:tc>
          <w:tcPr>
            <w:tcW w:w="2647" w:type="dxa"/>
            <w:shd w:val="clear" w:color="auto" w:fill="F7CAAC"/>
          </w:tcPr>
          <w:p w:rsidR="00836FCF" w:rsidRDefault="00836FCF" w:rsidP="00836FCF">
            <w:pPr>
              <w:jc w:val="both"/>
              <w:rPr>
                <w:b/>
              </w:rPr>
            </w:pPr>
            <w:r>
              <w:rPr>
                <w:b/>
              </w:rPr>
              <w:lastRenderedPageBreak/>
              <w:t xml:space="preserve">Podpis </w:t>
            </w:r>
          </w:p>
        </w:tc>
        <w:tc>
          <w:tcPr>
            <w:tcW w:w="4533" w:type="dxa"/>
            <w:gridSpan w:val="5"/>
          </w:tcPr>
          <w:p w:rsidR="00836FCF" w:rsidRDefault="00836FCF" w:rsidP="00836FCF">
            <w:pPr>
              <w:jc w:val="both"/>
            </w:pPr>
          </w:p>
        </w:tc>
        <w:tc>
          <w:tcPr>
            <w:tcW w:w="788" w:type="dxa"/>
            <w:gridSpan w:val="2"/>
            <w:shd w:val="clear" w:color="auto" w:fill="F7CAAC"/>
          </w:tcPr>
          <w:p w:rsidR="00836FCF" w:rsidRDefault="00836FCF" w:rsidP="00836FCF">
            <w:pPr>
              <w:jc w:val="both"/>
            </w:pPr>
            <w:r>
              <w:rPr>
                <w:b/>
              </w:rPr>
              <w:t>datum</w:t>
            </w:r>
          </w:p>
        </w:tc>
        <w:tc>
          <w:tcPr>
            <w:tcW w:w="2024" w:type="dxa"/>
            <w:gridSpan w:val="3"/>
          </w:tcPr>
          <w:p w:rsidR="00836FCF" w:rsidRDefault="00836FCF" w:rsidP="00836FCF">
            <w:pPr>
              <w:jc w:val="both"/>
            </w:pPr>
          </w:p>
        </w:tc>
      </w:tr>
    </w:tbl>
    <w:p w:rsidR="00A13DC4" w:rsidRDefault="00A13DC4">
      <w:pPr>
        <w:rPr>
          <w:ins w:id="2340" w:author="Pavla Trefilová" w:date="2019-09-11T15:33:00Z"/>
        </w:rPr>
      </w:pPr>
      <w:ins w:id="2341" w:author="Pavla Trefilová" w:date="2019-09-11T15:33:00Z">
        <w:r>
          <w:br w:type="page"/>
        </w:r>
      </w:ins>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810"/>
        <w:gridCol w:w="1678"/>
        <w:gridCol w:w="512"/>
        <w:gridCol w:w="457"/>
        <w:gridCol w:w="971"/>
        <w:gridCol w:w="694"/>
        <w:gridCol w:w="75"/>
        <w:gridCol w:w="619"/>
        <w:gridCol w:w="759"/>
        <w:gridCol w:w="832"/>
      </w:tblGrid>
      <w:tr w:rsidR="00836FCF" w:rsidTr="00A70E18">
        <w:tc>
          <w:tcPr>
            <w:tcW w:w="9992" w:type="dxa"/>
            <w:gridSpan w:val="11"/>
            <w:tcBorders>
              <w:bottom w:val="double" w:sz="4" w:space="0" w:color="auto"/>
            </w:tcBorders>
            <w:shd w:val="clear" w:color="auto" w:fill="BDD6EE"/>
          </w:tcPr>
          <w:p w:rsidR="00836FCF" w:rsidRDefault="00836FCF" w:rsidP="00836FCF">
            <w:pPr>
              <w:jc w:val="both"/>
              <w:rPr>
                <w:b/>
                <w:sz w:val="28"/>
              </w:rPr>
            </w:pPr>
            <w:r>
              <w:rPr>
                <w:b/>
                <w:sz w:val="28"/>
              </w:rPr>
              <w:lastRenderedPageBreak/>
              <w:t>C-I – Personální zabezpečení</w:t>
            </w:r>
          </w:p>
        </w:tc>
      </w:tr>
      <w:tr w:rsidR="00836FCF" w:rsidTr="00A70E18">
        <w:tc>
          <w:tcPr>
            <w:tcW w:w="2585" w:type="dxa"/>
            <w:tcBorders>
              <w:top w:val="double" w:sz="4" w:space="0" w:color="auto"/>
            </w:tcBorders>
            <w:shd w:val="clear" w:color="auto" w:fill="F7CAAC"/>
          </w:tcPr>
          <w:p w:rsidR="00836FCF" w:rsidRDefault="00836FCF" w:rsidP="00836FCF">
            <w:pPr>
              <w:jc w:val="both"/>
              <w:rPr>
                <w:b/>
              </w:rPr>
            </w:pPr>
            <w:r>
              <w:rPr>
                <w:b/>
              </w:rPr>
              <w:t>Vysoká škola</w:t>
            </w:r>
          </w:p>
        </w:tc>
        <w:tc>
          <w:tcPr>
            <w:tcW w:w="7407" w:type="dxa"/>
            <w:gridSpan w:val="10"/>
          </w:tcPr>
          <w:p w:rsidR="00836FCF" w:rsidRDefault="00836FCF" w:rsidP="00836FCF">
            <w:pPr>
              <w:jc w:val="both"/>
            </w:pPr>
            <w:r>
              <w:t>Univerzita Tomáše Bati ve Zlíně</w:t>
            </w:r>
          </w:p>
        </w:tc>
      </w:tr>
      <w:tr w:rsidR="00836FCF" w:rsidTr="00A70E18">
        <w:tc>
          <w:tcPr>
            <w:tcW w:w="2585" w:type="dxa"/>
            <w:shd w:val="clear" w:color="auto" w:fill="F7CAAC"/>
          </w:tcPr>
          <w:p w:rsidR="00836FCF" w:rsidRDefault="00836FCF" w:rsidP="00836FCF">
            <w:pPr>
              <w:jc w:val="both"/>
              <w:rPr>
                <w:b/>
              </w:rPr>
            </w:pPr>
            <w:r>
              <w:rPr>
                <w:b/>
              </w:rPr>
              <w:t>Součást vysoké školy</w:t>
            </w:r>
          </w:p>
        </w:tc>
        <w:tc>
          <w:tcPr>
            <w:tcW w:w="7407" w:type="dxa"/>
            <w:gridSpan w:val="10"/>
          </w:tcPr>
          <w:p w:rsidR="00836FCF" w:rsidRDefault="00836FCF" w:rsidP="00836FCF">
            <w:pPr>
              <w:jc w:val="both"/>
            </w:pPr>
            <w:r>
              <w:t>Fakulta managementu a ekonomiky</w:t>
            </w:r>
          </w:p>
        </w:tc>
      </w:tr>
      <w:tr w:rsidR="00836FCF" w:rsidTr="00A70E18">
        <w:tc>
          <w:tcPr>
            <w:tcW w:w="2585" w:type="dxa"/>
            <w:shd w:val="clear" w:color="auto" w:fill="F7CAAC"/>
          </w:tcPr>
          <w:p w:rsidR="00836FCF" w:rsidRDefault="00836FCF" w:rsidP="00836FCF">
            <w:pPr>
              <w:jc w:val="both"/>
              <w:rPr>
                <w:b/>
              </w:rPr>
            </w:pPr>
            <w:r>
              <w:rPr>
                <w:b/>
              </w:rPr>
              <w:t>Název studijního programu</w:t>
            </w:r>
          </w:p>
        </w:tc>
        <w:tc>
          <w:tcPr>
            <w:tcW w:w="7407" w:type="dxa"/>
            <w:gridSpan w:val="10"/>
          </w:tcPr>
          <w:p w:rsidR="00836FCF" w:rsidRDefault="00836FCF" w:rsidP="00836FCF">
            <w:pPr>
              <w:jc w:val="both"/>
            </w:pPr>
            <w:r w:rsidRPr="00F25E04">
              <w:t>Finance a finanční technologie</w:t>
            </w:r>
          </w:p>
        </w:tc>
      </w:tr>
      <w:tr w:rsidR="00836FCF" w:rsidTr="00A70E18">
        <w:tc>
          <w:tcPr>
            <w:tcW w:w="2585" w:type="dxa"/>
            <w:shd w:val="clear" w:color="auto" w:fill="F7CAAC"/>
          </w:tcPr>
          <w:p w:rsidR="00836FCF" w:rsidRDefault="00836FCF" w:rsidP="00836FCF">
            <w:pPr>
              <w:jc w:val="both"/>
              <w:rPr>
                <w:b/>
              </w:rPr>
            </w:pPr>
            <w:r>
              <w:rPr>
                <w:b/>
              </w:rPr>
              <w:t>Jméno a příjmení</w:t>
            </w:r>
          </w:p>
        </w:tc>
        <w:tc>
          <w:tcPr>
            <w:tcW w:w="4428" w:type="dxa"/>
            <w:gridSpan w:val="5"/>
          </w:tcPr>
          <w:p w:rsidR="00836FCF" w:rsidRDefault="00836FCF" w:rsidP="00836FCF">
            <w:pPr>
              <w:jc w:val="both"/>
            </w:pPr>
            <w:r>
              <w:t>Eva KOLÁŘOVÁ</w:t>
            </w:r>
          </w:p>
        </w:tc>
        <w:tc>
          <w:tcPr>
            <w:tcW w:w="694" w:type="dxa"/>
            <w:shd w:val="clear" w:color="auto" w:fill="F7CAAC"/>
          </w:tcPr>
          <w:p w:rsidR="00836FCF" w:rsidRDefault="00836FCF" w:rsidP="00836FCF">
            <w:pPr>
              <w:jc w:val="both"/>
              <w:rPr>
                <w:b/>
              </w:rPr>
            </w:pPr>
            <w:r>
              <w:rPr>
                <w:b/>
              </w:rPr>
              <w:t>Tituly</w:t>
            </w:r>
          </w:p>
        </w:tc>
        <w:tc>
          <w:tcPr>
            <w:tcW w:w="2285" w:type="dxa"/>
            <w:gridSpan w:val="4"/>
          </w:tcPr>
          <w:p w:rsidR="00836FCF" w:rsidRDefault="00836FCF" w:rsidP="00836FCF">
            <w:pPr>
              <w:jc w:val="both"/>
            </w:pPr>
            <w:r>
              <w:t>Mgr., Ph.D.</w:t>
            </w:r>
          </w:p>
        </w:tc>
      </w:tr>
      <w:tr w:rsidR="00836FCF" w:rsidTr="00A70E18">
        <w:tc>
          <w:tcPr>
            <w:tcW w:w="2585" w:type="dxa"/>
            <w:shd w:val="clear" w:color="auto" w:fill="F7CAAC"/>
          </w:tcPr>
          <w:p w:rsidR="00836FCF" w:rsidRDefault="00836FCF" w:rsidP="00836FCF">
            <w:pPr>
              <w:jc w:val="both"/>
              <w:rPr>
                <w:b/>
              </w:rPr>
            </w:pPr>
            <w:r>
              <w:rPr>
                <w:b/>
              </w:rPr>
              <w:t>Rok narození</w:t>
            </w:r>
          </w:p>
        </w:tc>
        <w:tc>
          <w:tcPr>
            <w:tcW w:w="810" w:type="dxa"/>
          </w:tcPr>
          <w:p w:rsidR="00836FCF" w:rsidRDefault="00836FCF" w:rsidP="00836FCF">
            <w:pPr>
              <w:jc w:val="both"/>
            </w:pPr>
            <w:r>
              <w:t>1960</w:t>
            </w:r>
          </w:p>
        </w:tc>
        <w:tc>
          <w:tcPr>
            <w:tcW w:w="1678" w:type="dxa"/>
            <w:shd w:val="clear" w:color="auto" w:fill="F7CAAC"/>
          </w:tcPr>
          <w:p w:rsidR="00836FCF" w:rsidRDefault="00836FCF" w:rsidP="00836FCF">
            <w:pPr>
              <w:jc w:val="both"/>
              <w:rPr>
                <w:b/>
              </w:rPr>
            </w:pPr>
            <w:r>
              <w:rPr>
                <w:b/>
              </w:rPr>
              <w:t>typ vztahu k VŠ</w:t>
            </w:r>
          </w:p>
        </w:tc>
        <w:tc>
          <w:tcPr>
            <w:tcW w:w="969" w:type="dxa"/>
            <w:gridSpan w:val="2"/>
          </w:tcPr>
          <w:p w:rsidR="00836FCF" w:rsidRDefault="00836FCF" w:rsidP="00836FCF">
            <w:pPr>
              <w:jc w:val="both"/>
            </w:pPr>
            <w:r>
              <w:t>pp</w:t>
            </w:r>
          </w:p>
        </w:tc>
        <w:tc>
          <w:tcPr>
            <w:tcW w:w="971" w:type="dxa"/>
            <w:shd w:val="clear" w:color="auto" w:fill="F7CAAC"/>
          </w:tcPr>
          <w:p w:rsidR="00836FCF" w:rsidRDefault="00836FCF" w:rsidP="00836FCF">
            <w:pPr>
              <w:jc w:val="both"/>
              <w:rPr>
                <w:b/>
              </w:rPr>
            </w:pPr>
            <w:r>
              <w:rPr>
                <w:b/>
              </w:rPr>
              <w:t>rozsah</w:t>
            </w:r>
          </w:p>
        </w:tc>
        <w:tc>
          <w:tcPr>
            <w:tcW w:w="694" w:type="dxa"/>
          </w:tcPr>
          <w:p w:rsidR="00836FCF" w:rsidRDefault="00836FCF" w:rsidP="00836FCF">
            <w:pPr>
              <w:jc w:val="both"/>
            </w:pPr>
            <w:r>
              <w:t>40</w:t>
            </w:r>
          </w:p>
        </w:tc>
        <w:tc>
          <w:tcPr>
            <w:tcW w:w="694" w:type="dxa"/>
            <w:gridSpan w:val="2"/>
            <w:shd w:val="clear" w:color="auto" w:fill="F7CAAC"/>
          </w:tcPr>
          <w:p w:rsidR="00836FCF" w:rsidRDefault="00836FCF" w:rsidP="00836FCF">
            <w:pPr>
              <w:jc w:val="both"/>
              <w:rPr>
                <w:b/>
              </w:rPr>
            </w:pPr>
            <w:r>
              <w:rPr>
                <w:b/>
              </w:rPr>
              <w:t>do kdy</w:t>
            </w:r>
          </w:p>
        </w:tc>
        <w:tc>
          <w:tcPr>
            <w:tcW w:w="1591" w:type="dxa"/>
            <w:gridSpan w:val="2"/>
          </w:tcPr>
          <w:p w:rsidR="00836FCF" w:rsidRDefault="00836FCF" w:rsidP="00836FCF">
            <w:pPr>
              <w:jc w:val="both"/>
            </w:pPr>
            <w:r>
              <w:t xml:space="preserve">N </w:t>
            </w:r>
          </w:p>
        </w:tc>
      </w:tr>
      <w:tr w:rsidR="00836FCF" w:rsidTr="00A70E18">
        <w:tc>
          <w:tcPr>
            <w:tcW w:w="5073" w:type="dxa"/>
            <w:gridSpan w:val="3"/>
            <w:shd w:val="clear" w:color="auto" w:fill="F7CAAC"/>
          </w:tcPr>
          <w:p w:rsidR="00836FCF" w:rsidRDefault="00836FCF" w:rsidP="00836FCF">
            <w:pPr>
              <w:jc w:val="both"/>
              <w:rPr>
                <w:b/>
              </w:rPr>
            </w:pPr>
            <w:r>
              <w:rPr>
                <w:b/>
              </w:rPr>
              <w:t>Typ vztahu na součásti VŠ, která uskutečňuje st. program</w:t>
            </w:r>
          </w:p>
        </w:tc>
        <w:tc>
          <w:tcPr>
            <w:tcW w:w="969" w:type="dxa"/>
            <w:gridSpan w:val="2"/>
          </w:tcPr>
          <w:p w:rsidR="00836FCF" w:rsidRDefault="00836FCF" w:rsidP="00836FCF">
            <w:pPr>
              <w:jc w:val="both"/>
            </w:pPr>
            <w:r>
              <w:t>pp</w:t>
            </w:r>
          </w:p>
        </w:tc>
        <w:tc>
          <w:tcPr>
            <w:tcW w:w="971" w:type="dxa"/>
            <w:shd w:val="clear" w:color="auto" w:fill="F7CAAC"/>
          </w:tcPr>
          <w:p w:rsidR="00836FCF" w:rsidRDefault="00836FCF" w:rsidP="00836FCF">
            <w:pPr>
              <w:jc w:val="both"/>
              <w:rPr>
                <w:b/>
              </w:rPr>
            </w:pPr>
            <w:r>
              <w:rPr>
                <w:b/>
              </w:rPr>
              <w:t>rozsah</w:t>
            </w:r>
          </w:p>
        </w:tc>
        <w:tc>
          <w:tcPr>
            <w:tcW w:w="694" w:type="dxa"/>
          </w:tcPr>
          <w:p w:rsidR="00836FCF" w:rsidRDefault="00836FCF" w:rsidP="00836FCF">
            <w:pPr>
              <w:jc w:val="both"/>
            </w:pPr>
            <w:r>
              <w:t>40</w:t>
            </w:r>
          </w:p>
        </w:tc>
        <w:tc>
          <w:tcPr>
            <w:tcW w:w="694" w:type="dxa"/>
            <w:gridSpan w:val="2"/>
            <w:shd w:val="clear" w:color="auto" w:fill="F7CAAC"/>
          </w:tcPr>
          <w:p w:rsidR="00836FCF" w:rsidRDefault="00836FCF" w:rsidP="00836FCF">
            <w:pPr>
              <w:jc w:val="both"/>
              <w:rPr>
                <w:b/>
              </w:rPr>
            </w:pPr>
            <w:r>
              <w:rPr>
                <w:b/>
              </w:rPr>
              <w:t>do kdy</w:t>
            </w:r>
          </w:p>
        </w:tc>
        <w:tc>
          <w:tcPr>
            <w:tcW w:w="1591" w:type="dxa"/>
            <w:gridSpan w:val="2"/>
          </w:tcPr>
          <w:p w:rsidR="00836FCF" w:rsidRDefault="00836FCF" w:rsidP="00836FCF">
            <w:pPr>
              <w:jc w:val="both"/>
            </w:pPr>
            <w:r>
              <w:t xml:space="preserve">N </w:t>
            </w:r>
          </w:p>
        </w:tc>
      </w:tr>
      <w:tr w:rsidR="00836FCF" w:rsidTr="00A70E18">
        <w:tc>
          <w:tcPr>
            <w:tcW w:w="6042" w:type="dxa"/>
            <w:gridSpan w:val="5"/>
            <w:shd w:val="clear" w:color="auto" w:fill="F7CAAC"/>
          </w:tcPr>
          <w:p w:rsidR="00836FCF" w:rsidRDefault="00836FCF" w:rsidP="00836FCF">
            <w:pPr>
              <w:jc w:val="both"/>
            </w:pPr>
            <w:r>
              <w:rPr>
                <w:b/>
              </w:rPr>
              <w:t>Další současná působení jako akademický pracovník na jiných VŠ</w:t>
            </w:r>
          </w:p>
        </w:tc>
        <w:tc>
          <w:tcPr>
            <w:tcW w:w="1665" w:type="dxa"/>
            <w:gridSpan w:val="2"/>
            <w:shd w:val="clear" w:color="auto" w:fill="F7CAAC"/>
          </w:tcPr>
          <w:p w:rsidR="00836FCF" w:rsidRDefault="00836FCF" w:rsidP="00836FCF">
            <w:pPr>
              <w:jc w:val="both"/>
              <w:rPr>
                <w:b/>
              </w:rPr>
            </w:pPr>
            <w:r>
              <w:rPr>
                <w:b/>
              </w:rPr>
              <w:t>typ prac. vztahu</w:t>
            </w:r>
          </w:p>
        </w:tc>
        <w:tc>
          <w:tcPr>
            <w:tcW w:w="2285" w:type="dxa"/>
            <w:gridSpan w:val="4"/>
            <w:shd w:val="clear" w:color="auto" w:fill="F7CAAC"/>
          </w:tcPr>
          <w:p w:rsidR="00836FCF" w:rsidRDefault="00836FCF" w:rsidP="00836FCF">
            <w:pPr>
              <w:jc w:val="both"/>
              <w:rPr>
                <w:b/>
              </w:rPr>
            </w:pPr>
            <w:r>
              <w:rPr>
                <w:b/>
              </w:rPr>
              <w:t>rozsah</w:t>
            </w:r>
          </w:p>
        </w:tc>
      </w:tr>
      <w:tr w:rsidR="00836FCF" w:rsidTr="00A70E18">
        <w:tc>
          <w:tcPr>
            <w:tcW w:w="6042" w:type="dxa"/>
            <w:gridSpan w:val="5"/>
          </w:tcPr>
          <w:p w:rsidR="00836FCF" w:rsidRDefault="00836FCF" w:rsidP="00836FCF">
            <w:pPr>
              <w:jc w:val="both"/>
            </w:pPr>
          </w:p>
        </w:tc>
        <w:tc>
          <w:tcPr>
            <w:tcW w:w="1665" w:type="dxa"/>
            <w:gridSpan w:val="2"/>
          </w:tcPr>
          <w:p w:rsidR="00836FCF" w:rsidRDefault="00836FCF" w:rsidP="00836FCF">
            <w:pPr>
              <w:jc w:val="both"/>
            </w:pPr>
          </w:p>
        </w:tc>
        <w:tc>
          <w:tcPr>
            <w:tcW w:w="2285" w:type="dxa"/>
            <w:gridSpan w:val="4"/>
          </w:tcPr>
          <w:p w:rsidR="00836FCF" w:rsidRDefault="00836FCF" w:rsidP="00836FCF">
            <w:pPr>
              <w:jc w:val="both"/>
            </w:pPr>
          </w:p>
        </w:tc>
      </w:tr>
      <w:tr w:rsidR="00836FCF" w:rsidTr="00A70E18">
        <w:tc>
          <w:tcPr>
            <w:tcW w:w="6042" w:type="dxa"/>
            <w:gridSpan w:val="5"/>
          </w:tcPr>
          <w:p w:rsidR="00836FCF" w:rsidRDefault="00836FCF" w:rsidP="00836FCF">
            <w:pPr>
              <w:jc w:val="both"/>
            </w:pPr>
          </w:p>
        </w:tc>
        <w:tc>
          <w:tcPr>
            <w:tcW w:w="1665" w:type="dxa"/>
            <w:gridSpan w:val="2"/>
          </w:tcPr>
          <w:p w:rsidR="00836FCF" w:rsidRDefault="00836FCF" w:rsidP="00836FCF">
            <w:pPr>
              <w:jc w:val="both"/>
            </w:pPr>
          </w:p>
        </w:tc>
        <w:tc>
          <w:tcPr>
            <w:tcW w:w="2285" w:type="dxa"/>
            <w:gridSpan w:val="4"/>
          </w:tcPr>
          <w:p w:rsidR="00836FCF" w:rsidRDefault="00836FCF" w:rsidP="00836FCF">
            <w:pPr>
              <w:jc w:val="both"/>
            </w:pPr>
          </w:p>
        </w:tc>
      </w:tr>
      <w:tr w:rsidR="00836FCF" w:rsidTr="00A70E18">
        <w:tc>
          <w:tcPr>
            <w:tcW w:w="9992" w:type="dxa"/>
            <w:gridSpan w:val="11"/>
            <w:shd w:val="clear" w:color="auto" w:fill="F7CAAC"/>
          </w:tcPr>
          <w:p w:rsidR="00836FCF" w:rsidRDefault="00836FCF" w:rsidP="00836FCF">
            <w:pPr>
              <w:jc w:val="both"/>
            </w:pPr>
            <w:r>
              <w:rPr>
                <w:b/>
              </w:rPr>
              <w:t>Předměty příslušného studijního programu a způsob zapojení do jejich výuky, příp. další zapojení do uskutečňování studijního programu</w:t>
            </w:r>
          </w:p>
        </w:tc>
      </w:tr>
      <w:tr w:rsidR="00836FCF" w:rsidRPr="00F60907" w:rsidTr="00A70E18">
        <w:trPr>
          <w:trHeight w:val="480"/>
        </w:trPr>
        <w:tc>
          <w:tcPr>
            <w:tcW w:w="9992" w:type="dxa"/>
            <w:gridSpan w:val="11"/>
            <w:tcBorders>
              <w:top w:val="nil"/>
            </w:tcBorders>
          </w:tcPr>
          <w:p w:rsidR="00836FCF" w:rsidRPr="003217D2" w:rsidRDefault="00836FCF" w:rsidP="00836FCF">
            <w:pPr>
              <w:jc w:val="both"/>
              <w:rPr>
                <w:rStyle w:val="Siln"/>
              </w:rPr>
            </w:pPr>
            <w:r w:rsidRPr="003217D2">
              <w:rPr>
                <w:color w:val="000000" w:themeColor="text1"/>
              </w:rPr>
              <w:t>Daně individuálního podnikatele</w:t>
            </w:r>
            <w:r w:rsidRPr="003217D2">
              <w:rPr>
                <w:rStyle w:val="Nadpis3Char"/>
              </w:rPr>
              <w:t xml:space="preserve"> </w:t>
            </w:r>
            <w:r w:rsidRPr="003217D2">
              <w:rPr>
                <w:rStyle w:val="Siln"/>
                <w:b w:val="0"/>
              </w:rPr>
              <w:t>– garant, přednášející (60%)</w:t>
            </w:r>
          </w:p>
          <w:p w:rsidR="00836FCF" w:rsidRPr="003119BD" w:rsidRDefault="00836FCF" w:rsidP="00836FCF">
            <w:pPr>
              <w:jc w:val="both"/>
              <w:rPr>
                <w:b/>
                <w:bCs/>
              </w:rPr>
            </w:pPr>
            <w:r w:rsidRPr="003217D2">
              <w:rPr>
                <w:color w:val="000000" w:themeColor="text1"/>
              </w:rPr>
              <w:t>Účetní a daňové SW</w:t>
            </w:r>
            <w:r w:rsidRPr="003217D2">
              <w:rPr>
                <w:i/>
                <w:color w:val="000000" w:themeColor="text1"/>
              </w:rPr>
              <w:t xml:space="preserve"> </w:t>
            </w:r>
            <w:r w:rsidRPr="003217D2">
              <w:rPr>
                <w:rStyle w:val="Siln"/>
                <w:b w:val="0"/>
              </w:rPr>
              <w:t>– garant, přednášející (100%)</w:t>
            </w:r>
          </w:p>
        </w:tc>
      </w:tr>
      <w:tr w:rsidR="00836FCF" w:rsidTr="00A70E18">
        <w:tc>
          <w:tcPr>
            <w:tcW w:w="9992" w:type="dxa"/>
            <w:gridSpan w:val="11"/>
            <w:shd w:val="clear" w:color="auto" w:fill="F7CAAC"/>
          </w:tcPr>
          <w:p w:rsidR="00836FCF" w:rsidRDefault="00836FCF" w:rsidP="00836FCF">
            <w:pPr>
              <w:jc w:val="both"/>
            </w:pPr>
            <w:r>
              <w:rPr>
                <w:b/>
              </w:rPr>
              <w:t xml:space="preserve">Údaje o vzdělání na VŠ </w:t>
            </w:r>
          </w:p>
        </w:tc>
      </w:tr>
      <w:tr w:rsidR="00836FCF" w:rsidRPr="001D67F5" w:rsidTr="00A70E18">
        <w:trPr>
          <w:trHeight w:val="1055"/>
        </w:trPr>
        <w:tc>
          <w:tcPr>
            <w:tcW w:w="9992" w:type="dxa"/>
            <w:gridSpan w:val="11"/>
          </w:tcPr>
          <w:p w:rsidR="00836FCF" w:rsidRDefault="00836FCF" w:rsidP="00836FCF">
            <w:pPr>
              <w:suppressAutoHyphens/>
            </w:pPr>
            <w:r w:rsidRPr="007F35C9">
              <w:rPr>
                <w:b/>
              </w:rPr>
              <w:t>2000 – 2004:</w:t>
            </w:r>
            <w:r w:rsidRPr="009E7AC9">
              <w:tab/>
              <w:t>VUT  v Brně, Fakulta podnikatelská, doktorské studium, obor Řízení a ekonomika podniku</w:t>
            </w:r>
            <w:r>
              <w:t xml:space="preserve"> (</w:t>
            </w:r>
            <w:r w:rsidRPr="007F35C9">
              <w:rPr>
                <w:b/>
              </w:rPr>
              <w:t>Ph.D.</w:t>
            </w:r>
            <w:r>
              <w:t>)</w:t>
            </w:r>
          </w:p>
          <w:p w:rsidR="00836FCF" w:rsidRDefault="00836FCF" w:rsidP="00836FCF">
            <w:pPr>
              <w:suppressAutoHyphens/>
            </w:pPr>
            <w:r w:rsidRPr="007F35C9">
              <w:rPr>
                <w:b/>
              </w:rPr>
              <w:t>1998 – 2000:</w:t>
            </w:r>
            <w:r w:rsidRPr="009E7AC9">
              <w:tab/>
              <w:t xml:space="preserve">Soukromá vyšší odborná škola daňového poradenství STING, s.r.o., rozšiřující studium (účetnictví, </w:t>
            </w:r>
            <w:r>
              <w:br/>
              <w:t xml:space="preserve">                            </w:t>
            </w:r>
            <w:r w:rsidRPr="009E7AC9">
              <w:t>daně a právo)</w:t>
            </w:r>
          </w:p>
          <w:p w:rsidR="00836FCF" w:rsidRPr="009E7AC9" w:rsidRDefault="00836FCF" w:rsidP="00836FCF">
            <w:pPr>
              <w:suppressAutoHyphens/>
            </w:pPr>
            <w:r w:rsidRPr="007F35C9">
              <w:rPr>
                <w:b/>
              </w:rPr>
              <w:t>1992 – 1994:</w:t>
            </w:r>
            <w:r w:rsidRPr="009E7AC9">
              <w:tab/>
              <w:t>VŠE Praha, Fakulta financí a účetnictví, rozšiřující studium (těsnopis a základy ekonomiky)</w:t>
            </w:r>
          </w:p>
          <w:p w:rsidR="00836FCF" w:rsidRPr="001D67F5" w:rsidRDefault="00836FCF" w:rsidP="00836FCF">
            <w:pPr>
              <w:suppressAutoHyphens/>
            </w:pPr>
            <w:r w:rsidRPr="007F35C9">
              <w:rPr>
                <w:b/>
              </w:rPr>
              <w:t>1979 – 1985:</w:t>
            </w:r>
            <w:r w:rsidRPr="009E7AC9">
              <w:tab/>
              <w:t>Univerzita Palackého Olomouc, pedagogická fakulta</w:t>
            </w:r>
            <w:r>
              <w:t xml:space="preserve"> (</w:t>
            </w:r>
            <w:r w:rsidRPr="007F35C9">
              <w:rPr>
                <w:b/>
              </w:rPr>
              <w:t>Mgr.</w:t>
            </w:r>
            <w:r>
              <w:t>)</w:t>
            </w:r>
          </w:p>
        </w:tc>
      </w:tr>
      <w:tr w:rsidR="00836FCF" w:rsidRPr="009E7AC9" w:rsidTr="00A70E18">
        <w:tc>
          <w:tcPr>
            <w:tcW w:w="9992" w:type="dxa"/>
            <w:gridSpan w:val="11"/>
            <w:shd w:val="clear" w:color="auto" w:fill="F7CAAC"/>
          </w:tcPr>
          <w:p w:rsidR="00836FCF" w:rsidRPr="009E7AC9" w:rsidRDefault="00836FCF" w:rsidP="00836FCF">
            <w:pPr>
              <w:jc w:val="both"/>
              <w:rPr>
                <w:b/>
              </w:rPr>
            </w:pPr>
            <w:r w:rsidRPr="009E7AC9">
              <w:rPr>
                <w:b/>
              </w:rPr>
              <w:t>Údaje o odborném působení od absolvování VŠ</w:t>
            </w:r>
          </w:p>
        </w:tc>
      </w:tr>
      <w:tr w:rsidR="00836FCF" w:rsidRPr="009E7AC9" w:rsidTr="00A70E18">
        <w:trPr>
          <w:trHeight w:val="884"/>
        </w:trPr>
        <w:tc>
          <w:tcPr>
            <w:tcW w:w="9992" w:type="dxa"/>
            <w:gridSpan w:val="11"/>
          </w:tcPr>
          <w:p w:rsidR="00836FCF" w:rsidRPr="009E7AC9" w:rsidRDefault="00836FCF" w:rsidP="00836FCF">
            <w:pPr>
              <w:pStyle w:val="Bullet2"/>
              <w:numPr>
                <w:ilvl w:val="0"/>
                <w:numId w:val="0"/>
              </w:numPr>
              <w:rPr>
                <w:sz w:val="20"/>
              </w:rPr>
            </w:pPr>
            <w:r w:rsidRPr="007F35C9">
              <w:rPr>
                <w:b/>
                <w:sz w:val="20"/>
              </w:rPr>
              <w:t>1984 – 1996:</w:t>
            </w:r>
            <w:r w:rsidRPr="009E7AC9">
              <w:rPr>
                <w:sz w:val="20"/>
              </w:rPr>
              <w:tab/>
              <w:t>SEŠ Veselí nad Moravou, učitelka</w:t>
            </w:r>
          </w:p>
          <w:p w:rsidR="00836FCF" w:rsidRPr="009E7AC9" w:rsidRDefault="00836FCF" w:rsidP="00836FCF">
            <w:pPr>
              <w:pStyle w:val="Bullet2"/>
              <w:numPr>
                <w:ilvl w:val="0"/>
                <w:numId w:val="0"/>
              </w:numPr>
              <w:rPr>
                <w:sz w:val="20"/>
              </w:rPr>
            </w:pPr>
            <w:r w:rsidRPr="007F35C9">
              <w:rPr>
                <w:b/>
                <w:sz w:val="20"/>
              </w:rPr>
              <w:t xml:space="preserve">1996 – 1999: </w:t>
            </w:r>
            <w:r w:rsidRPr="009E7AC9">
              <w:rPr>
                <w:sz w:val="20"/>
              </w:rPr>
              <w:t xml:space="preserve">   </w:t>
            </w:r>
            <w:r>
              <w:rPr>
                <w:sz w:val="20"/>
              </w:rPr>
              <w:t xml:space="preserve"> </w:t>
            </w:r>
            <w:r w:rsidRPr="009E7AC9">
              <w:rPr>
                <w:sz w:val="20"/>
              </w:rPr>
              <w:t xml:space="preserve">  SSOŠ, s.r.o. Kunovice, učitelka</w:t>
            </w:r>
          </w:p>
          <w:p w:rsidR="00836FCF" w:rsidRPr="009E7AC9" w:rsidRDefault="00836FCF" w:rsidP="00836FCF">
            <w:pPr>
              <w:pStyle w:val="Bullet2"/>
              <w:numPr>
                <w:ilvl w:val="0"/>
                <w:numId w:val="0"/>
              </w:numPr>
              <w:rPr>
                <w:sz w:val="20"/>
              </w:rPr>
            </w:pPr>
            <w:r w:rsidRPr="007F35C9">
              <w:rPr>
                <w:b/>
                <w:sz w:val="20"/>
              </w:rPr>
              <w:t>1999 -  2005:</w:t>
            </w:r>
            <w:r>
              <w:rPr>
                <w:sz w:val="20"/>
              </w:rPr>
              <w:t xml:space="preserve">  </w:t>
            </w:r>
            <w:r w:rsidRPr="009E7AC9">
              <w:rPr>
                <w:sz w:val="20"/>
              </w:rPr>
              <w:t xml:space="preserve">     EPI, s.r.o. Kunovice, odborná asistentka</w:t>
            </w:r>
          </w:p>
          <w:p w:rsidR="00836FCF" w:rsidRPr="009E7AC9" w:rsidRDefault="00836FCF" w:rsidP="00836FCF">
            <w:pPr>
              <w:tabs>
                <w:tab w:val="left" w:pos="2127"/>
              </w:tabs>
              <w:autoSpaceDE w:val="0"/>
              <w:autoSpaceDN w:val="0"/>
              <w:adjustRightInd w:val="0"/>
            </w:pPr>
            <w:r w:rsidRPr="007F35C9">
              <w:rPr>
                <w:b/>
              </w:rPr>
              <w:t>2005 – dosud:</w:t>
            </w:r>
            <w:r>
              <w:t xml:space="preserve">  </w:t>
            </w:r>
            <w:r w:rsidRPr="009E7AC9">
              <w:t xml:space="preserve">    </w:t>
            </w:r>
            <w:r w:rsidRPr="009E7AC9">
              <w:rPr>
                <w:color w:val="000000"/>
              </w:rPr>
              <w:t xml:space="preserve">UTB ve Zlíně, Fakulta managementu a ekonomiky, </w:t>
            </w:r>
            <w:r w:rsidRPr="009E7AC9">
              <w:t>Ústav financí a účetnictví,</w:t>
            </w:r>
            <w:r w:rsidRPr="009E7AC9">
              <w:rPr>
                <w:color w:val="000000"/>
              </w:rPr>
              <w:t xml:space="preserve"> akademický pracovník</w:t>
            </w:r>
            <w:r w:rsidRPr="009E7AC9">
              <w:rPr>
                <w:bCs/>
              </w:rPr>
              <w:t xml:space="preserve"> </w:t>
            </w:r>
          </w:p>
        </w:tc>
      </w:tr>
      <w:tr w:rsidR="00836FCF" w:rsidRPr="009E7AC9" w:rsidTr="00A70E18">
        <w:trPr>
          <w:trHeight w:val="250"/>
        </w:trPr>
        <w:tc>
          <w:tcPr>
            <w:tcW w:w="9992" w:type="dxa"/>
            <w:gridSpan w:val="11"/>
            <w:shd w:val="clear" w:color="auto" w:fill="F7CAAC"/>
          </w:tcPr>
          <w:p w:rsidR="00836FCF" w:rsidRPr="009E7AC9" w:rsidRDefault="00836FCF" w:rsidP="00836FCF">
            <w:pPr>
              <w:jc w:val="both"/>
            </w:pPr>
            <w:r w:rsidRPr="009E7AC9">
              <w:rPr>
                <w:b/>
              </w:rPr>
              <w:t>Zkušenosti s vedením kvalifikačních a rigorózních prací</w:t>
            </w:r>
          </w:p>
        </w:tc>
      </w:tr>
      <w:tr w:rsidR="00836FCF" w:rsidRPr="009E7AC9" w:rsidTr="00A70E18">
        <w:trPr>
          <w:trHeight w:val="388"/>
        </w:trPr>
        <w:tc>
          <w:tcPr>
            <w:tcW w:w="9992" w:type="dxa"/>
            <w:gridSpan w:val="11"/>
          </w:tcPr>
          <w:p w:rsidR="00836FCF" w:rsidRDefault="00836FCF" w:rsidP="00836FCF">
            <w:pPr>
              <w:jc w:val="both"/>
            </w:pPr>
            <w:r>
              <w:t xml:space="preserve">Počet vedených bakalářských prací – 99 </w:t>
            </w:r>
          </w:p>
          <w:p w:rsidR="00836FCF" w:rsidRPr="009E7AC9" w:rsidRDefault="00836FCF" w:rsidP="00836FCF">
            <w:pPr>
              <w:jc w:val="both"/>
            </w:pPr>
            <w:r>
              <w:t>Počet vedených diplomových prací – 27</w:t>
            </w:r>
          </w:p>
        </w:tc>
      </w:tr>
      <w:tr w:rsidR="00836FCF" w:rsidRPr="009E7AC9" w:rsidTr="00A70E18">
        <w:trPr>
          <w:cantSplit/>
        </w:trPr>
        <w:tc>
          <w:tcPr>
            <w:tcW w:w="3395" w:type="dxa"/>
            <w:gridSpan w:val="2"/>
            <w:tcBorders>
              <w:top w:val="single" w:sz="12" w:space="0" w:color="auto"/>
            </w:tcBorders>
            <w:shd w:val="clear" w:color="auto" w:fill="F7CAAC"/>
          </w:tcPr>
          <w:p w:rsidR="00836FCF" w:rsidRPr="009E7AC9" w:rsidRDefault="00836FCF" w:rsidP="00836FCF">
            <w:pPr>
              <w:jc w:val="both"/>
            </w:pPr>
            <w:r w:rsidRPr="009E7AC9">
              <w:rPr>
                <w:b/>
              </w:rPr>
              <w:t xml:space="preserve">Obor habilitačního řízení </w:t>
            </w:r>
          </w:p>
        </w:tc>
        <w:tc>
          <w:tcPr>
            <w:tcW w:w="2190" w:type="dxa"/>
            <w:gridSpan w:val="2"/>
            <w:tcBorders>
              <w:top w:val="single" w:sz="12" w:space="0" w:color="auto"/>
            </w:tcBorders>
            <w:shd w:val="clear" w:color="auto" w:fill="F7CAAC"/>
          </w:tcPr>
          <w:p w:rsidR="00836FCF" w:rsidRPr="009E7AC9" w:rsidRDefault="00836FCF" w:rsidP="00836FCF">
            <w:pPr>
              <w:jc w:val="both"/>
            </w:pPr>
            <w:r w:rsidRPr="009E7AC9">
              <w:rPr>
                <w:b/>
              </w:rPr>
              <w:t>Rok udělení hodnosti</w:t>
            </w:r>
          </w:p>
        </w:tc>
        <w:tc>
          <w:tcPr>
            <w:tcW w:w="2197" w:type="dxa"/>
            <w:gridSpan w:val="4"/>
            <w:tcBorders>
              <w:top w:val="single" w:sz="12" w:space="0" w:color="auto"/>
              <w:right w:val="single" w:sz="12" w:space="0" w:color="auto"/>
            </w:tcBorders>
            <w:shd w:val="clear" w:color="auto" w:fill="F7CAAC"/>
          </w:tcPr>
          <w:p w:rsidR="00836FCF" w:rsidRPr="009E7AC9" w:rsidRDefault="00836FCF" w:rsidP="00836FCF">
            <w:pPr>
              <w:jc w:val="both"/>
            </w:pPr>
            <w:r w:rsidRPr="009E7AC9">
              <w:rPr>
                <w:b/>
              </w:rPr>
              <w:t>Řízení konáno na VŠ</w:t>
            </w:r>
          </w:p>
        </w:tc>
        <w:tc>
          <w:tcPr>
            <w:tcW w:w="2210" w:type="dxa"/>
            <w:gridSpan w:val="3"/>
            <w:tcBorders>
              <w:top w:val="single" w:sz="12" w:space="0" w:color="auto"/>
              <w:left w:val="single" w:sz="12" w:space="0" w:color="auto"/>
            </w:tcBorders>
            <w:shd w:val="clear" w:color="auto" w:fill="F7CAAC"/>
          </w:tcPr>
          <w:p w:rsidR="00836FCF" w:rsidRPr="009E7AC9" w:rsidRDefault="00836FCF" w:rsidP="00836FCF">
            <w:pPr>
              <w:jc w:val="both"/>
              <w:rPr>
                <w:b/>
              </w:rPr>
            </w:pPr>
            <w:r w:rsidRPr="009E7AC9">
              <w:rPr>
                <w:b/>
              </w:rPr>
              <w:t>Ohlasy publikací</w:t>
            </w:r>
          </w:p>
        </w:tc>
      </w:tr>
      <w:tr w:rsidR="00836FCF" w:rsidRPr="009E7AC9" w:rsidTr="00A70E18">
        <w:trPr>
          <w:cantSplit/>
        </w:trPr>
        <w:tc>
          <w:tcPr>
            <w:tcW w:w="3395" w:type="dxa"/>
            <w:gridSpan w:val="2"/>
          </w:tcPr>
          <w:p w:rsidR="00836FCF" w:rsidRPr="009E7AC9" w:rsidRDefault="00836FCF" w:rsidP="00836FCF">
            <w:pPr>
              <w:jc w:val="both"/>
            </w:pPr>
          </w:p>
        </w:tc>
        <w:tc>
          <w:tcPr>
            <w:tcW w:w="2190" w:type="dxa"/>
            <w:gridSpan w:val="2"/>
          </w:tcPr>
          <w:p w:rsidR="00836FCF" w:rsidRPr="009E7AC9" w:rsidRDefault="00836FCF" w:rsidP="00836FCF">
            <w:pPr>
              <w:jc w:val="both"/>
            </w:pPr>
          </w:p>
        </w:tc>
        <w:tc>
          <w:tcPr>
            <w:tcW w:w="2197" w:type="dxa"/>
            <w:gridSpan w:val="4"/>
            <w:tcBorders>
              <w:right w:val="single" w:sz="12" w:space="0" w:color="auto"/>
            </w:tcBorders>
          </w:tcPr>
          <w:p w:rsidR="00836FCF" w:rsidRPr="009E7AC9" w:rsidRDefault="00836FCF" w:rsidP="00836FCF">
            <w:pPr>
              <w:jc w:val="both"/>
            </w:pPr>
          </w:p>
        </w:tc>
        <w:tc>
          <w:tcPr>
            <w:tcW w:w="619" w:type="dxa"/>
            <w:tcBorders>
              <w:left w:val="single" w:sz="12" w:space="0" w:color="auto"/>
            </w:tcBorders>
            <w:shd w:val="clear" w:color="auto" w:fill="F7CAAC"/>
          </w:tcPr>
          <w:p w:rsidR="00836FCF" w:rsidRPr="009E7AC9" w:rsidRDefault="00836FCF" w:rsidP="00836FCF">
            <w:pPr>
              <w:jc w:val="both"/>
            </w:pPr>
            <w:r w:rsidRPr="009E7AC9">
              <w:rPr>
                <w:b/>
              </w:rPr>
              <w:t>WOS</w:t>
            </w:r>
          </w:p>
        </w:tc>
        <w:tc>
          <w:tcPr>
            <w:tcW w:w="759" w:type="dxa"/>
            <w:shd w:val="clear" w:color="auto" w:fill="F7CAAC"/>
          </w:tcPr>
          <w:p w:rsidR="00836FCF" w:rsidRPr="009E7AC9" w:rsidRDefault="00836FCF" w:rsidP="00836FCF">
            <w:pPr>
              <w:jc w:val="both"/>
            </w:pPr>
            <w:r w:rsidRPr="009E7AC9">
              <w:rPr>
                <w:b/>
              </w:rPr>
              <w:t>Scopus</w:t>
            </w:r>
          </w:p>
        </w:tc>
        <w:tc>
          <w:tcPr>
            <w:tcW w:w="832" w:type="dxa"/>
            <w:shd w:val="clear" w:color="auto" w:fill="F7CAAC"/>
          </w:tcPr>
          <w:p w:rsidR="00836FCF" w:rsidRPr="009E7AC9" w:rsidRDefault="00836FCF" w:rsidP="00836FCF">
            <w:pPr>
              <w:jc w:val="both"/>
            </w:pPr>
            <w:r w:rsidRPr="009E7AC9">
              <w:rPr>
                <w:b/>
              </w:rPr>
              <w:t>ostatní</w:t>
            </w:r>
          </w:p>
        </w:tc>
      </w:tr>
      <w:tr w:rsidR="00836FCF" w:rsidRPr="00CE68EE" w:rsidTr="00A70E18">
        <w:trPr>
          <w:cantSplit/>
          <w:trHeight w:val="70"/>
        </w:trPr>
        <w:tc>
          <w:tcPr>
            <w:tcW w:w="3395" w:type="dxa"/>
            <w:gridSpan w:val="2"/>
            <w:shd w:val="clear" w:color="auto" w:fill="F7CAAC"/>
          </w:tcPr>
          <w:p w:rsidR="00836FCF" w:rsidRPr="009E7AC9" w:rsidRDefault="00836FCF" w:rsidP="00836FCF">
            <w:pPr>
              <w:jc w:val="both"/>
            </w:pPr>
            <w:r w:rsidRPr="009E7AC9">
              <w:rPr>
                <w:b/>
              </w:rPr>
              <w:t>Obor jmenovacího řízení</w:t>
            </w:r>
          </w:p>
        </w:tc>
        <w:tc>
          <w:tcPr>
            <w:tcW w:w="2190" w:type="dxa"/>
            <w:gridSpan w:val="2"/>
            <w:shd w:val="clear" w:color="auto" w:fill="F7CAAC"/>
          </w:tcPr>
          <w:p w:rsidR="00836FCF" w:rsidRPr="009E7AC9" w:rsidRDefault="00836FCF" w:rsidP="00836FCF">
            <w:pPr>
              <w:jc w:val="both"/>
            </w:pPr>
            <w:r w:rsidRPr="009E7AC9">
              <w:rPr>
                <w:b/>
              </w:rPr>
              <w:t>Rok udělení hodnosti</w:t>
            </w:r>
          </w:p>
        </w:tc>
        <w:tc>
          <w:tcPr>
            <w:tcW w:w="2197" w:type="dxa"/>
            <w:gridSpan w:val="4"/>
            <w:tcBorders>
              <w:right w:val="single" w:sz="12" w:space="0" w:color="auto"/>
            </w:tcBorders>
            <w:shd w:val="clear" w:color="auto" w:fill="F7CAAC"/>
          </w:tcPr>
          <w:p w:rsidR="00836FCF" w:rsidRPr="009E7AC9" w:rsidRDefault="00836FCF" w:rsidP="00836FCF">
            <w:pPr>
              <w:jc w:val="both"/>
            </w:pPr>
            <w:r w:rsidRPr="009E7AC9">
              <w:rPr>
                <w:b/>
              </w:rPr>
              <w:t>Řízení konáno na VŠ</w:t>
            </w:r>
          </w:p>
        </w:tc>
        <w:tc>
          <w:tcPr>
            <w:tcW w:w="619" w:type="dxa"/>
            <w:vMerge w:val="restart"/>
            <w:tcBorders>
              <w:left w:val="single" w:sz="12" w:space="0" w:color="auto"/>
            </w:tcBorders>
          </w:tcPr>
          <w:p w:rsidR="00836FCF" w:rsidRPr="00CE68EE" w:rsidRDefault="00836FCF" w:rsidP="00836FCF">
            <w:pPr>
              <w:jc w:val="both"/>
            </w:pPr>
            <w:r>
              <w:t>4</w:t>
            </w:r>
          </w:p>
        </w:tc>
        <w:tc>
          <w:tcPr>
            <w:tcW w:w="759" w:type="dxa"/>
            <w:vMerge w:val="restart"/>
          </w:tcPr>
          <w:p w:rsidR="00836FCF" w:rsidRPr="00CE68EE" w:rsidRDefault="00836FCF" w:rsidP="00836FCF">
            <w:pPr>
              <w:jc w:val="both"/>
            </w:pPr>
            <w:r>
              <w:t>0</w:t>
            </w:r>
          </w:p>
        </w:tc>
        <w:tc>
          <w:tcPr>
            <w:tcW w:w="832" w:type="dxa"/>
            <w:vMerge w:val="restart"/>
          </w:tcPr>
          <w:p w:rsidR="00836FCF" w:rsidRPr="00CE68EE" w:rsidRDefault="00836FCF" w:rsidP="00836FCF">
            <w:pPr>
              <w:jc w:val="both"/>
            </w:pPr>
            <w:r w:rsidRPr="00CE68EE">
              <w:t>1</w:t>
            </w:r>
          </w:p>
        </w:tc>
      </w:tr>
      <w:tr w:rsidR="00836FCF" w:rsidRPr="009E7AC9" w:rsidTr="00A70E18">
        <w:trPr>
          <w:trHeight w:val="205"/>
        </w:trPr>
        <w:tc>
          <w:tcPr>
            <w:tcW w:w="3395" w:type="dxa"/>
            <w:gridSpan w:val="2"/>
          </w:tcPr>
          <w:p w:rsidR="00836FCF" w:rsidRPr="009E7AC9" w:rsidRDefault="00836FCF" w:rsidP="00836FCF">
            <w:pPr>
              <w:jc w:val="both"/>
            </w:pPr>
          </w:p>
        </w:tc>
        <w:tc>
          <w:tcPr>
            <w:tcW w:w="2190" w:type="dxa"/>
            <w:gridSpan w:val="2"/>
          </w:tcPr>
          <w:p w:rsidR="00836FCF" w:rsidRPr="009E7AC9" w:rsidRDefault="00836FCF" w:rsidP="00836FCF">
            <w:pPr>
              <w:jc w:val="both"/>
            </w:pPr>
          </w:p>
        </w:tc>
        <w:tc>
          <w:tcPr>
            <w:tcW w:w="2197" w:type="dxa"/>
            <w:gridSpan w:val="4"/>
            <w:tcBorders>
              <w:right w:val="single" w:sz="12" w:space="0" w:color="auto"/>
            </w:tcBorders>
          </w:tcPr>
          <w:p w:rsidR="00836FCF" w:rsidRPr="009E7AC9" w:rsidRDefault="00836FCF" w:rsidP="00836FCF">
            <w:pPr>
              <w:jc w:val="both"/>
            </w:pPr>
          </w:p>
        </w:tc>
        <w:tc>
          <w:tcPr>
            <w:tcW w:w="619" w:type="dxa"/>
            <w:vMerge/>
            <w:tcBorders>
              <w:left w:val="single" w:sz="12" w:space="0" w:color="auto"/>
            </w:tcBorders>
            <w:vAlign w:val="center"/>
          </w:tcPr>
          <w:p w:rsidR="00836FCF" w:rsidRPr="009E7AC9" w:rsidRDefault="00836FCF" w:rsidP="00836FCF">
            <w:pPr>
              <w:rPr>
                <w:b/>
              </w:rPr>
            </w:pPr>
          </w:p>
        </w:tc>
        <w:tc>
          <w:tcPr>
            <w:tcW w:w="759" w:type="dxa"/>
            <w:vMerge/>
            <w:vAlign w:val="center"/>
          </w:tcPr>
          <w:p w:rsidR="00836FCF" w:rsidRPr="009E7AC9" w:rsidRDefault="00836FCF" w:rsidP="00836FCF">
            <w:pPr>
              <w:rPr>
                <w:b/>
              </w:rPr>
            </w:pPr>
          </w:p>
        </w:tc>
        <w:tc>
          <w:tcPr>
            <w:tcW w:w="832" w:type="dxa"/>
            <w:vMerge/>
            <w:vAlign w:val="center"/>
          </w:tcPr>
          <w:p w:rsidR="00836FCF" w:rsidRPr="009E7AC9" w:rsidRDefault="00836FCF" w:rsidP="00836FCF">
            <w:pPr>
              <w:rPr>
                <w:b/>
              </w:rPr>
            </w:pPr>
          </w:p>
        </w:tc>
      </w:tr>
      <w:tr w:rsidR="00836FCF" w:rsidRPr="009E7AC9" w:rsidTr="00A70E18">
        <w:tc>
          <w:tcPr>
            <w:tcW w:w="9992" w:type="dxa"/>
            <w:gridSpan w:val="11"/>
            <w:shd w:val="clear" w:color="auto" w:fill="F7CAAC"/>
          </w:tcPr>
          <w:p w:rsidR="00836FCF" w:rsidRPr="009E7AC9" w:rsidRDefault="00836FCF" w:rsidP="00836FCF">
            <w:pPr>
              <w:jc w:val="both"/>
              <w:rPr>
                <w:b/>
              </w:rPr>
            </w:pPr>
            <w:r w:rsidRPr="009E7AC9">
              <w:rPr>
                <w:b/>
              </w:rPr>
              <w:t xml:space="preserve">Přehled o nejvýznamnější publikační a další tvůrčí činnosti nebo další profesní činnosti u odborníků z praxe vztahující se k zabezpečovaným předmětům </w:t>
            </w:r>
          </w:p>
        </w:tc>
      </w:tr>
      <w:tr w:rsidR="00836FCF" w:rsidRPr="009E7AC9" w:rsidTr="00A70E18">
        <w:trPr>
          <w:trHeight w:val="2347"/>
        </w:trPr>
        <w:tc>
          <w:tcPr>
            <w:tcW w:w="9992" w:type="dxa"/>
            <w:gridSpan w:val="11"/>
          </w:tcPr>
          <w:p w:rsidR="00836FCF" w:rsidRPr="005857C1" w:rsidRDefault="00836FCF" w:rsidP="00836FCF">
            <w:pPr>
              <w:jc w:val="both"/>
              <w:rPr>
                <w:color w:val="000000"/>
                <w:shd w:val="clear" w:color="auto" w:fill="FFFFFF"/>
                <w:lang w:val="en-GB"/>
              </w:rPr>
            </w:pPr>
            <w:r w:rsidRPr="00062A23">
              <w:t>KOLÁŘOVÁ, E.</w:t>
            </w:r>
            <w:r>
              <w:t>, KOLÁŘOVÁ, V</w:t>
            </w:r>
            <w:r w:rsidRPr="00062A23">
              <w:t>. Tax Effect of Employee Benefits</w:t>
            </w:r>
            <w:r w:rsidRPr="00062A23">
              <w:rPr>
                <w:color w:val="000000"/>
                <w:shd w:val="clear" w:color="auto" w:fill="FFFFFF"/>
                <w:lang w:val="en-GB"/>
              </w:rPr>
              <w:t xml:space="preserve">. </w:t>
            </w:r>
            <w:r>
              <w:t xml:space="preserve">In </w:t>
            </w:r>
            <w:r>
              <w:rPr>
                <w:i/>
                <w:iCs/>
              </w:rPr>
              <w:t>Proceedings of the 5th International Conference on Finance and Economics</w:t>
            </w:r>
            <w:r>
              <w:t xml:space="preserve">, </w:t>
            </w:r>
            <w:r w:rsidRPr="000B7DA8">
              <w:rPr>
                <w:i/>
              </w:rPr>
              <w:t>ICFE 2018</w:t>
            </w:r>
            <w:r>
              <w:t xml:space="preserve"> </w:t>
            </w:r>
            <w:r w:rsidRPr="000B7DA8">
              <w:rPr>
                <w:i/>
              </w:rPr>
              <w:t>Vietnam,</w:t>
            </w:r>
            <w:r>
              <w:t xml:space="preserve"> 2018, s. 1-15. ISBN 978-80-7454-767-6.</w:t>
            </w:r>
            <w:r w:rsidRPr="00062A23">
              <w:rPr>
                <w:color w:val="000000"/>
                <w:shd w:val="clear" w:color="auto" w:fill="FFFFFF"/>
                <w:lang w:val="en-GB"/>
              </w:rPr>
              <w:t xml:space="preserve"> (90%</w:t>
            </w:r>
            <w:r>
              <w:rPr>
                <w:color w:val="000000"/>
                <w:shd w:val="clear" w:color="auto" w:fill="FFFFFF"/>
                <w:lang w:val="en-GB"/>
              </w:rPr>
              <w:t>)</w:t>
            </w:r>
          </w:p>
          <w:p w:rsidR="00836FCF" w:rsidRPr="00062A23" w:rsidRDefault="00836FCF" w:rsidP="00836FCF">
            <w:pPr>
              <w:jc w:val="both"/>
            </w:pPr>
            <w:r w:rsidRPr="00062A23">
              <w:t>PASEKOVÁ, M., KOLÁŘOVÁ, E.</w:t>
            </w:r>
            <w:r>
              <w:t>, OTRUSINOVÁ, M</w:t>
            </w:r>
            <w:r w:rsidRPr="00062A23">
              <w:t xml:space="preserve">. Assessment of Accounting Spheres as Viewed by Accountants of Czech Enterprises. </w:t>
            </w:r>
            <w:r w:rsidRPr="005857C1">
              <w:rPr>
                <w:i/>
              </w:rPr>
              <w:t>International Advances in Economic Research</w:t>
            </w:r>
            <w:r w:rsidRPr="00062A23">
              <w:t xml:space="preserve">, </w:t>
            </w:r>
            <w:r>
              <w:t xml:space="preserve">2018, </w:t>
            </w:r>
            <w:r w:rsidRPr="00062A23">
              <w:t>24(3), 295-296. DOI 10.1007/s11294-018-9693-9 (30%)</w:t>
            </w:r>
          </w:p>
          <w:p w:rsidR="00836FCF" w:rsidRPr="00062A23" w:rsidRDefault="00836FCF" w:rsidP="00836FCF">
            <w:pPr>
              <w:jc w:val="both"/>
            </w:pPr>
            <w:r w:rsidRPr="00062A23">
              <w:t>PASEKOVÁ, M., SVITAKOVÁ, B., KRAMNÁ, E</w:t>
            </w:r>
            <w:r>
              <w:t>., OTRUSINOVÁ, M., KOLÁŘOVÁ, E., CRHOVÁ, Z</w:t>
            </w:r>
            <w:r w:rsidRPr="00062A23">
              <w:t xml:space="preserve">. </w:t>
            </w:r>
            <w:r>
              <w:t>Problematic Areas of Accounting: Some Evidence f</w:t>
            </w:r>
            <w:r w:rsidRPr="00062A23">
              <w:t xml:space="preserve">rom </w:t>
            </w:r>
            <w:r>
              <w:t>t</w:t>
            </w:r>
            <w:r w:rsidRPr="00062A23">
              <w:t xml:space="preserve">he Czech Republic. </w:t>
            </w:r>
            <w:r w:rsidRPr="005857C1">
              <w:rPr>
                <w:i/>
              </w:rPr>
              <w:t>Journal of Competitiveness.</w:t>
            </w:r>
            <w:r>
              <w:t xml:space="preserve"> 2018, </w:t>
            </w:r>
            <w:r w:rsidRPr="00062A23">
              <w:t>Vol. 10, Issue 1, pp 89-105. ISSN 1804-171X (Print), ISSN 1804-1728 (On-line), DOI: 10.7441/joc.2018.01.06 (20 %)</w:t>
            </w:r>
          </w:p>
          <w:p w:rsidR="00836FCF" w:rsidRPr="00062A23" w:rsidRDefault="00836FCF" w:rsidP="00836FCF">
            <w:pPr>
              <w:jc w:val="both"/>
              <w:rPr>
                <w:color w:val="000000"/>
                <w:shd w:val="clear" w:color="auto" w:fill="FFFFFF"/>
              </w:rPr>
            </w:pPr>
            <w:r>
              <w:t>KOLÁŘOVÁ, E., H</w:t>
            </w:r>
            <w:r>
              <w:rPr>
                <w:color w:val="000000"/>
                <w:shd w:val="clear" w:color="auto" w:fill="FFFFFF"/>
              </w:rPr>
              <w:t>OMOLA, D</w:t>
            </w:r>
            <w:r w:rsidRPr="00062A23">
              <w:rPr>
                <w:color w:val="000000"/>
                <w:shd w:val="clear" w:color="auto" w:fill="FFFFFF"/>
                <w:lang w:val="en-GB"/>
              </w:rPr>
              <w:t>. Analysis of the Relationship between the Error Rate in the Selected accounting areas and Company.</w:t>
            </w:r>
            <w:r>
              <w:t xml:space="preserve"> In </w:t>
            </w:r>
            <w:r>
              <w:rPr>
                <w:i/>
                <w:iCs/>
              </w:rPr>
              <w:t>Proceedings of the 4th International Conference on Finance and Economics</w:t>
            </w:r>
            <w:r>
              <w:t xml:space="preserve">, </w:t>
            </w:r>
            <w:r w:rsidRPr="000B7DA8">
              <w:rPr>
                <w:i/>
              </w:rPr>
              <w:t>ICFE 201</w:t>
            </w:r>
            <w:r>
              <w:rPr>
                <w:i/>
              </w:rPr>
              <w:t>7</w:t>
            </w:r>
            <w:r>
              <w:t xml:space="preserve"> </w:t>
            </w:r>
            <w:r w:rsidRPr="000B7DA8">
              <w:rPr>
                <w:i/>
              </w:rPr>
              <w:t>Vietnam,</w:t>
            </w:r>
            <w:r>
              <w:t xml:space="preserve"> 2017, s. 24-32. </w:t>
            </w:r>
            <w:r w:rsidRPr="00062A23">
              <w:rPr>
                <w:color w:val="000000"/>
                <w:shd w:val="clear" w:color="auto" w:fill="FFFFFF"/>
                <w:lang w:val="en-GB"/>
              </w:rPr>
              <w:t>ISBN- 978-80-87990-11-7. (50</w:t>
            </w:r>
            <w:r>
              <w:rPr>
                <w:color w:val="000000"/>
                <w:shd w:val="clear" w:color="auto" w:fill="FFFFFF"/>
                <w:lang w:val="en-GB"/>
              </w:rPr>
              <w:t>%)</w:t>
            </w:r>
          </w:p>
          <w:p w:rsidR="00836FCF" w:rsidRPr="00274A74" w:rsidRDefault="00836FCF" w:rsidP="00836FCF">
            <w:pPr>
              <w:jc w:val="both"/>
            </w:pPr>
            <w:r>
              <w:t>KOLÁŘOVÁ, E.,</w:t>
            </w:r>
            <w:r w:rsidRPr="00062A23">
              <w:t xml:space="preserve"> PODOLSKÁ</w:t>
            </w:r>
            <w:r>
              <w:t>, E</w:t>
            </w:r>
            <w:r w:rsidRPr="00062A23">
              <w:t xml:space="preserve">. The Electronic Record of Sales and Impact on the Reduction of Tax Evasion. In </w:t>
            </w:r>
            <w:r w:rsidRPr="00062A23">
              <w:rPr>
                <w:i/>
                <w:iCs/>
              </w:rPr>
              <w:t>Proceedings of the 13th International Scientific Conference European Financial Systems 2016</w:t>
            </w:r>
            <w:r w:rsidRPr="00062A23">
              <w:rPr>
                <w:i/>
              </w:rPr>
              <w:t>.</w:t>
            </w:r>
            <w:r w:rsidRPr="00062A23">
              <w:t xml:space="preserve"> Brno: Masarykova univerzita, 2016, s. 357-364. ISBN 978-80-210-8308-0. </w:t>
            </w:r>
            <w:hyperlink r:id="rId73" w:history="1">
              <w:r w:rsidRPr="00062A23">
                <w:rPr>
                  <w:rStyle w:val="Hypertextovodkaz"/>
                </w:rPr>
                <w:t>https://is.muni.cz/do/econ/sborniky/2016/EFS2016-Proceedings_final_September_19_final.pdf</w:t>
              </w:r>
            </w:hyperlink>
            <w:r>
              <w:t xml:space="preserve">  (50%)</w:t>
            </w:r>
          </w:p>
        </w:tc>
      </w:tr>
      <w:tr w:rsidR="00836FCF" w:rsidTr="00A70E18">
        <w:trPr>
          <w:trHeight w:val="218"/>
        </w:trPr>
        <w:tc>
          <w:tcPr>
            <w:tcW w:w="9992" w:type="dxa"/>
            <w:gridSpan w:val="11"/>
            <w:shd w:val="clear" w:color="auto" w:fill="F7CAAC"/>
          </w:tcPr>
          <w:p w:rsidR="00836FCF" w:rsidRDefault="00836FCF" w:rsidP="00836FCF">
            <w:pPr>
              <w:rPr>
                <w:b/>
              </w:rPr>
            </w:pPr>
            <w:r>
              <w:rPr>
                <w:b/>
              </w:rPr>
              <w:t>Působení v zahraničí</w:t>
            </w:r>
          </w:p>
        </w:tc>
      </w:tr>
      <w:tr w:rsidR="00836FCF" w:rsidTr="00A70E18">
        <w:trPr>
          <w:trHeight w:val="240"/>
        </w:trPr>
        <w:tc>
          <w:tcPr>
            <w:tcW w:w="9992" w:type="dxa"/>
            <w:gridSpan w:val="11"/>
          </w:tcPr>
          <w:p w:rsidR="00836FCF" w:rsidRDefault="00836FCF" w:rsidP="00836FCF">
            <w:pPr>
              <w:rPr>
                <w:b/>
              </w:rPr>
            </w:pPr>
          </w:p>
        </w:tc>
      </w:tr>
      <w:tr w:rsidR="00836FCF" w:rsidTr="00A70E18">
        <w:trPr>
          <w:cantSplit/>
          <w:trHeight w:val="272"/>
        </w:trPr>
        <w:tc>
          <w:tcPr>
            <w:tcW w:w="2585" w:type="dxa"/>
            <w:shd w:val="clear" w:color="auto" w:fill="F7CAAC"/>
          </w:tcPr>
          <w:p w:rsidR="00836FCF" w:rsidRDefault="00836FCF" w:rsidP="00836FCF">
            <w:pPr>
              <w:jc w:val="both"/>
              <w:rPr>
                <w:b/>
              </w:rPr>
            </w:pPr>
            <w:r>
              <w:rPr>
                <w:b/>
              </w:rPr>
              <w:t xml:space="preserve">Podpis </w:t>
            </w:r>
          </w:p>
        </w:tc>
        <w:tc>
          <w:tcPr>
            <w:tcW w:w="4428" w:type="dxa"/>
            <w:gridSpan w:val="5"/>
          </w:tcPr>
          <w:p w:rsidR="00836FCF" w:rsidRDefault="00836FCF" w:rsidP="00836FCF">
            <w:pPr>
              <w:jc w:val="both"/>
            </w:pPr>
          </w:p>
        </w:tc>
        <w:tc>
          <w:tcPr>
            <w:tcW w:w="769" w:type="dxa"/>
            <w:gridSpan w:val="2"/>
            <w:shd w:val="clear" w:color="auto" w:fill="F7CAAC"/>
          </w:tcPr>
          <w:p w:rsidR="00836FCF" w:rsidRDefault="00836FCF" w:rsidP="00836FCF">
            <w:pPr>
              <w:jc w:val="both"/>
            </w:pPr>
            <w:r>
              <w:rPr>
                <w:b/>
              </w:rPr>
              <w:t>datum</w:t>
            </w:r>
          </w:p>
        </w:tc>
        <w:tc>
          <w:tcPr>
            <w:tcW w:w="2210" w:type="dxa"/>
            <w:gridSpan w:val="3"/>
          </w:tcPr>
          <w:p w:rsidR="00836FCF" w:rsidRDefault="00836FCF" w:rsidP="00836FCF">
            <w:pPr>
              <w:jc w:val="both"/>
            </w:pPr>
          </w:p>
        </w:tc>
      </w:tr>
    </w:tbl>
    <w:p w:rsidR="00A70E18" w:rsidRDefault="00A70E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E66B0B">
        <w:tc>
          <w:tcPr>
            <w:tcW w:w="9859" w:type="dxa"/>
            <w:gridSpan w:val="11"/>
            <w:tcBorders>
              <w:bottom w:val="double" w:sz="4" w:space="0" w:color="auto"/>
            </w:tcBorders>
            <w:shd w:val="clear" w:color="auto" w:fill="BDD6EE"/>
          </w:tcPr>
          <w:p w:rsidR="002A72E9" w:rsidRDefault="002A72E9" w:rsidP="00E66B0B">
            <w:pPr>
              <w:jc w:val="both"/>
              <w:rPr>
                <w:b/>
                <w:sz w:val="28"/>
              </w:rPr>
            </w:pPr>
            <w:r>
              <w:rPr>
                <w:b/>
                <w:sz w:val="28"/>
              </w:rPr>
              <w:lastRenderedPageBreak/>
              <w:t>C-I – Personální zabezpečení</w:t>
            </w:r>
          </w:p>
        </w:tc>
      </w:tr>
      <w:tr w:rsidR="002A72E9" w:rsidTr="00E66B0B">
        <w:tc>
          <w:tcPr>
            <w:tcW w:w="2518" w:type="dxa"/>
            <w:tcBorders>
              <w:top w:val="double" w:sz="4" w:space="0" w:color="auto"/>
            </w:tcBorders>
            <w:shd w:val="clear" w:color="auto" w:fill="F7CAAC"/>
          </w:tcPr>
          <w:p w:rsidR="002A72E9" w:rsidRDefault="002A72E9" w:rsidP="00E66B0B">
            <w:pPr>
              <w:jc w:val="both"/>
              <w:rPr>
                <w:b/>
              </w:rPr>
            </w:pPr>
            <w:r>
              <w:rPr>
                <w:b/>
              </w:rPr>
              <w:t>Vysoká škola</w:t>
            </w:r>
          </w:p>
        </w:tc>
        <w:tc>
          <w:tcPr>
            <w:tcW w:w="7341" w:type="dxa"/>
            <w:gridSpan w:val="10"/>
          </w:tcPr>
          <w:p w:rsidR="002A72E9" w:rsidRDefault="002A72E9" w:rsidP="00E66B0B">
            <w:pPr>
              <w:jc w:val="both"/>
            </w:pPr>
            <w:r>
              <w:t>Univerzita Tomáše Bati ve Zlíně</w:t>
            </w:r>
          </w:p>
        </w:tc>
      </w:tr>
      <w:tr w:rsidR="002A72E9" w:rsidTr="00E66B0B">
        <w:tc>
          <w:tcPr>
            <w:tcW w:w="2518" w:type="dxa"/>
            <w:shd w:val="clear" w:color="auto" w:fill="F7CAAC"/>
          </w:tcPr>
          <w:p w:rsidR="002A72E9" w:rsidRDefault="002A72E9" w:rsidP="00E66B0B">
            <w:pPr>
              <w:jc w:val="both"/>
              <w:rPr>
                <w:b/>
              </w:rPr>
            </w:pPr>
            <w:r>
              <w:rPr>
                <w:b/>
              </w:rPr>
              <w:t>Součást vysoké školy</w:t>
            </w:r>
          </w:p>
        </w:tc>
        <w:tc>
          <w:tcPr>
            <w:tcW w:w="7341" w:type="dxa"/>
            <w:gridSpan w:val="10"/>
          </w:tcPr>
          <w:p w:rsidR="002A72E9" w:rsidRDefault="002A72E9" w:rsidP="00E66B0B">
            <w:pPr>
              <w:jc w:val="both"/>
            </w:pPr>
            <w:r>
              <w:t>Fakulta managementu a ekonomiky</w:t>
            </w:r>
          </w:p>
        </w:tc>
      </w:tr>
      <w:tr w:rsidR="002A72E9" w:rsidTr="00E66B0B">
        <w:tc>
          <w:tcPr>
            <w:tcW w:w="2518" w:type="dxa"/>
            <w:shd w:val="clear" w:color="auto" w:fill="F7CAAC"/>
          </w:tcPr>
          <w:p w:rsidR="002A72E9" w:rsidRDefault="002A72E9" w:rsidP="00E66B0B">
            <w:pPr>
              <w:jc w:val="both"/>
              <w:rPr>
                <w:b/>
              </w:rPr>
            </w:pPr>
            <w:r>
              <w:rPr>
                <w:b/>
              </w:rPr>
              <w:t>Název studijního programu</w:t>
            </w:r>
          </w:p>
        </w:tc>
        <w:tc>
          <w:tcPr>
            <w:tcW w:w="7341" w:type="dxa"/>
            <w:gridSpan w:val="10"/>
          </w:tcPr>
          <w:p w:rsidR="002A72E9" w:rsidRDefault="00BB582A" w:rsidP="00E66B0B">
            <w:pPr>
              <w:jc w:val="both"/>
            </w:pPr>
            <w:r w:rsidRPr="00F25E04">
              <w:t>Finance a finanční technologie</w:t>
            </w:r>
          </w:p>
        </w:tc>
      </w:tr>
      <w:tr w:rsidR="002A72E9" w:rsidTr="00E66B0B">
        <w:tc>
          <w:tcPr>
            <w:tcW w:w="2518" w:type="dxa"/>
            <w:shd w:val="clear" w:color="auto" w:fill="F7CAAC"/>
          </w:tcPr>
          <w:p w:rsidR="002A72E9" w:rsidRDefault="002A72E9" w:rsidP="00E66B0B">
            <w:pPr>
              <w:jc w:val="both"/>
              <w:rPr>
                <w:b/>
              </w:rPr>
            </w:pPr>
            <w:r>
              <w:rPr>
                <w:b/>
              </w:rPr>
              <w:t>Jméno a příjmení</w:t>
            </w:r>
          </w:p>
        </w:tc>
        <w:tc>
          <w:tcPr>
            <w:tcW w:w="4536" w:type="dxa"/>
            <w:gridSpan w:val="5"/>
          </w:tcPr>
          <w:p w:rsidR="002A72E9" w:rsidRPr="00AE431B" w:rsidRDefault="002A72E9" w:rsidP="00E66B0B">
            <w:pPr>
              <w:jc w:val="both"/>
            </w:pPr>
            <w:r w:rsidRPr="00AE431B">
              <w:t>Petr KONEČNÝ</w:t>
            </w:r>
          </w:p>
        </w:tc>
        <w:tc>
          <w:tcPr>
            <w:tcW w:w="709" w:type="dxa"/>
            <w:shd w:val="clear" w:color="auto" w:fill="F7CAAC"/>
          </w:tcPr>
          <w:p w:rsidR="002A72E9" w:rsidRDefault="002A72E9" w:rsidP="00E66B0B">
            <w:pPr>
              <w:jc w:val="both"/>
              <w:rPr>
                <w:b/>
              </w:rPr>
            </w:pPr>
            <w:r>
              <w:rPr>
                <w:b/>
              </w:rPr>
              <w:t>Tituly</w:t>
            </w:r>
          </w:p>
        </w:tc>
        <w:tc>
          <w:tcPr>
            <w:tcW w:w="2096" w:type="dxa"/>
            <w:gridSpan w:val="4"/>
          </w:tcPr>
          <w:p w:rsidR="002A72E9" w:rsidRDefault="002A72E9" w:rsidP="00E66B0B">
            <w:pPr>
              <w:jc w:val="both"/>
            </w:pPr>
            <w:r>
              <w:t>Ing.</w:t>
            </w:r>
          </w:p>
        </w:tc>
      </w:tr>
      <w:tr w:rsidR="002A72E9" w:rsidTr="00E66B0B">
        <w:tc>
          <w:tcPr>
            <w:tcW w:w="2518" w:type="dxa"/>
            <w:shd w:val="clear" w:color="auto" w:fill="F7CAAC"/>
          </w:tcPr>
          <w:p w:rsidR="002A72E9" w:rsidRDefault="002A72E9" w:rsidP="00E66B0B">
            <w:pPr>
              <w:jc w:val="both"/>
              <w:rPr>
                <w:b/>
              </w:rPr>
            </w:pPr>
            <w:r>
              <w:rPr>
                <w:b/>
              </w:rPr>
              <w:t>Rok narození</w:t>
            </w:r>
          </w:p>
        </w:tc>
        <w:tc>
          <w:tcPr>
            <w:tcW w:w="829" w:type="dxa"/>
          </w:tcPr>
          <w:p w:rsidR="002A72E9" w:rsidRDefault="002A72E9" w:rsidP="00E66B0B">
            <w:pPr>
              <w:jc w:val="both"/>
            </w:pPr>
            <w:r>
              <w:t>1981</w:t>
            </w:r>
          </w:p>
        </w:tc>
        <w:tc>
          <w:tcPr>
            <w:tcW w:w="1721" w:type="dxa"/>
            <w:shd w:val="clear" w:color="auto" w:fill="F7CAAC"/>
          </w:tcPr>
          <w:p w:rsidR="002A72E9" w:rsidRDefault="002A72E9" w:rsidP="00E66B0B">
            <w:pPr>
              <w:jc w:val="both"/>
              <w:rPr>
                <w:b/>
              </w:rPr>
            </w:pPr>
            <w:r>
              <w:rPr>
                <w:b/>
              </w:rPr>
              <w:t>typ vztahu k VŠ</w:t>
            </w:r>
          </w:p>
        </w:tc>
        <w:tc>
          <w:tcPr>
            <w:tcW w:w="992" w:type="dxa"/>
            <w:gridSpan w:val="2"/>
          </w:tcPr>
          <w:p w:rsidR="002A72E9" w:rsidRDefault="008D5664" w:rsidP="00E66B0B">
            <w:pPr>
              <w:jc w:val="both"/>
            </w:pPr>
            <w:r>
              <w:t>DPP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p>
        </w:tc>
      </w:tr>
      <w:tr w:rsidR="002A72E9" w:rsidTr="00E66B0B">
        <w:tc>
          <w:tcPr>
            <w:tcW w:w="5068" w:type="dxa"/>
            <w:gridSpan w:val="3"/>
            <w:shd w:val="clear" w:color="auto" w:fill="F7CAAC"/>
          </w:tcPr>
          <w:p w:rsidR="002A72E9" w:rsidRDefault="002A72E9" w:rsidP="00E66B0B">
            <w:pPr>
              <w:jc w:val="both"/>
              <w:rPr>
                <w:b/>
              </w:rPr>
            </w:pPr>
            <w:r>
              <w:rPr>
                <w:b/>
              </w:rPr>
              <w:t>Typ vztahu na součásti VŠ, která uskutečňuje st. program</w:t>
            </w:r>
          </w:p>
        </w:tc>
        <w:tc>
          <w:tcPr>
            <w:tcW w:w="992" w:type="dxa"/>
            <w:gridSpan w:val="2"/>
          </w:tcPr>
          <w:p w:rsidR="002A72E9" w:rsidRDefault="002A72E9" w:rsidP="00E66B0B">
            <w:pPr>
              <w:jc w:val="both"/>
            </w:pP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p>
        </w:tc>
      </w:tr>
      <w:tr w:rsidR="002A72E9" w:rsidTr="00E66B0B">
        <w:tc>
          <w:tcPr>
            <w:tcW w:w="6060" w:type="dxa"/>
            <w:gridSpan w:val="5"/>
            <w:shd w:val="clear" w:color="auto" w:fill="F7CAAC"/>
          </w:tcPr>
          <w:p w:rsidR="002A72E9" w:rsidRDefault="002A72E9" w:rsidP="00E66B0B">
            <w:pPr>
              <w:jc w:val="both"/>
            </w:pPr>
            <w:r>
              <w:rPr>
                <w:b/>
              </w:rPr>
              <w:t>Další současná působení jako akademický pracovník na jiných VŠ</w:t>
            </w:r>
          </w:p>
        </w:tc>
        <w:tc>
          <w:tcPr>
            <w:tcW w:w="1703" w:type="dxa"/>
            <w:gridSpan w:val="2"/>
            <w:shd w:val="clear" w:color="auto" w:fill="F7CAAC"/>
          </w:tcPr>
          <w:p w:rsidR="002A72E9" w:rsidRDefault="002A72E9" w:rsidP="00E66B0B">
            <w:pPr>
              <w:jc w:val="both"/>
              <w:rPr>
                <w:b/>
              </w:rPr>
            </w:pPr>
            <w:r>
              <w:rPr>
                <w:b/>
              </w:rPr>
              <w:t>typ prac. vztahu</w:t>
            </w:r>
          </w:p>
        </w:tc>
        <w:tc>
          <w:tcPr>
            <w:tcW w:w="2096" w:type="dxa"/>
            <w:gridSpan w:val="4"/>
            <w:shd w:val="clear" w:color="auto" w:fill="F7CAAC"/>
          </w:tcPr>
          <w:p w:rsidR="002A72E9" w:rsidRDefault="002A72E9" w:rsidP="00E66B0B">
            <w:pPr>
              <w:jc w:val="both"/>
              <w:rPr>
                <w:b/>
              </w:rPr>
            </w:pPr>
            <w:r>
              <w:rPr>
                <w:b/>
              </w:rPr>
              <w:t>rozsah</w:t>
            </w: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9859" w:type="dxa"/>
            <w:gridSpan w:val="11"/>
            <w:shd w:val="clear" w:color="auto" w:fill="F7CAAC"/>
          </w:tcPr>
          <w:p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rsidTr="00E66B0B">
        <w:trPr>
          <w:trHeight w:val="607"/>
        </w:trPr>
        <w:tc>
          <w:tcPr>
            <w:tcW w:w="9859" w:type="dxa"/>
            <w:gridSpan w:val="11"/>
            <w:tcBorders>
              <w:top w:val="nil"/>
            </w:tcBorders>
          </w:tcPr>
          <w:p w:rsidR="002A72E9" w:rsidRDefault="002A72E9" w:rsidP="00E66B0B">
            <w:pPr>
              <w:jc w:val="both"/>
            </w:pPr>
            <w:r>
              <w:t>Podnikatelská akademie 1 - vedení seminářů (30%)</w:t>
            </w:r>
            <w:r w:rsidR="007044B0">
              <w:t xml:space="preserve"> – odborník z praxe</w:t>
            </w:r>
          </w:p>
          <w:p w:rsidR="002A72E9" w:rsidRDefault="002A72E9" w:rsidP="00E66B0B">
            <w:pPr>
              <w:jc w:val="both"/>
            </w:pPr>
            <w:r>
              <w:t>Podnikatelská akademie 2 - vedení seminářů (30%)</w:t>
            </w:r>
            <w:r w:rsidR="007044B0">
              <w:t xml:space="preserve"> – odborník z praxe</w:t>
            </w:r>
          </w:p>
        </w:tc>
      </w:tr>
      <w:tr w:rsidR="002A72E9" w:rsidTr="00E66B0B">
        <w:tc>
          <w:tcPr>
            <w:tcW w:w="9859" w:type="dxa"/>
            <w:gridSpan w:val="11"/>
            <w:shd w:val="clear" w:color="auto" w:fill="F7CAAC"/>
          </w:tcPr>
          <w:p w:rsidR="002A72E9" w:rsidRDefault="002A72E9" w:rsidP="00E66B0B">
            <w:pPr>
              <w:jc w:val="both"/>
            </w:pPr>
            <w:r>
              <w:rPr>
                <w:b/>
              </w:rPr>
              <w:t xml:space="preserve">Údaje o vzdělání na VŠ </w:t>
            </w:r>
          </w:p>
        </w:tc>
      </w:tr>
      <w:tr w:rsidR="002A72E9" w:rsidTr="00E66B0B">
        <w:trPr>
          <w:trHeight w:val="449"/>
        </w:trPr>
        <w:tc>
          <w:tcPr>
            <w:tcW w:w="9859" w:type="dxa"/>
            <w:gridSpan w:val="11"/>
          </w:tcPr>
          <w:p w:rsidR="002A72E9" w:rsidRPr="00AE431B" w:rsidRDefault="002A72E9" w:rsidP="00E66B0B">
            <w:pPr>
              <w:jc w:val="both"/>
            </w:pPr>
            <w:r w:rsidRPr="00AE431B">
              <w:t xml:space="preserve">2000 – 2005  Vysoká škola báňská – Technická univerzita Ostrava </w:t>
            </w:r>
            <w:r w:rsidRPr="00504151">
              <w:rPr>
                <w:b/>
              </w:rPr>
              <w:t>(Ing</w:t>
            </w:r>
            <w:r w:rsidRPr="00AE431B">
              <w:t>.)</w:t>
            </w:r>
          </w:p>
        </w:tc>
      </w:tr>
      <w:tr w:rsidR="002A72E9" w:rsidTr="00E66B0B">
        <w:tc>
          <w:tcPr>
            <w:tcW w:w="9859" w:type="dxa"/>
            <w:gridSpan w:val="11"/>
            <w:shd w:val="clear" w:color="auto" w:fill="F7CAAC"/>
          </w:tcPr>
          <w:p w:rsidR="002A72E9" w:rsidRDefault="002A72E9" w:rsidP="00E66B0B">
            <w:pPr>
              <w:jc w:val="both"/>
              <w:rPr>
                <w:b/>
              </w:rPr>
            </w:pPr>
            <w:r>
              <w:rPr>
                <w:b/>
              </w:rPr>
              <w:t>Údaje o odborném působení od absolvování VŠ</w:t>
            </w:r>
          </w:p>
        </w:tc>
      </w:tr>
      <w:tr w:rsidR="002A72E9" w:rsidTr="00E66B0B">
        <w:trPr>
          <w:trHeight w:val="1090"/>
        </w:trPr>
        <w:tc>
          <w:tcPr>
            <w:tcW w:w="9859" w:type="dxa"/>
            <w:gridSpan w:val="11"/>
          </w:tcPr>
          <w:p w:rsidR="002A72E9" w:rsidRDefault="002A72E9" w:rsidP="00E66B0B">
            <w:pPr>
              <w:ind w:left="1239" w:hanging="1239"/>
            </w:pPr>
            <w:r w:rsidRPr="00D111E1">
              <w:t>2005 – dosud</w:t>
            </w:r>
            <w:r>
              <w:t xml:space="preserve">  </w:t>
            </w:r>
            <w:r w:rsidRPr="00D111E1">
              <w:t>Technologické inovační centrum s.r.o</w:t>
            </w:r>
            <w:r>
              <w:t xml:space="preserve"> - developer strategických projektů, projektový manažer, vedoucí oddělení podnikatelského inkubátoru a vědeckotechnického parku, zástupce ředitele</w:t>
            </w:r>
          </w:p>
          <w:p w:rsidR="002A72E9" w:rsidRDefault="002A72E9" w:rsidP="00E66B0B">
            <w:pPr>
              <w:tabs>
                <w:tab w:val="left" w:pos="1381"/>
              </w:tabs>
              <w:ind w:left="1381" w:hanging="1381"/>
            </w:pPr>
            <w:r w:rsidRPr="00D111E1">
              <w:t>2009 – dosud</w:t>
            </w:r>
            <w:r>
              <w:t xml:space="preserve">  </w:t>
            </w:r>
            <w:r w:rsidRPr="00D111E1">
              <w:t>Industry Servis ZK, a.s</w:t>
            </w:r>
            <w:r>
              <w:t xml:space="preserve"> - </w:t>
            </w:r>
            <w:r w:rsidRPr="00D111E1">
              <w:t>Odborný konzultant</w:t>
            </w:r>
          </w:p>
          <w:p w:rsidR="002A72E9" w:rsidRDefault="002A72E9" w:rsidP="00E66B0B">
            <w:pPr>
              <w:tabs>
                <w:tab w:val="left" w:pos="1381"/>
              </w:tabs>
              <w:ind w:left="1381" w:hanging="1381"/>
            </w:pPr>
            <w:r w:rsidRPr="00D111E1">
              <w:t>2011 –</w:t>
            </w:r>
            <w:r>
              <w:t xml:space="preserve"> </w:t>
            </w:r>
            <w:r w:rsidRPr="00D111E1">
              <w:t>2014</w:t>
            </w:r>
            <w:r>
              <w:t xml:space="preserve">    </w:t>
            </w:r>
            <w:r w:rsidRPr="00D111E1">
              <w:t>Společnost vědeckotechnických parků ČR</w:t>
            </w:r>
            <w:r>
              <w:t xml:space="preserve">, </w:t>
            </w:r>
            <w:r w:rsidRPr="00D111E1">
              <w:t>Regionální projektový manažer</w:t>
            </w:r>
          </w:p>
          <w:p w:rsidR="002A72E9" w:rsidRPr="00D111E1" w:rsidRDefault="002A72E9" w:rsidP="00E66B0B">
            <w:pPr>
              <w:tabs>
                <w:tab w:val="left" w:pos="1381"/>
              </w:tabs>
              <w:ind w:left="1381" w:hanging="1381"/>
            </w:pPr>
            <w:r w:rsidRPr="00D111E1">
              <w:t>2010 –</w:t>
            </w:r>
            <w:r>
              <w:t xml:space="preserve"> </w:t>
            </w:r>
            <w:r w:rsidRPr="00D111E1">
              <w:t>2012</w:t>
            </w:r>
            <w:r>
              <w:t xml:space="preserve">    </w:t>
            </w:r>
            <w:r w:rsidRPr="00D111E1">
              <w:t>Zlínský kraj</w:t>
            </w:r>
            <w:r>
              <w:t xml:space="preserve">, </w:t>
            </w:r>
            <w:r w:rsidRPr="00D111E1">
              <w:t>Člen projektového týmu projektu Zvyšování absorpční kapacity Zlínského kraje 2007 - 2013</w:t>
            </w:r>
          </w:p>
          <w:p w:rsidR="002A72E9" w:rsidRDefault="002A72E9" w:rsidP="00E66B0B">
            <w:pPr>
              <w:tabs>
                <w:tab w:val="left" w:pos="1381"/>
              </w:tabs>
              <w:ind w:left="1381" w:hanging="1381"/>
              <w:jc w:val="both"/>
            </w:pPr>
            <w:r>
              <w:t>2</w:t>
            </w:r>
            <w:r w:rsidRPr="00D111E1">
              <w:t>009 –</w:t>
            </w:r>
            <w:r>
              <w:t xml:space="preserve"> </w:t>
            </w:r>
            <w:r w:rsidRPr="00D111E1">
              <w:t>2012</w:t>
            </w:r>
            <w:r>
              <w:t xml:space="preserve">    </w:t>
            </w:r>
            <w:r w:rsidRPr="00D111E1">
              <w:t>Ministerstvo školství, mládeže a tělovýchovy ČR</w:t>
            </w:r>
            <w:r>
              <w:t xml:space="preserve"> - </w:t>
            </w:r>
            <w:r w:rsidRPr="00D111E1">
              <w:t>Člen sítě expertů projektu EF-TRANS</w:t>
            </w:r>
          </w:p>
          <w:p w:rsidR="002A72E9" w:rsidRDefault="002A72E9" w:rsidP="00E66B0B">
            <w:pPr>
              <w:tabs>
                <w:tab w:val="left" w:pos="1381"/>
              </w:tabs>
              <w:ind w:left="1381" w:hanging="1381"/>
              <w:jc w:val="both"/>
            </w:pPr>
            <w:r>
              <w:t xml:space="preserve">2007 – 2008    Zlínský kraj - </w:t>
            </w:r>
            <w:r w:rsidRPr="00D111E1">
              <w:t>Člen projektového týmu projektu</w:t>
            </w:r>
          </w:p>
          <w:p w:rsidR="002A72E9" w:rsidRDefault="002A72E9" w:rsidP="00E66B0B">
            <w:pPr>
              <w:tabs>
                <w:tab w:val="left" w:pos="1381"/>
              </w:tabs>
              <w:ind w:left="1381" w:hanging="1381"/>
              <w:jc w:val="both"/>
            </w:pPr>
            <w:r>
              <w:t xml:space="preserve">2007                </w:t>
            </w:r>
            <w:r w:rsidRPr="00D111E1">
              <w:t>MARLIN, s.r.o., Města Mayen 1536, 686 01 Uherské Hradiště</w:t>
            </w:r>
            <w:r>
              <w:t xml:space="preserve"> - Lektor</w:t>
            </w:r>
          </w:p>
        </w:tc>
      </w:tr>
      <w:tr w:rsidR="002A72E9" w:rsidTr="00E66B0B">
        <w:trPr>
          <w:trHeight w:val="250"/>
        </w:trPr>
        <w:tc>
          <w:tcPr>
            <w:tcW w:w="9859" w:type="dxa"/>
            <w:gridSpan w:val="11"/>
            <w:shd w:val="clear" w:color="auto" w:fill="F7CAAC"/>
          </w:tcPr>
          <w:p w:rsidR="002A72E9" w:rsidRDefault="002A72E9" w:rsidP="00E66B0B">
            <w:pPr>
              <w:jc w:val="both"/>
            </w:pPr>
            <w:r>
              <w:rPr>
                <w:b/>
              </w:rPr>
              <w:t>Zkušenosti s vedením kvalifikačních a rigorózních prací</w:t>
            </w:r>
          </w:p>
        </w:tc>
      </w:tr>
      <w:tr w:rsidR="002A72E9" w:rsidTr="00E66B0B">
        <w:trPr>
          <w:trHeight w:val="455"/>
        </w:trPr>
        <w:tc>
          <w:tcPr>
            <w:tcW w:w="9859" w:type="dxa"/>
            <w:gridSpan w:val="11"/>
          </w:tcPr>
          <w:p w:rsidR="00636CFD" w:rsidRDefault="00636CFD" w:rsidP="00636CFD">
            <w:pPr>
              <w:jc w:val="both"/>
            </w:pPr>
            <w:r>
              <w:t xml:space="preserve">Počet vedených bakalářských prací – 0 </w:t>
            </w:r>
          </w:p>
          <w:p w:rsidR="002A72E9" w:rsidRDefault="00636CFD" w:rsidP="00636CFD">
            <w:pPr>
              <w:jc w:val="both"/>
            </w:pPr>
            <w:r>
              <w:t>Počet vedených diplomových prací – 0</w:t>
            </w:r>
          </w:p>
        </w:tc>
      </w:tr>
      <w:tr w:rsidR="002A72E9" w:rsidTr="00E66B0B">
        <w:trPr>
          <w:cantSplit/>
        </w:trPr>
        <w:tc>
          <w:tcPr>
            <w:tcW w:w="3347" w:type="dxa"/>
            <w:gridSpan w:val="2"/>
            <w:tcBorders>
              <w:top w:val="single" w:sz="12" w:space="0" w:color="auto"/>
            </w:tcBorders>
            <w:shd w:val="clear" w:color="auto" w:fill="F7CAAC"/>
          </w:tcPr>
          <w:p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E66B0B">
            <w:pPr>
              <w:jc w:val="both"/>
              <w:rPr>
                <w:b/>
              </w:rPr>
            </w:pPr>
            <w:r>
              <w:rPr>
                <w:b/>
              </w:rPr>
              <w:t>Ohlasy publikací</w:t>
            </w:r>
          </w:p>
        </w:tc>
      </w:tr>
      <w:tr w:rsidR="002A72E9" w:rsidTr="00E66B0B">
        <w:trPr>
          <w:cantSplit/>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tcBorders>
              <w:left w:val="single" w:sz="12" w:space="0" w:color="auto"/>
            </w:tcBorders>
            <w:shd w:val="clear" w:color="auto" w:fill="F7CAAC"/>
          </w:tcPr>
          <w:p w:rsidR="002A72E9" w:rsidRDefault="002A72E9" w:rsidP="00E66B0B">
            <w:pPr>
              <w:jc w:val="both"/>
            </w:pPr>
            <w:r>
              <w:rPr>
                <w:b/>
              </w:rPr>
              <w:t>WOS</w:t>
            </w:r>
          </w:p>
        </w:tc>
        <w:tc>
          <w:tcPr>
            <w:tcW w:w="693" w:type="dxa"/>
            <w:shd w:val="clear" w:color="auto" w:fill="F7CAAC"/>
          </w:tcPr>
          <w:p w:rsidR="002A72E9" w:rsidRDefault="002A72E9" w:rsidP="00E66B0B">
            <w:pPr>
              <w:jc w:val="both"/>
              <w:rPr>
                <w:sz w:val="18"/>
              </w:rPr>
            </w:pPr>
            <w:r>
              <w:rPr>
                <w:b/>
                <w:sz w:val="18"/>
              </w:rPr>
              <w:t>Scopus</w:t>
            </w:r>
          </w:p>
        </w:tc>
        <w:tc>
          <w:tcPr>
            <w:tcW w:w="694" w:type="dxa"/>
            <w:shd w:val="clear" w:color="auto" w:fill="F7CAAC"/>
          </w:tcPr>
          <w:p w:rsidR="002A72E9" w:rsidRDefault="002A72E9" w:rsidP="00E66B0B">
            <w:pPr>
              <w:jc w:val="both"/>
            </w:pPr>
            <w:r>
              <w:rPr>
                <w:b/>
                <w:sz w:val="18"/>
              </w:rPr>
              <w:t>ostatní</w:t>
            </w:r>
          </w:p>
        </w:tc>
      </w:tr>
      <w:tr w:rsidR="002A72E9" w:rsidTr="00E66B0B">
        <w:trPr>
          <w:cantSplit/>
          <w:trHeight w:val="70"/>
        </w:trPr>
        <w:tc>
          <w:tcPr>
            <w:tcW w:w="3347" w:type="dxa"/>
            <w:gridSpan w:val="2"/>
            <w:shd w:val="clear" w:color="auto" w:fill="F7CAAC"/>
          </w:tcPr>
          <w:p w:rsidR="002A72E9" w:rsidRDefault="002A72E9" w:rsidP="00E66B0B">
            <w:pPr>
              <w:jc w:val="both"/>
            </w:pPr>
            <w:r>
              <w:rPr>
                <w:b/>
              </w:rPr>
              <w:t>Obor jmenovacího řízení</w:t>
            </w:r>
          </w:p>
        </w:tc>
        <w:tc>
          <w:tcPr>
            <w:tcW w:w="2245" w:type="dxa"/>
            <w:gridSpan w:val="2"/>
            <w:shd w:val="clear" w:color="auto" w:fill="F7CAAC"/>
          </w:tcPr>
          <w:p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E66B0B">
            <w:pPr>
              <w:jc w:val="both"/>
            </w:pPr>
            <w:r>
              <w:rPr>
                <w:b/>
              </w:rPr>
              <w:t>Řízení konáno na VŠ</w:t>
            </w:r>
          </w:p>
        </w:tc>
        <w:tc>
          <w:tcPr>
            <w:tcW w:w="632" w:type="dxa"/>
            <w:vMerge w:val="restart"/>
            <w:tcBorders>
              <w:left w:val="single" w:sz="12" w:space="0" w:color="auto"/>
            </w:tcBorders>
          </w:tcPr>
          <w:p w:rsidR="002A72E9" w:rsidRDefault="00CE14E1" w:rsidP="00E66B0B">
            <w:pPr>
              <w:jc w:val="both"/>
              <w:rPr>
                <w:b/>
              </w:rPr>
            </w:pPr>
            <w:r>
              <w:rPr>
                <w:b/>
              </w:rPr>
              <w:t>0</w:t>
            </w:r>
          </w:p>
        </w:tc>
        <w:tc>
          <w:tcPr>
            <w:tcW w:w="693" w:type="dxa"/>
            <w:vMerge w:val="restart"/>
          </w:tcPr>
          <w:p w:rsidR="002A72E9" w:rsidRDefault="00CE14E1" w:rsidP="00E66B0B">
            <w:pPr>
              <w:jc w:val="both"/>
              <w:rPr>
                <w:b/>
              </w:rPr>
            </w:pPr>
            <w:r>
              <w:rPr>
                <w:b/>
              </w:rPr>
              <w:t>0</w:t>
            </w:r>
          </w:p>
        </w:tc>
        <w:tc>
          <w:tcPr>
            <w:tcW w:w="694" w:type="dxa"/>
            <w:vMerge w:val="restart"/>
          </w:tcPr>
          <w:p w:rsidR="002A72E9" w:rsidRDefault="00CE14E1" w:rsidP="00E66B0B">
            <w:pPr>
              <w:jc w:val="both"/>
              <w:rPr>
                <w:b/>
              </w:rPr>
            </w:pPr>
            <w:r>
              <w:rPr>
                <w:b/>
              </w:rPr>
              <w:t>0</w:t>
            </w:r>
          </w:p>
        </w:tc>
      </w:tr>
      <w:tr w:rsidR="002A72E9" w:rsidTr="00E66B0B">
        <w:trPr>
          <w:trHeight w:val="205"/>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vMerge/>
            <w:tcBorders>
              <w:left w:val="single" w:sz="12" w:space="0" w:color="auto"/>
            </w:tcBorders>
            <w:vAlign w:val="center"/>
          </w:tcPr>
          <w:p w:rsidR="002A72E9" w:rsidRDefault="002A72E9" w:rsidP="00E66B0B">
            <w:pPr>
              <w:rPr>
                <w:b/>
              </w:rPr>
            </w:pPr>
          </w:p>
        </w:tc>
        <w:tc>
          <w:tcPr>
            <w:tcW w:w="693" w:type="dxa"/>
            <w:vMerge/>
            <w:vAlign w:val="center"/>
          </w:tcPr>
          <w:p w:rsidR="002A72E9" w:rsidRDefault="002A72E9" w:rsidP="00E66B0B">
            <w:pPr>
              <w:rPr>
                <w:b/>
              </w:rPr>
            </w:pPr>
          </w:p>
        </w:tc>
        <w:tc>
          <w:tcPr>
            <w:tcW w:w="694" w:type="dxa"/>
            <w:vMerge/>
            <w:vAlign w:val="center"/>
          </w:tcPr>
          <w:p w:rsidR="002A72E9" w:rsidRDefault="002A72E9" w:rsidP="00E66B0B">
            <w:pPr>
              <w:rPr>
                <w:b/>
              </w:rPr>
            </w:pPr>
          </w:p>
        </w:tc>
      </w:tr>
      <w:tr w:rsidR="002A72E9" w:rsidTr="00E66B0B">
        <w:tc>
          <w:tcPr>
            <w:tcW w:w="9859" w:type="dxa"/>
            <w:gridSpan w:val="11"/>
            <w:shd w:val="clear" w:color="auto" w:fill="F7CAAC"/>
          </w:tcPr>
          <w:p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E66B0B">
        <w:trPr>
          <w:trHeight w:val="1963"/>
        </w:trPr>
        <w:tc>
          <w:tcPr>
            <w:tcW w:w="9859" w:type="dxa"/>
            <w:gridSpan w:val="11"/>
          </w:tcPr>
          <w:p w:rsidR="002327C9" w:rsidRPr="00D111E1" w:rsidRDefault="002327C9" w:rsidP="002327C9">
            <w:pPr>
              <w:jc w:val="both"/>
            </w:pPr>
            <w:r>
              <w:t xml:space="preserve">KONEČNÝ, P. </w:t>
            </w:r>
            <w:r w:rsidRPr="00AE431B">
              <w:rPr>
                <w:i/>
              </w:rPr>
              <w:t>Establishment of Innovative Company (Zakládáme inovační firmu)</w:t>
            </w:r>
            <w:r>
              <w:rPr>
                <w:i/>
              </w:rPr>
              <w:t>.</w:t>
            </w:r>
            <w:r w:rsidRPr="00D111E1">
              <w:t xml:space="preserve"> </w:t>
            </w:r>
            <w:r>
              <w:t>P</w:t>
            </w:r>
            <w:r w:rsidRPr="00D111E1">
              <w:t>říručka v rámci projektu OPVK SPINNET, 2014</w:t>
            </w:r>
          </w:p>
          <w:p w:rsidR="002327C9" w:rsidRPr="00D111E1" w:rsidRDefault="002327C9" w:rsidP="002327C9">
            <w:pPr>
              <w:jc w:val="both"/>
            </w:pPr>
            <w:r>
              <w:t xml:space="preserve">KONEČNÝ, P. </w:t>
            </w:r>
            <w:r w:rsidRPr="00AE431B">
              <w:rPr>
                <w:i/>
              </w:rPr>
              <w:t>Praxí k lepšímu uplatnění po škole</w:t>
            </w:r>
            <w:r>
              <w:t>. P</w:t>
            </w:r>
            <w:r w:rsidRPr="00D111E1">
              <w:t>říručka v rámci projektu OPVK SPINNET, 2014</w:t>
            </w:r>
          </w:p>
          <w:p w:rsidR="002A72E9" w:rsidRPr="00AE431B" w:rsidRDefault="002A72E9" w:rsidP="00E66B0B">
            <w:pPr>
              <w:jc w:val="both"/>
            </w:pPr>
          </w:p>
        </w:tc>
      </w:tr>
      <w:tr w:rsidR="002A72E9" w:rsidTr="00E66B0B">
        <w:trPr>
          <w:trHeight w:val="218"/>
        </w:trPr>
        <w:tc>
          <w:tcPr>
            <w:tcW w:w="9859" w:type="dxa"/>
            <w:gridSpan w:val="11"/>
            <w:shd w:val="clear" w:color="auto" w:fill="F7CAAC"/>
          </w:tcPr>
          <w:p w:rsidR="002A72E9" w:rsidRDefault="002A72E9" w:rsidP="00E66B0B">
            <w:pPr>
              <w:rPr>
                <w:b/>
              </w:rPr>
            </w:pPr>
            <w:r>
              <w:rPr>
                <w:b/>
              </w:rPr>
              <w:t>Působení v zahraničí</w:t>
            </w:r>
          </w:p>
        </w:tc>
      </w:tr>
      <w:tr w:rsidR="002A72E9" w:rsidTr="00E66B0B">
        <w:trPr>
          <w:trHeight w:val="181"/>
        </w:trPr>
        <w:tc>
          <w:tcPr>
            <w:tcW w:w="9859" w:type="dxa"/>
            <w:gridSpan w:val="11"/>
          </w:tcPr>
          <w:p w:rsidR="002A72E9" w:rsidRDefault="002A72E9" w:rsidP="00E66B0B">
            <w:pPr>
              <w:rPr>
                <w:b/>
              </w:rPr>
            </w:pPr>
          </w:p>
        </w:tc>
      </w:tr>
      <w:tr w:rsidR="002A72E9" w:rsidTr="00E66B0B">
        <w:trPr>
          <w:cantSplit/>
          <w:trHeight w:val="84"/>
        </w:trPr>
        <w:tc>
          <w:tcPr>
            <w:tcW w:w="2518" w:type="dxa"/>
            <w:shd w:val="clear" w:color="auto" w:fill="F7CAAC"/>
          </w:tcPr>
          <w:p w:rsidR="002A72E9" w:rsidRDefault="002A72E9" w:rsidP="00E66B0B">
            <w:pPr>
              <w:jc w:val="both"/>
              <w:rPr>
                <w:b/>
              </w:rPr>
            </w:pPr>
            <w:r>
              <w:rPr>
                <w:b/>
              </w:rPr>
              <w:t xml:space="preserve">Podpis </w:t>
            </w:r>
          </w:p>
        </w:tc>
        <w:tc>
          <w:tcPr>
            <w:tcW w:w="4536" w:type="dxa"/>
            <w:gridSpan w:val="5"/>
          </w:tcPr>
          <w:p w:rsidR="002A72E9" w:rsidRDefault="002A72E9" w:rsidP="00E66B0B">
            <w:pPr>
              <w:jc w:val="both"/>
            </w:pPr>
          </w:p>
        </w:tc>
        <w:tc>
          <w:tcPr>
            <w:tcW w:w="786" w:type="dxa"/>
            <w:gridSpan w:val="2"/>
            <w:shd w:val="clear" w:color="auto" w:fill="F7CAAC"/>
          </w:tcPr>
          <w:p w:rsidR="002A72E9" w:rsidRDefault="002A72E9" w:rsidP="00E66B0B">
            <w:pPr>
              <w:jc w:val="both"/>
            </w:pPr>
            <w:r>
              <w:rPr>
                <w:b/>
              </w:rPr>
              <w:t>datum</w:t>
            </w:r>
          </w:p>
        </w:tc>
        <w:tc>
          <w:tcPr>
            <w:tcW w:w="2019" w:type="dxa"/>
            <w:gridSpan w:val="3"/>
          </w:tcPr>
          <w:p w:rsidR="002A72E9" w:rsidRDefault="002A72E9" w:rsidP="00E66B0B">
            <w:pPr>
              <w:jc w:val="both"/>
            </w:pPr>
          </w:p>
        </w:tc>
      </w:tr>
    </w:tbl>
    <w:p w:rsidR="002A72E9" w:rsidRDefault="002A72E9" w:rsidP="00694BA8">
      <w:pPr>
        <w:spacing w:after="160" w:line="259" w:lineRule="auto"/>
      </w:pPr>
    </w:p>
    <w:p w:rsidR="002A72E9" w:rsidRDefault="002A72E9" w:rsidP="00694BA8">
      <w:pPr>
        <w:spacing w:after="160" w:line="259" w:lineRule="auto"/>
      </w:pPr>
    </w:p>
    <w:p w:rsidR="002A72E9" w:rsidRDefault="002A72E9" w:rsidP="00694BA8">
      <w:pPr>
        <w:spacing w:after="160" w:line="259" w:lineRule="auto"/>
      </w:pPr>
    </w:p>
    <w:p w:rsidR="002A72E9" w:rsidRDefault="002A72E9"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F295A" w:rsidTr="003F6EB7">
        <w:tc>
          <w:tcPr>
            <w:tcW w:w="9859" w:type="dxa"/>
            <w:gridSpan w:val="11"/>
            <w:tcBorders>
              <w:bottom w:val="double" w:sz="4" w:space="0" w:color="auto"/>
            </w:tcBorders>
            <w:shd w:val="clear" w:color="auto" w:fill="BDD6EE"/>
          </w:tcPr>
          <w:p w:rsidR="00DF295A" w:rsidRDefault="002A72E9" w:rsidP="003F6EB7">
            <w:pPr>
              <w:jc w:val="both"/>
              <w:rPr>
                <w:b/>
                <w:sz w:val="28"/>
              </w:rPr>
            </w:pPr>
            <w:r>
              <w:rPr>
                <w:b/>
                <w:sz w:val="28"/>
              </w:rPr>
              <w:lastRenderedPageBreak/>
              <w:t>C</w:t>
            </w:r>
            <w:r w:rsidR="00DF295A">
              <w:rPr>
                <w:b/>
                <w:sz w:val="28"/>
              </w:rPr>
              <w:t>-I – Personální zabezpečení</w:t>
            </w:r>
          </w:p>
        </w:tc>
      </w:tr>
      <w:tr w:rsidR="00DF295A" w:rsidTr="003F6EB7">
        <w:tc>
          <w:tcPr>
            <w:tcW w:w="2518" w:type="dxa"/>
            <w:tcBorders>
              <w:top w:val="double" w:sz="4" w:space="0" w:color="auto"/>
            </w:tcBorders>
            <w:shd w:val="clear" w:color="auto" w:fill="F7CAAC"/>
          </w:tcPr>
          <w:p w:rsidR="00DF295A" w:rsidRDefault="00DF295A" w:rsidP="003F6EB7">
            <w:pPr>
              <w:jc w:val="both"/>
              <w:rPr>
                <w:b/>
              </w:rPr>
            </w:pPr>
            <w:r>
              <w:rPr>
                <w:b/>
              </w:rPr>
              <w:t>Vysoká škola</w:t>
            </w:r>
          </w:p>
        </w:tc>
        <w:tc>
          <w:tcPr>
            <w:tcW w:w="7341" w:type="dxa"/>
            <w:gridSpan w:val="10"/>
          </w:tcPr>
          <w:p w:rsidR="00DF295A" w:rsidRDefault="00DF295A" w:rsidP="003F6EB7">
            <w:pPr>
              <w:jc w:val="both"/>
            </w:pPr>
            <w:r>
              <w:t>Univerzita Tomáše Bati ve Zlíně</w:t>
            </w:r>
          </w:p>
        </w:tc>
      </w:tr>
      <w:tr w:rsidR="00DF295A" w:rsidTr="003F6EB7">
        <w:tc>
          <w:tcPr>
            <w:tcW w:w="2518" w:type="dxa"/>
            <w:shd w:val="clear" w:color="auto" w:fill="F7CAAC"/>
          </w:tcPr>
          <w:p w:rsidR="00DF295A" w:rsidRDefault="00DF295A" w:rsidP="003F6EB7">
            <w:pPr>
              <w:jc w:val="both"/>
              <w:rPr>
                <w:b/>
              </w:rPr>
            </w:pPr>
            <w:r>
              <w:rPr>
                <w:b/>
              </w:rPr>
              <w:t>Součást vysoké školy</w:t>
            </w:r>
          </w:p>
        </w:tc>
        <w:tc>
          <w:tcPr>
            <w:tcW w:w="7341" w:type="dxa"/>
            <w:gridSpan w:val="10"/>
          </w:tcPr>
          <w:p w:rsidR="00DF295A" w:rsidRDefault="00DF295A" w:rsidP="003F6EB7">
            <w:pPr>
              <w:jc w:val="both"/>
            </w:pPr>
            <w:r>
              <w:t>Fakulta managementu a ekonomiky</w:t>
            </w:r>
          </w:p>
        </w:tc>
      </w:tr>
      <w:tr w:rsidR="00DF295A" w:rsidTr="003F6EB7">
        <w:tc>
          <w:tcPr>
            <w:tcW w:w="2518" w:type="dxa"/>
            <w:shd w:val="clear" w:color="auto" w:fill="F7CAAC"/>
          </w:tcPr>
          <w:p w:rsidR="00DF295A" w:rsidRDefault="00DF295A" w:rsidP="003F6EB7">
            <w:pPr>
              <w:jc w:val="both"/>
              <w:rPr>
                <w:b/>
              </w:rPr>
            </w:pPr>
            <w:r>
              <w:rPr>
                <w:b/>
              </w:rPr>
              <w:t>Název studijního programu</w:t>
            </w:r>
          </w:p>
        </w:tc>
        <w:tc>
          <w:tcPr>
            <w:tcW w:w="7341" w:type="dxa"/>
            <w:gridSpan w:val="10"/>
          </w:tcPr>
          <w:p w:rsidR="00DF295A" w:rsidRDefault="00BB582A" w:rsidP="003F6EB7">
            <w:pPr>
              <w:jc w:val="both"/>
            </w:pPr>
            <w:r w:rsidRPr="00F25E04">
              <w:t>Finance a finanční technologie</w:t>
            </w:r>
          </w:p>
        </w:tc>
      </w:tr>
      <w:tr w:rsidR="00DF295A" w:rsidTr="003F6EB7">
        <w:tc>
          <w:tcPr>
            <w:tcW w:w="2518" w:type="dxa"/>
            <w:shd w:val="clear" w:color="auto" w:fill="F7CAAC"/>
          </w:tcPr>
          <w:p w:rsidR="00DF295A" w:rsidRDefault="00DF295A" w:rsidP="003F6EB7">
            <w:pPr>
              <w:jc w:val="both"/>
              <w:rPr>
                <w:b/>
              </w:rPr>
            </w:pPr>
            <w:r>
              <w:rPr>
                <w:b/>
              </w:rPr>
              <w:t>Jméno a příjmení</w:t>
            </w:r>
          </w:p>
        </w:tc>
        <w:tc>
          <w:tcPr>
            <w:tcW w:w="4536" w:type="dxa"/>
            <w:gridSpan w:val="5"/>
          </w:tcPr>
          <w:p w:rsidR="00DF295A" w:rsidRDefault="00DF295A" w:rsidP="00DF295A">
            <w:r>
              <w:t>Martin KOVÁŘÍK</w:t>
            </w:r>
          </w:p>
        </w:tc>
        <w:tc>
          <w:tcPr>
            <w:tcW w:w="709" w:type="dxa"/>
            <w:shd w:val="clear" w:color="auto" w:fill="F7CAAC"/>
          </w:tcPr>
          <w:p w:rsidR="00DF295A" w:rsidRDefault="00DF295A" w:rsidP="00DF295A">
            <w:pPr>
              <w:rPr>
                <w:b/>
              </w:rPr>
            </w:pPr>
            <w:r>
              <w:rPr>
                <w:b/>
              </w:rPr>
              <w:t>Tituly</w:t>
            </w:r>
          </w:p>
        </w:tc>
        <w:tc>
          <w:tcPr>
            <w:tcW w:w="2096" w:type="dxa"/>
            <w:gridSpan w:val="4"/>
          </w:tcPr>
          <w:p w:rsidR="00DF295A" w:rsidRDefault="00DF295A" w:rsidP="00DF295A">
            <w:r>
              <w:t>Ing. et Ing.</w:t>
            </w:r>
            <w:r w:rsidR="003F0B88">
              <w:t>,</w:t>
            </w:r>
            <w:r>
              <w:t xml:space="preserve"> Ph.D.</w:t>
            </w:r>
          </w:p>
        </w:tc>
      </w:tr>
      <w:tr w:rsidR="00DF295A" w:rsidTr="003F6EB7">
        <w:tc>
          <w:tcPr>
            <w:tcW w:w="2518" w:type="dxa"/>
            <w:shd w:val="clear" w:color="auto" w:fill="F7CAAC"/>
          </w:tcPr>
          <w:p w:rsidR="00DF295A" w:rsidRDefault="00DF295A" w:rsidP="003F6EB7">
            <w:pPr>
              <w:jc w:val="both"/>
              <w:rPr>
                <w:b/>
              </w:rPr>
            </w:pPr>
            <w:r>
              <w:rPr>
                <w:b/>
              </w:rPr>
              <w:t>Rok narození</w:t>
            </w:r>
          </w:p>
        </w:tc>
        <w:tc>
          <w:tcPr>
            <w:tcW w:w="829" w:type="dxa"/>
          </w:tcPr>
          <w:p w:rsidR="00DF295A" w:rsidRDefault="00DF295A" w:rsidP="00DF295A">
            <w:r>
              <w:t>1983</w:t>
            </w:r>
          </w:p>
        </w:tc>
        <w:tc>
          <w:tcPr>
            <w:tcW w:w="1721" w:type="dxa"/>
            <w:shd w:val="clear" w:color="auto" w:fill="F7CAAC"/>
          </w:tcPr>
          <w:p w:rsidR="00DF295A" w:rsidRDefault="00DF295A" w:rsidP="00DF295A">
            <w:pPr>
              <w:rPr>
                <w:b/>
              </w:rPr>
            </w:pPr>
            <w:r>
              <w:rPr>
                <w:b/>
              </w:rPr>
              <w:t>typ vztahu k VŠ</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3F6EB7">
        <w:tc>
          <w:tcPr>
            <w:tcW w:w="5068" w:type="dxa"/>
            <w:gridSpan w:val="3"/>
            <w:shd w:val="clear" w:color="auto" w:fill="F7CAAC"/>
          </w:tcPr>
          <w:p w:rsidR="00DF295A" w:rsidRDefault="00DF295A" w:rsidP="00DF295A">
            <w:pPr>
              <w:rPr>
                <w:b/>
              </w:rPr>
            </w:pPr>
            <w:r>
              <w:rPr>
                <w:b/>
              </w:rPr>
              <w:t>Typ vztahu na součásti VŠ, která uskutečňuje st. program</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3F6EB7">
        <w:tc>
          <w:tcPr>
            <w:tcW w:w="6060" w:type="dxa"/>
            <w:gridSpan w:val="5"/>
            <w:shd w:val="clear" w:color="auto" w:fill="F7CAAC"/>
          </w:tcPr>
          <w:p w:rsidR="00DF295A" w:rsidRDefault="00DF295A" w:rsidP="003F6EB7">
            <w:pPr>
              <w:jc w:val="both"/>
            </w:pPr>
            <w:r>
              <w:rPr>
                <w:b/>
              </w:rPr>
              <w:t>Další současná působení jako akademický pracovník na jiných VŠ</w:t>
            </w:r>
          </w:p>
        </w:tc>
        <w:tc>
          <w:tcPr>
            <w:tcW w:w="1703" w:type="dxa"/>
            <w:gridSpan w:val="2"/>
            <w:shd w:val="clear" w:color="auto" w:fill="F7CAAC"/>
          </w:tcPr>
          <w:p w:rsidR="00DF295A" w:rsidRDefault="00DF295A" w:rsidP="003F6EB7">
            <w:pPr>
              <w:jc w:val="both"/>
              <w:rPr>
                <w:b/>
              </w:rPr>
            </w:pPr>
            <w:r>
              <w:rPr>
                <w:b/>
              </w:rPr>
              <w:t>typ prac. vztahu</w:t>
            </w:r>
          </w:p>
        </w:tc>
        <w:tc>
          <w:tcPr>
            <w:tcW w:w="2096" w:type="dxa"/>
            <w:gridSpan w:val="4"/>
            <w:shd w:val="clear" w:color="auto" w:fill="F7CAAC"/>
          </w:tcPr>
          <w:p w:rsidR="00DF295A" w:rsidRDefault="00DF295A" w:rsidP="003F6EB7">
            <w:pPr>
              <w:jc w:val="both"/>
              <w:rPr>
                <w:b/>
              </w:rPr>
            </w:pPr>
            <w:r>
              <w:rPr>
                <w:b/>
              </w:rPr>
              <w:t>rozsah</w:t>
            </w:r>
          </w:p>
        </w:tc>
      </w:tr>
      <w:tr w:rsidR="00DF295A" w:rsidTr="003F6EB7">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3F6EB7">
        <w:tc>
          <w:tcPr>
            <w:tcW w:w="9859"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3F6EB7">
        <w:trPr>
          <w:trHeight w:val="466"/>
        </w:trPr>
        <w:tc>
          <w:tcPr>
            <w:tcW w:w="9859" w:type="dxa"/>
            <w:gridSpan w:val="11"/>
            <w:tcBorders>
              <w:top w:val="nil"/>
            </w:tcBorders>
          </w:tcPr>
          <w:p w:rsidR="00DF295A" w:rsidRDefault="00DF295A" w:rsidP="003F6EB7">
            <w:pPr>
              <w:jc w:val="both"/>
            </w:pPr>
            <w:r>
              <w:t>Aplikovaná statistika I – garant, přednášející (100%)</w:t>
            </w:r>
          </w:p>
          <w:p w:rsidR="00DF295A" w:rsidRDefault="00DF295A" w:rsidP="003F6EB7">
            <w:pPr>
              <w:jc w:val="both"/>
            </w:pPr>
            <w:r>
              <w:t>Aplikovaná statistika II – garant, přednášející (60%)</w:t>
            </w:r>
          </w:p>
        </w:tc>
      </w:tr>
      <w:tr w:rsidR="00DF295A" w:rsidTr="003F6EB7">
        <w:tc>
          <w:tcPr>
            <w:tcW w:w="9859" w:type="dxa"/>
            <w:gridSpan w:val="11"/>
            <w:shd w:val="clear" w:color="auto" w:fill="F7CAAC"/>
          </w:tcPr>
          <w:p w:rsidR="00DF295A" w:rsidRDefault="00DF295A" w:rsidP="003F6EB7">
            <w:pPr>
              <w:jc w:val="both"/>
            </w:pPr>
            <w:r>
              <w:rPr>
                <w:b/>
              </w:rPr>
              <w:t xml:space="preserve">Údaje o vzdělání na VŠ </w:t>
            </w:r>
          </w:p>
        </w:tc>
      </w:tr>
      <w:tr w:rsidR="00DF295A" w:rsidTr="003F6EB7">
        <w:trPr>
          <w:trHeight w:val="736"/>
        </w:trPr>
        <w:tc>
          <w:tcPr>
            <w:tcW w:w="9859" w:type="dxa"/>
            <w:gridSpan w:val="11"/>
          </w:tcPr>
          <w:p w:rsidR="00DF295A" w:rsidRDefault="00DF295A" w:rsidP="003F6EB7">
            <w:pPr>
              <w:jc w:val="both"/>
            </w:pPr>
            <w:r w:rsidRPr="000C568F">
              <w:rPr>
                <w:b/>
              </w:rPr>
              <w:t>2008 – 2011</w:t>
            </w:r>
            <w:r w:rsidRPr="000C568F">
              <w:t xml:space="preserve"> UTB ve Zlíně, Fakulta managementu a ekonomiky, obor management a ekonomika (</w:t>
            </w:r>
            <w:r w:rsidRPr="00504151">
              <w:rPr>
                <w:b/>
              </w:rPr>
              <w:t>Ph.D.)</w:t>
            </w:r>
          </w:p>
          <w:p w:rsidR="00504151" w:rsidRPr="00FA6F00" w:rsidRDefault="00504151" w:rsidP="00504151">
            <w:pPr>
              <w:jc w:val="both"/>
            </w:pPr>
            <w:r w:rsidRPr="000C568F">
              <w:rPr>
                <w:b/>
              </w:rPr>
              <w:t>2007 – 2013</w:t>
            </w:r>
            <w:r w:rsidRPr="000C568F">
              <w:t xml:space="preserve"> UTB ve Zlíně, Fakulta aplikované informatiky, obor automatické řízení a informatika (</w:t>
            </w:r>
            <w:r w:rsidRPr="00504151">
              <w:rPr>
                <w:b/>
              </w:rPr>
              <w:t>Ing</w:t>
            </w:r>
            <w:r w:rsidRPr="000C568F">
              <w:t>.)</w:t>
            </w:r>
          </w:p>
          <w:p w:rsidR="00504151" w:rsidRPr="00E92052" w:rsidRDefault="00504151" w:rsidP="003F6EB7">
            <w:pPr>
              <w:jc w:val="both"/>
            </w:pPr>
            <w:r w:rsidRPr="000C568F">
              <w:rPr>
                <w:b/>
              </w:rPr>
              <w:t>2002 – 2007</w:t>
            </w:r>
            <w:r w:rsidRPr="000C568F">
              <w:t xml:space="preserve"> UTB ve Zlíně, Fakulta managementu a ekonomiky, obor management a ekonomika (</w:t>
            </w:r>
            <w:r w:rsidRPr="00504151">
              <w:rPr>
                <w:b/>
              </w:rPr>
              <w:t>Ing</w:t>
            </w:r>
            <w:r w:rsidRPr="000C568F">
              <w:t>.)</w:t>
            </w:r>
          </w:p>
        </w:tc>
      </w:tr>
      <w:tr w:rsidR="00DF295A" w:rsidTr="003F6EB7">
        <w:tc>
          <w:tcPr>
            <w:tcW w:w="9859" w:type="dxa"/>
            <w:gridSpan w:val="11"/>
            <w:shd w:val="clear" w:color="auto" w:fill="F7CAAC"/>
          </w:tcPr>
          <w:p w:rsidR="00DF295A" w:rsidRDefault="00DF295A" w:rsidP="003F6EB7">
            <w:pPr>
              <w:jc w:val="both"/>
              <w:rPr>
                <w:b/>
              </w:rPr>
            </w:pPr>
            <w:r>
              <w:rPr>
                <w:b/>
              </w:rPr>
              <w:t>Údaje o odborném působení od absolvování VŠ</w:t>
            </w:r>
          </w:p>
        </w:tc>
      </w:tr>
      <w:tr w:rsidR="00DF295A" w:rsidTr="003F6EB7">
        <w:trPr>
          <w:trHeight w:val="1596"/>
        </w:trPr>
        <w:tc>
          <w:tcPr>
            <w:tcW w:w="9859" w:type="dxa"/>
            <w:gridSpan w:val="11"/>
          </w:tcPr>
          <w:p w:rsidR="00DF295A" w:rsidRPr="000C568F" w:rsidRDefault="00DF295A" w:rsidP="003F6EB7">
            <w:pPr>
              <w:jc w:val="both"/>
            </w:pPr>
            <w:r w:rsidRPr="000C568F">
              <w:rPr>
                <w:b/>
              </w:rPr>
              <w:t>02.10.201</w:t>
            </w:r>
            <w:r>
              <w:rPr>
                <w:b/>
              </w:rPr>
              <w:t>7</w:t>
            </w:r>
            <w:r w:rsidRPr="000C568F">
              <w:rPr>
                <w:b/>
              </w:rPr>
              <w:t xml:space="preserve"> – doposud</w:t>
            </w:r>
            <w:r w:rsidRPr="000C568F">
              <w:t xml:space="preserve"> Barclalys, Prague: Application Developer – Polyglot Programmer, obor: statistika, programování</w:t>
            </w:r>
          </w:p>
          <w:p w:rsidR="00DF295A" w:rsidRPr="000C568F" w:rsidRDefault="00DF295A" w:rsidP="003F6EB7">
            <w:pPr>
              <w:jc w:val="both"/>
            </w:pPr>
            <w:r w:rsidRPr="000C568F">
              <w:rPr>
                <w:b/>
              </w:rPr>
              <w:t>01.09.2016 – 02.10.2017</w:t>
            </w:r>
            <w:r w:rsidRPr="000C568F">
              <w:t xml:space="preserve"> McKinsey &amp; Company, Inc., Prague: Web Data Scientist, obor: statistika, programování</w:t>
            </w:r>
          </w:p>
          <w:p w:rsidR="00DF295A" w:rsidRPr="00E818E1" w:rsidRDefault="00DF295A" w:rsidP="003F6EB7">
            <w:pPr>
              <w:jc w:val="both"/>
            </w:pPr>
            <w:r w:rsidRPr="000C568F">
              <w:rPr>
                <w:b/>
              </w:rPr>
              <w:t>01.06.2014 – 01.09.2016</w:t>
            </w:r>
            <w:r>
              <w:t xml:space="preserve"> </w:t>
            </w:r>
            <w:r w:rsidRPr="000C568F">
              <w:t>Hewlett Packard, Inc., Prague: Data Scientist, obor: statistika, programování</w:t>
            </w:r>
          </w:p>
          <w:p w:rsidR="00DF295A" w:rsidRDefault="00DF295A" w:rsidP="003F6EB7">
            <w:pPr>
              <w:jc w:val="both"/>
            </w:pPr>
            <w:r w:rsidRPr="000C568F">
              <w:rPr>
                <w:b/>
              </w:rPr>
              <w:t>02.07.2012 – 01.06.2014</w:t>
            </w:r>
            <w:r>
              <w:t xml:space="preserve"> </w:t>
            </w:r>
            <w:r w:rsidRPr="000C568F">
              <w:t xml:space="preserve">Continental  Barum, s.r.o., Otrokovice: Technolog, certifikovaný </w:t>
            </w:r>
            <w:r>
              <w:t>B</w:t>
            </w:r>
            <w:r w:rsidRPr="000C568F">
              <w:t xml:space="preserve">lack </w:t>
            </w:r>
            <w:r>
              <w:t>B</w:t>
            </w:r>
            <w:r w:rsidRPr="000C568F">
              <w:t>elt, obor: statistika, technologie</w:t>
            </w:r>
            <w:r>
              <w:t>, školící činnost v oblasti SPC</w:t>
            </w:r>
          </w:p>
          <w:p w:rsidR="00DF295A" w:rsidRPr="009A4B45" w:rsidRDefault="00DF295A" w:rsidP="003F6EB7">
            <w:pPr>
              <w:jc w:val="both"/>
            </w:pPr>
            <w:r w:rsidRPr="000C568F">
              <w:rPr>
                <w:b/>
              </w:rPr>
              <w:t>01.09.200</w:t>
            </w:r>
            <w:r>
              <w:rPr>
                <w:b/>
              </w:rPr>
              <w:t>9</w:t>
            </w:r>
            <w:r w:rsidRPr="000C568F">
              <w:rPr>
                <w:b/>
              </w:rPr>
              <w:t xml:space="preserve"> – dosud</w:t>
            </w:r>
            <w:r w:rsidRPr="000C568F">
              <w:t xml:space="preserve"> UTB ve Zlíně, Fakulta managementu a ekonomiky, akademický pracovník</w:t>
            </w:r>
          </w:p>
          <w:p w:rsidR="00DF295A" w:rsidRDefault="00DF295A" w:rsidP="003F6EB7">
            <w:pPr>
              <w:jc w:val="both"/>
            </w:pPr>
            <w:r w:rsidRPr="000C568F">
              <w:rPr>
                <w:b/>
              </w:rPr>
              <w:t>01.04.2004 – 01.02.2007</w:t>
            </w:r>
            <w:r>
              <w:t xml:space="preserve"> </w:t>
            </w:r>
            <w:r w:rsidRPr="000C568F">
              <w:t>Terastav, s.r.o., Zlin: Programátor podnikových aplikací, obor: programování</w:t>
            </w:r>
          </w:p>
        </w:tc>
      </w:tr>
      <w:tr w:rsidR="00DF295A" w:rsidTr="003F6EB7">
        <w:trPr>
          <w:trHeight w:val="250"/>
        </w:trPr>
        <w:tc>
          <w:tcPr>
            <w:tcW w:w="9859" w:type="dxa"/>
            <w:gridSpan w:val="11"/>
            <w:shd w:val="clear" w:color="auto" w:fill="F7CAAC"/>
          </w:tcPr>
          <w:p w:rsidR="00DF295A" w:rsidRDefault="00DF295A" w:rsidP="003F6EB7">
            <w:pPr>
              <w:jc w:val="both"/>
            </w:pPr>
            <w:r>
              <w:rPr>
                <w:b/>
              </w:rPr>
              <w:t>Zkušenosti s vedením kvalifikačních a rigorózních prací</w:t>
            </w:r>
          </w:p>
        </w:tc>
      </w:tr>
      <w:tr w:rsidR="00DF295A" w:rsidTr="003F6EB7">
        <w:trPr>
          <w:trHeight w:val="134"/>
        </w:trPr>
        <w:tc>
          <w:tcPr>
            <w:tcW w:w="9859" w:type="dxa"/>
            <w:gridSpan w:val="11"/>
          </w:tcPr>
          <w:p w:rsidR="00636CFD" w:rsidRDefault="00636CFD" w:rsidP="00636CFD">
            <w:pPr>
              <w:jc w:val="both"/>
            </w:pPr>
            <w:r>
              <w:t xml:space="preserve">Počet vedených bakalářských prací – 7 </w:t>
            </w:r>
          </w:p>
          <w:p w:rsidR="00DF295A" w:rsidRDefault="00636CFD" w:rsidP="003F6EB7">
            <w:pPr>
              <w:jc w:val="both"/>
            </w:pPr>
            <w:r>
              <w:t>Počet vedených diplomových prací – 4</w:t>
            </w:r>
          </w:p>
        </w:tc>
      </w:tr>
      <w:tr w:rsidR="00DF295A" w:rsidTr="003F6EB7">
        <w:trPr>
          <w:cantSplit/>
        </w:trPr>
        <w:tc>
          <w:tcPr>
            <w:tcW w:w="3347"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3F6EB7">
        <w:trPr>
          <w:cantSplit/>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tcBorders>
              <w:left w:val="single" w:sz="12" w:space="0" w:color="auto"/>
            </w:tcBorders>
            <w:shd w:val="clear" w:color="auto" w:fill="F7CAAC"/>
          </w:tcPr>
          <w:p w:rsidR="00DF295A" w:rsidRDefault="00DF295A" w:rsidP="003F6EB7">
            <w:pPr>
              <w:jc w:val="both"/>
            </w:pPr>
            <w:r>
              <w:rPr>
                <w:b/>
              </w:rPr>
              <w:t>WOS</w:t>
            </w:r>
          </w:p>
        </w:tc>
        <w:tc>
          <w:tcPr>
            <w:tcW w:w="693" w:type="dxa"/>
            <w:shd w:val="clear" w:color="auto" w:fill="F7CAAC"/>
          </w:tcPr>
          <w:p w:rsidR="00DF295A" w:rsidRDefault="00DF295A" w:rsidP="003F6EB7">
            <w:pPr>
              <w:jc w:val="both"/>
              <w:rPr>
                <w:sz w:val="18"/>
              </w:rPr>
            </w:pPr>
            <w:r>
              <w:rPr>
                <w:b/>
                <w:sz w:val="18"/>
              </w:rPr>
              <w:t>Scopus</w:t>
            </w:r>
          </w:p>
        </w:tc>
        <w:tc>
          <w:tcPr>
            <w:tcW w:w="694" w:type="dxa"/>
            <w:shd w:val="clear" w:color="auto" w:fill="F7CAAC"/>
          </w:tcPr>
          <w:p w:rsidR="00DF295A" w:rsidRDefault="00DF295A" w:rsidP="003F6EB7">
            <w:pPr>
              <w:jc w:val="both"/>
            </w:pPr>
            <w:r>
              <w:rPr>
                <w:b/>
                <w:sz w:val="18"/>
              </w:rPr>
              <w:t>ostatní</w:t>
            </w:r>
          </w:p>
        </w:tc>
      </w:tr>
      <w:tr w:rsidR="00DF295A" w:rsidTr="003F6EB7">
        <w:trPr>
          <w:cantSplit/>
          <w:trHeight w:val="70"/>
        </w:trPr>
        <w:tc>
          <w:tcPr>
            <w:tcW w:w="3347" w:type="dxa"/>
            <w:gridSpan w:val="2"/>
            <w:shd w:val="clear" w:color="auto" w:fill="F7CAAC"/>
          </w:tcPr>
          <w:p w:rsidR="00DF295A" w:rsidRDefault="00DF295A" w:rsidP="003F6EB7">
            <w:pPr>
              <w:jc w:val="both"/>
            </w:pPr>
            <w:r>
              <w:rPr>
                <w:b/>
              </w:rPr>
              <w:t>Obor jmenovacího řízení</w:t>
            </w:r>
          </w:p>
        </w:tc>
        <w:tc>
          <w:tcPr>
            <w:tcW w:w="2245" w:type="dxa"/>
            <w:gridSpan w:val="2"/>
            <w:shd w:val="clear" w:color="auto" w:fill="F7CAAC"/>
          </w:tcPr>
          <w:p w:rsidR="00DF295A" w:rsidRDefault="00DF295A" w:rsidP="003F6EB7">
            <w:pPr>
              <w:jc w:val="both"/>
            </w:pPr>
            <w:r>
              <w:rPr>
                <w:b/>
              </w:rPr>
              <w:t>Rok udělení hodnosti</w:t>
            </w:r>
          </w:p>
        </w:tc>
        <w:tc>
          <w:tcPr>
            <w:tcW w:w="2248" w:type="dxa"/>
            <w:gridSpan w:val="4"/>
            <w:tcBorders>
              <w:right w:val="single" w:sz="12" w:space="0" w:color="auto"/>
            </w:tcBorders>
            <w:shd w:val="clear" w:color="auto" w:fill="F7CAAC"/>
          </w:tcPr>
          <w:p w:rsidR="00DF295A" w:rsidRDefault="00DF295A" w:rsidP="003F6EB7">
            <w:pPr>
              <w:jc w:val="both"/>
            </w:pPr>
            <w:r>
              <w:rPr>
                <w:b/>
              </w:rPr>
              <w:t>Řízení konáno na VŠ</w:t>
            </w:r>
          </w:p>
        </w:tc>
        <w:tc>
          <w:tcPr>
            <w:tcW w:w="632" w:type="dxa"/>
            <w:vMerge w:val="restart"/>
            <w:tcBorders>
              <w:left w:val="single" w:sz="12" w:space="0" w:color="auto"/>
            </w:tcBorders>
          </w:tcPr>
          <w:p w:rsidR="00DF295A" w:rsidRPr="00D236F8" w:rsidRDefault="00C051D9" w:rsidP="00C051D9">
            <w:pPr>
              <w:jc w:val="center"/>
            </w:pPr>
            <w:r>
              <w:t>4</w:t>
            </w:r>
          </w:p>
        </w:tc>
        <w:tc>
          <w:tcPr>
            <w:tcW w:w="693" w:type="dxa"/>
            <w:vMerge w:val="restart"/>
          </w:tcPr>
          <w:p w:rsidR="00DF295A" w:rsidRPr="00D236F8" w:rsidRDefault="00CE14E1" w:rsidP="003F6EB7">
            <w:pPr>
              <w:jc w:val="center"/>
            </w:pPr>
            <w:r>
              <w:t>19</w:t>
            </w:r>
          </w:p>
        </w:tc>
        <w:tc>
          <w:tcPr>
            <w:tcW w:w="694" w:type="dxa"/>
            <w:vMerge w:val="restart"/>
          </w:tcPr>
          <w:p w:rsidR="00DF295A" w:rsidRPr="00D236F8" w:rsidRDefault="00DF295A" w:rsidP="003F6EB7">
            <w:pPr>
              <w:jc w:val="center"/>
            </w:pPr>
            <w:r>
              <w:t>40</w:t>
            </w:r>
          </w:p>
        </w:tc>
      </w:tr>
      <w:tr w:rsidR="00DF295A" w:rsidTr="003F6EB7">
        <w:trPr>
          <w:trHeight w:val="205"/>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vMerge/>
            <w:tcBorders>
              <w:left w:val="single" w:sz="12" w:space="0" w:color="auto"/>
            </w:tcBorders>
            <w:vAlign w:val="center"/>
          </w:tcPr>
          <w:p w:rsidR="00DF295A" w:rsidRDefault="00DF295A" w:rsidP="003F6EB7">
            <w:pPr>
              <w:rPr>
                <w:b/>
              </w:rPr>
            </w:pPr>
          </w:p>
        </w:tc>
        <w:tc>
          <w:tcPr>
            <w:tcW w:w="693" w:type="dxa"/>
            <w:vMerge/>
            <w:vAlign w:val="center"/>
          </w:tcPr>
          <w:p w:rsidR="00DF295A" w:rsidRDefault="00DF295A" w:rsidP="003F6EB7">
            <w:pPr>
              <w:rPr>
                <w:b/>
              </w:rPr>
            </w:pPr>
          </w:p>
        </w:tc>
        <w:tc>
          <w:tcPr>
            <w:tcW w:w="694" w:type="dxa"/>
            <w:vMerge/>
            <w:vAlign w:val="center"/>
          </w:tcPr>
          <w:p w:rsidR="00DF295A" w:rsidRDefault="00DF295A" w:rsidP="003F6EB7">
            <w:pPr>
              <w:rPr>
                <w:b/>
              </w:rPr>
            </w:pPr>
          </w:p>
        </w:tc>
      </w:tr>
      <w:tr w:rsidR="00DF295A" w:rsidTr="003F6EB7">
        <w:tc>
          <w:tcPr>
            <w:tcW w:w="9859" w:type="dxa"/>
            <w:gridSpan w:val="11"/>
            <w:shd w:val="clear" w:color="auto" w:fill="F7CAAC"/>
          </w:tcPr>
          <w:p w:rsidR="00DF295A" w:rsidRPr="00182D43" w:rsidRDefault="00DF295A" w:rsidP="003F6EB7">
            <w:pPr>
              <w:jc w:val="both"/>
              <w:rPr>
                <w:b/>
              </w:rPr>
            </w:pPr>
            <w:r w:rsidRPr="00182D43">
              <w:rPr>
                <w:b/>
              </w:rPr>
              <w:t xml:space="preserve">Přehled o nejvýznamnější publikační a další tvůrčí činnosti nebo další profesní činnosti u odborníků z praxe vztahující se k zabezpečovaným předmětům </w:t>
            </w:r>
          </w:p>
        </w:tc>
      </w:tr>
      <w:tr w:rsidR="00DF295A" w:rsidTr="003F6EB7">
        <w:trPr>
          <w:trHeight w:val="2126"/>
        </w:trPr>
        <w:tc>
          <w:tcPr>
            <w:tcW w:w="9859" w:type="dxa"/>
            <w:gridSpan w:val="11"/>
          </w:tcPr>
          <w:p w:rsidR="00DF295A" w:rsidRDefault="00DF295A" w:rsidP="003F6EB7">
            <w:pPr>
              <w:jc w:val="both"/>
            </w:pPr>
            <w:r w:rsidRPr="00182D43">
              <w:rPr>
                <w:caps/>
              </w:rPr>
              <w:t>Matošková</w:t>
            </w:r>
            <w:r w:rsidRPr="00182D43">
              <w:t xml:space="preserve">, J., </w:t>
            </w:r>
            <w:r w:rsidRPr="00182D43">
              <w:rPr>
                <w:caps/>
              </w:rPr>
              <w:t>Ková</w:t>
            </w:r>
            <w:r w:rsidRPr="00182D43">
              <w:rPr>
                <w:rFonts w:hint="eastAsia"/>
                <w:caps/>
              </w:rPr>
              <w:t>ří</w:t>
            </w:r>
            <w:r w:rsidRPr="00182D43">
              <w:rPr>
                <w:caps/>
              </w:rPr>
              <w:t>k</w:t>
            </w:r>
            <w:r w:rsidRPr="00182D43">
              <w:t>, M. Development of a Situational Judgment Test as a Predictor</w:t>
            </w:r>
            <w:r>
              <w:t xml:space="preserve"> of College Student Performance</w:t>
            </w:r>
            <w:r w:rsidRPr="00182D43">
              <w:t xml:space="preserve">. </w:t>
            </w:r>
            <w:r w:rsidRPr="00853B14">
              <w:rPr>
                <w:i/>
              </w:rPr>
              <w:t>Journal of Psychoeducational Assessment</w:t>
            </w:r>
            <w:r>
              <w:rPr>
                <w:i/>
              </w:rPr>
              <w:t>.</w:t>
            </w:r>
            <w:r w:rsidRPr="00182D43">
              <w:t xml:space="preserve"> </w:t>
            </w:r>
            <w:r>
              <w:t xml:space="preserve">2017, Volume </w:t>
            </w:r>
            <w:r w:rsidRPr="00182D43">
              <w:t>35</w:t>
            </w:r>
            <w:r>
              <w:t xml:space="preserve">, Issue </w:t>
            </w:r>
            <w:r w:rsidRPr="00182D43">
              <w:t xml:space="preserve">8, pp. 768-784. </w:t>
            </w:r>
            <w:r>
              <w:t>DOI:</w:t>
            </w:r>
            <w:r w:rsidRPr="00182D43">
              <w:t xml:space="preserve"> 10.1177/0734282916661663</w:t>
            </w:r>
            <w:r>
              <w:t xml:space="preserve"> (5%).</w:t>
            </w:r>
          </w:p>
          <w:p w:rsidR="00062F51" w:rsidRPr="00182D43" w:rsidRDefault="00062F51" w:rsidP="003F6EB7">
            <w:pPr>
              <w:jc w:val="both"/>
            </w:pPr>
            <w:r w:rsidRPr="00062F51">
              <w:t>KOVÁŘÍK, M</w:t>
            </w:r>
            <w:r>
              <w:t>.,</w:t>
            </w:r>
            <w:r w:rsidRPr="00062F51">
              <w:t xml:space="preserve"> MATOŠKOVÁ, J. SPC Knowledge in Czech Manufacturing Enterprises. </w:t>
            </w:r>
            <w:r w:rsidRPr="00062F51">
              <w:rPr>
                <w:i/>
              </w:rPr>
              <w:t>Knowledge Management: An International Journal</w:t>
            </w:r>
            <w:r w:rsidRPr="00062F51">
              <w:t xml:space="preserve">, 2016, roč. 16, č. </w:t>
            </w:r>
            <w:r>
              <w:t xml:space="preserve">3, s. 19-35. ISSN 2327-7998 </w:t>
            </w:r>
            <w:r>
              <w:rPr>
                <w:lang w:val="en-US"/>
              </w:rPr>
              <w:t>(90%).</w:t>
            </w:r>
          </w:p>
          <w:p w:rsidR="00DF295A" w:rsidRDefault="00DF295A" w:rsidP="003F6EB7">
            <w:pPr>
              <w:jc w:val="both"/>
              <w:rPr>
                <w:lang w:val="en-US"/>
              </w:rPr>
            </w:pPr>
            <w:r w:rsidRPr="00182D43">
              <w:rPr>
                <w:bCs/>
              </w:rPr>
              <w:t>KOVÁŘÍK</w:t>
            </w:r>
            <w:r w:rsidRPr="00182D43">
              <w:t xml:space="preserve">, </w:t>
            </w:r>
            <w:r w:rsidRPr="00182D43">
              <w:rPr>
                <w:bCs/>
              </w:rPr>
              <w:t>M.</w:t>
            </w:r>
            <w:r w:rsidRPr="00182D43">
              <w:t xml:space="preserve">, </w:t>
            </w:r>
            <w:r w:rsidRPr="00182D43">
              <w:rPr>
                <w:bCs/>
              </w:rPr>
              <w:t>SARGA</w:t>
            </w:r>
            <w:r w:rsidRPr="00182D43">
              <w:t xml:space="preserve">, </w:t>
            </w:r>
            <w:r w:rsidRPr="00182D43">
              <w:rPr>
                <w:bCs/>
              </w:rPr>
              <w:t>L.</w:t>
            </w:r>
            <w:r w:rsidRPr="00182D43">
              <w:t xml:space="preserve">, </w:t>
            </w:r>
            <w:r w:rsidRPr="00182D43">
              <w:rPr>
                <w:bCs/>
              </w:rPr>
              <w:t>KLÍMEK, P</w:t>
            </w:r>
            <w:r>
              <w:t>.</w:t>
            </w:r>
            <w:r w:rsidRPr="00182D43">
              <w:t xml:space="preserve"> Usage Of Control Charts For Time Series Analysis In Financial Management. </w:t>
            </w:r>
            <w:r w:rsidRPr="00182D43">
              <w:rPr>
                <w:i/>
                <w:iCs/>
              </w:rPr>
              <w:t>Journal of Business Economics and Management</w:t>
            </w:r>
            <w:r>
              <w:t>.</w:t>
            </w:r>
            <w:r w:rsidRPr="00182D43">
              <w:t xml:space="preserve"> </w:t>
            </w:r>
            <w:r>
              <w:t xml:space="preserve">2015, </w:t>
            </w:r>
            <w:r w:rsidRPr="00182D43">
              <w:t xml:space="preserve">roč. 16, č. 1, s. 138-158. ISSN </w:t>
            </w:r>
            <w:r>
              <w:t>1611-1699.</w:t>
            </w:r>
            <w:r w:rsidRPr="00182D43">
              <w:t xml:space="preserve"> </w:t>
            </w:r>
            <w:r w:rsidRPr="00182D43">
              <w:rPr>
                <w:bCs/>
                <w:lang w:val="en-US"/>
              </w:rPr>
              <w:t>DOI</w:t>
            </w:r>
            <w:r>
              <w:rPr>
                <w:bCs/>
                <w:lang w:val="en-US"/>
              </w:rPr>
              <w:t>:</w:t>
            </w:r>
            <w:r w:rsidRPr="00182D43">
              <w:rPr>
                <w:bCs/>
                <w:lang w:val="en-US"/>
              </w:rPr>
              <w:t xml:space="preserve"> </w:t>
            </w:r>
            <w:r w:rsidRPr="00182D43">
              <w:rPr>
                <w:lang w:val="en-US"/>
              </w:rPr>
              <w:t>10.3846/16111699.2012.732106</w:t>
            </w:r>
            <w:r>
              <w:rPr>
                <w:lang w:val="en-US"/>
              </w:rPr>
              <w:t xml:space="preserve"> (90%).</w:t>
            </w:r>
          </w:p>
          <w:p w:rsidR="00062F51" w:rsidRPr="00182D43" w:rsidRDefault="00062F51" w:rsidP="003F6EB7">
            <w:pPr>
              <w:jc w:val="both"/>
              <w:rPr>
                <w:lang w:val="en-US"/>
              </w:rPr>
            </w:pPr>
            <w:r>
              <w:rPr>
                <w:lang w:val="en-US"/>
              </w:rPr>
              <w:t>KOVÁŘÍK, M.,</w:t>
            </w:r>
            <w:r w:rsidRPr="00062F51">
              <w:rPr>
                <w:lang w:val="en-US"/>
              </w:rPr>
              <w:t xml:space="preserve"> BENDA, R. Applied Machine</w:t>
            </w:r>
            <w:r>
              <w:rPr>
                <w:lang w:val="en-US"/>
              </w:rPr>
              <w:t xml:space="preserve"> Learning Predictive Modelling i</w:t>
            </w:r>
            <w:r w:rsidRPr="00062F51">
              <w:rPr>
                <w:lang w:val="en-US"/>
              </w:rPr>
              <w:t xml:space="preserve">n Regional Spatial Data Analysis Problem. In </w:t>
            </w:r>
            <w:r w:rsidRPr="00062F51">
              <w:rPr>
                <w:i/>
                <w:lang w:val="en-US"/>
              </w:rPr>
              <w:t>Proceedings of the 7th International Scientific Conference Finance and the Performance of Firms in Science, Education and Practice.</w:t>
            </w:r>
            <w:r w:rsidRPr="00062F51">
              <w:rPr>
                <w:lang w:val="en-US"/>
              </w:rPr>
              <w:t xml:space="preserve"> Zlín: Fakulta managementu a ekonomiky, UTB ve Zlíně, 2015, s. 701-715. ISBN 978-80-7454-482-8</w:t>
            </w:r>
            <w:r>
              <w:rPr>
                <w:lang w:val="en-US"/>
              </w:rPr>
              <w:t xml:space="preserve"> (50%).</w:t>
            </w:r>
          </w:p>
          <w:p w:rsidR="00DF295A" w:rsidRPr="00182D43" w:rsidRDefault="00DF295A" w:rsidP="003F6EB7">
            <w:pPr>
              <w:jc w:val="both"/>
            </w:pPr>
            <w:r w:rsidRPr="00182D43">
              <w:rPr>
                <w:bCs/>
              </w:rPr>
              <w:t>KOVÁŘÍK, M.</w:t>
            </w:r>
            <w:r>
              <w:t>,</w:t>
            </w:r>
            <w:r w:rsidRPr="00182D43">
              <w:t xml:space="preserve"> </w:t>
            </w:r>
            <w:r w:rsidRPr="00182D43">
              <w:rPr>
                <w:bCs/>
              </w:rPr>
              <w:t>SARGA</w:t>
            </w:r>
            <w:r w:rsidRPr="00182D43">
              <w:t xml:space="preserve">, </w:t>
            </w:r>
            <w:r w:rsidRPr="00182D43">
              <w:rPr>
                <w:bCs/>
              </w:rPr>
              <w:t>L</w:t>
            </w:r>
            <w:r w:rsidRPr="00182D43">
              <w:t xml:space="preserve">. Implementing Control Charts to Corporate Financial Management. </w:t>
            </w:r>
            <w:r w:rsidRPr="00182D43">
              <w:rPr>
                <w:i/>
                <w:iCs/>
              </w:rPr>
              <w:t>WSEAS Transactions on Mathematics</w:t>
            </w:r>
            <w:r w:rsidR="00504151">
              <w:rPr>
                <w:i/>
                <w:iCs/>
              </w:rPr>
              <w:t>.</w:t>
            </w:r>
            <w:r w:rsidRPr="00182D43">
              <w:t xml:space="preserve"> 2014, roč. 13, č. 13, s. 246-255. ISSN 2224-2880</w:t>
            </w:r>
            <w:r>
              <w:t xml:space="preserve"> (95%)</w:t>
            </w:r>
            <w:r w:rsidRPr="00182D43">
              <w:t>.</w:t>
            </w:r>
          </w:p>
          <w:p w:rsidR="00F3186A" w:rsidRDefault="00F3186A" w:rsidP="003F6EB7">
            <w:pPr>
              <w:jc w:val="both"/>
            </w:pPr>
            <w:r w:rsidRPr="00E66B0B">
              <w:rPr>
                <w:i/>
              </w:rPr>
              <w:t>Přehled projektové činnosti:</w:t>
            </w:r>
          </w:p>
          <w:p w:rsidR="00DF295A" w:rsidRDefault="00DF295A" w:rsidP="003F6EB7">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DF295A" w:rsidRPr="00F3186A" w:rsidRDefault="00DF295A" w:rsidP="003F6EB7">
            <w:pPr>
              <w:jc w:val="both"/>
              <w:rPr>
                <w:i/>
              </w:rPr>
            </w:pPr>
            <w:r w:rsidRPr="00F3186A">
              <w:rPr>
                <w:i/>
              </w:rPr>
              <w:t>Patent</w:t>
            </w:r>
            <w:r w:rsidR="00F3186A">
              <w:rPr>
                <w:i/>
              </w:rPr>
              <w:t>:</w:t>
            </w:r>
          </w:p>
          <w:p w:rsidR="00DF295A" w:rsidRPr="00182D43" w:rsidRDefault="00DF295A" w:rsidP="00B5665A">
            <w:pPr>
              <w:jc w:val="both"/>
            </w:pPr>
            <w:r w:rsidRPr="00182D43">
              <w:rPr>
                <w:bCs/>
                <w:lang w:val="en-US"/>
              </w:rPr>
              <w:t>TUČEK, D</w:t>
            </w:r>
            <w:r w:rsidR="00B5665A">
              <w:rPr>
                <w:bCs/>
                <w:lang w:val="en-US"/>
              </w:rPr>
              <w:t>.</w:t>
            </w:r>
            <w:r w:rsidRPr="00182D43">
              <w:rPr>
                <w:bCs/>
                <w:lang w:val="en-US"/>
              </w:rPr>
              <w:t>, PIVODOVÁ, P</w:t>
            </w:r>
            <w:r w:rsidR="00B5665A">
              <w:rPr>
                <w:bCs/>
                <w:lang w:val="en-US"/>
              </w:rPr>
              <w:t>.</w:t>
            </w:r>
            <w:r w:rsidRPr="00182D43">
              <w:rPr>
                <w:bCs/>
                <w:lang w:val="en-US"/>
              </w:rPr>
              <w:t>, HAMPLOVÁ, B</w:t>
            </w:r>
            <w:r w:rsidR="00B5665A">
              <w:rPr>
                <w:bCs/>
                <w:lang w:val="en-US"/>
              </w:rPr>
              <w:t>.</w:t>
            </w:r>
            <w:r w:rsidRPr="00182D43">
              <w:rPr>
                <w:bCs/>
                <w:lang w:val="en-US"/>
              </w:rPr>
              <w:t>, JURÁSEK, M</w:t>
            </w:r>
            <w:r w:rsidR="00B5665A">
              <w:rPr>
                <w:bCs/>
                <w:lang w:val="en-US"/>
              </w:rPr>
              <w:t>.</w:t>
            </w:r>
            <w:r w:rsidRPr="00182D43">
              <w:rPr>
                <w:bCs/>
                <w:lang w:val="en-US"/>
              </w:rPr>
              <w:t>, KOVÁŘÍK, M</w:t>
            </w:r>
            <w:r w:rsidR="00B5665A">
              <w:rPr>
                <w:bCs/>
                <w:lang w:val="en-US"/>
              </w:rPr>
              <w:t>.</w:t>
            </w:r>
            <w:r w:rsidRPr="00182D43">
              <w:rPr>
                <w:bCs/>
                <w:lang w:val="en-US"/>
              </w:rPr>
              <w:t>, KONEČNÝ, J</w:t>
            </w:r>
            <w:r w:rsidR="00B5665A">
              <w:rPr>
                <w:bCs/>
                <w:lang w:val="en-US"/>
              </w:rPr>
              <w:t>.</w:t>
            </w:r>
            <w:r w:rsidRPr="00182D43">
              <w:rPr>
                <w:bCs/>
                <w:lang w:val="en-US"/>
              </w:rPr>
              <w:t>, PRAUZEK, M</w:t>
            </w:r>
            <w:r w:rsidR="00B5665A">
              <w:rPr>
                <w:bCs/>
                <w:lang w:val="en-US"/>
              </w:rPr>
              <w:t>.</w:t>
            </w:r>
            <w:r w:rsidRPr="00182D43">
              <w:rPr>
                <w:bCs/>
                <w:lang w:val="en-US"/>
              </w:rPr>
              <w:t>, VYSKOTOVÁ, J</w:t>
            </w:r>
            <w:r w:rsidR="00B5665A">
              <w:rPr>
                <w:bCs/>
                <w:lang w:val="en-US"/>
              </w:rPr>
              <w:t>.</w:t>
            </w:r>
            <w:r w:rsidRPr="00182D43">
              <w:rPr>
                <w:bCs/>
                <w:lang w:val="en-US"/>
              </w:rPr>
              <w:t>, JAVŮREK, F</w:t>
            </w:r>
            <w:r w:rsidR="00B5665A">
              <w:rPr>
                <w:bCs/>
                <w:lang w:val="en-US"/>
              </w:rPr>
              <w:t>.</w:t>
            </w:r>
            <w:r w:rsidRPr="00182D43">
              <w:rPr>
                <w:bCs/>
                <w:lang w:val="en-US"/>
              </w:rPr>
              <w:t>, PEKTOR, R</w:t>
            </w:r>
            <w:r w:rsidR="00B5665A">
              <w:rPr>
                <w:bCs/>
                <w:lang w:val="en-US"/>
              </w:rPr>
              <w:t>.</w:t>
            </w:r>
            <w:r w:rsidRPr="00182D43">
              <w:rPr>
                <w:bCs/>
                <w:lang w:val="en-US"/>
              </w:rPr>
              <w:t>, GLOGAR, L</w:t>
            </w:r>
            <w:r w:rsidR="00B5665A">
              <w:rPr>
                <w:bCs/>
                <w:lang w:val="en-US"/>
              </w:rPr>
              <w:t>.</w:t>
            </w:r>
            <w:r w:rsidRPr="00182D43">
              <w:rPr>
                <w:bCs/>
                <w:lang w:val="en-US"/>
              </w:rPr>
              <w:t>, KOVALČÍK, D. Ergonomické zařízení pro monitorování lokální svalové zátěže. 2017</w:t>
            </w:r>
            <w:r>
              <w:rPr>
                <w:bCs/>
                <w:lang w:val="en-US"/>
              </w:rPr>
              <w:t>.</w:t>
            </w:r>
          </w:p>
        </w:tc>
      </w:tr>
      <w:tr w:rsidR="00DF295A" w:rsidTr="003F6EB7">
        <w:trPr>
          <w:trHeight w:val="218"/>
        </w:trPr>
        <w:tc>
          <w:tcPr>
            <w:tcW w:w="9859" w:type="dxa"/>
            <w:gridSpan w:val="11"/>
            <w:shd w:val="clear" w:color="auto" w:fill="F7CAAC"/>
          </w:tcPr>
          <w:p w:rsidR="00DF295A" w:rsidRPr="00E90841" w:rsidRDefault="00DF295A" w:rsidP="003F6EB7">
            <w:pPr>
              <w:rPr>
                <w:b/>
                <w:lang w:val="en-GB"/>
              </w:rPr>
            </w:pPr>
            <w:r w:rsidRPr="00E90841">
              <w:rPr>
                <w:b/>
                <w:lang w:val="en-GB"/>
              </w:rPr>
              <w:t>Působení v zahraničí</w:t>
            </w:r>
          </w:p>
        </w:tc>
      </w:tr>
      <w:tr w:rsidR="00DF295A" w:rsidTr="00D34115">
        <w:trPr>
          <w:trHeight w:val="1275"/>
        </w:trPr>
        <w:tc>
          <w:tcPr>
            <w:tcW w:w="9859" w:type="dxa"/>
            <w:gridSpan w:val="11"/>
          </w:tcPr>
          <w:p w:rsidR="00DF295A" w:rsidRDefault="00DF295A" w:rsidP="0098090B">
            <w:pPr>
              <w:jc w:val="both"/>
              <w:rPr>
                <w:lang w:val="en-GB"/>
              </w:rPr>
            </w:pPr>
            <w:r>
              <w:rPr>
                <w:b/>
                <w:lang w:val="en-GB"/>
              </w:rPr>
              <w:lastRenderedPageBreak/>
              <w:t>2005 (3 m</w:t>
            </w:r>
            <w:r w:rsidRPr="00E90841">
              <w:rPr>
                <w:b/>
                <w:lang w:val="en-GB"/>
              </w:rPr>
              <w:t>ěsíce</w:t>
            </w:r>
            <w:r>
              <w:rPr>
                <w:b/>
                <w:lang w:val="en-GB"/>
              </w:rPr>
              <w:t xml:space="preserve">): </w:t>
            </w:r>
            <w:r w:rsidRPr="00E90841">
              <w:rPr>
                <w:lang w:val="en-GB"/>
              </w:rPr>
              <w:t>V rámci společnosti Hewlett Packard, Inc.</w:t>
            </w:r>
            <w:r w:rsidRPr="00E90841">
              <w:rPr>
                <w:b/>
                <w:lang w:val="en-GB"/>
              </w:rPr>
              <w:t xml:space="preserve"> </w:t>
            </w:r>
            <w:r>
              <w:rPr>
                <w:lang w:val="en-GB"/>
              </w:rPr>
              <w:t>Knowledge Transfer – SKU Configurator for US Retail. Palo Alto, CA.</w:t>
            </w:r>
          </w:p>
          <w:p w:rsidR="00DF295A" w:rsidRDefault="00DF295A" w:rsidP="0098090B">
            <w:pPr>
              <w:jc w:val="both"/>
              <w:rPr>
                <w:lang w:val="en-GB"/>
              </w:rPr>
            </w:pPr>
            <w:r w:rsidRPr="00E90841">
              <w:rPr>
                <w:b/>
                <w:lang w:val="en-GB"/>
              </w:rPr>
              <w:t>2016 (1 měsíc):</w:t>
            </w:r>
            <w:r>
              <w:rPr>
                <w:lang w:val="en-GB"/>
              </w:rPr>
              <w:t xml:space="preserve"> V rámci společnosti </w:t>
            </w:r>
            <w:r w:rsidRPr="00E90841">
              <w:rPr>
                <w:lang w:val="en-GB"/>
              </w:rPr>
              <w:t>McKinsey &amp; Company, Inc.</w:t>
            </w:r>
            <w:r>
              <w:rPr>
                <w:lang w:val="en-GB"/>
              </w:rPr>
              <w:t xml:space="preserve"> </w:t>
            </w:r>
            <w:r w:rsidRPr="00E90841">
              <w:rPr>
                <w:lang w:val="en-GB"/>
              </w:rPr>
              <w:t>Big data conference: Strata Data Conference</w:t>
            </w:r>
            <w:r>
              <w:rPr>
                <w:lang w:val="en-GB"/>
              </w:rPr>
              <w:t xml:space="preserve"> + </w:t>
            </w:r>
            <w:r w:rsidRPr="00E90841">
              <w:rPr>
                <w:lang w:val="en-GB"/>
              </w:rPr>
              <w:t xml:space="preserve">Strata </w:t>
            </w:r>
            <w:r>
              <w:rPr>
                <w:lang w:val="en-GB"/>
              </w:rPr>
              <w:t>Hadoop</w:t>
            </w:r>
            <w:r w:rsidRPr="00E90841">
              <w:rPr>
                <w:lang w:val="en-GB"/>
              </w:rPr>
              <w:t xml:space="preserve"> Conference</w:t>
            </w:r>
            <w:r>
              <w:rPr>
                <w:lang w:val="en-GB"/>
              </w:rPr>
              <w:t>. New York.</w:t>
            </w:r>
          </w:p>
          <w:p w:rsidR="00DF295A" w:rsidRPr="00E90841" w:rsidRDefault="00DF295A" w:rsidP="0098090B">
            <w:pPr>
              <w:jc w:val="both"/>
              <w:rPr>
                <w:b/>
                <w:lang w:val="en-GB"/>
              </w:rPr>
            </w:pPr>
            <w:r w:rsidRPr="00E90841">
              <w:rPr>
                <w:b/>
                <w:lang w:val="en-GB"/>
              </w:rPr>
              <w:t xml:space="preserve">2017 (1 měsíc): </w:t>
            </w:r>
            <w:r>
              <w:rPr>
                <w:lang w:val="en-GB"/>
              </w:rPr>
              <w:t xml:space="preserve">V rámci společnosti </w:t>
            </w:r>
            <w:r w:rsidRPr="00E90841">
              <w:rPr>
                <w:lang w:val="en-GB"/>
              </w:rPr>
              <w:t>McKinsey &amp; Company, Inc.</w:t>
            </w:r>
            <w:r>
              <w:rPr>
                <w:lang w:val="en-GB"/>
              </w:rPr>
              <w:t xml:space="preserve"> Knowledge Transfer. Web Data Analytics in Practice. New York.</w:t>
            </w:r>
          </w:p>
        </w:tc>
      </w:tr>
      <w:tr w:rsidR="00DF295A" w:rsidTr="00D34115">
        <w:trPr>
          <w:cantSplit/>
          <w:trHeight w:val="64"/>
        </w:trPr>
        <w:tc>
          <w:tcPr>
            <w:tcW w:w="2518" w:type="dxa"/>
            <w:shd w:val="clear" w:color="auto" w:fill="F7CAAC"/>
          </w:tcPr>
          <w:p w:rsidR="00DF295A" w:rsidRDefault="00DF295A" w:rsidP="003F6EB7">
            <w:pPr>
              <w:jc w:val="both"/>
              <w:rPr>
                <w:b/>
              </w:rPr>
            </w:pPr>
            <w:r>
              <w:rPr>
                <w:b/>
              </w:rPr>
              <w:t xml:space="preserve">Podpis </w:t>
            </w:r>
          </w:p>
        </w:tc>
        <w:tc>
          <w:tcPr>
            <w:tcW w:w="4536" w:type="dxa"/>
            <w:gridSpan w:val="5"/>
          </w:tcPr>
          <w:p w:rsidR="00DF295A" w:rsidRDefault="00DF295A" w:rsidP="003F6EB7">
            <w:pPr>
              <w:jc w:val="both"/>
            </w:pPr>
          </w:p>
        </w:tc>
        <w:tc>
          <w:tcPr>
            <w:tcW w:w="786" w:type="dxa"/>
            <w:gridSpan w:val="2"/>
            <w:shd w:val="clear" w:color="auto" w:fill="F7CAAC"/>
          </w:tcPr>
          <w:p w:rsidR="00DF295A" w:rsidRDefault="00DF295A" w:rsidP="003F6EB7">
            <w:pPr>
              <w:jc w:val="both"/>
            </w:pPr>
            <w:r>
              <w:rPr>
                <w:b/>
              </w:rPr>
              <w:t>datum</w:t>
            </w:r>
          </w:p>
        </w:tc>
        <w:tc>
          <w:tcPr>
            <w:tcW w:w="2019" w:type="dxa"/>
            <w:gridSpan w:val="3"/>
          </w:tcPr>
          <w:p w:rsidR="00DF295A" w:rsidRDefault="00DF295A" w:rsidP="003F6EB7">
            <w:pPr>
              <w:jc w:val="both"/>
            </w:pPr>
          </w:p>
        </w:tc>
      </w:tr>
    </w:tbl>
    <w:p w:rsidR="0074490A" w:rsidRDefault="0074490A" w:rsidP="00694BA8">
      <w:pPr>
        <w:spacing w:after="160" w:line="259" w:lineRule="auto"/>
      </w:pPr>
    </w:p>
    <w:p w:rsidR="002A72E9" w:rsidRDefault="002A72E9"/>
    <w:p w:rsidR="002A72E9" w:rsidRDefault="002A72E9"/>
    <w:p w:rsidR="002A72E9" w:rsidRDefault="002A72E9">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F295A" w:rsidTr="00A70E18">
        <w:tc>
          <w:tcPr>
            <w:tcW w:w="9900" w:type="dxa"/>
            <w:gridSpan w:val="11"/>
            <w:tcBorders>
              <w:bottom w:val="double" w:sz="4" w:space="0" w:color="auto"/>
            </w:tcBorders>
            <w:shd w:val="clear" w:color="auto" w:fill="BDD6EE"/>
          </w:tcPr>
          <w:p w:rsidR="00DF295A" w:rsidRDefault="00DF295A" w:rsidP="003F6EB7">
            <w:pPr>
              <w:jc w:val="both"/>
              <w:rPr>
                <w:b/>
                <w:sz w:val="28"/>
              </w:rPr>
            </w:pPr>
            <w:r>
              <w:rPr>
                <w:b/>
                <w:sz w:val="28"/>
              </w:rPr>
              <w:lastRenderedPageBreak/>
              <w:t>C-I – Personální zabezpečení</w:t>
            </w:r>
          </w:p>
        </w:tc>
      </w:tr>
      <w:tr w:rsidR="00DF295A" w:rsidTr="00A70E18">
        <w:tc>
          <w:tcPr>
            <w:tcW w:w="2529" w:type="dxa"/>
            <w:tcBorders>
              <w:top w:val="double" w:sz="4" w:space="0" w:color="auto"/>
            </w:tcBorders>
            <w:shd w:val="clear" w:color="auto" w:fill="F7CAAC"/>
          </w:tcPr>
          <w:p w:rsidR="00DF295A" w:rsidRDefault="00DF295A" w:rsidP="003F6EB7">
            <w:pPr>
              <w:jc w:val="both"/>
              <w:rPr>
                <w:b/>
              </w:rPr>
            </w:pPr>
            <w:r>
              <w:rPr>
                <w:b/>
              </w:rPr>
              <w:t>Vysoká škola</w:t>
            </w:r>
          </w:p>
        </w:tc>
        <w:tc>
          <w:tcPr>
            <w:tcW w:w="7371" w:type="dxa"/>
            <w:gridSpan w:val="10"/>
          </w:tcPr>
          <w:p w:rsidR="00DF295A" w:rsidRDefault="00DF295A" w:rsidP="003F6EB7">
            <w:pPr>
              <w:jc w:val="both"/>
            </w:pPr>
            <w:r>
              <w:t>Univerzita Tomáše Bati ve Zlíně</w:t>
            </w:r>
          </w:p>
        </w:tc>
      </w:tr>
      <w:tr w:rsidR="00DF295A" w:rsidTr="00A70E18">
        <w:tc>
          <w:tcPr>
            <w:tcW w:w="2529" w:type="dxa"/>
            <w:shd w:val="clear" w:color="auto" w:fill="F7CAAC"/>
          </w:tcPr>
          <w:p w:rsidR="00DF295A" w:rsidRDefault="00DF295A" w:rsidP="003F6EB7">
            <w:pPr>
              <w:jc w:val="both"/>
              <w:rPr>
                <w:b/>
              </w:rPr>
            </w:pPr>
            <w:r>
              <w:rPr>
                <w:b/>
              </w:rPr>
              <w:t>Součást vysoké školy</w:t>
            </w:r>
          </w:p>
        </w:tc>
        <w:tc>
          <w:tcPr>
            <w:tcW w:w="7371" w:type="dxa"/>
            <w:gridSpan w:val="10"/>
          </w:tcPr>
          <w:p w:rsidR="00DF295A" w:rsidRDefault="00DF295A" w:rsidP="003F6EB7">
            <w:pPr>
              <w:jc w:val="both"/>
            </w:pPr>
            <w:r>
              <w:t>Fakulta managementu a ekonomiky</w:t>
            </w:r>
          </w:p>
        </w:tc>
      </w:tr>
      <w:tr w:rsidR="00DF295A" w:rsidTr="00A70E18">
        <w:tc>
          <w:tcPr>
            <w:tcW w:w="2529" w:type="dxa"/>
            <w:shd w:val="clear" w:color="auto" w:fill="F7CAAC"/>
          </w:tcPr>
          <w:p w:rsidR="00DF295A" w:rsidRDefault="00DF295A" w:rsidP="003F6EB7">
            <w:pPr>
              <w:jc w:val="both"/>
              <w:rPr>
                <w:b/>
              </w:rPr>
            </w:pPr>
            <w:r>
              <w:rPr>
                <w:b/>
              </w:rPr>
              <w:t>Název studijního programu</w:t>
            </w:r>
          </w:p>
        </w:tc>
        <w:tc>
          <w:tcPr>
            <w:tcW w:w="7371" w:type="dxa"/>
            <w:gridSpan w:val="10"/>
          </w:tcPr>
          <w:p w:rsidR="00DF295A" w:rsidRDefault="00BB582A" w:rsidP="003F6EB7">
            <w:pPr>
              <w:jc w:val="both"/>
            </w:pPr>
            <w:r w:rsidRPr="00F25E04">
              <w:t>Finance a finanční technologie</w:t>
            </w:r>
          </w:p>
        </w:tc>
      </w:tr>
      <w:tr w:rsidR="00DF295A" w:rsidTr="00A70E18">
        <w:tc>
          <w:tcPr>
            <w:tcW w:w="2529" w:type="dxa"/>
            <w:shd w:val="clear" w:color="auto" w:fill="F7CAAC"/>
          </w:tcPr>
          <w:p w:rsidR="00DF295A" w:rsidRDefault="00DF295A" w:rsidP="003F6EB7">
            <w:pPr>
              <w:jc w:val="both"/>
              <w:rPr>
                <w:b/>
              </w:rPr>
            </w:pPr>
            <w:r>
              <w:rPr>
                <w:b/>
              </w:rPr>
              <w:t>Jméno a příjmení</w:t>
            </w:r>
          </w:p>
        </w:tc>
        <w:tc>
          <w:tcPr>
            <w:tcW w:w="4554" w:type="dxa"/>
            <w:gridSpan w:val="5"/>
          </w:tcPr>
          <w:p w:rsidR="00DF295A" w:rsidRDefault="00DF295A" w:rsidP="003F6EB7">
            <w:pPr>
              <w:jc w:val="both"/>
            </w:pPr>
            <w:r>
              <w:t>Věra KOZÁKOVÁ</w:t>
            </w:r>
          </w:p>
        </w:tc>
        <w:tc>
          <w:tcPr>
            <w:tcW w:w="712" w:type="dxa"/>
            <w:shd w:val="clear" w:color="auto" w:fill="F7CAAC"/>
          </w:tcPr>
          <w:p w:rsidR="00DF295A" w:rsidRDefault="00DF295A" w:rsidP="003F6EB7">
            <w:pPr>
              <w:jc w:val="both"/>
              <w:rPr>
                <w:b/>
              </w:rPr>
            </w:pPr>
            <w:r>
              <w:rPr>
                <w:b/>
              </w:rPr>
              <w:t>Tituly</w:t>
            </w:r>
          </w:p>
        </w:tc>
        <w:tc>
          <w:tcPr>
            <w:tcW w:w="2105" w:type="dxa"/>
            <w:gridSpan w:val="4"/>
          </w:tcPr>
          <w:p w:rsidR="00DF295A" w:rsidRDefault="00DF295A" w:rsidP="003F6EB7">
            <w:pPr>
              <w:jc w:val="both"/>
            </w:pPr>
            <w:r>
              <w:t>Mgr., Ph.D.</w:t>
            </w:r>
          </w:p>
        </w:tc>
      </w:tr>
      <w:tr w:rsidR="00DF295A" w:rsidTr="00A70E18">
        <w:tc>
          <w:tcPr>
            <w:tcW w:w="2529" w:type="dxa"/>
            <w:shd w:val="clear" w:color="auto" w:fill="F7CAAC"/>
          </w:tcPr>
          <w:p w:rsidR="00DF295A" w:rsidRDefault="00DF295A" w:rsidP="003F6EB7">
            <w:pPr>
              <w:jc w:val="both"/>
              <w:rPr>
                <w:b/>
              </w:rPr>
            </w:pPr>
            <w:r>
              <w:rPr>
                <w:b/>
              </w:rPr>
              <w:t>Rok narození</w:t>
            </w:r>
          </w:p>
        </w:tc>
        <w:tc>
          <w:tcPr>
            <w:tcW w:w="832" w:type="dxa"/>
          </w:tcPr>
          <w:p w:rsidR="00DF295A" w:rsidRDefault="00DF295A" w:rsidP="003F6EB7">
            <w:pPr>
              <w:jc w:val="both"/>
            </w:pPr>
            <w:r>
              <w:t>1957</w:t>
            </w:r>
          </w:p>
        </w:tc>
        <w:tc>
          <w:tcPr>
            <w:tcW w:w="1728" w:type="dxa"/>
            <w:shd w:val="clear" w:color="auto" w:fill="F7CAAC"/>
          </w:tcPr>
          <w:p w:rsidR="00DF295A" w:rsidRDefault="00DF295A" w:rsidP="003F6EB7">
            <w:pPr>
              <w:jc w:val="both"/>
              <w:rPr>
                <w:b/>
              </w:rPr>
            </w:pPr>
            <w:r>
              <w:rPr>
                <w:b/>
              </w:rPr>
              <w:t>typ vztahu k VŠ</w:t>
            </w:r>
          </w:p>
        </w:tc>
        <w:tc>
          <w:tcPr>
            <w:tcW w:w="996" w:type="dxa"/>
            <w:gridSpan w:val="2"/>
          </w:tcPr>
          <w:p w:rsidR="00DF295A" w:rsidRDefault="00DF295A" w:rsidP="003F6EB7">
            <w:pPr>
              <w:jc w:val="both"/>
            </w:pPr>
            <w:r>
              <w:t>pp</w:t>
            </w:r>
          </w:p>
        </w:tc>
        <w:tc>
          <w:tcPr>
            <w:tcW w:w="998" w:type="dxa"/>
            <w:shd w:val="clear" w:color="auto" w:fill="F7CAAC"/>
          </w:tcPr>
          <w:p w:rsidR="00DF295A" w:rsidRDefault="00DF295A" w:rsidP="003F6EB7">
            <w:pPr>
              <w:jc w:val="both"/>
              <w:rPr>
                <w:b/>
              </w:rPr>
            </w:pPr>
            <w:r>
              <w:rPr>
                <w:b/>
              </w:rPr>
              <w:t>rozsah</w:t>
            </w:r>
          </w:p>
        </w:tc>
        <w:tc>
          <w:tcPr>
            <w:tcW w:w="712" w:type="dxa"/>
          </w:tcPr>
          <w:p w:rsidR="00DF295A" w:rsidRDefault="00DF295A" w:rsidP="003F6EB7">
            <w:pPr>
              <w:jc w:val="both"/>
            </w:pPr>
            <w:r>
              <w:t>40</w:t>
            </w:r>
          </w:p>
        </w:tc>
        <w:tc>
          <w:tcPr>
            <w:tcW w:w="712" w:type="dxa"/>
            <w:gridSpan w:val="2"/>
            <w:shd w:val="clear" w:color="auto" w:fill="F7CAAC"/>
          </w:tcPr>
          <w:p w:rsidR="00DF295A" w:rsidRDefault="00DF295A" w:rsidP="003F6EB7">
            <w:pPr>
              <w:jc w:val="both"/>
              <w:rPr>
                <w:b/>
              </w:rPr>
            </w:pPr>
            <w:r>
              <w:rPr>
                <w:b/>
              </w:rPr>
              <w:t>do kdy</w:t>
            </w:r>
          </w:p>
        </w:tc>
        <w:tc>
          <w:tcPr>
            <w:tcW w:w="1393" w:type="dxa"/>
            <w:gridSpan w:val="2"/>
          </w:tcPr>
          <w:p w:rsidR="00DF295A" w:rsidRDefault="00DF295A" w:rsidP="003F6EB7">
            <w:pPr>
              <w:jc w:val="both"/>
            </w:pPr>
            <w:r>
              <w:t>N</w:t>
            </w:r>
          </w:p>
        </w:tc>
      </w:tr>
      <w:tr w:rsidR="00DF295A" w:rsidTr="00A70E18">
        <w:tc>
          <w:tcPr>
            <w:tcW w:w="5089" w:type="dxa"/>
            <w:gridSpan w:val="3"/>
            <w:shd w:val="clear" w:color="auto" w:fill="F7CAAC"/>
          </w:tcPr>
          <w:p w:rsidR="00DF295A" w:rsidRDefault="00DF295A" w:rsidP="003F6EB7">
            <w:pPr>
              <w:jc w:val="both"/>
              <w:rPr>
                <w:b/>
              </w:rPr>
            </w:pPr>
            <w:r>
              <w:rPr>
                <w:b/>
              </w:rPr>
              <w:t>Typ vztahu na součásti VŠ, která uskutečňuje st. program</w:t>
            </w:r>
          </w:p>
        </w:tc>
        <w:tc>
          <w:tcPr>
            <w:tcW w:w="996" w:type="dxa"/>
            <w:gridSpan w:val="2"/>
          </w:tcPr>
          <w:p w:rsidR="00DF295A" w:rsidRDefault="00DF295A" w:rsidP="003F6EB7">
            <w:pPr>
              <w:jc w:val="both"/>
            </w:pPr>
          </w:p>
        </w:tc>
        <w:tc>
          <w:tcPr>
            <w:tcW w:w="998" w:type="dxa"/>
            <w:shd w:val="clear" w:color="auto" w:fill="F7CAAC"/>
          </w:tcPr>
          <w:p w:rsidR="00DF295A" w:rsidRDefault="00DF295A" w:rsidP="003F6EB7">
            <w:pPr>
              <w:jc w:val="both"/>
              <w:rPr>
                <w:b/>
              </w:rPr>
            </w:pPr>
            <w:r>
              <w:rPr>
                <w:b/>
              </w:rPr>
              <w:t>rozsah</w:t>
            </w:r>
          </w:p>
        </w:tc>
        <w:tc>
          <w:tcPr>
            <w:tcW w:w="712" w:type="dxa"/>
          </w:tcPr>
          <w:p w:rsidR="00DF295A" w:rsidRDefault="00DF295A" w:rsidP="003F6EB7">
            <w:pPr>
              <w:jc w:val="both"/>
            </w:pPr>
          </w:p>
        </w:tc>
        <w:tc>
          <w:tcPr>
            <w:tcW w:w="712" w:type="dxa"/>
            <w:gridSpan w:val="2"/>
            <w:shd w:val="clear" w:color="auto" w:fill="F7CAAC"/>
          </w:tcPr>
          <w:p w:rsidR="00DF295A" w:rsidRDefault="00DF295A" w:rsidP="003F6EB7">
            <w:pPr>
              <w:jc w:val="both"/>
              <w:rPr>
                <w:b/>
              </w:rPr>
            </w:pPr>
            <w:r>
              <w:rPr>
                <w:b/>
              </w:rPr>
              <w:t>do kdy</w:t>
            </w:r>
          </w:p>
        </w:tc>
        <w:tc>
          <w:tcPr>
            <w:tcW w:w="1393" w:type="dxa"/>
            <w:gridSpan w:val="2"/>
          </w:tcPr>
          <w:p w:rsidR="00DF295A" w:rsidRDefault="00DF295A" w:rsidP="003F6EB7">
            <w:pPr>
              <w:jc w:val="both"/>
            </w:pPr>
          </w:p>
        </w:tc>
      </w:tr>
      <w:tr w:rsidR="00DF295A" w:rsidTr="00A70E18">
        <w:tc>
          <w:tcPr>
            <w:tcW w:w="6085" w:type="dxa"/>
            <w:gridSpan w:val="5"/>
            <w:shd w:val="clear" w:color="auto" w:fill="F7CAAC"/>
          </w:tcPr>
          <w:p w:rsidR="00DF295A" w:rsidRDefault="00DF295A" w:rsidP="003F6EB7">
            <w:pPr>
              <w:jc w:val="both"/>
            </w:pPr>
            <w:r>
              <w:rPr>
                <w:b/>
              </w:rPr>
              <w:t>Další současná působení jako akademický pracovník na jiných VŠ</w:t>
            </w:r>
          </w:p>
        </w:tc>
        <w:tc>
          <w:tcPr>
            <w:tcW w:w="1710" w:type="dxa"/>
            <w:gridSpan w:val="2"/>
            <w:shd w:val="clear" w:color="auto" w:fill="F7CAAC"/>
          </w:tcPr>
          <w:p w:rsidR="00DF295A" w:rsidRDefault="00DF295A" w:rsidP="003F6EB7">
            <w:pPr>
              <w:jc w:val="both"/>
              <w:rPr>
                <w:b/>
              </w:rPr>
            </w:pPr>
            <w:r>
              <w:rPr>
                <w:b/>
              </w:rPr>
              <w:t>typ prac. vztahu</w:t>
            </w:r>
          </w:p>
        </w:tc>
        <w:tc>
          <w:tcPr>
            <w:tcW w:w="2105" w:type="dxa"/>
            <w:gridSpan w:val="4"/>
            <w:shd w:val="clear" w:color="auto" w:fill="F7CAAC"/>
          </w:tcPr>
          <w:p w:rsidR="00DF295A" w:rsidRDefault="00DF295A" w:rsidP="003F6EB7">
            <w:pPr>
              <w:jc w:val="both"/>
              <w:rPr>
                <w:b/>
              </w:rPr>
            </w:pPr>
            <w:r>
              <w:rPr>
                <w:b/>
              </w:rPr>
              <w:t>rozsah</w:t>
            </w: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9900"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A70E18">
        <w:trPr>
          <w:trHeight w:val="785"/>
        </w:trPr>
        <w:tc>
          <w:tcPr>
            <w:tcW w:w="9900" w:type="dxa"/>
            <w:gridSpan w:val="11"/>
            <w:tcBorders>
              <w:top w:val="nil"/>
            </w:tcBorders>
          </w:tcPr>
          <w:p w:rsidR="00DF295A" w:rsidRPr="000432AA" w:rsidRDefault="009D4878" w:rsidP="003F6EB7">
            <w:pPr>
              <w:jc w:val="both"/>
              <w:rPr>
                <w:b/>
              </w:rPr>
            </w:pPr>
            <w:r w:rsidRPr="00280882">
              <w:t>Němčina - CJ1</w:t>
            </w:r>
            <w:r>
              <w:t xml:space="preserve"> (Cizí jazyk 1) </w:t>
            </w:r>
            <w:r w:rsidR="00DF295A">
              <w:t>- garant, vedení seminářů (100%)</w:t>
            </w:r>
          </w:p>
          <w:p w:rsidR="009D4878" w:rsidRPr="000432AA" w:rsidRDefault="009D4878" w:rsidP="009D4878">
            <w:pPr>
              <w:jc w:val="both"/>
              <w:rPr>
                <w:b/>
              </w:rPr>
            </w:pPr>
            <w:r>
              <w:t>Němčina – CJ2 (Cizí jazyk 2) - garant, vedení seminářů (100%)</w:t>
            </w:r>
          </w:p>
          <w:p w:rsidR="009D4878" w:rsidRPr="000432AA" w:rsidRDefault="009D4878" w:rsidP="009D4878">
            <w:pPr>
              <w:jc w:val="both"/>
              <w:rPr>
                <w:b/>
              </w:rPr>
            </w:pPr>
            <w:r>
              <w:t>Němčina – CJ3 (Cizí jazyk 3) - garant, vedení seminářů (100%)</w:t>
            </w:r>
          </w:p>
          <w:p w:rsidR="009D4878" w:rsidRPr="000432AA" w:rsidRDefault="009D4878" w:rsidP="009D4878">
            <w:pPr>
              <w:jc w:val="both"/>
              <w:rPr>
                <w:b/>
              </w:rPr>
            </w:pPr>
            <w:r>
              <w:t>Němčina – CJ4 (Cizí jazyk 4) - garant, vedení seminářů (100%)</w:t>
            </w:r>
          </w:p>
          <w:p w:rsidR="00DF295A" w:rsidRDefault="00DF295A" w:rsidP="003F6EB7">
            <w:pPr>
              <w:jc w:val="both"/>
            </w:pPr>
            <w:r>
              <w:t>Konverzace v němčině 1 - garant, vedení seminářů (100%)</w:t>
            </w:r>
          </w:p>
          <w:p w:rsidR="00DF295A" w:rsidRPr="000432AA" w:rsidRDefault="00DF295A" w:rsidP="003F6EB7">
            <w:pPr>
              <w:jc w:val="both"/>
              <w:rPr>
                <w:b/>
              </w:rPr>
            </w:pPr>
            <w:r>
              <w:t>Konverzace v němčině 2 - garant, vedení seminářů (100%)</w:t>
            </w:r>
          </w:p>
        </w:tc>
      </w:tr>
      <w:tr w:rsidR="00DF295A" w:rsidTr="00A70E18">
        <w:tc>
          <w:tcPr>
            <w:tcW w:w="9900" w:type="dxa"/>
            <w:gridSpan w:val="11"/>
            <w:shd w:val="clear" w:color="auto" w:fill="F7CAAC"/>
          </w:tcPr>
          <w:p w:rsidR="00DF295A" w:rsidRDefault="00DF295A" w:rsidP="003F6EB7">
            <w:pPr>
              <w:jc w:val="both"/>
            </w:pPr>
            <w:r>
              <w:rPr>
                <w:b/>
              </w:rPr>
              <w:t xml:space="preserve">Údaje o vzdělání na VŠ </w:t>
            </w:r>
          </w:p>
        </w:tc>
      </w:tr>
      <w:tr w:rsidR="00DF295A" w:rsidTr="00A70E18">
        <w:trPr>
          <w:trHeight w:val="743"/>
        </w:trPr>
        <w:tc>
          <w:tcPr>
            <w:tcW w:w="9900" w:type="dxa"/>
            <w:gridSpan w:val="11"/>
          </w:tcPr>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sidRPr="00504151">
              <w:rPr>
                <w:b/>
                <w:color w:val="000000"/>
                <w:szCs w:val="24"/>
              </w:rPr>
              <w:t>Ph.D.)</w:t>
            </w:r>
          </w:p>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rsidR="00DF295A" w:rsidRDefault="00DF295A" w:rsidP="003F6EB7">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sidRPr="00504151">
              <w:rPr>
                <w:b/>
                <w:color w:val="000000"/>
                <w:szCs w:val="24"/>
              </w:rPr>
              <w:t>Mgr</w:t>
            </w:r>
            <w:r w:rsidRPr="00B5665A">
              <w:rPr>
                <w:color w:val="000000"/>
                <w:szCs w:val="24"/>
              </w:rPr>
              <w:t>.)</w:t>
            </w:r>
          </w:p>
        </w:tc>
      </w:tr>
      <w:tr w:rsidR="00DF295A" w:rsidTr="00A70E18">
        <w:trPr>
          <w:trHeight w:val="256"/>
        </w:trPr>
        <w:tc>
          <w:tcPr>
            <w:tcW w:w="9900" w:type="dxa"/>
            <w:gridSpan w:val="11"/>
            <w:shd w:val="clear" w:color="auto" w:fill="F7CAAC"/>
          </w:tcPr>
          <w:p w:rsidR="00DF295A" w:rsidRDefault="00DF295A" w:rsidP="003F6EB7">
            <w:pPr>
              <w:jc w:val="both"/>
              <w:rPr>
                <w:b/>
              </w:rPr>
            </w:pPr>
            <w:r>
              <w:rPr>
                <w:b/>
              </w:rPr>
              <w:t>Údaje o odborném působení od absolvování VŠ</w:t>
            </w:r>
          </w:p>
        </w:tc>
      </w:tr>
      <w:tr w:rsidR="00DF295A" w:rsidTr="00A70E18">
        <w:trPr>
          <w:trHeight w:val="410"/>
        </w:trPr>
        <w:tc>
          <w:tcPr>
            <w:tcW w:w="9900" w:type="dxa"/>
            <w:gridSpan w:val="11"/>
          </w:tcPr>
          <w:p w:rsidR="00DF295A" w:rsidRDefault="00DF295A" w:rsidP="003F6EB7">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DF295A" w:rsidTr="00A70E18">
        <w:trPr>
          <w:trHeight w:val="250"/>
        </w:trPr>
        <w:tc>
          <w:tcPr>
            <w:tcW w:w="9900" w:type="dxa"/>
            <w:gridSpan w:val="11"/>
            <w:shd w:val="clear" w:color="auto" w:fill="F7CAAC"/>
          </w:tcPr>
          <w:p w:rsidR="00DF295A" w:rsidRDefault="00DF295A" w:rsidP="003F6EB7">
            <w:pPr>
              <w:jc w:val="both"/>
            </w:pPr>
            <w:r>
              <w:rPr>
                <w:b/>
              </w:rPr>
              <w:t>Zkušenosti s vedením kvalifikačních a rigorózních prací</w:t>
            </w:r>
          </w:p>
        </w:tc>
      </w:tr>
      <w:tr w:rsidR="00DF295A" w:rsidTr="00A70E18">
        <w:trPr>
          <w:trHeight w:val="448"/>
        </w:trPr>
        <w:tc>
          <w:tcPr>
            <w:tcW w:w="9900" w:type="dxa"/>
            <w:gridSpan w:val="11"/>
          </w:tcPr>
          <w:p w:rsidR="00DF295A" w:rsidRDefault="00636CFD" w:rsidP="003F6EB7">
            <w:pPr>
              <w:jc w:val="both"/>
            </w:pPr>
            <w:r>
              <w:t xml:space="preserve">Počet vedených bakalářských prací – 6 </w:t>
            </w:r>
          </w:p>
          <w:p w:rsidR="0081731F" w:rsidRDefault="0081731F" w:rsidP="003F6EB7">
            <w:pPr>
              <w:jc w:val="both"/>
            </w:pPr>
            <w:r>
              <w:t>Počet vedených diplomových prací – 0</w:t>
            </w:r>
          </w:p>
        </w:tc>
      </w:tr>
      <w:tr w:rsidR="00DF295A" w:rsidTr="00A70E18">
        <w:trPr>
          <w:cantSplit/>
        </w:trPr>
        <w:tc>
          <w:tcPr>
            <w:tcW w:w="3361"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A70E18">
        <w:trPr>
          <w:cantSplit/>
        </w:trPr>
        <w:tc>
          <w:tcPr>
            <w:tcW w:w="3361" w:type="dxa"/>
            <w:gridSpan w:val="2"/>
          </w:tcPr>
          <w:p w:rsidR="00DF295A" w:rsidRDefault="00DF295A" w:rsidP="003F6EB7">
            <w:pPr>
              <w:jc w:val="both"/>
            </w:pPr>
          </w:p>
        </w:tc>
        <w:tc>
          <w:tcPr>
            <w:tcW w:w="2254" w:type="dxa"/>
            <w:gridSpan w:val="2"/>
          </w:tcPr>
          <w:p w:rsidR="00DF295A" w:rsidRDefault="00DF295A" w:rsidP="003F6EB7">
            <w:pPr>
              <w:jc w:val="both"/>
            </w:pPr>
          </w:p>
        </w:tc>
        <w:tc>
          <w:tcPr>
            <w:tcW w:w="2257" w:type="dxa"/>
            <w:gridSpan w:val="4"/>
            <w:tcBorders>
              <w:right w:val="single" w:sz="12" w:space="0" w:color="auto"/>
            </w:tcBorders>
          </w:tcPr>
          <w:p w:rsidR="00DF295A" w:rsidRDefault="00DF295A" w:rsidP="003F6EB7">
            <w:pPr>
              <w:jc w:val="both"/>
            </w:pPr>
          </w:p>
        </w:tc>
        <w:tc>
          <w:tcPr>
            <w:tcW w:w="635" w:type="dxa"/>
            <w:tcBorders>
              <w:left w:val="single" w:sz="12" w:space="0" w:color="auto"/>
            </w:tcBorders>
            <w:shd w:val="clear" w:color="auto" w:fill="F7CAAC"/>
          </w:tcPr>
          <w:p w:rsidR="00DF295A" w:rsidRDefault="00DF295A" w:rsidP="003F6EB7">
            <w:pPr>
              <w:jc w:val="both"/>
            </w:pPr>
            <w:r>
              <w:rPr>
                <w:b/>
              </w:rPr>
              <w:t>WOS</w:t>
            </w:r>
          </w:p>
        </w:tc>
        <w:tc>
          <w:tcPr>
            <w:tcW w:w="696" w:type="dxa"/>
            <w:shd w:val="clear" w:color="auto" w:fill="F7CAAC"/>
          </w:tcPr>
          <w:p w:rsidR="00DF295A" w:rsidRDefault="00DF295A" w:rsidP="003F6EB7">
            <w:pPr>
              <w:jc w:val="both"/>
              <w:rPr>
                <w:sz w:val="18"/>
              </w:rPr>
            </w:pPr>
            <w:r>
              <w:rPr>
                <w:b/>
                <w:sz w:val="18"/>
              </w:rPr>
              <w:t>Scopus</w:t>
            </w:r>
          </w:p>
        </w:tc>
        <w:tc>
          <w:tcPr>
            <w:tcW w:w="697" w:type="dxa"/>
            <w:shd w:val="clear" w:color="auto" w:fill="F7CAAC"/>
          </w:tcPr>
          <w:p w:rsidR="00DF295A" w:rsidRDefault="00DF295A" w:rsidP="003F6EB7">
            <w:pPr>
              <w:jc w:val="both"/>
            </w:pPr>
            <w:r>
              <w:rPr>
                <w:b/>
                <w:sz w:val="18"/>
              </w:rPr>
              <w:t>ostatní</w:t>
            </w:r>
          </w:p>
        </w:tc>
      </w:tr>
      <w:tr w:rsidR="00DF295A" w:rsidTr="00A70E18">
        <w:trPr>
          <w:cantSplit/>
          <w:trHeight w:val="70"/>
        </w:trPr>
        <w:tc>
          <w:tcPr>
            <w:tcW w:w="3361" w:type="dxa"/>
            <w:gridSpan w:val="2"/>
            <w:shd w:val="clear" w:color="auto" w:fill="F7CAAC"/>
          </w:tcPr>
          <w:p w:rsidR="00DF295A" w:rsidRDefault="00DF295A" w:rsidP="003F6EB7">
            <w:pPr>
              <w:jc w:val="both"/>
            </w:pPr>
            <w:r>
              <w:rPr>
                <w:b/>
              </w:rPr>
              <w:t>Obor jmenovacího řízení</w:t>
            </w:r>
          </w:p>
        </w:tc>
        <w:tc>
          <w:tcPr>
            <w:tcW w:w="2254" w:type="dxa"/>
            <w:gridSpan w:val="2"/>
            <w:shd w:val="clear" w:color="auto" w:fill="F7CAAC"/>
          </w:tcPr>
          <w:p w:rsidR="00DF295A" w:rsidRDefault="00DF295A" w:rsidP="003F6EB7">
            <w:pPr>
              <w:jc w:val="both"/>
            </w:pPr>
            <w:r>
              <w:rPr>
                <w:b/>
              </w:rPr>
              <w:t>Rok udělení hodnosti</w:t>
            </w:r>
          </w:p>
        </w:tc>
        <w:tc>
          <w:tcPr>
            <w:tcW w:w="2257" w:type="dxa"/>
            <w:gridSpan w:val="4"/>
            <w:tcBorders>
              <w:right w:val="single" w:sz="12" w:space="0" w:color="auto"/>
            </w:tcBorders>
            <w:shd w:val="clear" w:color="auto" w:fill="F7CAAC"/>
          </w:tcPr>
          <w:p w:rsidR="00DF295A" w:rsidRDefault="00DF295A" w:rsidP="003F6EB7">
            <w:pPr>
              <w:jc w:val="both"/>
            </w:pPr>
          </w:p>
        </w:tc>
        <w:tc>
          <w:tcPr>
            <w:tcW w:w="635" w:type="dxa"/>
            <w:vMerge w:val="restart"/>
            <w:tcBorders>
              <w:left w:val="single" w:sz="12" w:space="0" w:color="auto"/>
            </w:tcBorders>
          </w:tcPr>
          <w:p w:rsidR="00DF295A" w:rsidRDefault="008F2EE0" w:rsidP="003F6EB7">
            <w:pPr>
              <w:jc w:val="both"/>
              <w:rPr>
                <w:b/>
              </w:rPr>
            </w:pPr>
            <w:r>
              <w:rPr>
                <w:b/>
              </w:rPr>
              <w:t>0</w:t>
            </w:r>
          </w:p>
        </w:tc>
        <w:tc>
          <w:tcPr>
            <w:tcW w:w="696" w:type="dxa"/>
            <w:vMerge w:val="restart"/>
          </w:tcPr>
          <w:p w:rsidR="00DF295A" w:rsidRDefault="008F2EE0" w:rsidP="003F6EB7">
            <w:pPr>
              <w:jc w:val="both"/>
              <w:rPr>
                <w:b/>
              </w:rPr>
            </w:pPr>
            <w:r>
              <w:rPr>
                <w:b/>
              </w:rPr>
              <w:t>0</w:t>
            </w:r>
          </w:p>
        </w:tc>
        <w:tc>
          <w:tcPr>
            <w:tcW w:w="697" w:type="dxa"/>
            <w:vMerge w:val="restart"/>
          </w:tcPr>
          <w:p w:rsidR="00DF295A" w:rsidRDefault="00816C9B" w:rsidP="003F6EB7">
            <w:pPr>
              <w:jc w:val="both"/>
              <w:rPr>
                <w:b/>
              </w:rPr>
            </w:pPr>
            <w:r>
              <w:rPr>
                <w:b/>
              </w:rPr>
              <w:t>8</w:t>
            </w:r>
          </w:p>
        </w:tc>
      </w:tr>
      <w:tr w:rsidR="00DF295A" w:rsidTr="00A70E18">
        <w:trPr>
          <w:trHeight w:val="205"/>
        </w:trPr>
        <w:tc>
          <w:tcPr>
            <w:tcW w:w="3361" w:type="dxa"/>
            <w:gridSpan w:val="2"/>
          </w:tcPr>
          <w:p w:rsidR="00DF295A" w:rsidRDefault="00DF295A" w:rsidP="003F6EB7">
            <w:pPr>
              <w:jc w:val="both"/>
            </w:pPr>
          </w:p>
        </w:tc>
        <w:tc>
          <w:tcPr>
            <w:tcW w:w="2254" w:type="dxa"/>
            <w:gridSpan w:val="2"/>
          </w:tcPr>
          <w:p w:rsidR="00DF295A" w:rsidRDefault="00DF295A" w:rsidP="003F6EB7">
            <w:pPr>
              <w:jc w:val="both"/>
            </w:pPr>
          </w:p>
        </w:tc>
        <w:tc>
          <w:tcPr>
            <w:tcW w:w="2257" w:type="dxa"/>
            <w:gridSpan w:val="4"/>
            <w:tcBorders>
              <w:right w:val="single" w:sz="12" w:space="0" w:color="auto"/>
            </w:tcBorders>
          </w:tcPr>
          <w:p w:rsidR="00DF295A" w:rsidRDefault="00DF295A" w:rsidP="003F6EB7">
            <w:pPr>
              <w:jc w:val="both"/>
            </w:pPr>
          </w:p>
        </w:tc>
        <w:tc>
          <w:tcPr>
            <w:tcW w:w="635" w:type="dxa"/>
            <w:vMerge/>
            <w:tcBorders>
              <w:left w:val="single" w:sz="12" w:space="0" w:color="auto"/>
            </w:tcBorders>
            <w:vAlign w:val="center"/>
          </w:tcPr>
          <w:p w:rsidR="00DF295A" w:rsidRDefault="00DF295A" w:rsidP="003F6EB7">
            <w:pPr>
              <w:rPr>
                <w:b/>
              </w:rPr>
            </w:pPr>
          </w:p>
        </w:tc>
        <w:tc>
          <w:tcPr>
            <w:tcW w:w="696" w:type="dxa"/>
            <w:vMerge/>
            <w:vAlign w:val="center"/>
          </w:tcPr>
          <w:p w:rsidR="00DF295A" w:rsidRDefault="00DF295A" w:rsidP="003F6EB7">
            <w:pPr>
              <w:rPr>
                <w:b/>
              </w:rPr>
            </w:pPr>
          </w:p>
        </w:tc>
        <w:tc>
          <w:tcPr>
            <w:tcW w:w="697" w:type="dxa"/>
            <w:vMerge/>
            <w:vAlign w:val="center"/>
          </w:tcPr>
          <w:p w:rsidR="00DF295A" w:rsidRDefault="00DF295A" w:rsidP="003F6EB7">
            <w:pPr>
              <w:rPr>
                <w:b/>
              </w:rPr>
            </w:pPr>
          </w:p>
        </w:tc>
      </w:tr>
      <w:tr w:rsidR="00DF295A" w:rsidTr="00A70E18">
        <w:tc>
          <w:tcPr>
            <w:tcW w:w="9900" w:type="dxa"/>
            <w:gridSpan w:val="11"/>
            <w:shd w:val="clear" w:color="auto" w:fill="F7CAAC"/>
          </w:tcPr>
          <w:p w:rsidR="00DF295A" w:rsidRDefault="00DF295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DF295A" w:rsidTr="00A70E18">
        <w:trPr>
          <w:trHeight w:val="2077"/>
        </w:trPr>
        <w:tc>
          <w:tcPr>
            <w:tcW w:w="9900" w:type="dxa"/>
            <w:gridSpan w:val="11"/>
          </w:tcPr>
          <w:p w:rsidR="00DF295A" w:rsidRDefault="00DF295A" w:rsidP="0098090B">
            <w:pPr>
              <w:jc w:val="both"/>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rsidR="00062F51" w:rsidRDefault="00062F51" w:rsidP="0098090B">
            <w:pPr>
              <w:jc w:val="both"/>
              <w:rPr>
                <w:caps/>
              </w:rPr>
            </w:pPr>
            <w:r w:rsidRPr="00062F51">
              <w:rPr>
                <w:caps/>
              </w:rPr>
              <w:t>Kozák, V</w:t>
            </w:r>
            <w:r>
              <w:rPr>
                <w:caps/>
              </w:rPr>
              <w:t>.,</w:t>
            </w:r>
            <w:r w:rsidRPr="00062F51">
              <w:rPr>
                <w:caps/>
              </w:rPr>
              <w:t xml:space="preserve"> Kozáková, V. </w:t>
            </w:r>
            <w:r w:rsidRPr="00062F51">
              <w:t xml:space="preserve">Results of Czech Republic Brewing Industry Transformation. </w:t>
            </w:r>
            <w:r>
              <w:rPr>
                <w:i/>
              </w:rPr>
              <w:t>Wulfenia J</w:t>
            </w:r>
            <w:r w:rsidRPr="00062F51">
              <w:rPr>
                <w:i/>
              </w:rPr>
              <w:t xml:space="preserve">ournal, </w:t>
            </w:r>
            <w:r w:rsidRPr="00062F51">
              <w:t xml:space="preserve">2015, roč. 5, č. 20, s. 1-16. </w:t>
            </w:r>
            <w:r w:rsidRPr="00062F51">
              <w:rPr>
                <w:caps/>
              </w:rPr>
              <w:t>ISSN 1561-882X.</w:t>
            </w:r>
            <w:r>
              <w:rPr>
                <w:caps/>
              </w:rPr>
              <w:t xml:space="preserve"> (50%)</w:t>
            </w:r>
          </w:p>
          <w:p w:rsidR="00062F51" w:rsidRPr="00D62CDC" w:rsidRDefault="00062F51" w:rsidP="0098090B">
            <w:pPr>
              <w:jc w:val="both"/>
              <w:rPr>
                <w:caps/>
              </w:rPr>
            </w:pPr>
            <w:r w:rsidRPr="00062F51">
              <w:rPr>
                <w:caps/>
              </w:rPr>
              <w:t>Kozák, V</w:t>
            </w:r>
            <w:r>
              <w:rPr>
                <w:caps/>
              </w:rPr>
              <w:t>.,</w:t>
            </w:r>
            <w:r w:rsidRPr="00062F51">
              <w:rPr>
                <w:caps/>
              </w:rPr>
              <w:t xml:space="preserve"> Kozáková, V. </w:t>
            </w:r>
            <w:r w:rsidRPr="00062F51">
              <w:rPr>
                <w:i/>
              </w:rPr>
              <w:t>Televizní reklamy českých pivovarů a jejich vnímání.</w:t>
            </w:r>
            <w:r w:rsidRPr="00062F51">
              <w:t xml:space="preserve"> </w:t>
            </w:r>
            <w:r w:rsidRPr="00062F51">
              <w:rPr>
                <w:caps/>
              </w:rPr>
              <w:t>1</w:t>
            </w:r>
            <w:r>
              <w:t>. vydání.</w:t>
            </w:r>
            <w:r w:rsidRPr="00062F51">
              <w:t xml:space="preserve"> </w:t>
            </w:r>
            <w:r>
              <w:t>Z</w:t>
            </w:r>
            <w:r w:rsidRPr="00062F51">
              <w:t>lín</w:t>
            </w:r>
            <w:r w:rsidRPr="00062F51">
              <w:rPr>
                <w:caps/>
              </w:rPr>
              <w:t>: VeRBuM, 2014</w:t>
            </w:r>
            <w:r>
              <w:rPr>
                <w:caps/>
              </w:rPr>
              <w:t xml:space="preserve">, </w:t>
            </w:r>
            <w:r w:rsidRPr="00062F51">
              <w:rPr>
                <w:caps/>
              </w:rPr>
              <w:t>92</w:t>
            </w:r>
            <w:r>
              <w:rPr>
                <w:caps/>
              </w:rPr>
              <w:t xml:space="preserve"> </w:t>
            </w:r>
            <w:r>
              <w:t>s</w:t>
            </w:r>
            <w:r>
              <w:rPr>
                <w:caps/>
              </w:rPr>
              <w:t>.</w:t>
            </w:r>
            <w:r w:rsidRPr="00062F51">
              <w:rPr>
                <w:caps/>
              </w:rPr>
              <w:t xml:space="preserve"> ISBN 978-80-87500-62-0.</w:t>
            </w:r>
            <w:r>
              <w:rPr>
                <w:caps/>
              </w:rPr>
              <w:t xml:space="preserve"> (50%)</w:t>
            </w:r>
          </w:p>
          <w:p w:rsidR="00631C11" w:rsidRDefault="00F3186A" w:rsidP="0098090B">
            <w:pPr>
              <w:jc w:val="both"/>
            </w:pPr>
            <w:r w:rsidRPr="00E66B0B">
              <w:rPr>
                <w:i/>
              </w:rPr>
              <w:t>Přehled projektové činnosti:</w:t>
            </w:r>
          </w:p>
          <w:p w:rsidR="00DF295A" w:rsidRPr="00D62CDC" w:rsidRDefault="00DF295A" w:rsidP="0098090B">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rsidR="00DF295A" w:rsidRDefault="00DF295A" w:rsidP="0098090B">
            <w:pPr>
              <w:jc w:val="both"/>
              <w:rPr>
                <w:b/>
              </w:rPr>
            </w:pPr>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tc>
      </w:tr>
      <w:tr w:rsidR="00DF295A" w:rsidTr="00A70E18">
        <w:trPr>
          <w:trHeight w:val="218"/>
        </w:trPr>
        <w:tc>
          <w:tcPr>
            <w:tcW w:w="9900" w:type="dxa"/>
            <w:gridSpan w:val="11"/>
            <w:shd w:val="clear" w:color="auto" w:fill="F7CAAC"/>
          </w:tcPr>
          <w:p w:rsidR="00DF295A" w:rsidRDefault="00DF295A" w:rsidP="003F6EB7">
            <w:pPr>
              <w:rPr>
                <w:b/>
              </w:rPr>
            </w:pPr>
            <w:r>
              <w:rPr>
                <w:b/>
              </w:rPr>
              <w:t>Působení v zahraničí</w:t>
            </w:r>
          </w:p>
        </w:tc>
      </w:tr>
      <w:tr w:rsidR="00DF295A" w:rsidTr="00A70E18">
        <w:trPr>
          <w:trHeight w:val="64"/>
        </w:trPr>
        <w:tc>
          <w:tcPr>
            <w:tcW w:w="9900" w:type="dxa"/>
            <w:gridSpan w:val="11"/>
          </w:tcPr>
          <w:p w:rsidR="00DF295A" w:rsidRDefault="00DF295A" w:rsidP="003F6EB7">
            <w:pPr>
              <w:rPr>
                <w:b/>
              </w:rPr>
            </w:pPr>
          </w:p>
        </w:tc>
      </w:tr>
      <w:tr w:rsidR="00DF295A" w:rsidTr="00A70E18">
        <w:trPr>
          <w:cantSplit/>
          <w:trHeight w:val="70"/>
        </w:trPr>
        <w:tc>
          <w:tcPr>
            <w:tcW w:w="2529" w:type="dxa"/>
            <w:shd w:val="clear" w:color="auto" w:fill="F7CAAC"/>
          </w:tcPr>
          <w:p w:rsidR="00DF295A" w:rsidRDefault="00DF295A" w:rsidP="003F6EB7">
            <w:pPr>
              <w:jc w:val="both"/>
              <w:rPr>
                <w:b/>
              </w:rPr>
            </w:pPr>
            <w:r>
              <w:rPr>
                <w:b/>
              </w:rPr>
              <w:t xml:space="preserve">Podpis </w:t>
            </w:r>
          </w:p>
        </w:tc>
        <w:tc>
          <w:tcPr>
            <w:tcW w:w="4554" w:type="dxa"/>
            <w:gridSpan w:val="5"/>
          </w:tcPr>
          <w:p w:rsidR="00DF295A" w:rsidRPr="00B10230" w:rsidRDefault="00DF295A" w:rsidP="003F6EB7">
            <w:pPr>
              <w:jc w:val="both"/>
              <w:rPr>
                <w:b/>
              </w:rPr>
            </w:pPr>
          </w:p>
        </w:tc>
        <w:tc>
          <w:tcPr>
            <w:tcW w:w="789" w:type="dxa"/>
            <w:gridSpan w:val="2"/>
            <w:shd w:val="clear" w:color="auto" w:fill="F7CAAC"/>
          </w:tcPr>
          <w:p w:rsidR="00DF295A" w:rsidRDefault="00DF295A" w:rsidP="003F6EB7">
            <w:pPr>
              <w:jc w:val="both"/>
            </w:pPr>
            <w:r>
              <w:rPr>
                <w:b/>
              </w:rPr>
              <w:t>datum</w:t>
            </w:r>
          </w:p>
        </w:tc>
        <w:tc>
          <w:tcPr>
            <w:tcW w:w="2028" w:type="dxa"/>
            <w:gridSpan w:val="3"/>
          </w:tcPr>
          <w:p w:rsidR="00DF295A" w:rsidRDefault="00DF295A" w:rsidP="003F6EB7">
            <w:pPr>
              <w:jc w:val="both"/>
            </w:pPr>
          </w:p>
        </w:tc>
      </w:tr>
    </w:tbl>
    <w:p w:rsidR="0074490A" w:rsidRDefault="0074490A" w:rsidP="00694BA8">
      <w:pPr>
        <w:spacing w:after="160" w:line="259" w:lineRule="auto"/>
      </w:pPr>
    </w:p>
    <w:p w:rsidR="00A8100F" w:rsidRDefault="00A8100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B5665A">
        <w:tc>
          <w:tcPr>
            <w:tcW w:w="9859" w:type="dxa"/>
            <w:gridSpan w:val="11"/>
            <w:tcBorders>
              <w:bottom w:val="double" w:sz="4" w:space="0" w:color="auto"/>
            </w:tcBorders>
            <w:shd w:val="clear" w:color="auto" w:fill="BDD6EE"/>
          </w:tcPr>
          <w:p w:rsidR="00F71A2D" w:rsidRDefault="00F71A2D" w:rsidP="003F6EB7">
            <w:pPr>
              <w:jc w:val="both"/>
              <w:rPr>
                <w:b/>
                <w:sz w:val="28"/>
              </w:rPr>
            </w:pPr>
            <w:r>
              <w:rPr>
                <w:b/>
                <w:sz w:val="28"/>
              </w:rPr>
              <w:lastRenderedPageBreak/>
              <w:t>C-I – Personální zabezpečení</w:t>
            </w:r>
          </w:p>
        </w:tc>
      </w:tr>
      <w:tr w:rsidR="00F71A2D" w:rsidTr="00B5665A">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B5665A">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B5665A">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BB582A" w:rsidP="003F6EB7">
            <w:pPr>
              <w:jc w:val="both"/>
            </w:pPr>
            <w:r w:rsidRPr="00F25E04">
              <w:t>Finance a finanční technologie</w:t>
            </w:r>
          </w:p>
        </w:tc>
      </w:tr>
      <w:tr w:rsidR="00F71A2D" w:rsidTr="00B5665A">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Ludmila KOZUBÍKOVÁ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B5665A">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1977</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33126B" w:rsidP="0033126B">
            <w:pPr>
              <w:jc w:val="both"/>
            </w:pPr>
            <w:del w:id="2342" w:author="Pavla Trefilová" w:date="2019-09-11T15:33:00Z">
              <w:r w:rsidDel="00A13DC4">
                <w:delText>0</w:delText>
              </w:r>
              <w:r w:rsidR="00F71A2D" w:rsidDel="00A13DC4">
                <w:delText>8</w:delText>
              </w:r>
              <w:r w:rsidDel="00A13DC4">
                <w:delText>/</w:delText>
              </w:r>
              <w:r w:rsidR="00F71A2D" w:rsidDel="00A13DC4">
                <w:delText>2019</w:delText>
              </w:r>
            </w:del>
            <w:ins w:id="2343" w:author="Pavla Trefilová" w:date="2019-09-11T15:33:00Z">
              <w:r w:rsidR="00A13DC4">
                <w:t>N</w:t>
              </w:r>
            </w:ins>
          </w:p>
        </w:tc>
      </w:tr>
      <w:tr w:rsidR="00F71A2D" w:rsidTr="00B5665A">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A13DC4">
            <w:pPr>
              <w:jc w:val="both"/>
            </w:pPr>
            <w:ins w:id="2344" w:author="Pavla Trefilová" w:date="2019-09-11T15:33:00Z">
              <w:r>
                <w:t>N</w:t>
              </w:r>
            </w:ins>
            <w:del w:id="2345" w:author="Pavla Trefilová" w:date="2019-09-11T15:33:00Z">
              <w:r w:rsidR="0033126B" w:rsidDel="00A13DC4">
                <w:delText>0</w:delText>
              </w:r>
              <w:r w:rsidR="00F71A2D" w:rsidDel="00A13DC4">
                <w:delText>8</w:delText>
              </w:r>
              <w:r w:rsidR="0033126B" w:rsidDel="00A13DC4">
                <w:delText>/</w:delText>
              </w:r>
              <w:r w:rsidR="00F71A2D" w:rsidDel="00A13DC4">
                <w:delText>2019</w:delText>
              </w:r>
            </w:del>
          </w:p>
        </w:tc>
      </w:tr>
      <w:tr w:rsidR="00F71A2D" w:rsidTr="00B5665A">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B5665A">
        <w:trPr>
          <w:trHeight w:val="466"/>
        </w:trPr>
        <w:tc>
          <w:tcPr>
            <w:tcW w:w="9859" w:type="dxa"/>
            <w:gridSpan w:val="11"/>
            <w:tcBorders>
              <w:top w:val="nil"/>
            </w:tcBorders>
          </w:tcPr>
          <w:p w:rsidR="00F71A2D" w:rsidRDefault="003A445E" w:rsidP="003F6EB7">
            <w:pPr>
              <w:jc w:val="both"/>
            </w:pPr>
            <w:ins w:id="2346" w:author="Drahomíra Pavelková" w:date="2019-09-04T19:12:00Z">
              <w:r>
                <w:t xml:space="preserve">Základy podnikové ekonomiky - </w:t>
              </w:r>
            </w:ins>
            <w:del w:id="2347" w:author="Drahomíra Pavelková" w:date="2019-09-04T19:12:00Z">
              <w:r w:rsidR="00F71A2D" w:rsidDel="003A445E">
                <w:delText xml:space="preserve">Podniková ekonomika II – garant, </w:delText>
              </w:r>
            </w:del>
            <w:r w:rsidR="00F71A2D">
              <w:t>přednášející (</w:t>
            </w:r>
            <w:ins w:id="2348" w:author="Drahomíra Pavelková" w:date="2019-09-04T19:12:00Z">
              <w:r>
                <w:t>4</w:t>
              </w:r>
            </w:ins>
            <w:del w:id="2349" w:author="Drahomíra Pavelková" w:date="2019-09-04T19:12:00Z">
              <w:r w:rsidR="00F71A2D" w:rsidDel="003A445E">
                <w:delText>6</w:delText>
              </w:r>
            </w:del>
            <w:r w:rsidR="00F71A2D">
              <w:t>0%)</w:t>
            </w:r>
          </w:p>
          <w:p w:rsidR="00F71A2D" w:rsidRDefault="00F538CD" w:rsidP="00F538CD">
            <w:pPr>
              <w:jc w:val="both"/>
            </w:pPr>
            <w:r w:rsidRPr="009E442F">
              <w:t>Základy contro</w:t>
            </w:r>
            <w:r>
              <w:t>llingu – přednášející (4</w:t>
            </w:r>
            <w:r w:rsidRPr="009E442F">
              <w:t>0</w:t>
            </w:r>
            <w:r>
              <w:t>%)</w:t>
            </w:r>
          </w:p>
        </w:tc>
      </w:tr>
      <w:tr w:rsidR="00F71A2D" w:rsidTr="00B5665A">
        <w:tc>
          <w:tcPr>
            <w:tcW w:w="9859" w:type="dxa"/>
            <w:gridSpan w:val="11"/>
            <w:shd w:val="clear" w:color="auto" w:fill="F7CAAC"/>
          </w:tcPr>
          <w:p w:rsidR="00F71A2D" w:rsidRDefault="00F71A2D" w:rsidP="003F6EB7">
            <w:pPr>
              <w:jc w:val="both"/>
            </w:pPr>
            <w:r>
              <w:rPr>
                <w:b/>
              </w:rPr>
              <w:t xml:space="preserve">Údaje o vzdělání na VŠ </w:t>
            </w:r>
          </w:p>
        </w:tc>
      </w:tr>
      <w:tr w:rsidR="00F71A2D" w:rsidTr="00B5665A">
        <w:trPr>
          <w:trHeight w:val="873"/>
        </w:trPr>
        <w:tc>
          <w:tcPr>
            <w:tcW w:w="9859" w:type="dxa"/>
            <w:gridSpan w:val="11"/>
          </w:tcPr>
          <w:p w:rsidR="00F71A2D" w:rsidRDefault="00F71A2D" w:rsidP="00504151">
            <w:pPr>
              <w:tabs>
                <w:tab w:val="left" w:pos="1985"/>
              </w:tabs>
              <w:overflowPunct w:val="0"/>
              <w:autoSpaceDE w:val="0"/>
              <w:autoSpaceDN w:val="0"/>
              <w:adjustRightInd w:val="0"/>
              <w:ind w:left="1239" w:hanging="1239"/>
              <w:jc w:val="both"/>
            </w:pPr>
            <w:r w:rsidRPr="006B47E7">
              <w:rPr>
                <w:b/>
              </w:rPr>
              <w:t>2001-2004</w:t>
            </w:r>
            <w:r>
              <w:t xml:space="preserve"> </w:t>
            </w:r>
            <w:r w:rsidRPr="005D5200">
              <w:t xml:space="preserve">– </w:t>
            </w:r>
            <w:r w:rsidR="00504151">
              <w:t xml:space="preserve"> </w:t>
            </w:r>
            <w:r>
              <w:t xml:space="preserve">Vysoká škola ekonomická v Praze, Fakulta financí a účetnictví, obor Teorie vyučování ekonomických předmětů </w:t>
            </w:r>
            <w:r w:rsidR="00504151">
              <w:t>(</w:t>
            </w:r>
            <w:r w:rsidRPr="00504151">
              <w:rPr>
                <w:b/>
              </w:rPr>
              <w:t>Ph.D</w:t>
            </w:r>
            <w:r>
              <w:t>.</w:t>
            </w:r>
            <w:r w:rsidR="00504151">
              <w:t>)</w:t>
            </w:r>
          </w:p>
          <w:p w:rsidR="00F71A2D" w:rsidRDefault="00F71A2D" w:rsidP="00504151">
            <w:pPr>
              <w:ind w:left="1239" w:hanging="1239"/>
              <w:jc w:val="both"/>
              <w:rPr>
                <w:b/>
              </w:rPr>
            </w:pPr>
            <w:r w:rsidRPr="006B47E7">
              <w:rPr>
                <w:b/>
              </w:rPr>
              <w:t>1996-2001</w:t>
            </w:r>
            <w:r w:rsidRPr="005D5200">
              <w:t xml:space="preserve"> – </w:t>
            </w:r>
            <w:r w:rsidR="00504151">
              <w:t xml:space="preserve">  </w:t>
            </w:r>
            <w:r>
              <w:t>Vysoká škola ekonomická v Praze, Fakulta financí a účetnictví</w:t>
            </w:r>
            <w:r w:rsidRPr="005D5200">
              <w:t xml:space="preserve">, </w:t>
            </w:r>
            <w:r>
              <w:t xml:space="preserve">studijní obor Účetnictví a finanční řízení podniku </w:t>
            </w:r>
            <w:r w:rsidR="00504151">
              <w:t>(</w:t>
            </w:r>
            <w:r w:rsidRPr="00504151">
              <w:rPr>
                <w:b/>
              </w:rPr>
              <w:t>Ing</w:t>
            </w:r>
            <w:r>
              <w:t>.</w:t>
            </w:r>
            <w:r w:rsidR="00504151">
              <w:t>)</w:t>
            </w:r>
          </w:p>
        </w:tc>
      </w:tr>
      <w:tr w:rsidR="00F71A2D" w:rsidTr="00B5665A">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B5665A">
        <w:trPr>
          <w:trHeight w:val="989"/>
        </w:trPr>
        <w:tc>
          <w:tcPr>
            <w:tcW w:w="9859" w:type="dxa"/>
            <w:gridSpan w:val="11"/>
          </w:tcPr>
          <w:p w:rsidR="008132D9" w:rsidRDefault="008132D9" w:rsidP="008132D9">
            <w:pPr>
              <w:overflowPunct w:val="0"/>
              <w:autoSpaceDE w:val="0"/>
              <w:autoSpaceDN w:val="0"/>
              <w:adjustRightInd w:val="0"/>
              <w:jc w:val="both"/>
            </w:pPr>
            <w:r w:rsidRPr="00142257">
              <w:rPr>
                <w:b/>
              </w:rPr>
              <w:t xml:space="preserve">2013 </w:t>
            </w:r>
            <w:r>
              <w:rPr>
                <w:b/>
              </w:rPr>
              <w:t>–</w:t>
            </w:r>
            <w:r w:rsidRPr="00142257">
              <w:rPr>
                <w:b/>
              </w:rPr>
              <w:t xml:space="preserve"> dosud</w:t>
            </w:r>
            <w:r>
              <w:rPr>
                <w:b/>
              </w:rPr>
              <w:t xml:space="preserve">:   </w:t>
            </w:r>
            <w:r>
              <w:t xml:space="preserve"> </w:t>
            </w:r>
            <w:r w:rsidRPr="000D1415">
              <w:t xml:space="preserve">UTB, FAME, </w:t>
            </w:r>
            <w:r>
              <w:t xml:space="preserve">Ústav podnikové ekonomiky, </w:t>
            </w:r>
            <w:r w:rsidRPr="000D1415">
              <w:t>odborný asistent</w:t>
            </w:r>
          </w:p>
          <w:p w:rsidR="008132D9" w:rsidRPr="006B03E2" w:rsidRDefault="008132D9" w:rsidP="008132D9">
            <w:pPr>
              <w:overflowPunct w:val="0"/>
              <w:autoSpaceDE w:val="0"/>
              <w:autoSpaceDN w:val="0"/>
              <w:adjustRightInd w:val="0"/>
              <w:jc w:val="both"/>
              <w:rPr>
                <w:i/>
                <w:iCs/>
              </w:rPr>
            </w:pPr>
            <w:r w:rsidRPr="00142257">
              <w:rPr>
                <w:b/>
              </w:rPr>
              <w:t xml:space="preserve">2001 </w:t>
            </w:r>
            <w:r>
              <w:rPr>
                <w:b/>
              </w:rPr>
              <w:t xml:space="preserve">– </w:t>
            </w:r>
            <w:r w:rsidRPr="00142257">
              <w:rPr>
                <w:b/>
              </w:rPr>
              <w:t>2013</w:t>
            </w:r>
            <w:r>
              <w:rPr>
                <w:b/>
              </w:rPr>
              <w:t xml:space="preserve">:     </w:t>
            </w:r>
            <w:r>
              <w:t xml:space="preserve">Obchodní akademie T. Bati a Vyšší odborná škola ekonomická Zlín, učitelka odborných ekonomických </w:t>
            </w:r>
            <w:r>
              <w:br/>
              <w:t xml:space="preserve">                           předmětů v bakalářských studijních programech </w:t>
            </w:r>
          </w:p>
          <w:p w:rsidR="00F71A2D" w:rsidRDefault="008132D9" w:rsidP="002C641E">
            <w:pPr>
              <w:jc w:val="both"/>
            </w:pPr>
            <w:r w:rsidRPr="00142257">
              <w:rPr>
                <w:b/>
              </w:rPr>
              <w:t>2004 – 2005</w:t>
            </w:r>
            <w:r>
              <w:rPr>
                <w:b/>
              </w:rPr>
              <w:t xml:space="preserve">:      </w:t>
            </w:r>
            <w:r>
              <w:t>členka akreditační komise pro neuniverzitní vysoké školy</w:t>
            </w:r>
          </w:p>
        </w:tc>
      </w:tr>
      <w:tr w:rsidR="00F71A2D" w:rsidTr="00B5665A">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B5665A">
        <w:trPr>
          <w:trHeight w:val="324"/>
        </w:trPr>
        <w:tc>
          <w:tcPr>
            <w:tcW w:w="9859" w:type="dxa"/>
            <w:gridSpan w:val="11"/>
          </w:tcPr>
          <w:p w:rsidR="00636CFD" w:rsidRDefault="00636CFD" w:rsidP="00636CFD">
            <w:pPr>
              <w:jc w:val="both"/>
            </w:pPr>
            <w:r>
              <w:t xml:space="preserve">Počet vedených bakalářských prací – 20 </w:t>
            </w:r>
          </w:p>
          <w:p w:rsidR="00F71A2D" w:rsidRDefault="00636CFD" w:rsidP="003F6EB7">
            <w:pPr>
              <w:jc w:val="both"/>
            </w:pPr>
            <w:r>
              <w:t>Počet vedených diplomových prací – 10</w:t>
            </w:r>
          </w:p>
        </w:tc>
      </w:tr>
      <w:tr w:rsidR="00F71A2D" w:rsidTr="00B5665A">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B5665A">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B5665A">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C051D9" w:rsidP="003F6EB7">
            <w:pPr>
              <w:jc w:val="both"/>
              <w:rPr>
                <w:b/>
              </w:rPr>
            </w:pPr>
            <w:r>
              <w:rPr>
                <w:b/>
              </w:rPr>
              <w:t>99</w:t>
            </w:r>
          </w:p>
        </w:tc>
        <w:tc>
          <w:tcPr>
            <w:tcW w:w="693" w:type="dxa"/>
            <w:vMerge w:val="restart"/>
          </w:tcPr>
          <w:p w:rsidR="00F71A2D" w:rsidRDefault="00C051D9" w:rsidP="008F2EE0">
            <w:pPr>
              <w:jc w:val="both"/>
              <w:rPr>
                <w:b/>
              </w:rPr>
            </w:pPr>
            <w:r>
              <w:rPr>
                <w:b/>
              </w:rPr>
              <w:t>52</w:t>
            </w:r>
          </w:p>
        </w:tc>
        <w:tc>
          <w:tcPr>
            <w:tcW w:w="694" w:type="dxa"/>
            <w:vMerge w:val="restart"/>
          </w:tcPr>
          <w:p w:rsidR="00F71A2D" w:rsidRDefault="008F2EE0" w:rsidP="003F6EB7">
            <w:pPr>
              <w:jc w:val="both"/>
              <w:rPr>
                <w:b/>
              </w:rPr>
            </w:pPr>
            <w:r>
              <w:rPr>
                <w:b/>
              </w:rPr>
              <w:t>0</w:t>
            </w:r>
          </w:p>
        </w:tc>
      </w:tr>
      <w:tr w:rsidR="00F71A2D" w:rsidTr="00B5665A">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B5665A">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B5665A">
        <w:trPr>
          <w:trHeight w:val="2347"/>
        </w:trPr>
        <w:tc>
          <w:tcPr>
            <w:tcW w:w="9859" w:type="dxa"/>
            <w:gridSpan w:val="11"/>
          </w:tcPr>
          <w:p w:rsidR="00475DA2" w:rsidRDefault="00475DA2" w:rsidP="00475DA2">
            <w:pPr>
              <w:jc w:val="both"/>
            </w:pPr>
            <w:r>
              <w:t xml:space="preserve">KOZUBÍKOVÁ, L., ČEPEL, M., ZLÁMALOVÁ, M. </w:t>
            </w:r>
            <w:r w:rsidRPr="00CF52B5">
              <w:t xml:space="preserve">Attitude </w:t>
            </w:r>
            <w:r>
              <w:t>Toward Innovativeness Based O</w:t>
            </w:r>
            <w:r w:rsidRPr="00CF52B5">
              <w:t xml:space="preserve">n Personality Traits </w:t>
            </w:r>
            <w:r>
              <w:t>in t</w:t>
            </w:r>
            <w:r w:rsidRPr="00CF52B5">
              <w:t>he SME Sector. Czech Republic Case Study</w:t>
            </w:r>
            <w:r>
              <w:t xml:space="preserve">. </w:t>
            </w:r>
            <w:r w:rsidRPr="00475DA2">
              <w:rPr>
                <w:i/>
              </w:rPr>
              <w:t>Management and Marketing</w:t>
            </w:r>
            <w:r>
              <w:t xml:space="preserve">. 2018, </w:t>
            </w:r>
            <w:r w:rsidRPr="00CF52B5">
              <w:t xml:space="preserve">Volume 13, Issue 2, </w:t>
            </w:r>
            <w:r>
              <w:t>pp.</w:t>
            </w:r>
            <w:r w:rsidRPr="00CF52B5">
              <w:t xml:space="preserve"> 913-928</w:t>
            </w:r>
            <w:r>
              <w:t xml:space="preserve">. ISSN </w:t>
            </w:r>
            <w:r w:rsidRPr="00CF52B5">
              <w:t>1842</w:t>
            </w:r>
            <w:r>
              <w:t>-</w:t>
            </w:r>
            <w:r w:rsidRPr="00CF52B5">
              <w:t>0206</w:t>
            </w:r>
            <w:r>
              <w:t xml:space="preserve">. </w:t>
            </w:r>
            <w:r w:rsidRPr="00CF52B5">
              <w:t>DOI: 10.2478/mmcks-2018-0013</w:t>
            </w:r>
            <w:r>
              <w:t xml:space="preserve"> (65%)</w:t>
            </w:r>
          </w:p>
          <w:p w:rsidR="00F71A2D" w:rsidRDefault="00F71A2D" w:rsidP="0098090B">
            <w:pPr>
              <w:jc w:val="both"/>
            </w:pPr>
            <w:r>
              <w:t xml:space="preserve">KLJUČNIKOV, A., KOZUBÍKOVÁ, L., SOPKOVÁ, G. The Payment Discipline of Small and Medium-sized Enterprises. </w:t>
            </w:r>
            <w:r>
              <w:rPr>
                <w:i/>
              </w:rPr>
              <w:t>Journal of Competitiveness</w:t>
            </w:r>
            <w:r>
              <w:t xml:space="preserve">. 2017, Volume 9, Issue 2, pp. 45-61. </w:t>
            </w:r>
            <w:r w:rsidRPr="00A5529F">
              <w:rPr>
                <w:szCs w:val="32"/>
              </w:rPr>
              <w:t>ISSN 1804-1728.</w:t>
            </w:r>
            <w:r>
              <w:rPr>
                <w:szCs w:val="32"/>
              </w:rPr>
              <w:t xml:space="preserve"> DOI </w:t>
            </w:r>
            <w:r w:rsidRPr="00CF4F9D">
              <w:rPr>
                <w:szCs w:val="32"/>
              </w:rPr>
              <w:t>10.7441/joc.2017.02.04</w:t>
            </w:r>
            <w:r>
              <w:rPr>
                <w:szCs w:val="32"/>
              </w:rPr>
              <w:t xml:space="preserve"> (33%).</w:t>
            </w:r>
          </w:p>
          <w:p w:rsidR="00F71A2D" w:rsidRDefault="00F71A2D" w:rsidP="0098090B">
            <w:pPr>
              <w:jc w:val="both"/>
            </w:pPr>
            <w:r w:rsidRPr="007E6852">
              <w:t xml:space="preserve">KOZUBÍKOVÁ, L., VOJTOVIČ, S., RAHMAN, A., SMRČKA, L. The Role of Entrepreneur´s Gender, Age and Firm´s Age in Autonomy. The Case Study from the Czech Republic. </w:t>
            </w:r>
            <w:r>
              <w:rPr>
                <w:i/>
              </w:rPr>
              <w:t>Economics &amp; Sociology.</w:t>
            </w:r>
            <w:r w:rsidRPr="007E6852">
              <w:rPr>
                <w:i/>
              </w:rPr>
              <w:t xml:space="preserve"> </w:t>
            </w:r>
            <w:r w:rsidRPr="007E6852">
              <w:t>2016</w:t>
            </w:r>
            <w:r>
              <w:t>, Volume</w:t>
            </w:r>
            <w:r w:rsidRPr="007E6852">
              <w:t xml:space="preserve"> 9, </w:t>
            </w:r>
            <w:r>
              <w:t xml:space="preserve">Issue </w:t>
            </w:r>
            <w:r w:rsidRPr="007E6852">
              <w:t>2, pp. 168-182.</w:t>
            </w:r>
            <w:r>
              <w:t xml:space="preserve"> ISSN </w:t>
            </w:r>
            <w:r w:rsidRPr="00D54B6C">
              <w:t>2071-789X</w:t>
            </w:r>
            <w:r>
              <w:t xml:space="preserve">. </w:t>
            </w:r>
            <w:r w:rsidRPr="00D54B6C">
              <w:t>DOI:dx.doi.org/10.14254/2071-789X.2016/9-2/12</w:t>
            </w:r>
            <w:r w:rsidR="00D3495B">
              <w:t xml:space="preserve"> (60%).</w:t>
            </w:r>
          </w:p>
          <w:p w:rsidR="00F71A2D" w:rsidRPr="007E6852" w:rsidRDefault="00F71A2D" w:rsidP="0098090B">
            <w:pPr>
              <w:jc w:val="both"/>
            </w:pPr>
            <w:r>
              <w:t xml:space="preserve">KOZUBÍKOVÁ, L., ZOUBKOVÁ, A. Entrepreneur´s attitude towards innovativeness and competitive aggressiveness. </w:t>
            </w:r>
            <w:r w:rsidRPr="008E2EA4">
              <w:rPr>
                <w:i/>
                <w:iCs/>
              </w:rPr>
              <w:t>J</w:t>
            </w:r>
            <w:r>
              <w:rPr>
                <w:i/>
                <w:iCs/>
              </w:rPr>
              <w:t>ournal of International Studies.</w:t>
            </w:r>
            <w:r w:rsidRPr="008E2EA4">
              <w:rPr>
                <w:i/>
                <w:iCs/>
              </w:rPr>
              <w:t xml:space="preserve"> </w:t>
            </w:r>
            <w:r>
              <w:t xml:space="preserve">2016, Volume 9, Issue 1, pp. 192-204. ISSN 2306-3483. </w:t>
            </w:r>
            <w:r w:rsidRPr="00D54B6C">
              <w:t>DOI</w:t>
            </w:r>
            <w:r>
              <w:t>: 10.14254/2071-8330.2016/9-1/1 (90%).</w:t>
            </w:r>
          </w:p>
          <w:p w:rsidR="00F71A2D" w:rsidRDefault="00F71A2D" w:rsidP="0098090B">
            <w:pPr>
              <w:jc w:val="both"/>
            </w:pPr>
            <w:r>
              <w:t xml:space="preserve">KOZUBÍKOVÁ, L., BELÁS, J., KLJUČNIKOV, A., VIRGLEROVÁ, Z. Differences in Approach to Selected Constructs of Entrepreneurial Orientation in SME Segment Regarding the Selected Socio-demographic Factors. </w:t>
            </w:r>
            <w:r>
              <w:rPr>
                <w:i/>
                <w:iCs/>
              </w:rPr>
              <w:t>Transformations in Business and Economics</w:t>
            </w:r>
            <w:r w:rsidRPr="007740ED">
              <w:rPr>
                <w:iCs/>
              </w:rPr>
              <w:t>. 2015,</w:t>
            </w:r>
            <w:r>
              <w:rPr>
                <w:i/>
                <w:iCs/>
              </w:rPr>
              <w:t xml:space="preserve"> </w:t>
            </w:r>
            <w:r>
              <w:t>Volume 14, Issue 3C(36C), pp. 333-355. ISSN 1648 – 4460 (50%).</w:t>
            </w:r>
          </w:p>
          <w:p w:rsidR="00D3495B" w:rsidRDefault="00984BE6" w:rsidP="0098090B">
            <w:pPr>
              <w:jc w:val="both"/>
              <w:rPr>
                <w:rStyle w:val="Hypertextovodkaz"/>
                <w:color w:val="auto"/>
                <w:u w:val="none"/>
              </w:rPr>
            </w:pPr>
            <w:hyperlink r:id="rId74" w:history="1">
              <w:r w:rsidR="00D3495B" w:rsidRPr="00D3495B">
                <w:rPr>
                  <w:rStyle w:val="Hypertextovodkaz"/>
                  <w:color w:val="auto"/>
                  <w:u w:val="none"/>
                </w:rPr>
                <w:t>http://web.a.ebscohost.com/ehost/pdfviewer/pdfviewer?sid=e1bec196-660d-4cce-8555-fffe2198ddfd%40sessionmgr4005&amp;vid=0&amp;hid=4106</w:t>
              </w:r>
            </w:hyperlink>
          </w:p>
          <w:p w:rsidR="002C641E" w:rsidRDefault="002C641E" w:rsidP="0098090B">
            <w:pPr>
              <w:jc w:val="both"/>
              <w:rPr>
                <w:i/>
              </w:rPr>
            </w:pPr>
            <w:r w:rsidRPr="00E66B0B">
              <w:rPr>
                <w:i/>
              </w:rPr>
              <w:t>Přehled projektové činnosti:</w:t>
            </w:r>
          </w:p>
          <w:p w:rsidR="002C641E" w:rsidRPr="00D3495B" w:rsidRDefault="002C641E" w:rsidP="0098090B">
            <w:pPr>
              <w:jc w:val="both"/>
              <w:rPr>
                <w:b/>
              </w:rPr>
            </w:pPr>
            <w:r>
              <w:t xml:space="preserve">2013 Projekt „Inovace vzdělávacích programů dle požadavků podnikatelské praxe v rámci procesu stabilizace VOŠE Zlín“ </w:t>
            </w:r>
            <w:r w:rsidRPr="002D3B7D">
              <w:t>(člen řešitelského týmu</w:t>
            </w:r>
            <w:r>
              <w:t>)</w:t>
            </w:r>
          </w:p>
        </w:tc>
      </w:tr>
      <w:tr w:rsidR="00F71A2D" w:rsidTr="00B5665A">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B5665A">
        <w:trPr>
          <w:trHeight w:val="130"/>
        </w:trPr>
        <w:tc>
          <w:tcPr>
            <w:tcW w:w="9859" w:type="dxa"/>
            <w:gridSpan w:val="11"/>
          </w:tcPr>
          <w:p w:rsidR="00F71A2D" w:rsidRDefault="00F71A2D" w:rsidP="003F6EB7">
            <w:pPr>
              <w:rPr>
                <w:b/>
              </w:rPr>
            </w:pPr>
          </w:p>
        </w:tc>
      </w:tr>
      <w:tr w:rsidR="00F71A2D" w:rsidTr="00B5665A">
        <w:trPr>
          <w:cantSplit/>
          <w:trHeight w:val="176"/>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B5665A" w:rsidRDefault="00B5665A">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84270" w:rsidRPr="00BA53AC" w:rsidTr="00B5665A">
        <w:tc>
          <w:tcPr>
            <w:tcW w:w="9900" w:type="dxa"/>
            <w:gridSpan w:val="11"/>
            <w:tcBorders>
              <w:bottom w:val="double" w:sz="4" w:space="0" w:color="auto"/>
            </w:tcBorders>
            <w:shd w:val="clear" w:color="auto" w:fill="BDD6EE"/>
          </w:tcPr>
          <w:p w:rsidR="00184270" w:rsidRPr="00BA53AC" w:rsidRDefault="00184270" w:rsidP="00E9161C">
            <w:pPr>
              <w:jc w:val="both"/>
              <w:rPr>
                <w:b/>
                <w:sz w:val="28"/>
              </w:rPr>
            </w:pPr>
            <w:r w:rsidRPr="00BA53AC">
              <w:rPr>
                <w:b/>
                <w:sz w:val="28"/>
              </w:rPr>
              <w:lastRenderedPageBreak/>
              <w:t>C-I – Personální zabezpečení</w:t>
            </w:r>
          </w:p>
        </w:tc>
      </w:tr>
      <w:tr w:rsidR="00184270" w:rsidRPr="00AD088D" w:rsidTr="00B5665A">
        <w:tc>
          <w:tcPr>
            <w:tcW w:w="2529" w:type="dxa"/>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371" w:type="dxa"/>
            <w:gridSpan w:val="10"/>
          </w:tcPr>
          <w:p w:rsidR="00184270" w:rsidRPr="00AD088D" w:rsidRDefault="00184270" w:rsidP="00E9161C">
            <w:pPr>
              <w:jc w:val="both"/>
            </w:pPr>
            <w:r w:rsidRPr="00AD088D">
              <w:t>Univerzita Tomáše Bati ve Zlíně</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Součást vysoké školy</w:t>
            </w:r>
          </w:p>
        </w:tc>
        <w:tc>
          <w:tcPr>
            <w:tcW w:w="7371" w:type="dxa"/>
            <w:gridSpan w:val="10"/>
          </w:tcPr>
          <w:p w:rsidR="00184270" w:rsidRPr="00AD088D" w:rsidRDefault="00184270" w:rsidP="00E9161C">
            <w:pPr>
              <w:jc w:val="both"/>
            </w:pPr>
            <w:r w:rsidRPr="00AD088D">
              <w:t xml:space="preserve">Fakulta managementu a ekonomiky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Název studijního programu</w:t>
            </w:r>
          </w:p>
        </w:tc>
        <w:tc>
          <w:tcPr>
            <w:tcW w:w="7371" w:type="dxa"/>
            <w:gridSpan w:val="10"/>
          </w:tcPr>
          <w:p w:rsidR="00184270" w:rsidRPr="00AD088D" w:rsidRDefault="00BB582A" w:rsidP="00E9161C">
            <w:pPr>
              <w:jc w:val="both"/>
            </w:pPr>
            <w:r w:rsidRPr="00F25E04">
              <w:t>Finance a finanční technologie</w:t>
            </w:r>
          </w:p>
        </w:tc>
      </w:tr>
      <w:tr w:rsidR="00184270" w:rsidRPr="00AD088D" w:rsidTr="00B5665A">
        <w:trPr>
          <w:trHeight w:val="185"/>
        </w:trPr>
        <w:tc>
          <w:tcPr>
            <w:tcW w:w="2529" w:type="dxa"/>
            <w:shd w:val="clear" w:color="auto" w:fill="F7CAAC"/>
          </w:tcPr>
          <w:p w:rsidR="00184270" w:rsidRPr="00AD088D" w:rsidRDefault="00184270" w:rsidP="00E9161C">
            <w:pPr>
              <w:jc w:val="both"/>
              <w:rPr>
                <w:b/>
              </w:rPr>
            </w:pPr>
            <w:r w:rsidRPr="00AD088D">
              <w:rPr>
                <w:b/>
              </w:rPr>
              <w:t>Jméno a příjmení</w:t>
            </w:r>
          </w:p>
        </w:tc>
        <w:tc>
          <w:tcPr>
            <w:tcW w:w="4554" w:type="dxa"/>
            <w:gridSpan w:val="5"/>
          </w:tcPr>
          <w:p w:rsidR="00184270" w:rsidRPr="00AD088D" w:rsidRDefault="00184270" w:rsidP="00E9161C">
            <w:pPr>
              <w:jc w:val="both"/>
            </w:pPr>
            <w:r>
              <w:t>Marcela KUBALČÍKOVÁ</w:t>
            </w:r>
          </w:p>
        </w:tc>
        <w:tc>
          <w:tcPr>
            <w:tcW w:w="712" w:type="dxa"/>
            <w:shd w:val="clear" w:color="auto" w:fill="F7CAAC"/>
          </w:tcPr>
          <w:p w:rsidR="00184270" w:rsidRPr="00AD088D" w:rsidRDefault="00184270" w:rsidP="00E9161C">
            <w:pPr>
              <w:jc w:val="both"/>
              <w:rPr>
                <w:b/>
              </w:rPr>
            </w:pPr>
            <w:r w:rsidRPr="00AD088D">
              <w:rPr>
                <w:b/>
              </w:rPr>
              <w:t>Tituly</w:t>
            </w:r>
          </w:p>
        </w:tc>
        <w:tc>
          <w:tcPr>
            <w:tcW w:w="2105" w:type="dxa"/>
            <w:gridSpan w:val="4"/>
          </w:tcPr>
          <w:p w:rsidR="00184270" w:rsidRPr="00AD088D" w:rsidRDefault="00184270" w:rsidP="00E9161C">
            <w:pPr>
              <w:jc w:val="both"/>
            </w:pPr>
            <w:r>
              <w:t xml:space="preserve">Mgr. et Mgr.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Rok narození</w:t>
            </w:r>
          </w:p>
        </w:tc>
        <w:tc>
          <w:tcPr>
            <w:tcW w:w="832" w:type="dxa"/>
          </w:tcPr>
          <w:p w:rsidR="00184270" w:rsidRPr="00AD088D" w:rsidRDefault="00184270" w:rsidP="00E9161C">
            <w:pPr>
              <w:jc w:val="both"/>
            </w:pPr>
            <w:r>
              <w:t>1973</w:t>
            </w:r>
          </w:p>
        </w:tc>
        <w:tc>
          <w:tcPr>
            <w:tcW w:w="1728" w:type="dxa"/>
            <w:shd w:val="clear" w:color="auto" w:fill="F7CAAC"/>
          </w:tcPr>
          <w:p w:rsidR="00184270" w:rsidRPr="00AD088D" w:rsidRDefault="00184270" w:rsidP="00E9161C">
            <w:pPr>
              <w:jc w:val="both"/>
              <w:rPr>
                <w:b/>
              </w:rPr>
            </w:pPr>
            <w:r w:rsidRPr="00AD088D">
              <w:rPr>
                <w:b/>
              </w:rPr>
              <w:t>typ vztahu k VŠ</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5089" w:type="dxa"/>
            <w:gridSpan w:val="3"/>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6085" w:type="dxa"/>
            <w:gridSpan w:val="5"/>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2"/>
            <w:shd w:val="clear" w:color="auto" w:fill="F7CAAC"/>
          </w:tcPr>
          <w:p w:rsidR="00184270" w:rsidRPr="00AD088D" w:rsidRDefault="00184270" w:rsidP="00E9161C">
            <w:pPr>
              <w:jc w:val="both"/>
              <w:rPr>
                <w:b/>
              </w:rPr>
            </w:pPr>
            <w:r w:rsidRPr="00AD088D">
              <w:rPr>
                <w:b/>
              </w:rPr>
              <w:t>typ prac. vztahu</w:t>
            </w:r>
          </w:p>
        </w:tc>
        <w:tc>
          <w:tcPr>
            <w:tcW w:w="2105" w:type="dxa"/>
            <w:gridSpan w:val="4"/>
            <w:shd w:val="clear" w:color="auto" w:fill="F7CAAC"/>
          </w:tcPr>
          <w:p w:rsidR="00184270" w:rsidRPr="00AD088D" w:rsidRDefault="00184270" w:rsidP="00E9161C">
            <w:pPr>
              <w:jc w:val="both"/>
              <w:rPr>
                <w:b/>
              </w:rPr>
            </w:pPr>
            <w:r w:rsidRPr="00AD088D">
              <w:rPr>
                <w:b/>
              </w:rPr>
              <w:t>rozsah</w:t>
            </w: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B5665A">
        <w:trPr>
          <w:trHeight w:val="643"/>
        </w:trPr>
        <w:tc>
          <w:tcPr>
            <w:tcW w:w="9900" w:type="dxa"/>
            <w:gridSpan w:val="11"/>
            <w:tcBorders>
              <w:top w:val="nil"/>
            </w:tcBorders>
          </w:tcPr>
          <w:p w:rsidR="00184270" w:rsidRPr="00184270" w:rsidRDefault="008C7FAC" w:rsidP="00E9161C">
            <w:pPr>
              <w:pStyle w:val="Zkladntext"/>
              <w:ind w:right="108"/>
              <w:rPr>
                <w:rFonts w:ascii="Times New Roman" w:hAnsi="Times New Roman"/>
                <w:i w:val="0"/>
                <w:sz w:val="20"/>
                <w:szCs w:val="20"/>
              </w:rPr>
            </w:pPr>
            <w:r w:rsidRPr="008C7FAC">
              <w:rPr>
                <w:rFonts w:ascii="Times New Roman" w:hAnsi="Times New Roman"/>
                <w:i w:val="0"/>
                <w:sz w:val="20"/>
              </w:rPr>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B5665A">
        <w:trPr>
          <w:trHeight w:val="372"/>
        </w:trPr>
        <w:tc>
          <w:tcPr>
            <w:tcW w:w="9900" w:type="dxa"/>
            <w:gridSpan w:val="11"/>
          </w:tcPr>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tělesná výchova + přírodopis</w:t>
            </w:r>
          </w:p>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aplikovaná tělesná výchova</w:t>
            </w:r>
          </w:p>
          <w:p w:rsidR="00184270" w:rsidRDefault="00184270" w:rsidP="00E9161C">
            <w:pPr>
              <w:pStyle w:val="CVNormal"/>
              <w:ind w:left="0" w:right="0"/>
              <w:jc w:val="both"/>
              <w:rPr>
                <w:rFonts w:ascii="Times New Roman" w:hAnsi="Times New Roman"/>
              </w:rPr>
            </w:pPr>
            <w:r>
              <w:rPr>
                <w:rFonts w:ascii="Times New Roman" w:hAnsi="Times New Roman"/>
              </w:rPr>
              <w:t xml:space="preserve"> Masarykova univerzita v Brně, Fakulta sportovních studií – trenérská škola, trenér I. třídy-plavání</w:t>
            </w:r>
          </w:p>
          <w:p w:rsidR="00184270" w:rsidRPr="000C3A11" w:rsidRDefault="00184270" w:rsidP="00E9161C">
            <w:pPr>
              <w:pStyle w:val="CVNormal"/>
              <w:ind w:left="0" w:right="0"/>
              <w:jc w:val="both"/>
              <w:rPr>
                <w:rFonts w:ascii="Times New Roman" w:hAnsi="Times New Roman"/>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B5665A">
        <w:trPr>
          <w:trHeight w:val="462"/>
        </w:trPr>
        <w:tc>
          <w:tcPr>
            <w:tcW w:w="9900" w:type="dxa"/>
            <w:gridSpan w:val="11"/>
          </w:tcPr>
          <w:p w:rsidR="00184270" w:rsidRPr="00AD088D" w:rsidRDefault="00184270" w:rsidP="00E9161C">
            <w:pPr>
              <w:jc w:val="both"/>
            </w:pPr>
            <w:r>
              <w:t>2003 – dosud      UTB ve Zlíně, Fakulta managementu a ekonomiky, akademický pracovník</w:t>
            </w:r>
          </w:p>
        </w:tc>
      </w:tr>
      <w:tr w:rsidR="00184270" w:rsidRPr="00AD088D" w:rsidTr="00B5665A">
        <w:trPr>
          <w:trHeight w:val="250"/>
        </w:trPr>
        <w:tc>
          <w:tcPr>
            <w:tcW w:w="9900" w:type="dxa"/>
            <w:gridSpan w:val="11"/>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B5665A">
        <w:trPr>
          <w:trHeight w:val="220"/>
        </w:trPr>
        <w:tc>
          <w:tcPr>
            <w:tcW w:w="9900" w:type="dxa"/>
            <w:gridSpan w:val="11"/>
          </w:tcPr>
          <w:p w:rsidR="00636CFD" w:rsidRDefault="00636CFD" w:rsidP="00636CFD">
            <w:pPr>
              <w:jc w:val="both"/>
            </w:pPr>
            <w:r>
              <w:t>Počet vedených bakalářských prací – 0</w:t>
            </w:r>
          </w:p>
          <w:p w:rsidR="00184270" w:rsidRPr="00AD088D" w:rsidRDefault="00636CFD" w:rsidP="00636CFD">
            <w:pPr>
              <w:jc w:val="both"/>
            </w:pPr>
            <w:r>
              <w:t>Počet vedených diplomových prací – 0</w:t>
            </w:r>
          </w:p>
        </w:tc>
      </w:tr>
      <w:tr w:rsidR="00184270" w:rsidRPr="00AD088D" w:rsidTr="00B5665A">
        <w:trPr>
          <w:cantSplit/>
        </w:trPr>
        <w:tc>
          <w:tcPr>
            <w:tcW w:w="3361" w:type="dxa"/>
            <w:gridSpan w:val="2"/>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B5665A">
        <w:trPr>
          <w:cantSplit/>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tcBorders>
              <w:left w:val="single" w:sz="12" w:space="0" w:color="auto"/>
            </w:tcBorders>
            <w:shd w:val="clear" w:color="auto" w:fill="F7CAAC"/>
          </w:tcPr>
          <w:p w:rsidR="00184270" w:rsidRPr="00AD088D" w:rsidRDefault="00184270" w:rsidP="00E9161C">
            <w:pPr>
              <w:jc w:val="both"/>
            </w:pPr>
            <w:r w:rsidRPr="00AD088D">
              <w:rPr>
                <w:b/>
              </w:rPr>
              <w:t>WOS</w:t>
            </w:r>
          </w:p>
        </w:tc>
        <w:tc>
          <w:tcPr>
            <w:tcW w:w="696" w:type="dxa"/>
            <w:shd w:val="clear" w:color="auto" w:fill="F7CAAC"/>
          </w:tcPr>
          <w:p w:rsidR="00184270" w:rsidRPr="00AD088D" w:rsidRDefault="00184270" w:rsidP="00E9161C">
            <w:pPr>
              <w:jc w:val="both"/>
            </w:pPr>
            <w:r w:rsidRPr="00AD088D">
              <w:rPr>
                <w:b/>
              </w:rPr>
              <w:t>Scopus</w:t>
            </w:r>
          </w:p>
        </w:tc>
        <w:tc>
          <w:tcPr>
            <w:tcW w:w="697" w:type="dxa"/>
            <w:shd w:val="clear" w:color="auto" w:fill="F7CAAC"/>
          </w:tcPr>
          <w:p w:rsidR="00184270" w:rsidRPr="00AD088D" w:rsidRDefault="00184270" w:rsidP="00E9161C">
            <w:pPr>
              <w:jc w:val="both"/>
            </w:pPr>
            <w:r w:rsidRPr="00AD088D">
              <w:rPr>
                <w:b/>
              </w:rPr>
              <w:t>ostatní</w:t>
            </w:r>
          </w:p>
        </w:tc>
      </w:tr>
      <w:tr w:rsidR="00184270" w:rsidRPr="00AD088D" w:rsidTr="00B5665A">
        <w:trPr>
          <w:cantSplit/>
          <w:trHeight w:val="70"/>
        </w:trPr>
        <w:tc>
          <w:tcPr>
            <w:tcW w:w="3361" w:type="dxa"/>
            <w:gridSpan w:val="2"/>
            <w:shd w:val="clear" w:color="auto" w:fill="F7CAAC"/>
          </w:tcPr>
          <w:p w:rsidR="00184270" w:rsidRPr="00AD088D" w:rsidRDefault="00184270" w:rsidP="00E9161C">
            <w:pPr>
              <w:jc w:val="both"/>
            </w:pPr>
            <w:r w:rsidRPr="00AD088D">
              <w:rPr>
                <w:b/>
              </w:rPr>
              <w:t>Obor jmenovacího řízení</w:t>
            </w:r>
          </w:p>
        </w:tc>
        <w:tc>
          <w:tcPr>
            <w:tcW w:w="2254" w:type="dxa"/>
            <w:gridSpan w:val="2"/>
            <w:shd w:val="clear" w:color="auto" w:fill="F7CAAC"/>
          </w:tcPr>
          <w:p w:rsidR="00184270" w:rsidRPr="00AD088D" w:rsidRDefault="00184270" w:rsidP="00E9161C">
            <w:pPr>
              <w:jc w:val="both"/>
            </w:pPr>
            <w:r w:rsidRPr="00AD088D">
              <w:rPr>
                <w:b/>
              </w:rPr>
              <w:t>Rok udělení hodnosti</w:t>
            </w:r>
          </w:p>
        </w:tc>
        <w:tc>
          <w:tcPr>
            <w:tcW w:w="2257" w:type="dxa"/>
            <w:gridSpan w:val="4"/>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vMerge w:val="restart"/>
            <w:tcBorders>
              <w:left w:val="single" w:sz="12" w:space="0" w:color="auto"/>
            </w:tcBorders>
          </w:tcPr>
          <w:p w:rsidR="00184270" w:rsidRPr="00AD088D" w:rsidRDefault="008F2EE0" w:rsidP="00E9161C">
            <w:pPr>
              <w:jc w:val="both"/>
              <w:rPr>
                <w:b/>
              </w:rPr>
            </w:pPr>
            <w:r>
              <w:rPr>
                <w:b/>
              </w:rPr>
              <w:t>0</w:t>
            </w:r>
          </w:p>
        </w:tc>
        <w:tc>
          <w:tcPr>
            <w:tcW w:w="696" w:type="dxa"/>
            <w:vMerge w:val="restart"/>
          </w:tcPr>
          <w:p w:rsidR="00184270" w:rsidRPr="00AD088D" w:rsidRDefault="008F2EE0" w:rsidP="00E9161C">
            <w:pPr>
              <w:jc w:val="both"/>
              <w:rPr>
                <w:b/>
              </w:rPr>
            </w:pPr>
            <w:r>
              <w:rPr>
                <w:b/>
              </w:rPr>
              <w:t>0</w:t>
            </w:r>
          </w:p>
        </w:tc>
        <w:tc>
          <w:tcPr>
            <w:tcW w:w="697" w:type="dxa"/>
            <w:vMerge w:val="restart"/>
          </w:tcPr>
          <w:p w:rsidR="00184270" w:rsidRPr="00AD088D" w:rsidRDefault="008F2EE0" w:rsidP="00E9161C">
            <w:pPr>
              <w:jc w:val="both"/>
              <w:rPr>
                <w:b/>
              </w:rPr>
            </w:pPr>
            <w:r>
              <w:rPr>
                <w:b/>
              </w:rPr>
              <w:t>0</w:t>
            </w:r>
          </w:p>
        </w:tc>
      </w:tr>
      <w:tr w:rsidR="00184270" w:rsidRPr="00AD088D" w:rsidTr="00B5665A">
        <w:trPr>
          <w:trHeight w:val="205"/>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vMerge/>
            <w:tcBorders>
              <w:left w:val="single" w:sz="12" w:space="0" w:color="auto"/>
            </w:tcBorders>
            <w:vAlign w:val="center"/>
          </w:tcPr>
          <w:p w:rsidR="00184270" w:rsidRPr="00AD088D" w:rsidRDefault="00184270" w:rsidP="00E9161C">
            <w:pPr>
              <w:rPr>
                <w:b/>
              </w:rPr>
            </w:pPr>
          </w:p>
        </w:tc>
        <w:tc>
          <w:tcPr>
            <w:tcW w:w="696" w:type="dxa"/>
            <w:vMerge/>
            <w:vAlign w:val="center"/>
          </w:tcPr>
          <w:p w:rsidR="00184270" w:rsidRPr="00AD088D" w:rsidRDefault="00184270" w:rsidP="00E9161C">
            <w:pPr>
              <w:rPr>
                <w:b/>
              </w:rPr>
            </w:pPr>
          </w:p>
        </w:tc>
        <w:tc>
          <w:tcPr>
            <w:tcW w:w="697" w:type="dxa"/>
            <w:vMerge/>
            <w:vAlign w:val="center"/>
          </w:tcPr>
          <w:p w:rsidR="00184270" w:rsidRPr="00AD088D" w:rsidRDefault="00184270" w:rsidP="00E9161C">
            <w:pPr>
              <w:rPr>
                <w:b/>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B5665A">
        <w:trPr>
          <w:trHeight w:val="1466"/>
        </w:trPr>
        <w:tc>
          <w:tcPr>
            <w:tcW w:w="9900" w:type="dxa"/>
            <w:gridSpan w:val="11"/>
          </w:tcPr>
          <w:p w:rsidR="00184270" w:rsidRPr="0025437E" w:rsidRDefault="00184270" w:rsidP="00E9161C">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tc>
      </w:tr>
      <w:tr w:rsidR="00184270" w:rsidRPr="00BA53AC" w:rsidTr="00B5665A">
        <w:trPr>
          <w:trHeight w:val="218"/>
        </w:trPr>
        <w:tc>
          <w:tcPr>
            <w:tcW w:w="9900" w:type="dxa"/>
            <w:gridSpan w:val="11"/>
            <w:shd w:val="clear" w:color="auto" w:fill="F7CAAC"/>
          </w:tcPr>
          <w:p w:rsidR="00184270" w:rsidRPr="00BA53AC" w:rsidRDefault="00184270" w:rsidP="00E9161C">
            <w:pPr>
              <w:rPr>
                <w:b/>
              </w:rPr>
            </w:pPr>
            <w:r w:rsidRPr="00BA53AC">
              <w:rPr>
                <w:b/>
              </w:rPr>
              <w:t>Působení v zahraničí</w:t>
            </w:r>
          </w:p>
        </w:tc>
      </w:tr>
      <w:tr w:rsidR="00184270" w:rsidRPr="00BA53AC" w:rsidTr="00B5665A">
        <w:trPr>
          <w:trHeight w:val="74"/>
        </w:trPr>
        <w:tc>
          <w:tcPr>
            <w:tcW w:w="9900" w:type="dxa"/>
            <w:gridSpan w:val="11"/>
          </w:tcPr>
          <w:p w:rsidR="00184270" w:rsidRPr="00BA53AC" w:rsidRDefault="00184270" w:rsidP="00E9161C"/>
        </w:tc>
      </w:tr>
      <w:tr w:rsidR="00184270" w:rsidTr="00B5665A">
        <w:trPr>
          <w:cantSplit/>
          <w:trHeight w:val="176"/>
        </w:trPr>
        <w:tc>
          <w:tcPr>
            <w:tcW w:w="2529" w:type="dxa"/>
            <w:shd w:val="clear" w:color="auto" w:fill="F7CAAC"/>
          </w:tcPr>
          <w:p w:rsidR="00184270" w:rsidRPr="00BA53AC" w:rsidRDefault="00184270" w:rsidP="00E9161C">
            <w:pPr>
              <w:jc w:val="both"/>
              <w:rPr>
                <w:b/>
              </w:rPr>
            </w:pPr>
            <w:r w:rsidRPr="00BA53AC">
              <w:rPr>
                <w:b/>
              </w:rPr>
              <w:t xml:space="preserve">Podpis </w:t>
            </w:r>
          </w:p>
        </w:tc>
        <w:tc>
          <w:tcPr>
            <w:tcW w:w="4554" w:type="dxa"/>
            <w:gridSpan w:val="5"/>
          </w:tcPr>
          <w:p w:rsidR="00184270" w:rsidRPr="00BA53AC" w:rsidRDefault="00184270" w:rsidP="00E9161C">
            <w:pPr>
              <w:jc w:val="both"/>
            </w:pPr>
          </w:p>
        </w:tc>
        <w:tc>
          <w:tcPr>
            <w:tcW w:w="789" w:type="dxa"/>
            <w:gridSpan w:val="2"/>
            <w:shd w:val="clear" w:color="auto" w:fill="F7CAAC"/>
          </w:tcPr>
          <w:p w:rsidR="00184270" w:rsidRDefault="00184270" w:rsidP="00E9161C">
            <w:pPr>
              <w:jc w:val="both"/>
            </w:pPr>
            <w:r w:rsidRPr="00BA53AC">
              <w:rPr>
                <w:b/>
              </w:rPr>
              <w:t>datum</w:t>
            </w:r>
          </w:p>
        </w:tc>
        <w:tc>
          <w:tcPr>
            <w:tcW w:w="2028" w:type="dxa"/>
            <w:gridSpan w:val="3"/>
          </w:tcPr>
          <w:p w:rsidR="00184270" w:rsidRDefault="00184270" w:rsidP="00E9161C">
            <w:pPr>
              <w:jc w:val="both"/>
            </w:pPr>
          </w:p>
        </w:tc>
      </w:tr>
    </w:tbl>
    <w:p w:rsidR="00B60699" w:rsidRDefault="00B60699" w:rsidP="00694BA8">
      <w:pPr>
        <w:spacing w:after="160" w:line="259" w:lineRule="auto"/>
      </w:pPr>
    </w:p>
    <w:p w:rsidR="00B60699" w:rsidRDefault="00B60699">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B60699" w:rsidTr="00B60699">
        <w:tc>
          <w:tcPr>
            <w:tcW w:w="9860" w:type="dxa"/>
            <w:gridSpan w:val="11"/>
            <w:tcBorders>
              <w:bottom w:val="double" w:sz="4" w:space="0" w:color="auto"/>
            </w:tcBorders>
            <w:shd w:val="clear" w:color="auto" w:fill="BDD6EE"/>
          </w:tcPr>
          <w:p w:rsidR="00B60699" w:rsidRDefault="00B60699" w:rsidP="00B60699">
            <w:pPr>
              <w:jc w:val="both"/>
              <w:rPr>
                <w:b/>
                <w:sz w:val="28"/>
              </w:rPr>
            </w:pPr>
            <w:r>
              <w:rPr>
                <w:b/>
                <w:sz w:val="28"/>
              </w:rPr>
              <w:lastRenderedPageBreak/>
              <w:t>C-I – Personální zabezpečení</w:t>
            </w:r>
          </w:p>
        </w:tc>
      </w:tr>
      <w:tr w:rsidR="00B60699" w:rsidTr="00B60699">
        <w:tc>
          <w:tcPr>
            <w:tcW w:w="2517" w:type="dxa"/>
            <w:tcBorders>
              <w:top w:val="double" w:sz="4" w:space="0" w:color="auto"/>
            </w:tcBorders>
            <w:shd w:val="clear" w:color="auto" w:fill="F7CAAC"/>
          </w:tcPr>
          <w:p w:rsidR="00B60699" w:rsidRDefault="00B60699" w:rsidP="00B60699">
            <w:pPr>
              <w:jc w:val="both"/>
              <w:rPr>
                <w:b/>
              </w:rPr>
            </w:pPr>
            <w:r>
              <w:rPr>
                <w:b/>
              </w:rPr>
              <w:t>Vysoká škola</w:t>
            </w:r>
          </w:p>
        </w:tc>
        <w:tc>
          <w:tcPr>
            <w:tcW w:w="7343" w:type="dxa"/>
            <w:gridSpan w:val="10"/>
          </w:tcPr>
          <w:p w:rsidR="00B60699" w:rsidRDefault="00B60699" w:rsidP="00B60699">
            <w:pPr>
              <w:jc w:val="both"/>
            </w:pPr>
            <w:r>
              <w:t>Univerzita Tomáše Bati ve Zlíně</w:t>
            </w:r>
          </w:p>
        </w:tc>
      </w:tr>
      <w:tr w:rsidR="00B60699" w:rsidTr="00B60699">
        <w:tc>
          <w:tcPr>
            <w:tcW w:w="2517" w:type="dxa"/>
            <w:shd w:val="clear" w:color="auto" w:fill="F7CAAC"/>
          </w:tcPr>
          <w:p w:rsidR="00B60699" w:rsidRDefault="00B60699" w:rsidP="00B60699">
            <w:pPr>
              <w:jc w:val="both"/>
              <w:rPr>
                <w:b/>
              </w:rPr>
            </w:pPr>
            <w:r>
              <w:rPr>
                <w:b/>
              </w:rPr>
              <w:t>Součást vysoké školy</w:t>
            </w:r>
          </w:p>
        </w:tc>
        <w:tc>
          <w:tcPr>
            <w:tcW w:w="7343" w:type="dxa"/>
            <w:gridSpan w:val="10"/>
          </w:tcPr>
          <w:p w:rsidR="00B60699" w:rsidRDefault="00B60699" w:rsidP="00B60699">
            <w:pPr>
              <w:jc w:val="both"/>
            </w:pPr>
            <w:r>
              <w:t>Fakulta managementu a ekonomiky</w:t>
            </w:r>
          </w:p>
        </w:tc>
      </w:tr>
      <w:tr w:rsidR="00B60699" w:rsidTr="00B60699">
        <w:tc>
          <w:tcPr>
            <w:tcW w:w="2517" w:type="dxa"/>
            <w:shd w:val="clear" w:color="auto" w:fill="F7CAAC"/>
          </w:tcPr>
          <w:p w:rsidR="00B60699" w:rsidRDefault="00B60699" w:rsidP="00B60699">
            <w:pPr>
              <w:jc w:val="both"/>
              <w:rPr>
                <w:b/>
              </w:rPr>
            </w:pPr>
            <w:r>
              <w:rPr>
                <w:b/>
              </w:rPr>
              <w:t>Název studijního programu</w:t>
            </w:r>
          </w:p>
        </w:tc>
        <w:tc>
          <w:tcPr>
            <w:tcW w:w="7343" w:type="dxa"/>
            <w:gridSpan w:val="10"/>
          </w:tcPr>
          <w:p w:rsidR="00B60699" w:rsidRDefault="00B60699" w:rsidP="00B60699">
            <w:pPr>
              <w:jc w:val="both"/>
            </w:pPr>
            <w:r>
              <w:t>Finance a finanční technologie</w:t>
            </w:r>
          </w:p>
        </w:tc>
      </w:tr>
      <w:tr w:rsidR="00B60699" w:rsidTr="00B60699">
        <w:tc>
          <w:tcPr>
            <w:tcW w:w="2517" w:type="dxa"/>
            <w:shd w:val="clear" w:color="auto" w:fill="F7CAAC"/>
          </w:tcPr>
          <w:p w:rsidR="00B60699" w:rsidRDefault="00B60699" w:rsidP="00B60699">
            <w:pPr>
              <w:jc w:val="both"/>
              <w:rPr>
                <w:b/>
              </w:rPr>
            </w:pPr>
            <w:r>
              <w:rPr>
                <w:b/>
              </w:rPr>
              <w:t>Jméno a příjmení</w:t>
            </w:r>
          </w:p>
        </w:tc>
        <w:tc>
          <w:tcPr>
            <w:tcW w:w="4536" w:type="dxa"/>
            <w:gridSpan w:val="5"/>
          </w:tcPr>
          <w:p w:rsidR="00B60699" w:rsidRDefault="00B60699" w:rsidP="00B60699">
            <w:pPr>
              <w:jc w:val="both"/>
            </w:pPr>
            <w:r>
              <w:t>Radomír LAPČÍK</w:t>
            </w:r>
          </w:p>
        </w:tc>
        <w:tc>
          <w:tcPr>
            <w:tcW w:w="711" w:type="dxa"/>
            <w:shd w:val="clear" w:color="auto" w:fill="F7CAAC"/>
          </w:tcPr>
          <w:p w:rsidR="00B60699" w:rsidRDefault="00B60699" w:rsidP="00B60699">
            <w:pPr>
              <w:jc w:val="both"/>
              <w:rPr>
                <w:b/>
              </w:rPr>
            </w:pPr>
            <w:r>
              <w:rPr>
                <w:b/>
              </w:rPr>
              <w:t>Tituly</w:t>
            </w:r>
          </w:p>
        </w:tc>
        <w:tc>
          <w:tcPr>
            <w:tcW w:w="2096" w:type="dxa"/>
            <w:gridSpan w:val="4"/>
          </w:tcPr>
          <w:p w:rsidR="00B60699" w:rsidRDefault="00B60699" w:rsidP="00B60699">
            <w:pPr>
              <w:jc w:val="both"/>
            </w:pPr>
            <w:r>
              <w:t>Ing.,LL.M.</w:t>
            </w:r>
          </w:p>
        </w:tc>
      </w:tr>
      <w:tr w:rsidR="00B60699" w:rsidTr="00B60699">
        <w:tc>
          <w:tcPr>
            <w:tcW w:w="2517" w:type="dxa"/>
            <w:shd w:val="clear" w:color="auto" w:fill="F7CAAC"/>
          </w:tcPr>
          <w:p w:rsidR="00B60699" w:rsidRDefault="00B60699" w:rsidP="00B60699">
            <w:pPr>
              <w:jc w:val="both"/>
              <w:rPr>
                <w:b/>
              </w:rPr>
            </w:pPr>
            <w:r>
              <w:rPr>
                <w:b/>
              </w:rPr>
              <w:t>Rok narození</w:t>
            </w:r>
          </w:p>
        </w:tc>
        <w:tc>
          <w:tcPr>
            <w:tcW w:w="829" w:type="dxa"/>
          </w:tcPr>
          <w:p w:rsidR="00B60699" w:rsidRDefault="00B60699" w:rsidP="00B60699">
            <w:pPr>
              <w:jc w:val="both"/>
            </w:pPr>
            <w:r>
              <w:t>1969</w:t>
            </w:r>
          </w:p>
        </w:tc>
        <w:tc>
          <w:tcPr>
            <w:tcW w:w="1721" w:type="dxa"/>
            <w:shd w:val="clear" w:color="auto" w:fill="F7CAAC"/>
          </w:tcPr>
          <w:p w:rsidR="00B60699" w:rsidRDefault="00B60699" w:rsidP="00B60699">
            <w:pPr>
              <w:jc w:val="both"/>
              <w:rPr>
                <w:b/>
              </w:rPr>
            </w:pPr>
            <w:r>
              <w:rPr>
                <w:b/>
              </w:rPr>
              <w:t>typ vztahu k VŠ</w:t>
            </w:r>
          </w:p>
        </w:tc>
        <w:tc>
          <w:tcPr>
            <w:tcW w:w="992" w:type="dxa"/>
            <w:gridSpan w:val="2"/>
          </w:tcPr>
          <w:p w:rsidR="00B60699" w:rsidRDefault="00B60699" w:rsidP="00B60699">
            <w:pPr>
              <w:jc w:val="both"/>
            </w:pPr>
            <w:r>
              <w:t>DPP</w:t>
            </w:r>
          </w:p>
        </w:tc>
        <w:tc>
          <w:tcPr>
            <w:tcW w:w="994" w:type="dxa"/>
            <w:shd w:val="clear" w:color="auto" w:fill="F7CAAC"/>
          </w:tcPr>
          <w:p w:rsidR="00B60699" w:rsidRDefault="00B60699" w:rsidP="00B60699">
            <w:pPr>
              <w:jc w:val="both"/>
              <w:rPr>
                <w:b/>
              </w:rPr>
            </w:pPr>
            <w:r>
              <w:rPr>
                <w:b/>
              </w:rPr>
              <w:t>rozsah</w:t>
            </w:r>
          </w:p>
        </w:tc>
        <w:tc>
          <w:tcPr>
            <w:tcW w:w="711" w:type="dxa"/>
            <w:shd w:val="clear" w:color="auto" w:fill="auto"/>
          </w:tcPr>
          <w:p w:rsidR="00B60699" w:rsidRDefault="00B60699" w:rsidP="00B60699">
            <w:pPr>
              <w:jc w:val="both"/>
            </w:pPr>
          </w:p>
        </w:tc>
        <w:tc>
          <w:tcPr>
            <w:tcW w:w="709" w:type="dxa"/>
            <w:gridSpan w:val="2"/>
            <w:shd w:val="clear" w:color="auto" w:fill="F7CAAC"/>
          </w:tcPr>
          <w:p w:rsidR="00B60699" w:rsidRDefault="00B60699" w:rsidP="00B60699">
            <w:pPr>
              <w:jc w:val="both"/>
              <w:rPr>
                <w:b/>
              </w:rPr>
            </w:pPr>
            <w:r>
              <w:rPr>
                <w:b/>
              </w:rPr>
              <w:t>do kdy</w:t>
            </w:r>
          </w:p>
        </w:tc>
        <w:tc>
          <w:tcPr>
            <w:tcW w:w="1387" w:type="dxa"/>
            <w:gridSpan w:val="2"/>
          </w:tcPr>
          <w:p w:rsidR="00B60699" w:rsidRDefault="00B60699" w:rsidP="00B60699">
            <w:pPr>
              <w:jc w:val="both"/>
            </w:pPr>
          </w:p>
        </w:tc>
      </w:tr>
      <w:tr w:rsidR="00B60699" w:rsidTr="00B60699">
        <w:tc>
          <w:tcPr>
            <w:tcW w:w="5067" w:type="dxa"/>
            <w:gridSpan w:val="3"/>
            <w:shd w:val="clear" w:color="auto" w:fill="F7CAAC"/>
          </w:tcPr>
          <w:p w:rsidR="00B60699" w:rsidRDefault="00B60699" w:rsidP="00B60699">
            <w:pPr>
              <w:jc w:val="both"/>
              <w:rPr>
                <w:b/>
              </w:rPr>
            </w:pPr>
            <w:r>
              <w:rPr>
                <w:b/>
              </w:rPr>
              <w:t>Typ vztahu na součásti VŠ, která uskutečňuje st. program</w:t>
            </w:r>
          </w:p>
        </w:tc>
        <w:tc>
          <w:tcPr>
            <w:tcW w:w="992" w:type="dxa"/>
            <w:gridSpan w:val="2"/>
          </w:tcPr>
          <w:p w:rsidR="00B60699" w:rsidRDefault="00B60699" w:rsidP="00B60699">
            <w:pPr>
              <w:jc w:val="both"/>
            </w:pPr>
            <w:r>
              <w:t>DPP</w:t>
            </w:r>
          </w:p>
        </w:tc>
        <w:tc>
          <w:tcPr>
            <w:tcW w:w="994" w:type="dxa"/>
            <w:shd w:val="clear" w:color="auto" w:fill="F7CAAC"/>
          </w:tcPr>
          <w:p w:rsidR="00B60699" w:rsidRDefault="00B60699" w:rsidP="00B60699">
            <w:pPr>
              <w:jc w:val="both"/>
              <w:rPr>
                <w:b/>
              </w:rPr>
            </w:pPr>
            <w:r>
              <w:rPr>
                <w:b/>
              </w:rPr>
              <w:t>rozsah</w:t>
            </w:r>
          </w:p>
        </w:tc>
        <w:tc>
          <w:tcPr>
            <w:tcW w:w="711" w:type="dxa"/>
            <w:shd w:val="clear" w:color="auto" w:fill="auto"/>
          </w:tcPr>
          <w:p w:rsidR="00B60699" w:rsidRPr="00C228F8" w:rsidRDefault="00B60699" w:rsidP="00B60699">
            <w:pPr>
              <w:jc w:val="both"/>
              <w:rPr>
                <w:lang w:val="en-US"/>
              </w:rPr>
            </w:pPr>
          </w:p>
        </w:tc>
        <w:tc>
          <w:tcPr>
            <w:tcW w:w="709" w:type="dxa"/>
            <w:gridSpan w:val="2"/>
            <w:shd w:val="clear" w:color="auto" w:fill="F7CAAC"/>
          </w:tcPr>
          <w:p w:rsidR="00B60699" w:rsidRDefault="00B60699" w:rsidP="00B60699">
            <w:pPr>
              <w:jc w:val="both"/>
              <w:rPr>
                <w:b/>
              </w:rPr>
            </w:pPr>
            <w:r>
              <w:rPr>
                <w:b/>
              </w:rPr>
              <w:t>do kdy</w:t>
            </w:r>
          </w:p>
        </w:tc>
        <w:tc>
          <w:tcPr>
            <w:tcW w:w="1387" w:type="dxa"/>
            <w:gridSpan w:val="2"/>
          </w:tcPr>
          <w:p w:rsidR="00B60699" w:rsidRDefault="00B60699" w:rsidP="00B60699">
            <w:pPr>
              <w:jc w:val="both"/>
            </w:pPr>
          </w:p>
        </w:tc>
      </w:tr>
      <w:tr w:rsidR="00B60699" w:rsidTr="00B60699">
        <w:tc>
          <w:tcPr>
            <w:tcW w:w="6059" w:type="dxa"/>
            <w:gridSpan w:val="5"/>
            <w:shd w:val="clear" w:color="auto" w:fill="F7CAAC"/>
          </w:tcPr>
          <w:p w:rsidR="00B60699" w:rsidRDefault="00B60699" w:rsidP="00B60699">
            <w:pPr>
              <w:jc w:val="both"/>
            </w:pPr>
            <w:r>
              <w:rPr>
                <w:b/>
              </w:rPr>
              <w:t>Další současná působení jako akademický pracovník na jiných VŠ</w:t>
            </w:r>
          </w:p>
        </w:tc>
        <w:tc>
          <w:tcPr>
            <w:tcW w:w="1705" w:type="dxa"/>
            <w:gridSpan w:val="2"/>
            <w:shd w:val="clear" w:color="auto" w:fill="F7CAAC"/>
          </w:tcPr>
          <w:p w:rsidR="00B60699" w:rsidRDefault="00B60699" w:rsidP="00B60699">
            <w:pPr>
              <w:jc w:val="both"/>
              <w:rPr>
                <w:b/>
              </w:rPr>
            </w:pPr>
            <w:r>
              <w:rPr>
                <w:b/>
              </w:rPr>
              <w:t>typ prac. vztahu</w:t>
            </w:r>
          </w:p>
        </w:tc>
        <w:tc>
          <w:tcPr>
            <w:tcW w:w="2096" w:type="dxa"/>
            <w:gridSpan w:val="4"/>
            <w:shd w:val="clear" w:color="auto" w:fill="F7CAAC"/>
          </w:tcPr>
          <w:p w:rsidR="00B60699" w:rsidRDefault="00B60699" w:rsidP="00B60699">
            <w:pPr>
              <w:jc w:val="both"/>
              <w:rPr>
                <w:b/>
              </w:rPr>
            </w:pPr>
            <w:r>
              <w:rPr>
                <w:b/>
              </w:rPr>
              <w:t>Rozsah</w:t>
            </w:r>
          </w:p>
        </w:tc>
      </w:tr>
      <w:tr w:rsidR="00B60699" w:rsidTr="00B60699">
        <w:tc>
          <w:tcPr>
            <w:tcW w:w="6059" w:type="dxa"/>
            <w:gridSpan w:val="5"/>
          </w:tcPr>
          <w:p w:rsidR="00B60699" w:rsidRDefault="00B60699" w:rsidP="00B60699">
            <w:pPr>
              <w:jc w:val="both"/>
            </w:pPr>
          </w:p>
        </w:tc>
        <w:tc>
          <w:tcPr>
            <w:tcW w:w="1705" w:type="dxa"/>
            <w:gridSpan w:val="2"/>
          </w:tcPr>
          <w:p w:rsidR="00B60699" w:rsidRDefault="00B60699" w:rsidP="00B60699">
            <w:pPr>
              <w:jc w:val="both"/>
            </w:pPr>
          </w:p>
        </w:tc>
        <w:tc>
          <w:tcPr>
            <w:tcW w:w="2096" w:type="dxa"/>
            <w:gridSpan w:val="4"/>
          </w:tcPr>
          <w:p w:rsidR="00B60699" w:rsidRDefault="00B60699" w:rsidP="00B60699">
            <w:pPr>
              <w:jc w:val="both"/>
            </w:pPr>
          </w:p>
        </w:tc>
      </w:tr>
      <w:tr w:rsidR="00B60699" w:rsidTr="00B60699">
        <w:tc>
          <w:tcPr>
            <w:tcW w:w="9860" w:type="dxa"/>
            <w:gridSpan w:val="11"/>
            <w:shd w:val="clear" w:color="auto" w:fill="F7CAAC"/>
          </w:tcPr>
          <w:p w:rsidR="00B60699" w:rsidRDefault="00B60699" w:rsidP="00B60699">
            <w:pPr>
              <w:jc w:val="both"/>
            </w:pPr>
            <w:r>
              <w:rPr>
                <w:b/>
              </w:rPr>
              <w:t>Předměty příslušného studijního programu a způsob zapojení do jejich výuky, příp. další zapojení do uskutečňování studijního programu</w:t>
            </w:r>
          </w:p>
        </w:tc>
      </w:tr>
      <w:tr w:rsidR="00B60699" w:rsidTr="00B60699">
        <w:trPr>
          <w:trHeight w:val="200"/>
        </w:trPr>
        <w:tc>
          <w:tcPr>
            <w:tcW w:w="9860" w:type="dxa"/>
            <w:gridSpan w:val="11"/>
            <w:tcBorders>
              <w:top w:val="nil"/>
            </w:tcBorders>
          </w:tcPr>
          <w:p w:rsidR="00B60699" w:rsidRPr="00110BDA" w:rsidRDefault="00B60699" w:rsidP="00B60699">
            <w:pPr>
              <w:jc w:val="both"/>
            </w:pPr>
            <w:r>
              <w:t>Finanční trhy – přednášející (20%)</w:t>
            </w:r>
            <w:r w:rsidR="00E767B8">
              <w:t xml:space="preserve"> – odborník z praxe</w:t>
            </w:r>
          </w:p>
          <w:p w:rsidR="00B60699" w:rsidRPr="00E767B8" w:rsidRDefault="00B60699" w:rsidP="00B60699">
            <w:pPr>
              <w:jc w:val="both"/>
            </w:pPr>
            <w:r w:rsidRPr="00110BDA">
              <w:t>Riziko, kybernetická bezpečnost a aplikace finančních technologií – přednášející (10%)</w:t>
            </w:r>
            <w:r w:rsidR="00E767B8">
              <w:t xml:space="preserve"> – odborník z praxe</w:t>
            </w:r>
          </w:p>
        </w:tc>
      </w:tr>
      <w:tr w:rsidR="00B60699" w:rsidTr="00B60699">
        <w:tc>
          <w:tcPr>
            <w:tcW w:w="9860" w:type="dxa"/>
            <w:gridSpan w:val="11"/>
            <w:shd w:val="clear" w:color="auto" w:fill="F7CAAC"/>
          </w:tcPr>
          <w:p w:rsidR="00B60699" w:rsidRPr="00C63A35" w:rsidRDefault="00B60699" w:rsidP="00B60699">
            <w:pPr>
              <w:jc w:val="both"/>
            </w:pPr>
            <w:r w:rsidRPr="00C63A35">
              <w:rPr>
                <w:b/>
              </w:rPr>
              <w:t xml:space="preserve">Údaje o vzdělání na VŠ </w:t>
            </w:r>
          </w:p>
        </w:tc>
      </w:tr>
      <w:tr w:rsidR="00B60699" w:rsidRPr="0092432E" w:rsidTr="00B60699">
        <w:trPr>
          <w:trHeight w:val="1316"/>
        </w:trPr>
        <w:tc>
          <w:tcPr>
            <w:tcW w:w="9860" w:type="dxa"/>
            <w:gridSpan w:val="11"/>
          </w:tcPr>
          <w:p w:rsidR="00B60699" w:rsidRPr="00C63A35" w:rsidRDefault="00B60699" w:rsidP="00B60699">
            <w:pPr>
              <w:tabs>
                <w:tab w:val="right" w:pos="9205"/>
              </w:tabs>
              <w:rPr>
                <w:b/>
                <w:color w:val="000000"/>
                <w:spacing w:val="-16"/>
              </w:rPr>
            </w:pPr>
            <w:r w:rsidRPr="00C63A35">
              <w:rPr>
                <w:b/>
                <w:color w:val="000000"/>
                <w:spacing w:val="-6"/>
              </w:rPr>
              <w:t>2006 – 2008:</w:t>
            </w:r>
            <w:r>
              <w:rPr>
                <w:color w:val="000000"/>
                <w:spacing w:val="-6"/>
              </w:rPr>
              <w:t xml:space="preserve">  </w:t>
            </w:r>
            <w:r w:rsidRPr="00C63A35">
              <w:rPr>
                <w:color w:val="000000"/>
                <w:spacing w:val="-2"/>
              </w:rPr>
              <w:t>Nottingham Trent University,</w:t>
            </w:r>
            <w:r w:rsidRPr="00C63A35">
              <w:rPr>
                <w:b/>
                <w:color w:val="000000"/>
                <w:spacing w:val="-2"/>
              </w:rPr>
              <w:t xml:space="preserve"> </w:t>
            </w:r>
            <w:r w:rsidRPr="00C63A35">
              <w:rPr>
                <w:color w:val="000000"/>
                <w:spacing w:val="-2"/>
              </w:rPr>
              <w:t>Velká Británie</w:t>
            </w:r>
            <w:r>
              <w:rPr>
                <w:color w:val="000000"/>
                <w:spacing w:val="-2"/>
              </w:rPr>
              <w:t xml:space="preserve">, </w:t>
            </w:r>
            <w:r w:rsidRPr="00C63A35">
              <w:rPr>
                <w:color w:val="000000"/>
                <w:spacing w:val="-2"/>
              </w:rPr>
              <w:t xml:space="preserve">obchodní právo (Master of Laws), </w:t>
            </w:r>
            <w:r>
              <w:rPr>
                <w:b/>
                <w:color w:val="000000"/>
                <w:spacing w:val="-2"/>
              </w:rPr>
              <w:t xml:space="preserve"> (LL.M.)</w:t>
            </w:r>
          </w:p>
          <w:p w:rsidR="00B60699" w:rsidRPr="00C63A35" w:rsidRDefault="00B60699" w:rsidP="00B60699">
            <w:pPr>
              <w:tabs>
                <w:tab w:val="right" w:pos="4179"/>
              </w:tabs>
              <w:rPr>
                <w:color w:val="000000"/>
                <w:spacing w:val="-16"/>
              </w:rPr>
            </w:pPr>
            <w:r w:rsidRPr="00C63A35">
              <w:rPr>
                <w:b/>
                <w:color w:val="000000"/>
                <w:spacing w:val="-6"/>
              </w:rPr>
              <w:t>1989 – 1994:</w:t>
            </w:r>
            <w:r>
              <w:rPr>
                <w:color w:val="000000"/>
                <w:spacing w:val="-6"/>
              </w:rPr>
              <w:t xml:space="preserve">  </w:t>
            </w:r>
            <w:r w:rsidRPr="00C63A35">
              <w:rPr>
                <w:color w:val="000000"/>
                <w:spacing w:val="-6"/>
              </w:rPr>
              <w:t>Vysoké učení technické v Brně</w:t>
            </w:r>
            <w:r w:rsidRPr="00C63A35">
              <w:rPr>
                <w:b/>
                <w:color w:val="000000"/>
                <w:spacing w:val="-6"/>
              </w:rPr>
              <w:t xml:space="preserve"> </w:t>
            </w:r>
            <w:r>
              <w:rPr>
                <w:b/>
                <w:color w:val="000000"/>
                <w:spacing w:val="-6"/>
              </w:rPr>
              <w:t xml:space="preserve"> (Ing.)</w:t>
            </w:r>
          </w:p>
          <w:p w:rsidR="00B60699" w:rsidRPr="00C63A35" w:rsidRDefault="00B60699" w:rsidP="00B60699">
            <w:pPr>
              <w:tabs>
                <w:tab w:val="left" w:pos="1097"/>
              </w:tabs>
              <w:autoSpaceDE w:val="0"/>
              <w:autoSpaceDN w:val="0"/>
              <w:adjustRightInd w:val="0"/>
              <w:rPr>
                <w:color w:val="000000"/>
              </w:rPr>
            </w:pPr>
          </w:p>
        </w:tc>
      </w:tr>
      <w:tr w:rsidR="00B60699" w:rsidTr="00B60699">
        <w:tc>
          <w:tcPr>
            <w:tcW w:w="9860" w:type="dxa"/>
            <w:gridSpan w:val="11"/>
            <w:shd w:val="clear" w:color="auto" w:fill="F7CAAC"/>
          </w:tcPr>
          <w:p w:rsidR="00B60699" w:rsidRDefault="00B60699" w:rsidP="00B60699">
            <w:pPr>
              <w:jc w:val="both"/>
              <w:rPr>
                <w:b/>
              </w:rPr>
            </w:pPr>
            <w:r>
              <w:rPr>
                <w:b/>
              </w:rPr>
              <w:t>Údaje o odborném působení od absolvování VŠ</w:t>
            </w:r>
          </w:p>
        </w:tc>
      </w:tr>
      <w:tr w:rsidR="00B60699" w:rsidTr="00B60699">
        <w:trPr>
          <w:trHeight w:val="1090"/>
        </w:trPr>
        <w:tc>
          <w:tcPr>
            <w:tcW w:w="9860" w:type="dxa"/>
            <w:gridSpan w:val="11"/>
          </w:tcPr>
          <w:p w:rsidR="002445FA" w:rsidRPr="00C63A35" w:rsidRDefault="002445FA" w:rsidP="002445FA">
            <w:pPr>
              <w:rPr>
                <w:color w:val="000000"/>
                <w:spacing w:val="-6"/>
              </w:rPr>
            </w:pPr>
            <w:r w:rsidRPr="00C63A35">
              <w:rPr>
                <w:color w:val="000000"/>
              </w:rPr>
              <w:t>1994–1995</w:t>
            </w:r>
            <w:r>
              <w:rPr>
                <w:color w:val="000000"/>
              </w:rPr>
              <w:t xml:space="preserve">: </w:t>
            </w:r>
            <w:r w:rsidRPr="00C63A35">
              <w:rPr>
                <w:color w:val="000000"/>
              </w:rPr>
              <w:t xml:space="preserve">IPB Praha -  banka, </w:t>
            </w:r>
            <w:r w:rsidRPr="00C63A35">
              <w:rPr>
                <w:color w:val="000000"/>
                <w:spacing w:val="-6"/>
              </w:rPr>
              <w:t>Obchodník s cennými papíry</w:t>
            </w:r>
          </w:p>
          <w:p w:rsidR="002445FA" w:rsidRPr="00C63A35" w:rsidRDefault="002445FA" w:rsidP="002445FA">
            <w:pPr>
              <w:tabs>
                <w:tab w:val="right" w:pos="2819"/>
              </w:tabs>
              <w:rPr>
                <w:color w:val="000000"/>
                <w:spacing w:val="-3"/>
              </w:rPr>
            </w:pPr>
            <w:r w:rsidRPr="00C63A35">
              <w:rPr>
                <w:color w:val="000000"/>
              </w:rPr>
              <w:t>1995–1998</w:t>
            </w:r>
            <w:r>
              <w:rPr>
                <w:color w:val="000000"/>
              </w:rPr>
              <w:t>:</w:t>
            </w:r>
            <w:r w:rsidRPr="00C63A35">
              <w:rPr>
                <w:color w:val="000000"/>
              </w:rPr>
              <w:t xml:space="preserve"> </w:t>
            </w:r>
            <w:r w:rsidRPr="00C63A35">
              <w:rPr>
                <w:color w:val="000000"/>
              </w:rPr>
              <w:tab/>
              <w:t xml:space="preserve">IPB Zlín -  banka, </w:t>
            </w:r>
            <w:r w:rsidRPr="00C63A35">
              <w:rPr>
                <w:color w:val="000000"/>
                <w:spacing w:val="-3"/>
              </w:rPr>
              <w:t>Úvěrové a investiční oddělení</w:t>
            </w:r>
          </w:p>
          <w:p w:rsidR="002445FA" w:rsidRPr="006421C2" w:rsidRDefault="002445FA" w:rsidP="002445FA">
            <w:pPr>
              <w:tabs>
                <w:tab w:val="right" w:pos="9468"/>
              </w:tabs>
              <w:rPr>
                <w:color w:val="000000"/>
                <w:spacing w:val="-6"/>
              </w:rPr>
            </w:pPr>
            <w:r w:rsidRPr="00C63A35">
              <w:rPr>
                <w:color w:val="000000"/>
                <w:spacing w:val="-6"/>
              </w:rPr>
              <w:t>1996 -  2001</w:t>
            </w:r>
            <w:r>
              <w:rPr>
                <w:color w:val="000000"/>
                <w:spacing w:val="-6"/>
              </w:rPr>
              <w:t xml:space="preserve">: </w:t>
            </w:r>
            <w:r w:rsidRPr="00C63A35">
              <w:rPr>
                <w:color w:val="000000"/>
                <w:spacing w:val="-3"/>
              </w:rPr>
              <w:t>Vysoká škola Ekonomická v</w:t>
            </w:r>
            <w:r>
              <w:rPr>
                <w:color w:val="000000"/>
                <w:spacing w:val="-3"/>
              </w:rPr>
              <w:t xml:space="preserve"> Praze, </w:t>
            </w:r>
            <w:r w:rsidRPr="00C63A35">
              <w:rPr>
                <w:color w:val="000000"/>
                <w:spacing w:val="-3"/>
              </w:rPr>
              <w:t>Fakulta</w:t>
            </w:r>
            <w:r>
              <w:rPr>
                <w:color w:val="000000"/>
                <w:spacing w:val="-3"/>
              </w:rPr>
              <w:t xml:space="preserve"> finance a účetnictví, </w:t>
            </w:r>
            <w:r w:rsidRPr="00C63A35">
              <w:rPr>
                <w:color w:val="000000"/>
                <w:spacing w:val="-3"/>
              </w:rPr>
              <w:t>Katedra bankovnictví a</w:t>
            </w:r>
            <w:r>
              <w:rPr>
                <w:color w:val="000000"/>
                <w:spacing w:val="-6"/>
              </w:rPr>
              <w:t xml:space="preserve"> </w:t>
            </w:r>
            <w:r w:rsidRPr="00C63A35">
              <w:rPr>
                <w:color w:val="000000"/>
                <w:spacing w:val="-4"/>
              </w:rPr>
              <w:t>pojišťovnictví</w:t>
            </w:r>
            <w:r>
              <w:rPr>
                <w:color w:val="000000"/>
                <w:spacing w:val="-6"/>
              </w:rPr>
              <w:t xml:space="preserve"> – ext.</w:t>
            </w:r>
          </w:p>
          <w:p w:rsidR="002445FA" w:rsidRPr="00C63A35" w:rsidRDefault="002445FA" w:rsidP="002445FA">
            <w:pPr>
              <w:tabs>
                <w:tab w:val="right" w:pos="7772"/>
              </w:tabs>
              <w:rPr>
                <w:color w:val="000000"/>
                <w:spacing w:val="-6"/>
              </w:rPr>
            </w:pPr>
            <w:r w:rsidRPr="00C63A35">
              <w:rPr>
                <w:color w:val="000000"/>
                <w:spacing w:val="-6"/>
              </w:rPr>
              <w:t>1998–2008</w:t>
            </w:r>
            <w:r>
              <w:rPr>
                <w:color w:val="000000"/>
                <w:spacing w:val="-6"/>
              </w:rPr>
              <w:t xml:space="preserve">: </w:t>
            </w:r>
            <w:r w:rsidRPr="00C63A35">
              <w:rPr>
                <w:color w:val="000000"/>
                <w:spacing w:val="-6"/>
              </w:rPr>
              <w:tab/>
              <w:t xml:space="preserve"> </w:t>
            </w:r>
            <w:r w:rsidRPr="00C63A35">
              <w:rPr>
                <w:color w:val="000000"/>
                <w:spacing w:val="-3"/>
              </w:rPr>
              <w:t xml:space="preserve">PPU -  úvěrní družstvo (PPU sloučeno formou fúze v roce 2008 s MPU), </w:t>
            </w:r>
            <w:r>
              <w:rPr>
                <w:color w:val="000000"/>
                <w:spacing w:val="-3"/>
              </w:rPr>
              <w:t>p</w:t>
            </w:r>
            <w:r w:rsidRPr="00C63A35">
              <w:rPr>
                <w:color w:val="000000"/>
                <w:spacing w:val="-2"/>
              </w:rPr>
              <w:t>ředseda představenstva</w:t>
            </w:r>
          </w:p>
          <w:p w:rsidR="002445FA" w:rsidRPr="00C63A35" w:rsidRDefault="002445FA" w:rsidP="002445FA">
            <w:pPr>
              <w:tabs>
                <w:tab w:val="right" w:pos="7931"/>
              </w:tabs>
              <w:rPr>
                <w:color w:val="000000"/>
                <w:spacing w:val="-6"/>
              </w:rPr>
            </w:pPr>
            <w:r w:rsidRPr="00C63A35">
              <w:rPr>
                <w:color w:val="000000"/>
                <w:spacing w:val="-6"/>
              </w:rPr>
              <w:t>1999–2006</w:t>
            </w:r>
            <w:r>
              <w:rPr>
                <w:color w:val="000000"/>
                <w:spacing w:val="-6"/>
              </w:rPr>
              <w:t xml:space="preserve">: </w:t>
            </w:r>
            <w:r w:rsidRPr="00C63A35">
              <w:rPr>
                <w:color w:val="000000"/>
                <w:spacing w:val="-6"/>
              </w:rPr>
              <w:t xml:space="preserve"> </w:t>
            </w:r>
            <w:r w:rsidRPr="00C63A35">
              <w:rPr>
                <w:color w:val="000000"/>
                <w:spacing w:val="-6"/>
              </w:rPr>
              <w:tab/>
            </w:r>
            <w:r w:rsidRPr="00C63A35">
              <w:rPr>
                <w:color w:val="000000"/>
                <w:spacing w:val="-4"/>
              </w:rPr>
              <w:t xml:space="preserve">Správa Aktiv a Bankovní Poradenství a.s. — předchůdce SAB Finance a.s., </w:t>
            </w:r>
            <w:r>
              <w:rPr>
                <w:color w:val="000000"/>
                <w:spacing w:val="-4"/>
              </w:rPr>
              <w:t>p</w:t>
            </w:r>
            <w:r w:rsidRPr="00C63A35">
              <w:rPr>
                <w:color w:val="000000"/>
                <w:spacing w:val="-2"/>
              </w:rPr>
              <w:t>ředseda představenstva</w:t>
            </w:r>
          </w:p>
          <w:p w:rsidR="002445FA" w:rsidRDefault="002445FA" w:rsidP="002445FA">
            <w:pPr>
              <w:jc w:val="both"/>
              <w:rPr>
                <w:color w:val="000000"/>
                <w:spacing w:val="-2"/>
              </w:rPr>
            </w:pPr>
            <w:r w:rsidRPr="00C63A35">
              <w:rPr>
                <w:color w:val="000000"/>
              </w:rPr>
              <w:t xml:space="preserve">1999 </w:t>
            </w:r>
            <w:r>
              <w:rPr>
                <w:color w:val="000000"/>
              </w:rPr>
              <w:t>–</w:t>
            </w:r>
            <w:r w:rsidRPr="00C63A35">
              <w:rPr>
                <w:color w:val="000000"/>
              </w:rPr>
              <w:t xml:space="preserve"> dosud</w:t>
            </w:r>
            <w:r>
              <w:rPr>
                <w:color w:val="000000"/>
              </w:rPr>
              <w:t xml:space="preserve">: </w:t>
            </w:r>
            <w:r w:rsidRPr="00C63A35">
              <w:rPr>
                <w:color w:val="000000"/>
              </w:rPr>
              <w:t xml:space="preserve">MPU banka a.s. (dříve jako </w:t>
            </w:r>
            <w:r w:rsidRPr="00C63A35">
              <w:rPr>
                <w:color w:val="000000"/>
                <w:spacing w:val="-2"/>
              </w:rPr>
              <w:t xml:space="preserve">Moravský Peněžní Ústav – spořitelní družstvo), </w:t>
            </w:r>
            <w:r>
              <w:rPr>
                <w:color w:val="000000"/>
                <w:spacing w:val="-2"/>
              </w:rPr>
              <w:t>p</w:t>
            </w:r>
            <w:r w:rsidRPr="00C63A35">
              <w:rPr>
                <w:color w:val="000000"/>
                <w:spacing w:val="-2"/>
              </w:rPr>
              <w:t>ředseda představenstva a generální ředitel</w:t>
            </w:r>
            <w:r>
              <w:rPr>
                <w:color w:val="000000"/>
                <w:spacing w:val="-2"/>
              </w:rPr>
              <w:t>, k 20.2.2019 přejmenována na TRINITY BANK a.s.</w:t>
            </w:r>
          </w:p>
          <w:p w:rsidR="002445FA" w:rsidRPr="00C63A35" w:rsidRDefault="002445FA" w:rsidP="002445FA">
            <w:pPr>
              <w:tabs>
                <w:tab w:val="right" w:pos="9313"/>
              </w:tabs>
              <w:rPr>
                <w:color w:val="000000"/>
              </w:rPr>
            </w:pPr>
            <w:r w:rsidRPr="00C63A35">
              <w:rPr>
                <w:color w:val="000000"/>
              </w:rPr>
              <w:t xml:space="preserve">1999 </w:t>
            </w:r>
            <w:r>
              <w:rPr>
                <w:color w:val="000000"/>
              </w:rPr>
              <w:t>–</w:t>
            </w:r>
            <w:r w:rsidRPr="00C63A35">
              <w:rPr>
                <w:color w:val="000000"/>
              </w:rPr>
              <w:t xml:space="preserve"> dosud</w:t>
            </w:r>
            <w:r>
              <w:rPr>
                <w:color w:val="000000"/>
              </w:rPr>
              <w:t xml:space="preserve">: </w:t>
            </w:r>
            <w:r w:rsidRPr="00C63A35">
              <w:rPr>
                <w:color w:val="000000"/>
                <w:spacing w:val="-2"/>
              </w:rPr>
              <w:t xml:space="preserve">Univerzita Tomáše Bati ve </w:t>
            </w:r>
            <w:r>
              <w:rPr>
                <w:color w:val="000000"/>
                <w:spacing w:val="-2"/>
              </w:rPr>
              <w:t xml:space="preserve">Zlíně, </w:t>
            </w:r>
            <w:r w:rsidRPr="00C63A35">
              <w:rPr>
                <w:color w:val="000000"/>
                <w:spacing w:val="-2"/>
              </w:rPr>
              <w:t xml:space="preserve">Fakulta managementu a </w:t>
            </w:r>
            <w:r>
              <w:rPr>
                <w:color w:val="000000"/>
                <w:spacing w:val="-2"/>
              </w:rPr>
              <w:t xml:space="preserve">ekonomiky, </w:t>
            </w:r>
            <w:r w:rsidRPr="00C63A35">
              <w:rPr>
                <w:color w:val="000000"/>
                <w:spacing w:val="-2"/>
              </w:rPr>
              <w:t>Ústav financí a</w:t>
            </w:r>
            <w:r>
              <w:rPr>
                <w:color w:val="000000"/>
              </w:rPr>
              <w:t xml:space="preserve"> </w:t>
            </w:r>
            <w:r w:rsidRPr="00C63A35">
              <w:rPr>
                <w:color w:val="000000"/>
              </w:rPr>
              <w:t>účetnictví</w:t>
            </w:r>
            <w:r>
              <w:rPr>
                <w:color w:val="000000"/>
              </w:rPr>
              <w:t xml:space="preserve"> – ext.</w:t>
            </w:r>
          </w:p>
          <w:p w:rsidR="00B60699" w:rsidRPr="002445FA" w:rsidRDefault="002445FA" w:rsidP="002445FA">
            <w:pPr>
              <w:rPr>
                <w:color w:val="000000"/>
                <w:spacing w:val="-2"/>
              </w:rPr>
            </w:pPr>
            <w:r>
              <w:rPr>
                <w:color w:val="000000"/>
                <w:spacing w:val="-2"/>
              </w:rPr>
              <w:t>2/2019 – dosud: předseda dozorčí rady TRINITY BANK a.s.</w:t>
            </w:r>
          </w:p>
        </w:tc>
      </w:tr>
      <w:tr w:rsidR="00B60699" w:rsidTr="00B60699">
        <w:trPr>
          <w:trHeight w:val="250"/>
        </w:trPr>
        <w:tc>
          <w:tcPr>
            <w:tcW w:w="9860" w:type="dxa"/>
            <w:gridSpan w:val="11"/>
            <w:shd w:val="clear" w:color="auto" w:fill="F7CAAC"/>
          </w:tcPr>
          <w:p w:rsidR="00B60699" w:rsidRDefault="00B60699" w:rsidP="00B60699">
            <w:pPr>
              <w:jc w:val="both"/>
            </w:pPr>
            <w:r>
              <w:rPr>
                <w:b/>
              </w:rPr>
              <w:t>Zkušenosti s vedením kvalifikačních a rigorózních prací</w:t>
            </w:r>
          </w:p>
        </w:tc>
      </w:tr>
      <w:tr w:rsidR="00B60699" w:rsidTr="00B60699">
        <w:trPr>
          <w:trHeight w:val="160"/>
        </w:trPr>
        <w:tc>
          <w:tcPr>
            <w:tcW w:w="9860" w:type="dxa"/>
            <w:gridSpan w:val="11"/>
          </w:tcPr>
          <w:p w:rsidR="00B60699" w:rsidRDefault="00B60699" w:rsidP="00B60699">
            <w:pPr>
              <w:jc w:val="both"/>
            </w:pPr>
            <w:r>
              <w:t xml:space="preserve">Počet vedených bakalářských prací – </w:t>
            </w:r>
          </w:p>
          <w:p w:rsidR="00B60699" w:rsidRDefault="00B60699" w:rsidP="00B60699">
            <w:pPr>
              <w:jc w:val="both"/>
            </w:pPr>
            <w:r>
              <w:t xml:space="preserve">Počet vedených diplomových prací – </w:t>
            </w:r>
          </w:p>
        </w:tc>
      </w:tr>
      <w:tr w:rsidR="00B60699" w:rsidTr="00B60699">
        <w:trPr>
          <w:cantSplit/>
        </w:trPr>
        <w:tc>
          <w:tcPr>
            <w:tcW w:w="3346" w:type="dxa"/>
            <w:gridSpan w:val="2"/>
            <w:tcBorders>
              <w:top w:val="single" w:sz="12" w:space="0" w:color="auto"/>
            </w:tcBorders>
            <w:shd w:val="clear" w:color="auto" w:fill="F7CAAC"/>
          </w:tcPr>
          <w:p w:rsidR="00B60699" w:rsidRDefault="00B60699" w:rsidP="00B60699">
            <w:pPr>
              <w:jc w:val="both"/>
            </w:pPr>
            <w:r>
              <w:rPr>
                <w:b/>
              </w:rPr>
              <w:t xml:space="preserve">Obor habilitačního řízení </w:t>
            </w:r>
          </w:p>
        </w:tc>
        <w:tc>
          <w:tcPr>
            <w:tcW w:w="2245" w:type="dxa"/>
            <w:gridSpan w:val="2"/>
            <w:tcBorders>
              <w:top w:val="single" w:sz="12" w:space="0" w:color="auto"/>
            </w:tcBorders>
            <w:shd w:val="clear" w:color="auto" w:fill="F7CAAC"/>
          </w:tcPr>
          <w:p w:rsidR="00B60699" w:rsidRDefault="00B60699" w:rsidP="00B6069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60699" w:rsidRDefault="00B60699" w:rsidP="00B60699">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B60699" w:rsidRDefault="00B60699" w:rsidP="00B60699">
            <w:pPr>
              <w:jc w:val="both"/>
              <w:rPr>
                <w:b/>
              </w:rPr>
            </w:pPr>
            <w:r>
              <w:rPr>
                <w:b/>
              </w:rPr>
              <w:t>Ohlasy publikací</w:t>
            </w:r>
          </w:p>
        </w:tc>
      </w:tr>
      <w:tr w:rsidR="00B60699" w:rsidRPr="009B092A" w:rsidTr="00B60699">
        <w:trPr>
          <w:cantSplit/>
        </w:trPr>
        <w:tc>
          <w:tcPr>
            <w:tcW w:w="3346" w:type="dxa"/>
            <w:gridSpan w:val="2"/>
          </w:tcPr>
          <w:p w:rsidR="00B60699" w:rsidRDefault="00B60699" w:rsidP="00B60699">
            <w:pPr>
              <w:jc w:val="both"/>
            </w:pPr>
          </w:p>
        </w:tc>
        <w:tc>
          <w:tcPr>
            <w:tcW w:w="2245" w:type="dxa"/>
            <w:gridSpan w:val="2"/>
          </w:tcPr>
          <w:p w:rsidR="00B60699" w:rsidRDefault="00B60699" w:rsidP="00B60699">
            <w:pPr>
              <w:jc w:val="both"/>
            </w:pPr>
          </w:p>
        </w:tc>
        <w:tc>
          <w:tcPr>
            <w:tcW w:w="2248" w:type="dxa"/>
            <w:gridSpan w:val="4"/>
            <w:tcBorders>
              <w:right w:val="single" w:sz="12" w:space="0" w:color="auto"/>
            </w:tcBorders>
          </w:tcPr>
          <w:p w:rsidR="00B60699" w:rsidRDefault="00B60699" w:rsidP="00B60699">
            <w:pPr>
              <w:jc w:val="both"/>
            </w:pPr>
          </w:p>
        </w:tc>
        <w:tc>
          <w:tcPr>
            <w:tcW w:w="634" w:type="dxa"/>
            <w:tcBorders>
              <w:left w:val="single" w:sz="12" w:space="0" w:color="auto"/>
            </w:tcBorders>
            <w:shd w:val="clear" w:color="auto" w:fill="F7CAAC"/>
          </w:tcPr>
          <w:p w:rsidR="00B60699" w:rsidRDefault="00B60699" w:rsidP="00B60699">
            <w:pPr>
              <w:jc w:val="both"/>
            </w:pPr>
            <w:r>
              <w:rPr>
                <w:b/>
              </w:rPr>
              <w:t>WOS</w:t>
            </w:r>
          </w:p>
        </w:tc>
        <w:tc>
          <w:tcPr>
            <w:tcW w:w="693" w:type="dxa"/>
            <w:shd w:val="clear" w:color="auto" w:fill="F7CAAC"/>
          </w:tcPr>
          <w:p w:rsidR="00B60699" w:rsidRDefault="00B60699" w:rsidP="00B60699">
            <w:pPr>
              <w:jc w:val="both"/>
              <w:rPr>
                <w:sz w:val="18"/>
              </w:rPr>
            </w:pPr>
            <w:r>
              <w:rPr>
                <w:b/>
                <w:sz w:val="18"/>
              </w:rPr>
              <w:t>Scopus</w:t>
            </w:r>
          </w:p>
        </w:tc>
        <w:tc>
          <w:tcPr>
            <w:tcW w:w="694" w:type="dxa"/>
            <w:shd w:val="clear" w:color="auto" w:fill="F7CAAC"/>
          </w:tcPr>
          <w:p w:rsidR="00B60699" w:rsidRPr="009B092A" w:rsidRDefault="00B60699" w:rsidP="00B60699">
            <w:pPr>
              <w:jc w:val="both"/>
              <w:rPr>
                <w:sz w:val="17"/>
                <w:szCs w:val="17"/>
              </w:rPr>
            </w:pPr>
            <w:r w:rsidRPr="009B092A">
              <w:rPr>
                <w:b/>
                <w:sz w:val="17"/>
                <w:szCs w:val="17"/>
              </w:rPr>
              <w:t>Ostatní</w:t>
            </w:r>
          </w:p>
        </w:tc>
      </w:tr>
      <w:tr w:rsidR="00B60699" w:rsidRPr="00B858C8" w:rsidTr="00B60699">
        <w:trPr>
          <w:cantSplit/>
          <w:trHeight w:val="70"/>
        </w:trPr>
        <w:tc>
          <w:tcPr>
            <w:tcW w:w="3346" w:type="dxa"/>
            <w:gridSpan w:val="2"/>
            <w:shd w:val="clear" w:color="auto" w:fill="F7CAAC"/>
          </w:tcPr>
          <w:p w:rsidR="00B60699" w:rsidRDefault="00B60699" w:rsidP="00B60699">
            <w:pPr>
              <w:jc w:val="both"/>
            </w:pPr>
            <w:r>
              <w:rPr>
                <w:b/>
              </w:rPr>
              <w:t>Obor jmenovacího řízení</w:t>
            </w:r>
          </w:p>
        </w:tc>
        <w:tc>
          <w:tcPr>
            <w:tcW w:w="2245" w:type="dxa"/>
            <w:gridSpan w:val="2"/>
            <w:shd w:val="clear" w:color="auto" w:fill="F7CAAC"/>
          </w:tcPr>
          <w:p w:rsidR="00B60699" w:rsidRDefault="00B60699" w:rsidP="00B60699">
            <w:pPr>
              <w:jc w:val="both"/>
            </w:pPr>
            <w:r>
              <w:rPr>
                <w:b/>
              </w:rPr>
              <w:t>Rok udělení hodnosti</w:t>
            </w:r>
          </w:p>
        </w:tc>
        <w:tc>
          <w:tcPr>
            <w:tcW w:w="2248" w:type="dxa"/>
            <w:gridSpan w:val="4"/>
            <w:tcBorders>
              <w:right w:val="single" w:sz="12" w:space="0" w:color="auto"/>
            </w:tcBorders>
            <w:shd w:val="clear" w:color="auto" w:fill="F7CAAC"/>
          </w:tcPr>
          <w:p w:rsidR="00B60699" w:rsidRDefault="00B60699" w:rsidP="00B60699">
            <w:pPr>
              <w:jc w:val="both"/>
            </w:pPr>
            <w:r>
              <w:rPr>
                <w:b/>
              </w:rPr>
              <w:t>Řízení konáno na VŠ</w:t>
            </w:r>
          </w:p>
        </w:tc>
        <w:tc>
          <w:tcPr>
            <w:tcW w:w="634" w:type="dxa"/>
            <w:vMerge w:val="restart"/>
            <w:tcBorders>
              <w:left w:val="single" w:sz="12" w:space="0" w:color="auto"/>
            </w:tcBorders>
          </w:tcPr>
          <w:p w:rsidR="00B60699" w:rsidRPr="00B858C8" w:rsidRDefault="00B60699" w:rsidP="00B60699">
            <w:pPr>
              <w:jc w:val="both"/>
            </w:pPr>
            <w:r>
              <w:t>3</w:t>
            </w:r>
          </w:p>
        </w:tc>
        <w:tc>
          <w:tcPr>
            <w:tcW w:w="693" w:type="dxa"/>
            <w:vMerge w:val="restart"/>
          </w:tcPr>
          <w:p w:rsidR="00B60699" w:rsidRPr="00B858C8" w:rsidRDefault="00B60699" w:rsidP="00B60699">
            <w:pPr>
              <w:jc w:val="both"/>
            </w:pPr>
            <w:r>
              <w:t>0</w:t>
            </w:r>
          </w:p>
        </w:tc>
        <w:tc>
          <w:tcPr>
            <w:tcW w:w="694" w:type="dxa"/>
            <w:vMerge w:val="restart"/>
          </w:tcPr>
          <w:p w:rsidR="00B60699" w:rsidRPr="00B858C8" w:rsidRDefault="00B60699" w:rsidP="00B60699">
            <w:pPr>
              <w:jc w:val="both"/>
            </w:pPr>
            <w:r>
              <w:t>0</w:t>
            </w:r>
          </w:p>
        </w:tc>
      </w:tr>
      <w:tr w:rsidR="00B60699" w:rsidTr="00B60699">
        <w:trPr>
          <w:trHeight w:val="205"/>
        </w:trPr>
        <w:tc>
          <w:tcPr>
            <w:tcW w:w="3346" w:type="dxa"/>
            <w:gridSpan w:val="2"/>
          </w:tcPr>
          <w:p w:rsidR="00B60699" w:rsidRDefault="00B60699" w:rsidP="00B60699">
            <w:pPr>
              <w:jc w:val="both"/>
            </w:pPr>
          </w:p>
        </w:tc>
        <w:tc>
          <w:tcPr>
            <w:tcW w:w="2245" w:type="dxa"/>
            <w:gridSpan w:val="2"/>
          </w:tcPr>
          <w:p w:rsidR="00B60699" w:rsidRDefault="00B60699" w:rsidP="00B60699">
            <w:pPr>
              <w:jc w:val="both"/>
            </w:pPr>
          </w:p>
        </w:tc>
        <w:tc>
          <w:tcPr>
            <w:tcW w:w="2248" w:type="dxa"/>
            <w:gridSpan w:val="4"/>
            <w:tcBorders>
              <w:right w:val="single" w:sz="12" w:space="0" w:color="auto"/>
            </w:tcBorders>
          </w:tcPr>
          <w:p w:rsidR="00B60699" w:rsidRDefault="00B60699" w:rsidP="00B60699">
            <w:pPr>
              <w:jc w:val="both"/>
            </w:pPr>
          </w:p>
        </w:tc>
        <w:tc>
          <w:tcPr>
            <w:tcW w:w="634" w:type="dxa"/>
            <w:vMerge/>
            <w:tcBorders>
              <w:left w:val="single" w:sz="12" w:space="0" w:color="auto"/>
            </w:tcBorders>
            <w:vAlign w:val="center"/>
          </w:tcPr>
          <w:p w:rsidR="00B60699" w:rsidRDefault="00B60699" w:rsidP="00B60699">
            <w:pPr>
              <w:rPr>
                <w:b/>
              </w:rPr>
            </w:pPr>
          </w:p>
        </w:tc>
        <w:tc>
          <w:tcPr>
            <w:tcW w:w="693" w:type="dxa"/>
            <w:vMerge/>
            <w:vAlign w:val="center"/>
          </w:tcPr>
          <w:p w:rsidR="00B60699" w:rsidRDefault="00B60699" w:rsidP="00B60699">
            <w:pPr>
              <w:rPr>
                <w:b/>
              </w:rPr>
            </w:pPr>
          </w:p>
        </w:tc>
        <w:tc>
          <w:tcPr>
            <w:tcW w:w="694" w:type="dxa"/>
            <w:vMerge/>
            <w:vAlign w:val="center"/>
          </w:tcPr>
          <w:p w:rsidR="00B60699" w:rsidRDefault="00B60699" w:rsidP="00B60699">
            <w:pPr>
              <w:rPr>
                <w:b/>
              </w:rPr>
            </w:pPr>
          </w:p>
        </w:tc>
      </w:tr>
      <w:tr w:rsidR="00B60699" w:rsidTr="00B60699">
        <w:tc>
          <w:tcPr>
            <w:tcW w:w="9860" w:type="dxa"/>
            <w:gridSpan w:val="11"/>
            <w:shd w:val="clear" w:color="auto" w:fill="F7CAAC"/>
          </w:tcPr>
          <w:p w:rsidR="00B60699" w:rsidRDefault="00B60699" w:rsidP="00B60699">
            <w:pPr>
              <w:jc w:val="both"/>
              <w:rPr>
                <w:b/>
              </w:rPr>
            </w:pPr>
            <w:r>
              <w:rPr>
                <w:b/>
              </w:rPr>
              <w:t xml:space="preserve">Přehled o nejvýznamnější publikační a další tvůrčí činnosti nebo další profesní činnosti u odborníků z praxe vztahující se k zabezpečovaným předmětům </w:t>
            </w:r>
          </w:p>
        </w:tc>
      </w:tr>
      <w:tr w:rsidR="00B60699" w:rsidRPr="002F4E25" w:rsidTr="00B60699">
        <w:trPr>
          <w:trHeight w:val="850"/>
        </w:trPr>
        <w:tc>
          <w:tcPr>
            <w:tcW w:w="9860" w:type="dxa"/>
            <w:gridSpan w:val="11"/>
          </w:tcPr>
          <w:p w:rsidR="00B60699" w:rsidRPr="002F4E25" w:rsidRDefault="00112F4C" w:rsidP="00B60699">
            <w:ins w:id="2350" w:author="Neubauerová Bronislava" w:date="2019-08-29T10:14:00Z">
              <w:r w:rsidRPr="00112F4C">
                <w:t>V letech 1996 – 2018 vykonával pozici generálního ředitele a předsedy představenstva Moravského peněžního ústavu (MPÚ). MPÚ se začátkem roku 2019 transformoval na MPU banku a.s., ta byla k 20. 2. 2019 přejmenována a představena pod názvem TRINITY BANK a.s. V současné době působí jako předseda dozorčí rady TRINITY BANK a.s.</w:t>
              </w:r>
            </w:ins>
          </w:p>
        </w:tc>
      </w:tr>
      <w:tr w:rsidR="00B60699" w:rsidTr="00B60699">
        <w:trPr>
          <w:trHeight w:val="218"/>
        </w:trPr>
        <w:tc>
          <w:tcPr>
            <w:tcW w:w="9860" w:type="dxa"/>
            <w:gridSpan w:val="11"/>
            <w:shd w:val="clear" w:color="auto" w:fill="F7CAAC"/>
          </w:tcPr>
          <w:p w:rsidR="00B60699" w:rsidRDefault="00B60699" w:rsidP="00B60699">
            <w:pPr>
              <w:rPr>
                <w:b/>
              </w:rPr>
            </w:pPr>
            <w:r>
              <w:rPr>
                <w:b/>
              </w:rPr>
              <w:t>Působení v zahraničí</w:t>
            </w:r>
          </w:p>
        </w:tc>
      </w:tr>
      <w:tr w:rsidR="00B60699" w:rsidTr="00B60699">
        <w:trPr>
          <w:cantSplit/>
          <w:trHeight w:val="92"/>
        </w:trPr>
        <w:tc>
          <w:tcPr>
            <w:tcW w:w="2517" w:type="dxa"/>
            <w:shd w:val="clear" w:color="auto" w:fill="F7CAAC"/>
          </w:tcPr>
          <w:p w:rsidR="00B60699" w:rsidRDefault="00B60699" w:rsidP="00B60699">
            <w:pPr>
              <w:jc w:val="both"/>
              <w:rPr>
                <w:b/>
              </w:rPr>
            </w:pPr>
            <w:r>
              <w:rPr>
                <w:b/>
              </w:rPr>
              <w:t xml:space="preserve">Podpis </w:t>
            </w:r>
          </w:p>
        </w:tc>
        <w:tc>
          <w:tcPr>
            <w:tcW w:w="4536" w:type="dxa"/>
            <w:gridSpan w:val="5"/>
          </w:tcPr>
          <w:p w:rsidR="00B60699" w:rsidRDefault="00B60699" w:rsidP="00B60699">
            <w:pPr>
              <w:jc w:val="both"/>
            </w:pPr>
          </w:p>
        </w:tc>
        <w:tc>
          <w:tcPr>
            <w:tcW w:w="786" w:type="dxa"/>
            <w:gridSpan w:val="2"/>
            <w:shd w:val="clear" w:color="auto" w:fill="F7CAAC"/>
          </w:tcPr>
          <w:p w:rsidR="00B60699" w:rsidRDefault="00B60699" w:rsidP="00B60699">
            <w:pPr>
              <w:jc w:val="both"/>
            </w:pPr>
            <w:r>
              <w:rPr>
                <w:b/>
              </w:rPr>
              <w:t>datum</w:t>
            </w:r>
          </w:p>
        </w:tc>
        <w:tc>
          <w:tcPr>
            <w:tcW w:w="2021" w:type="dxa"/>
            <w:gridSpan w:val="3"/>
          </w:tcPr>
          <w:p w:rsidR="00B60699" w:rsidRDefault="00B60699" w:rsidP="00B60699">
            <w:pPr>
              <w:jc w:val="both"/>
            </w:pPr>
          </w:p>
        </w:tc>
      </w:tr>
    </w:tbl>
    <w:p w:rsidR="00184270" w:rsidRDefault="00184270" w:rsidP="00694BA8">
      <w:pPr>
        <w:spacing w:after="160" w:line="259" w:lineRule="auto"/>
      </w:pPr>
    </w:p>
    <w:p w:rsidR="00184270" w:rsidRDefault="00184270" w:rsidP="00694BA8">
      <w:pPr>
        <w:spacing w:after="160" w:line="259" w:lineRule="auto"/>
      </w:pPr>
    </w:p>
    <w:p w:rsidR="00184270" w:rsidRDefault="0018427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Del="00A13DC4" w:rsidTr="00E66B0B">
        <w:trPr>
          <w:del w:id="2351" w:author="Pavla Trefilová" w:date="2019-09-11T15:34:00Z"/>
        </w:trPr>
        <w:tc>
          <w:tcPr>
            <w:tcW w:w="9859" w:type="dxa"/>
            <w:gridSpan w:val="11"/>
            <w:tcBorders>
              <w:bottom w:val="double" w:sz="4" w:space="0" w:color="auto"/>
            </w:tcBorders>
            <w:shd w:val="clear" w:color="auto" w:fill="BDD6EE"/>
          </w:tcPr>
          <w:p w:rsidR="002A72E9" w:rsidDel="00A13DC4" w:rsidRDefault="002A72E9" w:rsidP="00E66B0B">
            <w:pPr>
              <w:jc w:val="both"/>
              <w:rPr>
                <w:del w:id="2352" w:author="Pavla Trefilová" w:date="2019-09-11T15:34:00Z"/>
                <w:b/>
                <w:sz w:val="28"/>
              </w:rPr>
            </w:pPr>
            <w:del w:id="2353" w:author="Pavla Trefilová" w:date="2019-09-11T15:34:00Z">
              <w:r w:rsidDel="00A13DC4">
                <w:rPr>
                  <w:b/>
                  <w:sz w:val="28"/>
                </w:rPr>
                <w:lastRenderedPageBreak/>
                <w:delText>C-I – Personální zabezpečení</w:delText>
              </w:r>
            </w:del>
          </w:p>
        </w:tc>
      </w:tr>
      <w:tr w:rsidR="002A72E9" w:rsidDel="00A13DC4" w:rsidTr="00E66B0B">
        <w:trPr>
          <w:del w:id="2354" w:author="Pavla Trefilová" w:date="2019-09-11T15:34:00Z"/>
        </w:trPr>
        <w:tc>
          <w:tcPr>
            <w:tcW w:w="2518" w:type="dxa"/>
            <w:tcBorders>
              <w:top w:val="double" w:sz="4" w:space="0" w:color="auto"/>
            </w:tcBorders>
            <w:shd w:val="clear" w:color="auto" w:fill="F7CAAC"/>
          </w:tcPr>
          <w:p w:rsidR="002A72E9" w:rsidDel="00A13DC4" w:rsidRDefault="002A72E9" w:rsidP="00E66B0B">
            <w:pPr>
              <w:jc w:val="both"/>
              <w:rPr>
                <w:del w:id="2355" w:author="Pavla Trefilová" w:date="2019-09-11T15:34:00Z"/>
                <w:b/>
              </w:rPr>
            </w:pPr>
            <w:del w:id="2356" w:author="Pavla Trefilová" w:date="2019-09-11T15:34:00Z">
              <w:r w:rsidDel="00A13DC4">
                <w:rPr>
                  <w:b/>
                </w:rPr>
                <w:delText>Vysoká škola</w:delText>
              </w:r>
            </w:del>
          </w:p>
        </w:tc>
        <w:tc>
          <w:tcPr>
            <w:tcW w:w="7341" w:type="dxa"/>
            <w:gridSpan w:val="10"/>
          </w:tcPr>
          <w:p w:rsidR="002A72E9" w:rsidDel="00A13DC4" w:rsidRDefault="002A72E9" w:rsidP="00E66B0B">
            <w:pPr>
              <w:jc w:val="both"/>
              <w:rPr>
                <w:del w:id="2357" w:author="Pavla Trefilová" w:date="2019-09-11T15:34:00Z"/>
              </w:rPr>
            </w:pPr>
            <w:del w:id="2358" w:author="Pavla Trefilová" w:date="2019-09-11T15:34:00Z">
              <w:r w:rsidDel="00A13DC4">
                <w:delText>Univerzita Tomáše Bati ve Zlíně</w:delText>
              </w:r>
            </w:del>
          </w:p>
        </w:tc>
      </w:tr>
      <w:tr w:rsidR="002A72E9" w:rsidDel="00A13DC4" w:rsidTr="00E66B0B">
        <w:trPr>
          <w:del w:id="2359" w:author="Pavla Trefilová" w:date="2019-09-11T15:34:00Z"/>
        </w:trPr>
        <w:tc>
          <w:tcPr>
            <w:tcW w:w="2518" w:type="dxa"/>
            <w:shd w:val="clear" w:color="auto" w:fill="F7CAAC"/>
          </w:tcPr>
          <w:p w:rsidR="002A72E9" w:rsidDel="00A13DC4" w:rsidRDefault="002A72E9" w:rsidP="00E66B0B">
            <w:pPr>
              <w:jc w:val="both"/>
              <w:rPr>
                <w:del w:id="2360" w:author="Pavla Trefilová" w:date="2019-09-11T15:34:00Z"/>
                <w:b/>
              </w:rPr>
            </w:pPr>
            <w:del w:id="2361" w:author="Pavla Trefilová" w:date="2019-09-11T15:34:00Z">
              <w:r w:rsidDel="00A13DC4">
                <w:rPr>
                  <w:b/>
                </w:rPr>
                <w:delText>Součást vysoké školy</w:delText>
              </w:r>
            </w:del>
          </w:p>
        </w:tc>
        <w:tc>
          <w:tcPr>
            <w:tcW w:w="7341" w:type="dxa"/>
            <w:gridSpan w:val="10"/>
          </w:tcPr>
          <w:p w:rsidR="002A72E9" w:rsidDel="00A13DC4" w:rsidRDefault="002A72E9" w:rsidP="00E66B0B">
            <w:pPr>
              <w:jc w:val="both"/>
              <w:rPr>
                <w:del w:id="2362" w:author="Pavla Trefilová" w:date="2019-09-11T15:34:00Z"/>
              </w:rPr>
            </w:pPr>
            <w:del w:id="2363" w:author="Pavla Trefilová" w:date="2019-09-11T15:34:00Z">
              <w:r w:rsidDel="00A13DC4">
                <w:delText>Fakulta managementu a ekonomiky</w:delText>
              </w:r>
            </w:del>
          </w:p>
        </w:tc>
      </w:tr>
      <w:tr w:rsidR="002A72E9" w:rsidDel="00A13DC4" w:rsidTr="00E66B0B">
        <w:trPr>
          <w:del w:id="2364" w:author="Pavla Trefilová" w:date="2019-09-11T15:34:00Z"/>
        </w:trPr>
        <w:tc>
          <w:tcPr>
            <w:tcW w:w="2518" w:type="dxa"/>
            <w:shd w:val="clear" w:color="auto" w:fill="F7CAAC"/>
          </w:tcPr>
          <w:p w:rsidR="002A72E9" w:rsidDel="00A13DC4" w:rsidRDefault="002A72E9" w:rsidP="00E66B0B">
            <w:pPr>
              <w:jc w:val="both"/>
              <w:rPr>
                <w:del w:id="2365" w:author="Pavla Trefilová" w:date="2019-09-11T15:34:00Z"/>
                <w:b/>
              </w:rPr>
            </w:pPr>
            <w:del w:id="2366" w:author="Pavla Trefilová" w:date="2019-09-11T15:34:00Z">
              <w:r w:rsidDel="00A13DC4">
                <w:rPr>
                  <w:b/>
                </w:rPr>
                <w:delText>Název studijního programu</w:delText>
              </w:r>
            </w:del>
          </w:p>
        </w:tc>
        <w:tc>
          <w:tcPr>
            <w:tcW w:w="7341" w:type="dxa"/>
            <w:gridSpan w:val="10"/>
          </w:tcPr>
          <w:p w:rsidR="002A72E9" w:rsidDel="00A13DC4" w:rsidRDefault="00BB582A" w:rsidP="00E66B0B">
            <w:pPr>
              <w:jc w:val="both"/>
              <w:rPr>
                <w:del w:id="2367" w:author="Pavla Trefilová" w:date="2019-09-11T15:34:00Z"/>
              </w:rPr>
            </w:pPr>
            <w:del w:id="2368" w:author="Pavla Trefilová" w:date="2019-09-11T15:34:00Z">
              <w:r w:rsidRPr="00F25E04" w:rsidDel="00A13DC4">
                <w:delText>Finance a finanční technologie</w:delText>
              </w:r>
            </w:del>
          </w:p>
        </w:tc>
      </w:tr>
      <w:tr w:rsidR="002A72E9" w:rsidDel="00A13DC4" w:rsidTr="00E66B0B">
        <w:trPr>
          <w:del w:id="2369" w:author="Pavla Trefilová" w:date="2019-09-11T15:34:00Z"/>
        </w:trPr>
        <w:tc>
          <w:tcPr>
            <w:tcW w:w="2518" w:type="dxa"/>
            <w:shd w:val="clear" w:color="auto" w:fill="F7CAAC"/>
          </w:tcPr>
          <w:p w:rsidR="002A72E9" w:rsidDel="00A13DC4" w:rsidRDefault="002A72E9" w:rsidP="00E66B0B">
            <w:pPr>
              <w:jc w:val="both"/>
              <w:rPr>
                <w:del w:id="2370" w:author="Pavla Trefilová" w:date="2019-09-11T15:34:00Z"/>
                <w:b/>
              </w:rPr>
            </w:pPr>
            <w:del w:id="2371" w:author="Pavla Trefilová" w:date="2019-09-11T15:34:00Z">
              <w:r w:rsidDel="00A13DC4">
                <w:rPr>
                  <w:b/>
                </w:rPr>
                <w:delText>Jméno a příjmení</w:delText>
              </w:r>
            </w:del>
          </w:p>
        </w:tc>
        <w:tc>
          <w:tcPr>
            <w:tcW w:w="4536" w:type="dxa"/>
            <w:gridSpan w:val="5"/>
          </w:tcPr>
          <w:p w:rsidR="002A72E9" w:rsidDel="00A13DC4" w:rsidRDefault="002A72E9" w:rsidP="00E66B0B">
            <w:pPr>
              <w:jc w:val="both"/>
              <w:rPr>
                <w:del w:id="2372" w:author="Pavla Trefilová" w:date="2019-09-11T15:34:00Z"/>
              </w:rPr>
            </w:pPr>
            <w:del w:id="2373" w:author="Pavla Trefilová" w:date="2019-09-11T15:34:00Z">
              <w:r w:rsidDel="00A13DC4">
                <w:delText>Petra MANDINCOVÁ</w:delText>
              </w:r>
            </w:del>
          </w:p>
        </w:tc>
        <w:tc>
          <w:tcPr>
            <w:tcW w:w="709" w:type="dxa"/>
            <w:shd w:val="clear" w:color="auto" w:fill="F7CAAC"/>
          </w:tcPr>
          <w:p w:rsidR="002A72E9" w:rsidDel="00A13DC4" w:rsidRDefault="002A72E9" w:rsidP="00E66B0B">
            <w:pPr>
              <w:jc w:val="both"/>
              <w:rPr>
                <w:del w:id="2374" w:author="Pavla Trefilová" w:date="2019-09-11T15:34:00Z"/>
                <w:b/>
              </w:rPr>
            </w:pPr>
            <w:del w:id="2375" w:author="Pavla Trefilová" w:date="2019-09-11T15:34:00Z">
              <w:r w:rsidDel="00A13DC4">
                <w:rPr>
                  <w:b/>
                </w:rPr>
                <w:delText>Tituly</w:delText>
              </w:r>
            </w:del>
          </w:p>
        </w:tc>
        <w:tc>
          <w:tcPr>
            <w:tcW w:w="2096" w:type="dxa"/>
            <w:gridSpan w:val="4"/>
          </w:tcPr>
          <w:p w:rsidR="002A72E9" w:rsidDel="00A13DC4" w:rsidRDefault="002A72E9" w:rsidP="00E66B0B">
            <w:pPr>
              <w:jc w:val="both"/>
              <w:rPr>
                <w:del w:id="2376" w:author="Pavla Trefilová" w:date="2019-09-11T15:34:00Z"/>
              </w:rPr>
            </w:pPr>
            <w:del w:id="2377" w:author="Pavla Trefilová" w:date="2019-09-11T15:34:00Z">
              <w:r w:rsidDel="00A13DC4">
                <w:delText>Mgr., Ph.D.</w:delText>
              </w:r>
            </w:del>
          </w:p>
        </w:tc>
      </w:tr>
      <w:tr w:rsidR="002A72E9" w:rsidDel="00A13DC4" w:rsidTr="00E66B0B">
        <w:trPr>
          <w:del w:id="2378" w:author="Pavla Trefilová" w:date="2019-09-11T15:34:00Z"/>
        </w:trPr>
        <w:tc>
          <w:tcPr>
            <w:tcW w:w="2518" w:type="dxa"/>
            <w:shd w:val="clear" w:color="auto" w:fill="F7CAAC"/>
          </w:tcPr>
          <w:p w:rsidR="002A72E9" w:rsidDel="00A13DC4" w:rsidRDefault="002A72E9" w:rsidP="00E66B0B">
            <w:pPr>
              <w:jc w:val="both"/>
              <w:rPr>
                <w:del w:id="2379" w:author="Pavla Trefilová" w:date="2019-09-11T15:34:00Z"/>
                <w:b/>
              </w:rPr>
            </w:pPr>
            <w:del w:id="2380" w:author="Pavla Trefilová" w:date="2019-09-11T15:34:00Z">
              <w:r w:rsidDel="00A13DC4">
                <w:rPr>
                  <w:b/>
                </w:rPr>
                <w:delText>Rok narození</w:delText>
              </w:r>
            </w:del>
          </w:p>
        </w:tc>
        <w:tc>
          <w:tcPr>
            <w:tcW w:w="829" w:type="dxa"/>
          </w:tcPr>
          <w:p w:rsidR="002A72E9" w:rsidDel="00A13DC4" w:rsidRDefault="002A72E9" w:rsidP="00E66B0B">
            <w:pPr>
              <w:jc w:val="both"/>
              <w:rPr>
                <w:del w:id="2381" w:author="Pavla Trefilová" w:date="2019-09-11T15:34:00Z"/>
              </w:rPr>
            </w:pPr>
            <w:del w:id="2382" w:author="Pavla Trefilová" w:date="2019-09-11T15:34:00Z">
              <w:r w:rsidDel="00A13DC4">
                <w:delText>1978</w:delText>
              </w:r>
            </w:del>
          </w:p>
        </w:tc>
        <w:tc>
          <w:tcPr>
            <w:tcW w:w="1721" w:type="dxa"/>
            <w:shd w:val="clear" w:color="auto" w:fill="F7CAAC"/>
          </w:tcPr>
          <w:p w:rsidR="002A72E9" w:rsidDel="00A13DC4" w:rsidRDefault="002A72E9" w:rsidP="00E66B0B">
            <w:pPr>
              <w:jc w:val="both"/>
              <w:rPr>
                <w:del w:id="2383" w:author="Pavla Trefilová" w:date="2019-09-11T15:34:00Z"/>
                <w:b/>
              </w:rPr>
            </w:pPr>
            <w:del w:id="2384" w:author="Pavla Trefilová" w:date="2019-09-11T15:34:00Z">
              <w:r w:rsidDel="00A13DC4">
                <w:rPr>
                  <w:b/>
                </w:rPr>
                <w:delText>typ vztahu k VŠ</w:delText>
              </w:r>
            </w:del>
          </w:p>
        </w:tc>
        <w:tc>
          <w:tcPr>
            <w:tcW w:w="992" w:type="dxa"/>
            <w:gridSpan w:val="2"/>
          </w:tcPr>
          <w:p w:rsidR="002A72E9" w:rsidDel="00A13DC4" w:rsidRDefault="002A72E9" w:rsidP="00E66B0B">
            <w:pPr>
              <w:jc w:val="both"/>
              <w:rPr>
                <w:del w:id="2385" w:author="Pavla Trefilová" w:date="2019-09-11T15:34:00Z"/>
              </w:rPr>
            </w:pPr>
            <w:del w:id="2386" w:author="Pavla Trefilová" w:date="2019-09-11T15:34:00Z">
              <w:r w:rsidDel="00A13DC4">
                <w:delText>pp</w:delText>
              </w:r>
            </w:del>
          </w:p>
        </w:tc>
        <w:tc>
          <w:tcPr>
            <w:tcW w:w="994" w:type="dxa"/>
            <w:shd w:val="clear" w:color="auto" w:fill="F7CAAC"/>
          </w:tcPr>
          <w:p w:rsidR="002A72E9" w:rsidDel="00A13DC4" w:rsidRDefault="002A72E9" w:rsidP="00E66B0B">
            <w:pPr>
              <w:jc w:val="both"/>
              <w:rPr>
                <w:del w:id="2387" w:author="Pavla Trefilová" w:date="2019-09-11T15:34:00Z"/>
                <w:b/>
              </w:rPr>
            </w:pPr>
            <w:del w:id="2388" w:author="Pavla Trefilová" w:date="2019-09-11T15:34:00Z">
              <w:r w:rsidDel="00A13DC4">
                <w:rPr>
                  <w:b/>
                </w:rPr>
                <w:delText>rozsah</w:delText>
              </w:r>
            </w:del>
          </w:p>
        </w:tc>
        <w:tc>
          <w:tcPr>
            <w:tcW w:w="709" w:type="dxa"/>
          </w:tcPr>
          <w:p w:rsidR="002A72E9" w:rsidDel="00A13DC4" w:rsidRDefault="002A72E9" w:rsidP="00E66B0B">
            <w:pPr>
              <w:jc w:val="both"/>
              <w:rPr>
                <w:del w:id="2389" w:author="Pavla Trefilová" w:date="2019-09-11T15:34:00Z"/>
              </w:rPr>
            </w:pPr>
            <w:del w:id="2390" w:author="Pavla Trefilová" w:date="2019-09-11T15:34:00Z">
              <w:r w:rsidDel="00A13DC4">
                <w:delText>20</w:delText>
              </w:r>
            </w:del>
          </w:p>
        </w:tc>
        <w:tc>
          <w:tcPr>
            <w:tcW w:w="709" w:type="dxa"/>
            <w:gridSpan w:val="2"/>
            <w:shd w:val="clear" w:color="auto" w:fill="F7CAAC"/>
          </w:tcPr>
          <w:p w:rsidR="002A72E9" w:rsidDel="00A13DC4" w:rsidRDefault="002A72E9" w:rsidP="00E66B0B">
            <w:pPr>
              <w:jc w:val="both"/>
              <w:rPr>
                <w:del w:id="2391" w:author="Pavla Trefilová" w:date="2019-09-11T15:34:00Z"/>
                <w:b/>
              </w:rPr>
            </w:pPr>
            <w:del w:id="2392" w:author="Pavla Trefilová" w:date="2019-09-11T15:34:00Z">
              <w:r w:rsidDel="00A13DC4">
                <w:rPr>
                  <w:b/>
                </w:rPr>
                <w:delText>do kdy</w:delText>
              </w:r>
            </w:del>
          </w:p>
        </w:tc>
        <w:tc>
          <w:tcPr>
            <w:tcW w:w="1387" w:type="dxa"/>
            <w:gridSpan w:val="2"/>
          </w:tcPr>
          <w:p w:rsidR="002A72E9" w:rsidDel="00A13DC4" w:rsidRDefault="002A72E9" w:rsidP="00E66B0B">
            <w:pPr>
              <w:jc w:val="both"/>
              <w:rPr>
                <w:del w:id="2393" w:author="Pavla Trefilová" w:date="2019-09-11T15:34:00Z"/>
              </w:rPr>
            </w:pPr>
            <w:del w:id="2394" w:author="Pavla Trefilová" w:date="2019-09-11T15:34:00Z">
              <w:r w:rsidDel="00A13DC4">
                <w:delText>N</w:delText>
              </w:r>
            </w:del>
          </w:p>
        </w:tc>
      </w:tr>
      <w:tr w:rsidR="002A72E9" w:rsidDel="00A13DC4" w:rsidTr="00E66B0B">
        <w:trPr>
          <w:del w:id="2395" w:author="Pavla Trefilová" w:date="2019-09-11T15:34:00Z"/>
        </w:trPr>
        <w:tc>
          <w:tcPr>
            <w:tcW w:w="5068" w:type="dxa"/>
            <w:gridSpan w:val="3"/>
            <w:shd w:val="clear" w:color="auto" w:fill="F7CAAC"/>
          </w:tcPr>
          <w:p w:rsidR="002A72E9" w:rsidDel="00A13DC4" w:rsidRDefault="002A72E9" w:rsidP="00E66B0B">
            <w:pPr>
              <w:jc w:val="both"/>
              <w:rPr>
                <w:del w:id="2396" w:author="Pavla Trefilová" w:date="2019-09-11T15:34:00Z"/>
                <w:b/>
              </w:rPr>
            </w:pPr>
            <w:del w:id="2397" w:author="Pavla Trefilová" w:date="2019-09-11T15:34:00Z">
              <w:r w:rsidDel="00A13DC4">
                <w:rPr>
                  <w:b/>
                </w:rPr>
                <w:delText>Typ vztahu na součásti VŠ, která uskutečňuje st. program</w:delText>
              </w:r>
            </w:del>
          </w:p>
        </w:tc>
        <w:tc>
          <w:tcPr>
            <w:tcW w:w="992" w:type="dxa"/>
            <w:gridSpan w:val="2"/>
          </w:tcPr>
          <w:p w:rsidR="002A72E9" w:rsidDel="00A13DC4" w:rsidRDefault="002A72E9" w:rsidP="00E66B0B">
            <w:pPr>
              <w:jc w:val="both"/>
              <w:rPr>
                <w:del w:id="2398" w:author="Pavla Trefilová" w:date="2019-09-11T15:34:00Z"/>
              </w:rPr>
            </w:pPr>
            <w:del w:id="2399" w:author="Pavla Trefilová" w:date="2019-09-11T15:34:00Z">
              <w:r w:rsidDel="00A13DC4">
                <w:delText>pp</w:delText>
              </w:r>
            </w:del>
          </w:p>
        </w:tc>
        <w:tc>
          <w:tcPr>
            <w:tcW w:w="994" w:type="dxa"/>
            <w:shd w:val="clear" w:color="auto" w:fill="F7CAAC"/>
          </w:tcPr>
          <w:p w:rsidR="002A72E9" w:rsidDel="00A13DC4" w:rsidRDefault="002A72E9" w:rsidP="00E66B0B">
            <w:pPr>
              <w:jc w:val="both"/>
              <w:rPr>
                <w:del w:id="2400" w:author="Pavla Trefilová" w:date="2019-09-11T15:34:00Z"/>
                <w:b/>
              </w:rPr>
            </w:pPr>
            <w:del w:id="2401" w:author="Pavla Trefilová" w:date="2019-09-11T15:34:00Z">
              <w:r w:rsidDel="00A13DC4">
                <w:rPr>
                  <w:b/>
                </w:rPr>
                <w:delText>rozsah</w:delText>
              </w:r>
            </w:del>
          </w:p>
        </w:tc>
        <w:tc>
          <w:tcPr>
            <w:tcW w:w="709" w:type="dxa"/>
          </w:tcPr>
          <w:p w:rsidR="002A72E9" w:rsidDel="00A13DC4" w:rsidRDefault="002A72E9" w:rsidP="00E66B0B">
            <w:pPr>
              <w:jc w:val="both"/>
              <w:rPr>
                <w:del w:id="2402" w:author="Pavla Trefilová" w:date="2019-09-11T15:34:00Z"/>
              </w:rPr>
            </w:pPr>
            <w:del w:id="2403" w:author="Pavla Trefilová" w:date="2019-09-11T15:34:00Z">
              <w:r w:rsidDel="00A13DC4">
                <w:delText>20</w:delText>
              </w:r>
            </w:del>
          </w:p>
        </w:tc>
        <w:tc>
          <w:tcPr>
            <w:tcW w:w="709" w:type="dxa"/>
            <w:gridSpan w:val="2"/>
            <w:shd w:val="clear" w:color="auto" w:fill="F7CAAC"/>
          </w:tcPr>
          <w:p w:rsidR="002A72E9" w:rsidDel="00A13DC4" w:rsidRDefault="002A72E9" w:rsidP="00E66B0B">
            <w:pPr>
              <w:jc w:val="both"/>
              <w:rPr>
                <w:del w:id="2404" w:author="Pavla Trefilová" w:date="2019-09-11T15:34:00Z"/>
                <w:b/>
              </w:rPr>
            </w:pPr>
            <w:del w:id="2405" w:author="Pavla Trefilová" w:date="2019-09-11T15:34:00Z">
              <w:r w:rsidDel="00A13DC4">
                <w:rPr>
                  <w:b/>
                </w:rPr>
                <w:delText>do kdy</w:delText>
              </w:r>
            </w:del>
          </w:p>
        </w:tc>
        <w:tc>
          <w:tcPr>
            <w:tcW w:w="1387" w:type="dxa"/>
            <w:gridSpan w:val="2"/>
          </w:tcPr>
          <w:p w:rsidR="002A72E9" w:rsidDel="00A13DC4" w:rsidRDefault="002A72E9" w:rsidP="00E66B0B">
            <w:pPr>
              <w:jc w:val="both"/>
              <w:rPr>
                <w:del w:id="2406" w:author="Pavla Trefilová" w:date="2019-09-11T15:34:00Z"/>
              </w:rPr>
            </w:pPr>
            <w:del w:id="2407" w:author="Pavla Trefilová" w:date="2019-09-11T15:34:00Z">
              <w:r w:rsidDel="00A13DC4">
                <w:delText>N</w:delText>
              </w:r>
            </w:del>
          </w:p>
        </w:tc>
      </w:tr>
      <w:tr w:rsidR="002A72E9" w:rsidDel="00A13DC4" w:rsidTr="00E66B0B">
        <w:trPr>
          <w:del w:id="2408" w:author="Pavla Trefilová" w:date="2019-09-11T15:34:00Z"/>
        </w:trPr>
        <w:tc>
          <w:tcPr>
            <w:tcW w:w="6060" w:type="dxa"/>
            <w:gridSpan w:val="5"/>
            <w:shd w:val="clear" w:color="auto" w:fill="F7CAAC"/>
          </w:tcPr>
          <w:p w:rsidR="002A72E9" w:rsidDel="00A13DC4" w:rsidRDefault="002A72E9" w:rsidP="00E66B0B">
            <w:pPr>
              <w:jc w:val="both"/>
              <w:rPr>
                <w:del w:id="2409" w:author="Pavla Trefilová" w:date="2019-09-11T15:34:00Z"/>
              </w:rPr>
            </w:pPr>
            <w:del w:id="2410" w:author="Pavla Trefilová" w:date="2019-09-11T15:34:00Z">
              <w:r w:rsidDel="00A13DC4">
                <w:rPr>
                  <w:b/>
                </w:rPr>
                <w:delText>Další současná působení jako akademický pracovník na jiných VŠ</w:delText>
              </w:r>
            </w:del>
          </w:p>
        </w:tc>
        <w:tc>
          <w:tcPr>
            <w:tcW w:w="1703" w:type="dxa"/>
            <w:gridSpan w:val="2"/>
            <w:shd w:val="clear" w:color="auto" w:fill="F7CAAC"/>
          </w:tcPr>
          <w:p w:rsidR="002A72E9" w:rsidDel="00A13DC4" w:rsidRDefault="002A72E9" w:rsidP="00E66B0B">
            <w:pPr>
              <w:jc w:val="both"/>
              <w:rPr>
                <w:del w:id="2411" w:author="Pavla Trefilová" w:date="2019-09-11T15:34:00Z"/>
                <w:b/>
              </w:rPr>
            </w:pPr>
            <w:del w:id="2412" w:author="Pavla Trefilová" w:date="2019-09-11T15:34:00Z">
              <w:r w:rsidDel="00A13DC4">
                <w:rPr>
                  <w:b/>
                </w:rPr>
                <w:delText>typ prac. vztahu</w:delText>
              </w:r>
            </w:del>
          </w:p>
        </w:tc>
        <w:tc>
          <w:tcPr>
            <w:tcW w:w="2096" w:type="dxa"/>
            <w:gridSpan w:val="4"/>
            <w:shd w:val="clear" w:color="auto" w:fill="F7CAAC"/>
          </w:tcPr>
          <w:p w:rsidR="002A72E9" w:rsidDel="00A13DC4" w:rsidRDefault="002A72E9" w:rsidP="00E66B0B">
            <w:pPr>
              <w:jc w:val="both"/>
              <w:rPr>
                <w:del w:id="2413" w:author="Pavla Trefilová" w:date="2019-09-11T15:34:00Z"/>
                <w:b/>
              </w:rPr>
            </w:pPr>
            <w:del w:id="2414" w:author="Pavla Trefilová" w:date="2019-09-11T15:34:00Z">
              <w:r w:rsidDel="00A13DC4">
                <w:rPr>
                  <w:b/>
                </w:rPr>
                <w:delText>rozsah</w:delText>
              </w:r>
            </w:del>
          </w:p>
        </w:tc>
      </w:tr>
      <w:tr w:rsidR="002A72E9" w:rsidDel="00A13DC4" w:rsidTr="00E66B0B">
        <w:trPr>
          <w:del w:id="2415" w:author="Pavla Trefilová" w:date="2019-09-11T15:34:00Z"/>
        </w:trPr>
        <w:tc>
          <w:tcPr>
            <w:tcW w:w="6060" w:type="dxa"/>
            <w:gridSpan w:val="5"/>
          </w:tcPr>
          <w:p w:rsidR="002A72E9" w:rsidDel="00A13DC4" w:rsidRDefault="002A72E9" w:rsidP="00E66B0B">
            <w:pPr>
              <w:jc w:val="both"/>
              <w:rPr>
                <w:del w:id="2416" w:author="Pavla Trefilová" w:date="2019-09-11T15:34:00Z"/>
              </w:rPr>
            </w:pPr>
          </w:p>
        </w:tc>
        <w:tc>
          <w:tcPr>
            <w:tcW w:w="1703" w:type="dxa"/>
            <w:gridSpan w:val="2"/>
          </w:tcPr>
          <w:p w:rsidR="002A72E9" w:rsidDel="00A13DC4" w:rsidRDefault="002A72E9" w:rsidP="00E66B0B">
            <w:pPr>
              <w:jc w:val="both"/>
              <w:rPr>
                <w:del w:id="2417" w:author="Pavla Trefilová" w:date="2019-09-11T15:34:00Z"/>
              </w:rPr>
            </w:pPr>
          </w:p>
        </w:tc>
        <w:tc>
          <w:tcPr>
            <w:tcW w:w="2096" w:type="dxa"/>
            <w:gridSpan w:val="4"/>
          </w:tcPr>
          <w:p w:rsidR="002A72E9" w:rsidDel="00A13DC4" w:rsidRDefault="002A72E9" w:rsidP="00E66B0B">
            <w:pPr>
              <w:jc w:val="both"/>
              <w:rPr>
                <w:del w:id="2418" w:author="Pavla Trefilová" w:date="2019-09-11T15:34:00Z"/>
              </w:rPr>
            </w:pPr>
          </w:p>
        </w:tc>
      </w:tr>
      <w:tr w:rsidR="002A72E9" w:rsidDel="00A13DC4" w:rsidTr="00E66B0B">
        <w:trPr>
          <w:del w:id="2419" w:author="Pavla Trefilová" w:date="2019-09-11T15:34:00Z"/>
        </w:trPr>
        <w:tc>
          <w:tcPr>
            <w:tcW w:w="6060" w:type="dxa"/>
            <w:gridSpan w:val="5"/>
          </w:tcPr>
          <w:p w:rsidR="002A72E9" w:rsidDel="00A13DC4" w:rsidRDefault="002A72E9" w:rsidP="00E66B0B">
            <w:pPr>
              <w:jc w:val="both"/>
              <w:rPr>
                <w:del w:id="2420" w:author="Pavla Trefilová" w:date="2019-09-11T15:34:00Z"/>
              </w:rPr>
            </w:pPr>
          </w:p>
        </w:tc>
        <w:tc>
          <w:tcPr>
            <w:tcW w:w="1703" w:type="dxa"/>
            <w:gridSpan w:val="2"/>
          </w:tcPr>
          <w:p w:rsidR="002A72E9" w:rsidDel="00A13DC4" w:rsidRDefault="002A72E9" w:rsidP="00E66B0B">
            <w:pPr>
              <w:jc w:val="both"/>
              <w:rPr>
                <w:del w:id="2421" w:author="Pavla Trefilová" w:date="2019-09-11T15:34:00Z"/>
              </w:rPr>
            </w:pPr>
          </w:p>
        </w:tc>
        <w:tc>
          <w:tcPr>
            <w:tcW w:w="2096" w:type="dxa"/>
            <w:gridSpan w:val="4"/>
          </w:tcPr>
          <w:p w:rsidR="002A72E9" w:rsidDel="00A13DC4" w:rsidRDefault="002A72E9" w:rsidP="00E66B0B">
            <w:pPr>
              <w:jc w:val="both"/>
              <w:rPr>
                <w:del w:id="2422" w:author="Pavla Trefilová" w:date="2019-09-11T15:34:00Z"/>
              </w:rPr>
            </w:pPr>
          </w:p>
        </w:tc>
      </w:tr>
      <w:tr w:rsidR="002A72E9" w:rsidDel="00A13DC4" w:rsidTr="00E66B0B">
        <w:trPr>
          <w:del w:id="2423" w:author="Pavla Trefilová" w:date="2019-09-11T15:34:00Z"/>
        </w:trPr>
        <w:tc>
          <w:tcPr>
            <w:tcW w:w="6060" w:type="dxa"/>
            <w:gridSpan w:val="5"/>
          </w:tcPr>
          <w:p w:rsidR="002A72E9" w:rsidDel="00A13DC4" w:rsidRDefault="002A72E9" w:rsidP="00E66B0B">
            <w:pPr>
              <w:jc w:val="both"/>
              <w:rPr>
                <w:del w:id="2424" w:author="Pavla Trefilová" w:date="2019-09-11T15:34:00Z"/>
              </w:rPr>
            </w:pPr>
          </w:p>
        </w:tc>
        <w:tc>
          <w:tcPr>
            <w:tcW w:w="1703" w:type="dxa"/>
            <w:gridSpan w:val="2"/>
          </w:tcPr>
          <w:p w:rsidR="002A72E9" w:rsidDel="00A13DC4" w:rsidRDefault="002A72E9" w:rsidP="00E66B0B">
            <w:pPr>
              <w:jc w:val="both"/>
              <w:rPr>
                <w:del w:id="2425" w:author="Pavla Trefilová" w:date="2019-09-11T15:34:00Z"/>
              </w:rPr>
            </w:pPr>
          </w:p>
        </w:tc>
        <w:tc>
          <w:tcPr>
            <w:tcW w:w="2096" w:type="dxa"/>
            <w:gridSpan w:val="4"/>
          </w:tcPr>
          <w:p w:rsidR="002A72E9" w:rsidDel="00A13DC4" w:rsidRDefault="002A72E9" w:rsidP="00E66B0B">
            <w:pPr>
              <w:jc w:val="both"/>
              <w:rPr>
                <w:del w:id="2426" w:author="Pavla Trefilová" w:date="2019-09-11T15:34:00Z"/>
              </w:rPr>
            </w:pPr>
          </w:p>
        </w:tc>
      </w:tr>
      <w:tr w:rsidR="002A72E9" w:rsidDel="00A13DC4" w:rsidTr="00E66B0B">
        <w:trPr>
          <w:del w:id="2427" w:author="Pavla Trefilová" w:date="2019-09-11T15:34:00Z"/>
        </w:trPr>
        <w:tc>
          <w:tcPr>
            <w:tcW w:w="6060" w:type="dxa"/>
            <w:gridSpan w:val="5"/>
          </w:tcPr>
          <w:p w:rsidR="002A72E9" w:rsidDel="00A13DC4" w:rsidRDefault="002A72E9" w:rsidP="00E66B0B">
            <w:pPr>
              <w:jc w:val="both"/>
              <w:rPr>
                <w:del w:id="2428" w:author="Pavla Trefilová" w:date="2019-09-11T15:34:00Z"/>
              </w:rPr>
            </w:pPr>
          </w:p>
        </w:tc>
        <w:tc>
          <w:tcPr>
            <w:tcW w:w="1703" w:type="dxa"/>
            <w:gridSpan w:val="2"/>
          </w:tcPr>
          <w:p w:rsidR="002A72E9" w:rsidDel="00A13DC4" w:rsidRDefault="002A72E9" w:rsidP="00E66B0B">
            <w:pPr>
              <w:jc w:val="both"/>
              <w:rPr>
                <w:del w:id="2429" w:author="Pavla Trefilová" w:date="2019-09-11T15:34:00Z"/>
              </w:rPr>
            </w:pPr>
          </w:p>
        </w:tc>
        <w:tc>
          <w:tcPr>
            <w:tcW w:w="2096" w:type="dxa"/>
            <w:gridSpan w:val="4"/>
          </w:tcPr>
          <w:p w:rsidR="002A72E9" w:rsidDel="00A13DC4" w:rsidRDefault="002A72E9" w:rsidP="00E66B0B">
            <w:pPr>
              <w:jc w:val="both"/>
              <w:rPr>
                <w:del w:id="2430" w:author="Pavla Trefilová" w:date="2019-09-11T15:34:00Z"/>
              </w:rPr>
            </w:pPr>
          </w:p>
        </w:tc>
      </w:tr>
      <w:tr w:rsidR="002A72E9" w:rsidDel="00A13DC4" w:rsidTr="00E66B0B">
        <w:trPr>
          <w:del w:id="2431" w:author="Pavla Trefilová" w:date="2019-09-11T15:34:00Z"/>
        </w:trPr>
        <w:tc>
          <w:tcPr>
            <w:tcW w:w="9859" w:type="dxa"/>
            <w:gridSpan w:val="11"/>
            <w:shd w:val="clear" w:color="auto" w:fill="F7CAAC"/>
          </w:tcPr>
          <w:p w:rsidR="002A72E9" w:rsidDel="00A13DC4" w:rsidRDefault="002A72E9" w:rsidP="00E66B0B">
            <w:pPr>
              <w:jc w:val="both"/>
              <w:rPr>
                <w:del w:id="2432" w:author="Pavla Trefilová" w:date="2019-09-11T15:34:00Z"/>
              </w:rPr>
            </w:pPr>
            <w:del w:id="2433" w:author="Pavla Trefilová" w:date="2019-09-11T15:34:00Z">
              <w:r w:rsidDel="00A13DC4">
                <w:rPr>
                  <w:b/>
                </w:rPr>
                <w:delText>Předměty příslušného studijního programu a způsob zapojení do jejich výuky, příp. další zapojení do uskutečňování studijního programu</w:delText>
              </w:r>
            </w:del>
          </w:p>
        </w:tc>
      </w:tr>
      <w:tr w:rsidR="002A72E9" w:rsidDel="00A13DC4" w:rsidTr="00E66B0B">
        <w:trPr>
          <w:trHeight w:val="480"/>
          <w:del w:id="2434" w:author="Pavla Trefilová" w:date="2019-09-11T15:34:00Z"/>
        </w:trPr>
        <w:tc>
          <w:tcPr>
            <w:tcW w:w="9859" w:type="dxa"/>
            <w:gridSpan w:val="11"/>
            <w:tcBorders>
              <w:top w:val="nil"/>
            </w:tcBorders>
          </w:tcPr>
          <w:p w:rsidR="002A72E9" w:rsidDel="00A13DC4" w:rsidRDefault="002A72E9" w:rsidP="00E66B0B">
            <w:pPr>
              <w:jc w:val="both"/>
              <w:rPr>
                <w:del w:id="2435" w:author="Pavla Trefilová" w:date="2019-09-11T15:34:00Z"/>
              </w:rPr>
            </w:pPr>
            <w:del w:id="2436" w:author="Pavla Trefilová" w:date="2019-09-11T15:34:00Z">
              <w:r w:rsidDel="00A13DC4">
                <w:delText>Manažerská psychologie a sociologie – přednášející (40%)</w:delText>
              </w:r>
            </w:del>
          </w:p>
        </w:tc>
      </w:tr>
      <w:tr w:rsidR="002A72E9" w:rsidDel="00A13DC4" w:rsidTr="00E66B0B">
        <w:trPr>
          <w:del w:id="2437" w:author="Pavla Trefilová" w:date="2019-09-11T15:34:00Z"/>
        </w:trPr>
        <w:tc>
          <w:tcPr>
            <w:tcW w:w="9859" w:type="dxa"/>
            <w:gridSpan w:val="11"/>
            <w:shd w:val="clear" w:color="auto" w:fill="F7CAAC"/>
          </w:tcPr>
          <w:p w:rsidR="002A72E9" w:rsidDel="00A13DC4" w:rsidRDefault="002A72E9" w:rsidP="00E66B0B">
            <w:pPr>
              <w:jc w:val="both"/>
              <w:rPr>
                <w:del w:id="2438" w:author="Pavla Trefilová" w:date="2019-09-11T15:34:00Z"/>
              </w:rPr>
            </w:pPr>
            <w:del w:id="2439" w:author="Pavla Trefilová" w:date="2019-09-11T15:34:00Z">
              <w:r w:rsidDel="00A13DC4">
                <w:rPr>
                  <w:b/>
                </w:rPr>
                <w:delText xml:space="preserve">Údaje o vzdělání na VŠ </w:delText>
              </w:r>
            </w:del>
          </w:p>
        </w:tc>
      </w:tr>
      <w:tr w:rsidR="002A72E9" w:rsidDel="00A13DC4" w:rsidTr="00E66B0B">
        <w:trPr>
          <w:trHeight w:val="731"/>
          <w:del w:id="2440" w:author="Pavla Trefilová" w:date="2019-09-11T15:34:00Z"/>
        </w:trPr>
        <w:tc>
          <w:tcPr>
            <w:tcW w:w="9859" w:type="dxa"/>
            <w:gridSpan w:val="11"/>
          </w:tcPr>
          <w:p w:rsidR="002A72E9" w:rsidDel="00A13DC4" w:rsidRDefault="002A72E9" w:rsidP="00E66B0B">
            <w:pPr>
              <w:tabs>
                <w:tab w:val="left" w:pos="1418"/>
              </w:tabs>
              <w:autoSpaceDE w:val="0"/>
              <w:autoSpaceDN w:val="0"/>
              <w:adjustRightInd w:val="0"/>
              <w:ind w:left="1416" w:hanging="1416"/>
              <w:rPr>
                <w:del w:id="2441" w:author="Pavla Trefilová" w:date="2019-09-11T15:34:00Z"/>
                <w:color w:val="000000"/>
                <w:szCs w:val="24"/>
              </w:rPr>
            </w:pPr>
            <w:del w:id="2442" w:author="Pavla Trefilová" w:date="2019-09-11T15:34:00Z">
              <w:r w:rsidDel="00A13DC4">
                <w:rPr>
                  <w:b/>
                  <w:bCs/>
                  <w:color w:val="000000"/>
                  <w:szCs w:val="24"/>
                </w:rPr>
                <w:delText xml:space="preserve">2003 – 2008: </w:delText>
              </w:r>
              <w:r w:rsidDel="00A13DC4">
                <w:rPr>
                  <w:color w:val="000000"/>
                  <w:szCs w:val="24"/>
                </w:rPr>
                <w:delText>Masarykova Univerzita v Brně, Fakulta sociálních studií, obor sociální psychologie (</w:delText>
              </w:r>
              <w:r w:rsidDel="00A13DC4">
                <w:rPr>
                  <w:b/>
                  <w:color w:val="000000"/>
                  <w:szCs w:val="24"/>
                </w:rPr>
                <w:delText>Ph.D.</w:delText>
              </w:r>
              <w:r w:rsidDel="00A13DC4">
                <w:rPr>
                  <w:color w:val="000000"/>
                  <w:szCs w:val="24"/>
                </w:rPr>
                <w:delText>)</w:delText>
              </w:r>
            </w:del>
          </w:p>
          <w:p w:rsidR="002A72E9" w:rsidRPr="00C47D68" w:rsidDel="00A13DC4" w:rsidRDefault="002A72E9" w:rsidP="00E66B0B">
            <w:pPr>
              <w:tabs>
                <w:tab w:val="left" w:pos="1418"/>
              </w:tabs>
              <w:autoSpaceDE w:val="0"/>
              <w:autoSpaceDN w:val="0"/>
              <w:adjustRightInd w:val="0"/>
              <w:spacing w:after="360"/>
              <w:ind w:left="1418" w:hanging="1418"/>
              <w:rPr>
                <w:del w:id="2443" w:author="Pavla Trefilová" w:date="2019-09-11T15:34:00Z"/>
                <w:color w:val="000000"/>
                <w:szCs w:val="24"/>
              </w:rPr>
            </w:pPr>
            <w:del w:id="2444" w:author="Pavla Trefilová" w:date="2019-09-11T15:34:00Z">
              <w:r w:rsidDel="00A13DC4">
                <w:rPr>
                  <w:b/>
                  <w:bCs/>
                  <w:color w:val="000000"/>
                  <w:szCs w:val="24"/>
                </w:rPr>
                <w:delText xml:space="preserve">1996 – 2001: </w:delText>
              </w:r>
              <w:r w:rsidDel="00A13DC4">
                <w:rPr>
                  <w:color w:val="000000"/>
                  <w:szCs w:val="24"/>
                </w:rPr>
                <w:delText>Univerzita Palackého v Olomouci, Filozofická fakulta, obor Psychologie (</w:delText>
              </w:r>
              <w:r w:rsidDel="00A13DC4">
                <w:rPr>
                  <w:b/>
                  <w:color w:val="000000"/>
                  <w:szCs w:val="24"/>
                </w:rPr>
                <w:delText>Mgr.</w:delText>
              </w:r>
              <w:r w:rsidDel="00A13DC4">
                <w:rPr>
                  <w:color w:val="000000"/>
                  <w:szCs w:val="24"/>
                </w:rPr>
                <w:delText>)</w:delText>
              </w:r>
            </w:del>
          </w:p>
        </w:tc>
      </w:tr>
      <w:tr w:rsidR="002A72E9" w:rsidDel="00A13DC4" w:rsidTr="00E66B0B">
        <w:trPr>
          <w:del w:id="2445" w:author="Pavla Trefilová" w:date="2019-09-11T15:34:00Z"/>
        </w:trPr>
        <w:tc>
          <w:tcPr>
            <w:tcW w:w="9859" w:type="dxa"/>
            <w:gridSpan w:val="11"/>
            <w:shd w:val="clear" w:color="auto" w:fill="F7CAAC"/>
          </w:tcPr>
          <w:p w:rsidR="002A72E9" w:rsidDel="00A13DC4" w:rsidRDefault="002A72E9" w:rsidP="00E66B0B">
            <w:pPr>
              <w:jc w:val="both"/>
              <w:rPr>
                <w:del w:id="2446" w:author="Pavla Trefilová" w:date="2019-09-11T15:34:00Z"/>
                <w:b/>
              </w:rPr>
            </w:pPr>
            <w:del w:id="2447" w:author="Pavla Trefilová" w:date="2019-09-11T15:34:00Z">
              <w:r w:rsidDel="00A13DC4">
                <w:rPr>
                  <w:b/>
                </w:rPr>
                <w:delText>Údaje o odborném působení od absolvování VŠ</w:delText>
              </w:r>
            </w:del>
          </w:p>
        </w:tc>
      </w:tr>
      <w:tr w:rsidR="002A72E9" w:rsidDel="00A13DC4" w:rsidTr="00E66B0B">
        <w:trPr>
          <w:trHeight w:val="1090"/>
          <w:del w:id="2448" w:author="Pavla Trefilová" w:date="2019-09-11T15:34:00Z"/>
        </w:trPr>
        <w:tc>
          <w:tcPr>
            <w:tcW w:w="9859" w:type="dxa"/>
            <w:gridSpan w:val="11"/>
          </w:tcPr>
          <w:p w:rsidR="002A72E9" w:rsidDel="00A13DC4" w:rsidRDefault="002A72E9" w:rsidP="00E66B0B">
            <w:pPr>
              <w:jc w:val="both"/>
              <w:rPr>
                <w:del w:id="2449" w:author="Pavla Trefilová" w:date="2019-09-11T15:34:00Z"/>
                <w:b/>
              </w:rPr>
            </w:pPr>
            <w:del w:id="2450" w:author="Pavla Trefilová" w:date="2019-09-11T15:34:00Z">
              <w:r w:rsidDel="00A13DC4">
                <w:rPr>
                  <w:b/>
                </w:rPr>
                <w:delText>2010 - doposud</w:delText>
              </w:r>
              <w:r w:rsidRPr="002D162B" w:rsidDel="00A13DC4">
                <w:rPr>
                  <w:b/>
                </w:rPr>
                <w:delText>:</w:delText>
              </w:r>
              <w:r w:rsidDel="00A13DC4">
                <w:delText xml:space="preserve">  Psychologická ordinace Zlín, klinická psycholožka a psychoterapeutka</w:delText>
              </w:r>
            </w:del>
          </w:p>
          <w:p w:rsidR="002A72E9" w:rsidDel="00A13DC4" w:rsidRDefault="002A72E9" w:rsidP="00E66B0B">
            <w:pPr>
              <w:jc w:val="both"/>
              <w:rPr>
                <w:del w:id="2451" w:author="Pavla Trefilová" w:date="2019-09-11T15:34:00Z"/>
                <w:b/>
              </w:rPr>
            </w:pPr>
            <w:del w:id="2452" w:author="Pavla Trefilová" w:date="2019-09-11T15:34:00Z">
              <w:r w:rsidDel="00A13DC4">
                <w:rPr>
                  <w:b/>
                </w:rPr>
                <w:delText>2010 - doposud</w:delText>
              </w:r>
              <w:r w:rsidRPr="002D162B" w:rsidDel="00A13DC4">
                <w:rPr>
                  <w:b/>
                </w:rPr>
                <w:delText>:</w:delText>
              </w:r>
              <w:r w:rsidDel="00A13DC4">
                <w:delText xml:space="preserve"> Univerzita Tomáše Bati Zlín, Fakulta managementu a ekonomiky, Ústav managementu a marketingu, </w:delText>
              </w:r>
              <w:r w:rsidDel="00A13DC4">
                <w:br/>
                <w:delText xml:space="preserve">                             odborná asistentka, jpp</w:delText>
              </w:r>
            </w:del>
          </w:p>
          <w:p w:rsidR="002A72E9" w:rsidDel="00A13DC4" w:rsidRDefault="002A72E9" w:rsidP="00E66B0B">
            <w:pPr>
              <w:jc w:val="both"/>
              <w:rPr>
                <w:del w:id="2453" w:author="Pavla Trefilová" w:date="2019-09-11T15:34:00Z"/>
              </w:rPr>
            </w:pPr>
            <w:del w:id="2454" w:author="Pavla Trefilová" w:date="2019-09-11T15:34:00Z">
              <w:r w:rsidRPr="002D162B" w:rsidDel="00A13DC4">
                <w:rPr>
                  <w:b/>
                </w:rPr>
                <w:delText xml:space="preserve">2007 – </w:delText>
              </w:r>
              <w:r w:rsidDel="00A13DC4">
                <w:rPr>
                  <w:b/>
                </w:rPr>
                <w:delText>2010</w:delText>
              </w:r>
              <w:r w:rsidRPr="002D162B" w:rsidDel="00A13DC4">
                <w:rPr>
                  <w:b/>
                </w:rPr>
                <w:delText>:</w:delText>
              </w:r>
              <w:r w:rsidDel="00A13DC4">
                <w:delText xml:space="preserve">       Univerzita Tomáše Bati Zlín, Fakulta managementu a ekonomiky, Ústav managementu a marketingu, </w:delText>
              </w:r>
            </w:del>
          </w:p>
          <w:p w:rsidR="002A72E9" w:rsidDel="00A13DC4" w:rsidRDefault="002A72E9" w:rsidP="00E66B0B">
            <w:pPr>
              <w:jc w:val="both"/>
              <w:rPr>
                <w:del w:id="2455" w:author="Pavla Trefilová" w:date="2019-09-11T15:34:00Z"/>
              </w:rPr>
            </w:pPr>
            <w:del w:id="2456" w:author="Pavla Trefilová" w:date="2019-09-11T15:34:00Z">
              <w:r w:rsidDel="00A13DC4">
                <w:delText xml:space="preserve">                             odborná asistentka</w:delText>
              </w:r>
            </w:del>
          </w:p>
          <w:p w:rsidR="002A72E9" w:rsidDel="00A13DC4" w:rsidRDefault="002A72E9" w:rsidP="00E66B0B">
            <w:pPr>
              <w:jc w:val="both"/>
              <w:rPr>
                <w:del w:id="2457" w:author="Pavla Trefilová" w:date="2019-09-11T15:34:00Z"/>
              </w:rPr>
            </w:pPr>
            <w:del w:id="2458" w:author="Pavla Trefilová" w:date="2019-09-11T15:34:00Z">
              <w:r w:rsidRPr="002D162B" w:rsidDel="00A13DC4">
                <w:rPr>
                  <w:b/>
                </w:rPr>
                <w:delText xml:space="preserve">2007 – </w:delText>
              </w:r>
              <w:r w:rsidDel="00A13DC4">
                <w:rPr>
                  <w:b/>
                </w:rPr>
                <w:delText>2009</w:delText>
              </w:r>
              <w:r w:rsidRPr="002D162B" w:rsidDel="00A13DC4">
                <w:rPr>
                  <w:b/>
                </w:rPr>
                <w:delText>:</w:delText>
              </w:r>
              <w:r w:rsidDel="00A13DC4">
                <w:delText xml:space="preserve">       Psychologická ordinace Zlín, klinická psycholožka a psychoterapeutka, jpp</w:delText>
              </w:r>
            </w:del>
          </w:p>
          <w:p w:rsidR="002A72E9" w:rsidDel="00A13DC4" w:rsidRDefault="002A72E9" w:rsidP="00E66B0B">
            <w:pPr>
              <w:jc w:val="both"/>
              <w:rPr>
                <w:del w:id="2459" w:author="Pavla Trefilová" w:date="2019-09-11T15:34:00Z"/>
              </w:rPr>
            </w:pPr>
            <w:del w:id="2460" w:author="Pavla Trefilová" w:date="2019-09-11T15:34:00Z">
              <w:r w:rsidRPr="002D162B" w:rsidDel="00A13DC4">
                <w:rPr>
                  <w:b/>
                </w:rPr>
                <w:delText>2004 – 2005:</w:delText>
              </w:r>
              <w:r w:rsidDel="00A13DC4">
                <w:delText xml:space="preserve">       Univerzita Tomáše Bati Zlín, Univerzitní institut, asistentka, jpp </w:delText>
              </w:r>
            </w:del>
          </w:p>
          <w:p w:rsidR="002A72E9" w:rsidDel="00A13DC4" w:rsidRDefault="002A72E9" w:rsidP="00E66B0B">
            <w:pPr>
              <w:jc w:val="both"/>
              <w:rPr>
                <w:del w:id="2461" w:author="Pavla Trefilová" w:date="2019-09-11T15:34:00Z"/>
              </w:rPr>
            </w:pPr>
            <w:del w:id="2462" w:author="Pavla Trefilová" w:date="2019-09-11T15:34:00Z">
              <w:r w:rsidRPr="002D162B" w:rsidDel="00A13DC4">
                <w:rPr>
                  <w:b/>
                </w:rPr>
                <w:delText>2001 – 2007:</w:delText>
              </w:r>
              <w:r w:rsidDel="00A13DC4">
                <w:delText xml:space="preserve">       Dětské Centrum Zlín – Burešov, klinická psycholožka</w:delText>
              </w:r>
            </w:del>
          </w:p>
          <w:p w:rsidR="002A72E9" w:rsidDel="00A13DC4" w:rsidRDefault="002A72E9" w:rsidP="00E66B0B">
            <w:pPr>
              <w:jc w:val="both"/>
              <w:rPr>
                <w:del w:id="2463" w:author="Pavla Trefilová" w:date="2019-09-11T15:34:00Z"/>
              </w:rPr>
            </w:pPr>
          </w:p>
        </w:tc>
      </w:tr>
      <w:tr w:rsidR="002A72E9" w:rsidDel="00A13DC4" w:rsidTr="00E66B0B">
        <w:trPr>
          <w:trHeight w:val="250"/>
          <w:del w:id="2464" w:author="Pavla Trefilová" w:date="2019-09-11T15:34:00Z"/>
        </w:trPr>
        <w:tc>
          <w:tcPr>
            <w:tcW w:w="9859" w:type="dxa"/>
            <w:gridSpan w:val="11"/>
            <w:shd w:val="clear" w:color="auto" w:fill="F7CAAC"/>
          </w:tcPr>
          <w:p w:rsidR="002A72E9" w:rsidDel="00A13DC4" w:rsidRDefault="002A72E9" w:rsidP="00E66B0B">
            <w:pPr>
              <w:jc w:val="both"/>
              <w:rPr>
                <w:del w:id="2465" w:author="Pavla Trefilová" w:date="2019-09-11T15:34:00Z"/>
              </w:rPr>
            </w:pPr>
            <w:del w:id="2466" w:author="Pavla Trefilová" w:date="2019-09-11T15:34:00Z">
              <w:r w:rsidDel="00A13DC4">
                <w:rPr>
                  <w:b/>
                </w:rPr>
                <w:delText>Zkušenosti s vedením kvalifikačních a rigorózních prací</w:delText>
              </w:r>
            </w:del>
          </w:p>
        </w:tc>
      </w:tr>
      <w:tr w:rsidR="002A72E9" w:rsidDel="00A13DC4" w:rsidTr="00E66B0B">
        <w:trPr>
          <w:trHeight w:val="312"/>
          <w:del w:id="2467" w:author="Pavla Trefilová" w:date="2019-09-11T15:34:00Z"/>
        </w:trPr>
        <w:tc>
          <w:tcPr>
            <w:tcW w:w="9859" w:type="dxa"/>
            <w:gridSpan w:val="11"/>
          </w:tcPr>
          <w:p w:rsidR="00636CFD" w:rsidDel="00A13DC4" w:rsidRDefault="00636CFD" w:rsidP="00636CFD">
            <w:pPr>
              <w:jc w:val="both"/>
              <w:rPr>
                <w:del w:id="2468" w:author="Pavla Trefilová" w:date="2019-09-11T15:34:00Z"/>
              </w:rPr>
            </w:pPr>
            <w:del w:id="2469" w:author="Pavla Trefilová" w:date="2019-09-11T15:34:00Z">
              <w:r w:rsidDel="00A13DC4">
                <w:delText>Počet vedených bakalářských prací – 5</w:delText>
              </w:r>
            </w:del>
          </w:p>
          <w:p w:rsidR="002A72E9" w:rsidDel="00A13DC4" w:rsidRDefault="00636CFD" w:rsidP="00636CFD">
            <w:pPr>
              <w:jc w:val="both"/>
              <w:rPr>
                <w:del w:id="2470" w:author="Pavla Trefilová" w:date="2019-09-11T15:34:00Z"/>
              </w:rPr>
            </w:pPr>
            <w:del w:id="2471" w:author="Pavla Trefilová" w:date="2019-09-11T15:34:00Z">
              <w:r w:rsidDel="00A13DC4">
                <w:delText>Počet vedených diplomových prací – 9</w:delText>
              </w:r>
            </w:del>
          </w:p>
        </w:tc>
      </w:tr>
      <w:tr w:rsidR="002A72E9" w:rsidDel="00A13DC4" w:rsidTr="00E66B0B">
        <w:trPr>
          <w:cantSplit/>
          <w:del w:id="2472" w:author="Pavla Trefilová" w:date="2019-09-11T15:34:00Z"/>
        </w:trPr>
        <w:tc>
          <w:tcPr>
            <w:tcW w:w="3347" w:type="dxa"/>
            <w:gridSpan w:val="2"/>
            <w:tcBorders>
              <w:top w:val="single" w:sz="12" w:space="0" w:color="auto"/>
            </w:tcBorders>
            <w:shd w:val="clear" w:color="auto" w:fill="F7CAAC"/>
          </w:tcPr>
          <w:p w:rsidR="002A72E9" w:rsidDel="00A13DC4" w:rsidRDefault="002A72E9" w:rsidP="00E66B0B">
            <w:pPr>
              <w:jc w:val="both"/>
              <w:rPr>
                <w:del w:id="2473" w:author="Pavla Trefilová" w:date="2019-09-11T15:34:00Z"/>
              </w:rPr>
            </w:pPr>
            <w:del w:id="2474" w:author="Pavla Trefilová" w:date="2019-09-11T15:34:00Z">
              <w:r w:rsidDel="00A13DC4">
                <w:rPr>
                  <w:b/>
                </w:rPr>
                <w:delText xml:space="preserve">Obor habilitačního řízení </w:delText>
              </w:r>
            </w:del>
          </w:p>
        </w:tc>
        <w:tc>
          <w:tcPr>
            <w:tcW w:w="2245" w:type="dxa"/>
            <w:gridSpan w:val="2"/>
            <w:tcBorders>
              <w:top w:val="single" w:sz="12" w:space="0" w:color="auto"/>
            </w:tcBorders>
            <w:shd w:val="clear" w:color="auto" w:fill="F7CAAC"/>
          </w:tcPr>
          <w:p w:rsidR="002A72E9" w:rsidDel="00A13DC4" w:rsidRDefault="002A72E9" w:rsidP="00E66B0B">
            <w:pPr>
              <w:jc w:val="both"/>
              <w:rPr>
                <w:del w:id="2475" w:author="Pavla Trefilová" w:date="2019-09-11T15:34:00Z"/>
              </w:rPr>
            </w:pPr>
            <w:del w:id="2476" w:author="Pavla Trefilová" w:date="2019-09-11T15:34:00Z">
              <w:r w:rsidDel="00A13DC4">
                <w:rPr>
                  <w:b/>
                </w:rPr>
                <w:delText>Rok udělení hodnosti</w:delText>
              </w:r>
            </w:del>
          </w:p>
        </w:tc>
        <w:tc>
          <w:tcPr>
            <w:tcW w:w="2248" w:type="dxa"/>
            <w:gridSpan w:val="4"/>
            <w:tcBorders>
              <w:top w:val="single" w:sz="12" w:space="0" w:color="auto"/>
              <w:right w:val="single" w:sz="12" w:space="0" w:color="auto"/>
            </w:tcBorders>
            <w:shd w:val="clear" w:color="auto" w:fill="F7CAAC"/>
          </w:tcPr>
          <w:p w:rsidR="002A72E9" w:rsidDel="00A13DC4" w:rsidRDefault="002A72E9" w:rsidP="00E66B0B">
            <w:pPr>
              <w:jc w:val="both"/>
              <w:rPr>
                <w:del w:id="2477" w:author="Pavla Trefilová" w:date="2019-09-11T15:34:00Z"/>
              </w:rPr>
            </w:pPr>
            <w:del w:id="2478" w:author="Pavla Trefilová" w:date="2019-09-11T15:34:00Z">
              <w:r w:rsidDel="00A13DC4">
                <w:rPr>
                  <w:b/>
                </w:rPr>
                <w:delText>Řízení konáno na VŠ</w:delText>
              </w:r>
            </w:del>
          </w:p>
        </w:tc>
        <w:tc>
          <w:tcPr>
            <w:tcW w:w="2019" w:type="dxa"/>
            <w:gridSpan w:val="3"/>
            <w:tcBorders>
              <w:top w:val="single" w:sz="12" w:space="0" w:color="auto"/>
              <w:left w:val="single" w:sz="12" w:space="0" w:color="auto"/>
            </w:tcBorders>
            <w:shd w:val="clear" w:color="auto" w:fill="F7CAAC"/>
          </w:tcPr>
          <w:p w:rsidR="002A72E9" w:rsidDel="00A13DC4" w:rsidRDefault="002A72E9" w:rsidP="00E66B0B">
            <w:pPr>
              <w:jc w:val="both"/>
              <w:rPr>
                <w:del w:id="2479" w:author="Pavla Trefilová" w:date="2019-09-11T15:34:00Z"/>
                <w:b/>
              </w:rPr>
            </w:pPr>
            <w:del w:id="2480" w:author="Pavla Trefilová" w:date="2019-09-11T15:34:00Z">
              <w:r w:rsidDel="00A13DC4">
                <w:rPr>
                  <w:b/>
                </w:rPr>
                <w:delText>Ohlasy publikací</w:delText>
              </w:r>
            </w:del>
          </w:p>
        </w:tc>
      </w:tr>
      <w:tr w:rsidR="002A72E9" w:rsidDel="00A13DC4" w:rsidTr="00E66B0B">
        <w:trPr>
          <w:cantSplit/>
          <w:del w:id="2481" w:author="Pavla Trefilová" w:date="2019-09-11T15:34:00Z"/>
        </w:trPr>
        <w:tc>
          <w:tcPr>
            <w:tcW w:w="3347" w:type="dxa"/>
            <w:gridSpan w:val="2"/>
          </w:tcPr>
          <w:p w:rsidR="002A72E9" w:rsidDel="00A13DC4" w:rsidRDefault="002A72E9" w:rsidP="00E66B0B">
            <w:pPr>
              <w:jc w:val="both"/>
              <w:rPr>
                <w:del w:id="2482" w:author="Pavla Trefilová" w:date="2019-09-11T15:34:00Z"/>
              </w:rPr>
            </w:pPr>
          </w:p>
        </w:tc>
        <w:tc>
          <w:tcPr>
            <w:tcW w:w="2245" w:type="dxa"/>
            <w:gridSpan w:val="2"/>
          </w:tcPr>
          <w:p w:rsidR="002A72E9" w:rsidDel="00A13DC4" w:rsidRDefault="002A72E9" w:rsidP="00E66B0B">
            <w:pPr>
              <w:jc w:val="both"/>
              <w:rPr>
                <w:del w:id="2483" w:author="Pavla Trefilová" w:date="2019-09-11T15:34:00Z"/>
              </w:rPr>
            </w:pPr>
          </w:p>
        </w:tc>
        <w:tc>
          <w:tcPr>
            <w:tcW w:w="2248" w:type="dxa"/>
            <w:gridSpan w:val="4"/>
            <w:tcBorders>
              <w:right w:val="single" w:sz="12" w:space="0" w:color="auto"/>
            </w:tcBorders>
          </w:tcPr>
          <w:p w:rsidR="002A72E9" w:rsidDel="00A13DC4" w:rsidRDefault="002A72E9" w:rsidP="00E66B0B">
            <w:pPr>
              <w:jc w:val="both"/>
              <w:rPr>
                <w:del w:id="2484" w:author="Pavla Trefilová" w:date="2019-09-11T15:34:00Z"/>
              </w:rPr>
            </w:pPr>
          </w:p>
        </w:tc>
        <w:tc>
          <w:tcPr>
            <w:tcW w:w="632" w:type="dxa"/>
            <w:tcBorders>
              <w:left w:val="single" w:sz="12" w:space="0" w:color="auto"/>
            </w:tcBorders>
            <w:shd w:val="clear" w:color="auto" w:fill="F7CAAC"/>
          </w:tcPr>
          <w:p w:rsidR="002A72E9" w:rsidDel="00A13DC4" w:rsidRDefault="002A72E9" w:rsidP="00E66B0B">
            <w:pPr>
              <w:jc w:val="both"/>
              <w:rPr>
                <w:del w:id="2485" w:author="Pavla Trefilová" w:date="2019-09-11T15:34:00Z"/>
              </w:rPr>
            </w:pPr>
            <w:del w:id="2486" w:author="Pavla Trefilová" w:date="2019-09-11T15:34:00Z">
              <w:r w:rsidDel="00A13DC4">
                <w:rPr>
                  <w:b/>
                </w:rPr>
                <w:delText>WOS</w:delText>
              </w:r>
            </w:del>
          </w:p>
        </w:tc>
        <w:tc>
          <w:tcPr>
            <w:tcW w:w="693" w:type="dxa"/>
            <w:shd w:val="clear" w:color="auto" w:fill="F7CAAC"/>
          </w:tcPr>
          <w:p w:rsidR="002A72E9" w:rsidDel="00A13DC4" w:rsidRDefault="002A72E9" w:rsidP="00E66B0B">
            <w:pPr>
              <w:jc w:val="both"/>
              <w:rPr>
                <w:del w:id="2487" w:author="Pavla Trefilová" w:date="2019-09-11T15:34:00Z"/>
                <w:sz w:val="18"/>
              </w:rPr>
            </w:pPr>
            <w:del w:id="2488" w:author="Pavla Trefilová" w:date="2019-09-11T15:34:00Z">
              <w:r w:rsidDel="00A13DC4">
                <w:rPr>
                  <w:b/>
                  <w:sz w:val="18"/>
                </w:rPr>
                <w:delText>Scopus</w:delText>
              </w:r>
            </w:del>
          </w:p>
        </w:tc>
        <w:tc>
          <w:tcPr>
            <w:tcW w:w="694" w:type="dxa"/>
            <w:shd w:val="clear" w:color="auto" w:fill="F7CAAC"/>
          </w:tcPr>
          <w:p w:rsidR="002A72E9" w:rsidDel="00A13DC4" w:rsidRDefault="002A72E9" w:rsidP="00E66B0B">
            <w:pPr>
              <w:jc w:val="both"/>
              <w:rPr>
                <w:del w:id="2489" w:author="Pavla Trefilová" w:date="2019-09-11T15:34:00Z"/>
              </w:rPr>
            </w:pPr>
            <w:del w:id="2490" w:author="Pavla Trefilová" w:date="2019-09-11T15:34:00Z">
              <w:r w:rsidDel="00A13DC4">
                <w:rPr>
                  <w:b/>
                  <w:sz w:val="18"/>
                </w:rPr>
                <w:delText>ostatní</w:delText>
              </w:r>
            </w:del>
          </w:p>
        </w:tc>
      </w:tr>
      <w:tr w:rsidR="002A72E9" w:rsidDel="00A13DC4" w:rsidTr="00E66B0B">
        <w:trPr>
          <w:cantSplit/>
          <w:trHeight w:val="70"/>
          <w:del w:id="2491" w:author="Pavla Trefilová" w:date="2019-09-11T15:34:00Z"/>
        </w:trPr>
        <w:tc>
          <w:tcPr>
            <w:tcW w:w="3347" w:type="dxa"/>
            <w:gridSpan w:val="2"/>
            <w:shd w:val="clear" w:color="auto" w:fill="F7CAAC"/>
          </w:tcPr>
          <w:p w:rsidR="002A72E9" w:rsidDel="00A13DC4" w:rsidRDefault="002A72E9" w:rsidP="00E66B0B">
            <w:pPr>
              <w:jc w:val="both"/>
              <w:rPr>
                <w:del w:id="2492" w:author="Pavla Trefilová" w:date="2019-09-11T15:34:00Z"/>
              </w:rPr>
            </w:pPr>
            <w:del w:id="2493" w:author="Pavla Trefilová" w:date="2019-09-11T15:34:00Z">
              <w:r w:rsidDel="00A13DC4">
                <w:rPr>
                  <w:b/>
                </w:rPr>
                <w:delText>Obor jmenovacího řízení</w:delText>
              </w:r>
            </w:del>
          </w:p>
        </w:tc>
        <w:tc>
          <w:tcPr>
            <w:tcW w:w="2245" w:type="dxa"/>
            <w:gridSpan w:val="2"/>
            <w:shd w:val="clear" w:color="auto" w:fill="F7CAAC"/>
          </w:tcPr>
          <w:p w:rsidR="002A72E9" w:rsidDel="00A13DC4" w:rsidRDefault="002A72E9" w:rsidP="00E66B0B">
            <w:pPr>
              <w:jc w:val="both"/>
              <w:rPr>
                <w:del w:id="2494" w:author="Pavla Trefilová" w:date="2019-09-11T15:34:00Z"/>
              </w:rPr>
            </w:pPr>
            <w:del w:id="2495" w:author="Pavla Trefilová" w:date="2019-09-11T15:34:00Z">
              <w:r w:rsidDel="00A13DC4">
                <w:rPr>
                  <w:b/>
                </w:rPr>
                <w:delText>Rok udělení hodnosti</w:delText>
              </w:r>
            </w:del>
          </w:p>
        </w:tc>
        <w:tc>
          <w:tcPr>
            <w:tcW w:w="2248" w:type="dxa"/>
            <w:gridSpan w:val="4"/>
            <w:tcBorders>
              <w:right w:val="single" w:sz="12" w:space="0" w:color="auto"/>
            </w:tcBorders>
            <w:shd w:val="clear" w:color="auto" w:fill="F7CAAC"/>
          </w:tcPr>
          <w:p w:rsidR="002A72E9" w:rsidDel="00A13DC4" w:rsidRDefault="002A72E9" w:rsidP="00E66B0B">
            <w:pPr>
              <w:jc w:val="both"/>
              <w:rPr>
                <w:del w:id="2496" w:author="Pavla Trefilová" w:date="2019-09-11T15:34:00Z"/>
              </w:rPr>
            </w:pPr>
            <w:del w:id="2497" w:author="Pavla Trefilová" w:date="2019-09-11T15:34:00Z">
              <w:r w:rsidDel="00A13DC4">
                <w:rPr>
                  <w:b/>
                </w:rPr>
                <w:delText>Řízení konáno na VŠ</w:delText>
              </w:r>
            </w:del>
          </w:p>
        </w:tc>
        <w:tc>
          <w:tcPr>
            <w:tcW w:w="632" w:type="dxa"/>
            <w:vMerge w:val="restart"/>
            <w:tcBorders>
              <w:left w:val="single" w:sz="12" w:space="0" w:color="auto"/>
            </w:tcBorders>
          </w:tcPr>
          <w:p w:rsidR="002A72E9" w:rsidDel="00A13DC4" w:rsidRDefault="003C00CF" w:rsidP="00E66B0B">
            <w:pPr>
              <w:jc w:val="both"/>
              <w:rPr>
                <w:del w:id="2498" w:author="Pavla Trefilová" w:date="2019-09-11T15:34:00Z"/>
                <w:b/>
              </w:rPr>
            </w:pPr>
            <w:del w:id="2499" w:author="Pavla Trefilová" w:date="2019-09-11T15:34:00Z">
              <w:r w:rsidDel="00A13DC4">
                <w:rPr>
                  <w:b/>
                </w:rPr>
                <w:delText>0</w:delText>
              </w:r>
            </w:del>
          </w:p>
        </w:tc>
        <w:tc>
          <w:tcPr>
            <w:tcW w:w="693" w:type="dxa"/>
            <w:vMerge w:val="restart"/>
          </w:tcPr>
          <w:p w:rsidR="002A72E9" w:rsidDel="00A13DC4" w:rsidRDefault="002A72E9" w:rsidP="00E66B0B">
            <w:pPr>
              <w:jc w:val="both"/>
              <w:rPr>
                <w:del w:id="2500" w:author="Pavla Trefilová" w:date="2019-09-11T15:34:00Z"/>
                <w:b/>
              </w:rPr>
            </w:pPr>
            <w:del w:id="2501" w:author="Pavla Trefilová" w:date="2019-09-11T15:34:00Z">
              <w:r w:rsidDel="00A13DC4">
                <w:rPr>
                  <w:b/>
                </w:rPr>
                <w:delText>0</w:delText>
              </w:r>
            </w:del>
          </w:p>
        </w:tc>
        <w:tc>
          <w:tcPr>
            <w:tcW w:w="694" w:type="dxa"/>
            <w:vMerge w:val="restart"/>
          </w:tcPr>
          <w:p w:rsidR="002A72E9" w:rsidDel="00A13DC4" w:rsidRDefault="008F2EE0" w:rsidP="00E66B0B">
            <w:pPr>
              <w:jc w:val="both"/>
              <w:rPr>
                <w:del w:id="2502" w:author="Pavla Trefilová" w:date="2019-09-11T15:34:00Z"/>
                <w:b/>
              </w:rPr>
            </w:pPr>
            <w:del w:id="2503" w:author="Pavla Trefilová" w:date="2019-09-11T15:34:00Z">
              <w:r w:rsidDel="00A13DC4">
                <w:rPr>
                  <w:b/>
                </w:rPr>
                <w:delText>1</w:delText>
              </w:r>
            </w:del>
          </w:p>
        </w:tc>
      </w:tr>
      <w:tr w:rsidR="002A72E9" w:rsidDel="00A13DC4" w:rsidTr="00E66B0B">
        <w:trPr>
          <w:trHeight w:val="205"/>
          <w:del w:id="2504" w:author="Pavla Trefilová" w:date="2019-09-11T15:34:00Z"/>
        </w:trPr>
        <w:tc>
          <w:tcPr>
            <w:tcW w:w="3347" w:type="dxa"/>
            <w:gridSpan w:val="2"/>
          </w:tcPr>
          <w:p w:rsidR="002A72E9" w:rsidDel="00A13DC4" w:rsidRDefault="002A72E9" w:rsidP="00E66B0B">
            <w:pPr>
              <w:jc w:val="both"/>
              <w:rPr>
                <w:del w:id="2505" w:author="Pavla Trefilová" w:date="2019-09-11T15:34:00Z"/>
              </w:rPr>
            </w:pPr>
          </w:p>
        </w:tc>
        <w:tc>
          <w:tcPr>
            <w:tcW w:w="2245" w:type="dxa"/>
            <w:gridSpan w:val="2"/>
          </w:tcPr>
          <w:p w:rsidR="002A72E9" w:rsidDel="00A13DC4" w:rsidRDefault="002A72E9" w:rsidP="00E66B0B">
            <w:pPr>
              <w:jc w:val="both"/>
              <w:rPr>
                <w:del w:id="2506" w:author="Pavla Trefilová" w:date="2019-09-11T15:34:00Z"/>
              </w:rPr>
            </w:pPr>
          </w:p>
        </w:tc>
        <w:tc>
          <w:tcPr>
            <w:tcW w:w="2248" w:type="dxa"/>
            <w:gridSpan w:val="4"/>
            <w:tcBorders>
              <w:right w:val="single" w:sz="12" w:space="0" w:color="auto"/>
            </w:tcBorders>
          </w:tcPr>
          <w:p w:rsidR="002A72E9" w:rsidDel="00A13DC4" w:rsidRDefault="002A72E9" w:rsidP="00E66B0B">
            <w:pPr>
              <w:jc w:val="both"/>
              <w:rPr>
                <w:del w:id="2507" w:author="Pavla Trefilová" w:date="2019-09-11T15:34:00Z"/>
              </w:rPr>
            </w:pPr>
          </w:p>
        </w:tc>
        <w:tc>
          <w:tcPr>
            <w:tcW w:w="632" w:type="dxa"/>
            <w:vMerge/>
            <w:tcBorders>
              <w:left w:val="single" w:sz="12" w:space="0" w:color="auto"/>
            </w:tcBorders>
            <w:vAlign w:val="center"/>
          </w:tcPr>
          <w:p w:rsidR="002A72E9" w:rsidDel="00A13DC4" w:rsidRDefault="002A72E9" w:rsidP="00E66B0B">
            <w:pPr>
              <w:rPr>
                <w:del w:id="2508" w:author="Pavla Trefilová" w:date="2019-09-11T15:34:00Z"/>
                <w:b/>
              </w:rPr>
            </w:pPr>
          </w:p>
        </w:tc>
        <w:tc>
          <w:tcPr>
            <w:tcW w:w="693" w:type="dxa"/>
            <w:vMerge/>
            <w:vAlign w:val="center"/>
          </w:tcPr>
          <w:p w:rsidR="002A72E9" w:rsidDel="00A13DC4" w:rsidRDefault="002A72E9" w:rsidP="00E66B0B">
            <w:pPr>
              <w:rPr>
                <w:del w:id="2509" w:author="Pavla Trefilová" w:date="2019-09-11T15:34:00Z"/>
                <w:b/>
              </w:rPr>
            </w:pPr>
          </w:p>
        </w:tc>
        <w:tc>
          <w:tcPr>
            <w:tcW w:w="694" w:type="dxa"/>
            <w:vMerge/>
            <w:vAlign w:val="center"/>
          </w:tcPr>
          <w:p w:rsidR="002A72E9" w:rsidDel="00A13DC4" w:rsidRDefault="002A72E9" w:rsidP="00E66B0B">
            <w:pPr>
              <w:rPr>
                <w:del w:id="2510" w:author="Pavla Trefilová" w:date="2019-09-11T15:34:00Z"/>
                <w:b/>
              </w:rPr>
            </w:pPr>
          </w:p>
        </w:tc>
      </w:tr>
      <w:tr w:rsidR="002A72E9" w:rsidDel="00A13DC4" w:rsidTr="00E66B0B">
        <w:trPr>
          <w:del w:id="2511" w:author="Pavla Trefilová" w:date="2019-09-11T15:34:00Z"/>
        </w:trPr>
        <w:tc>
          <w:tcPr>
            <w:tcW w:w="9859" w:type="dxa"/>
            <w:gridSpan w:val="11"/>
            <w:shd w:val="clear" w:color="auto" w:fill="F7CAAC"/>
          </w:tcPr>
          <w:p w:rsidR="002A72E9" w:rsidDel="00A13DC4" w:rsidRDefault="002A72E9" w:rsidP="00E66B0B">
            <w:pPr>
              <w:jc w:val="both"/>
              <w:rPr>
                <w:del w:id="2512" w:author="Pavla Trefilová" w:date="2019-09-11T15:34:00Z"/>
                <w:b/>
              </w:rPr>
            </w:pPr>
            <w:del w:id="2513" w:author="Pavla Trefilová" w:date="2019-09-11T15:34:00Z">
              <w:r w:rsidDel="00A13DC4">
                <w:rPr>
                  <w:b/>
                </w:rPr>
                <w:delText xml:space="preserve">Přehled o nejvýznamnější publikační a další tvůrčí činnosti nebo další profesní činnosti u odborníků z praxe vztahující se k zabezpečovaným předmětům </w:delText>
              </w:r>
            </w:del>
          </w:p>
        </w:tc>
      </w:tr>
      <w:tr w:rsidR="002A72E9" w:rsidDel="00A13DC4" w:rsidTr="00E66B0B">
        <w:trPr>
          <w:trHeight w:val="2347"/>
          <w:del w:id="2514" w:author="Pavla Trefilová" w:date="2019-09-11T15:34:00Z"/>
        </w:trPr>
        <w:tc>
          <w:tcPr>
            <w:tcW w:w="9859" w:type="dxa"/>
            <w:gridSpan w:val="11"/>
          </w:tcPr>
          <w:p w:rsidR="002A72E9" w:rsidDel="00A13DC4" w:rsidRDefault="002A72E9" w:rsidP="00E66B0B">
            <w:pPr>
              <w:tabs>
                <w:tab w:val="left" w:pos="709"/>
              </w:tabs>
              <w:jc w:val="both"/>
              <w:rPr>
                <w:del w:id="2515" w:author="Pavla Trefilová" w:date="2019-09-11T15:34:00Z"/>
              </w:rPr>
            </w:pPr>
            <w:del w:id="2516" w:author="Pavla Trefilová" w:date="2019-09-11T15:34:00Z">
              <w:r w:rsidRPr="00AD01D8" w:rsidDel="00A13DC4">
                <w:rPr>
                  <w:lang w:val="en"/>
                </w:rPr>
                <w:delText>MANDINCOVÁ, P</w:delText>
              </w:r>
              <w:r w:rsidDel="00A13DC4">
                <w:rPr>
                  <w:lang w:val="en"/>
                </w:rPr>
                <w:delText>., KOUŘIL, V</w:delText>
              </w:r>
              <w:r w:rsidRPr="00AD01D8" w:rsidDel="00A13DC4">
                <w:rPr>
                  <w:lang w:val="en"/>
                </w:rPr>
                <w:delText xml:space="preserve">. </w:delText>
              </w:r>
              <w:r w:rsidRPr="00D65934" w:rsidDel="00A13DC4">
                <w:rPr>
                  <w:lang w:val="en"/>
                </w:rPr>
                <w:delText>Diagnostika autismu časného věku z pohledu psychologa</w:delText>
              </w:r>
              <w:r w:rsidDel="00A13DC4">
                <w:rPr>
                  <w:lang w:val="en"/>
                </w:rPr>
                <w:delText xml:space="preserve"> a psychiatra</w:delText>
              </w:r>
              <w:r w:rsidRPr="00AD01D8" w:rsidDel="00A13DC4">
                <w:rPr>
                  <w:lang w:val="en"/>
                </w:rPr>
                <w:delText xml:space="preserve">. </w:delText>
              </w:r>
              <w:r w:rsidRPr="00D65934" w:rsidDel="00A13DC4">
                <w:rPr>
                  <w:i/>
                  <w:lang w:val="en"/>
                </w:rPr>
                <w:delText>Pediatrické fórum Zlínská čtyřka</w:delText>
              </w:r>
              <w:r w:rsidDel="00A13DC4">
                <w:rPr>
                  <w:lang w:val="en"/>
                </w:rPr>
                <w:delText>. Luhačovice, 2017 (50%)</w:delText>
              </w:r>
              <w:r w:rsidRPr="00AD01D8" w:rsidDel="00A13DC4">
                <w:delText>.</w:delText>
              </w:r>
            </w:del>
          </w:p>
          <w:p w:rsidR="008D5664" w:rsidRPr="008D5664" w:rsidDel="00A13DC4" w:rsidRDefault="008D5664" w:rsidP="00E66B0B">
            <w:pPr>
              <w:tabs>
                <w:tab w:val="left" w:pos="709"/>
              </w:tabs>
              <w:jc w:val="both"/>
              <w:rPr>
                <w:del w:id="2517" w:author="Pavla Trefilová" w:date="2019-09-11T15:34:00Z"/>
                <w:i/>
              </w:rPr>
            </w:pPr>
            <w:del w:id="2518" w:author="Pavla Trefilová" w:date="2019-09-11T15:34:00Z">
              <w:r w:rsidRPr="008D5664" w:rsidDel="00A13DC4">
                <w:rPr>
                  <w:i/>
                </w:rPr>
                <w:delText>Další profesní činnosti:</w:delText>
              </w:r>
            </w:del>
          </w:p>
          <w:p w:rsidR="002A72E9" w:rsidRPr="008D5664" w:rsidDel="00A13DC4" w:rsidRDefault="002A72E9" w:rsidP="00E66B0B">
            <w:pPr>
              <w:tabs>
                <w:tab w:val="left" w:pos="709"/>
              </w:tabs>
              <w:jc w:val="both"/>
              <w:rPr>
                <w:del w:id="2519" w:author="Pavla Trefilová" w:date="2019-09-11T15:34:00Z"/>
              </w:rPr>
            </w:pPr>
            <w:del w:id="2520" w:author="Pavla Trefilová" w:date="2019-09-11T15:34:00Z">
              <w:r w:rsidRPr="008D5664" w:rsidDel="00A13DC4">
                <w:rPr>
                  <w:b/>
                </w:rPr>
                <w:delText>2012 – 2016</w:delText>
              </w:r>
              <w:r w:rsidRPr="008D5664" w:rsidDel="00A13DC4">
                <w:delText>: Psychologická ordinace Zlín, vedoucí pracoviště klinické psychologie a supervizor</w:delText>
              </w:r>
            </w:del>
          </w:p>
          <w:p w:rsidR="002A72E9" w:rsidRPr="008D5664" w:rsidDel="00A13DC4" w:rsidRDefault="002A72E9" w:rsidP="00E66B0B">
            <w:pPr>
              <w:tabs>
                <w:tab w:val="left" w:pos="709"/>
              </w:tabs>
              <w:jc w:val="both"/>
              <w:rPr>
                <w:del w:id="2521" w:author="Pavla Trefilová" w:date="2019-09-11T15:34:00Z"/>
              </w:rPr>
            </w:pPr>
            <w:del w:id="2522" w:author="Pavla Trefilová" w:date="2019-09-11T15:34:00Z">
              <w:r w:rsidRPr="008D5664" w:rsidDel="00A13DC4">
                <w:rPr>
                  <w:b/>
                </w:rPr>
                <w:delText>2006 – 2015:</w:delText>
              </w:r>
              <w:r w:rsidRPr="008D5664" w:rsidDel="00A13DC4">
                <w:delText xml:space="preserve"> Lektorka kurzů Psychoterapeutického institutu, z. s., Český Krumlov </w:delText>
              </w:r>
            </w:del>
          </w:p>
          <w:p w:rsidR="002A72E9" w:rsidRPr="008D5664" w:rsidDel="00A13DC4" w:rsidRDefault="002A72E9" w:rsidP="00E66B0B">
            <w:pPr>
              <w:tabs>
                <w:tab w:val="left" w:pos="709"/>
              </w:tabs>
              <w:jc w:val="both"/>
              <w:rPr>
                <w:del w:id="2523" w:author="Pavla Trefilová" w:date="2019-09-11T15:34:00Z"/>
              </w:rPr>
            </w:pPr>
            <w:del w:id="2524" w:author="Pavla Trefilová" w:date="2019-09-11T15:34:00Z">
              <w:r w:rsidRPr="008D5664" w:rsidDel="00A13DC4">
                <w:rPr>
                  <w:b/>
                </w:rPr>
                <w:delText>2013:</w:delText>
              </w:r>
              <w:r w:rsidRPr="008D5664" w:rsidDel="00A13DC4">
                <w:delText xml:space="preserve"> odborné slovo v dokumentárním pořadu ČT režiséra L. Hlavsy Panna a gay </w:delText>
              </w:r>
            </w:del>
          </w:p>
          <w:p w:rsidR="002A72E9" w:rsidDel="00A13DC4" w:rsidRDefault="002A72E9" w:rsidP="00E66B0B">
            <w:pPr>
              <w:tabs>
                <w:tab w:val="left" w:pos="709"/>
              </w:tabs>
              <w:jc w:val="both"/>
              <w:rPr>
                <w:del w:id="2525" w:author="Pavla Trefilová" w:date="2019-09-11T15:34:00Z"/>
                <w:b/>
              </w:rPr>
            </w:pPr>
            <w:del w:id="2526" w:author="Pavla Trefilová" w:date="2019-09-11T15:34:00Z">
              <w:r w:rsidRPr="008D5664" w:rsidDel="00A13DC4">
                <w:delText>Semináře na různá psychologická témata pro zdravotnické a pedagogické pracovníky příspěvkových organizací zřízených Zlínským krajem nebo statutárním městem Zlín.</w:delText>
              </w:r>
            </w:del>
          </w:p>
        </w:tc>
      </w:tr>
      <w:tr w:rsidR="002A72E9" w:rsidDel="00A13DC4" w:rsidTr="00E66B0B">
        <w:trPr>
          <w:trHeight w:val="218"/>
          <w:del w:id="2527" w:author="Pavla Trefilová" w:date="2019-09-11T15:34:00Z"/>
        </w:trPr>
        <w:tc>
          <w:tcPr>
            <w:tcW w:w="9859" w:type="dxa"/>
            <w:gridSpan w:val="11"/>
            <w:shd w:val="clear" w:color="auto" w:fill="F7CAAC"/>
          </w:tcPr>
          <w:p w:rsidR="002A72E9" w:rsidDel="00A13DC4" w:rsidRDefault="002A72E9" w:rsidP="00E66B0B">
            <w:pPr>
              <w:rPr>
                <w:del w:id="2528" w:author="Pavla Trefilová" w:date="2019-09-11T15:34:00Z"/>
                <w:b/>
              </w:rPr>
            </w:pPr>
            <w:del w:id="2529" w:author="Pavla Trefilová" w:date="2019-09-11T15:34:00Z">
              <w:r w:rsidDel="00A13DC4">
                <w:rPr>
                  <w:b/>
                </w:rPr>
                <w:delText>Působení v zahraničí</w:delText>
              </w:r>
            </w:del>
          </w:p>
        </w:tc>
      </w:tr>
      <w:tr w:rsidR="002A72E9" w:rsidDel="00A13DC4" w:rsidTr="00E66B0B">
        <w:trPr>
          <w:trHeight w:val="176"/>
          <w:del w:id="2530" w:author="Pavla Trefilová" w:date="2019-09-11T15:34:00Z"/>
        </w:trPr>
        <w:tc>
          <w:tcPr>
            <w:tcW w:w="9859" w:type="dxa"/>
            <w:gridSpan w:val="11"/>
          </w:tcPr>
          <w:p w:rsidR="002A72E9" w:rsidDel="00A13DC4" w:rsidRDefault="002A72E9" w:rsidP="00E66B0B">
            <w:pPr>
              <w:rPr>
                <w:del w:id="2531" w:author="Pavla Trefilová" w:date="2019-09-11T15:34:00Z"/>
                <w:b/>
              </w:rPr>
            </w:pPr>
          </w:p>
        </w:tc>
      </w:tr>
      <w:tr w:rsidR="002A72E9" w:rsidDel="00A13DC4" w:rsidTr="00E66B0B">
        <w:trPr>
          <w:cantSplit/>
          <w:trHeight w:val="222"/>
          <w:del w:id="2532" w:author="Pavla Trefilová" w:date="2019-09-11T15:34:00Z"/>
        </w:trPr>
        <w:tc>
          <w:tcPr>
            <w:tcW w:w="2518" w:type="dxa"/>
            <w:shd w:val="clear" w:color="auto" w:fill="F7CAAC"/>
          </w:tcPr>
          <w:p w:rsidR="002A72E9" w:rsidDel="00A13DC4" w:rsidRDefault="002A72E9" w:rsidP="00E66B0B">
            <w:pPr>
              <w:jc w:val="both"/>
              <w:rPr>
                <w:del w:id="2533" w:author="Pavla Trefilová" w:date="2019-09-11T15:34:00Z"/>
                <w:b/>
              </w:rPr>
            </w:pPr>
            <w:del w:id="2534" w:author="Pavla Trefilová" w:date="2019-09-11T15:34:00Z">
              <w:r w:rsidDel="00A13DC4">
                <w:rPr>
                  <w:b/>
                </w:rPr>
                <w:delText xml:space="preserve">Podpis </w:delText>
              </w:r>
            </w:del>
          </w:p>
        </w:tc>
        <w:tc>
          <w:tcPr>
            <w:tcW w:w="4536" w:type="dxa"/>
            <w:gridSpan w:val="5"/>
          </w:tcPr>
          <w:p w:rsidR="002A72E9" w:rsidDel="00A13DC4" w:rsidRDefault="002A72E9" w:rsidP="00E66B0B">
            <w:pPr>
              <w:jc w:val="both"/>
              <w:rPr>
                <w:del w:id="2535" w:author="Pavla Trefilová" w:date="2019-09-11T15:34:00Z"/>
              </w:rPr>
            </w:pPr>
          </w:p>
        </w:tc>
        <w:tc>
          <w:tcPr>
            <w:tcW w:w="786" w:type="dxa"/>
            <w:gridSpan w:val="2"/>
            <w:shd w:val="clear" w:color="auto" w:fill="F7CAAC"/>
          </w:tcPr>
          <w:p w:rsidR="002A72E9" w:rsidDel="00A13DC4" w:rsidRDefault="002A72E9" w:rsidP="00E66B0B">
            <w:pPr>
              <w:jc w:val="both"/>
              <w:rPr>
                <w:del w:id="2536" w:author="Pavla Trefilová" w:date="2019-09-11T15:34:00Z"/>
              </w:rPr>
            </w:pPr>
            <w:del w:id="2537" w:author="Pavla Trefilová" w:date="2019-09-11T15:34:00Z">
              <w:r w:rsidDel="00A13DC4">
                <w:rPr>
                  <w:b/>
                </w:rPr>
                <w:delText>datum</w:delText>
              </w:r>
            </w:del>
          </w:p>
        </w:tc>
        <w:tc>
          <w:tcPr>
            <w:tcW w:w="2019" w:type="dxa"/>
            <w:gridSpan w:val="3"/>
          </w:tcPr>
          <w:p w:rsidR="002A72E9" w:rsidDel="00A13DC4" w:rsidRDefault="002A72E9" w:rsidP="00E66B0B">
            <w:pPr>
              <w:jc w:val="both"/>
              <w:rPr>
                <w:del w:id="2538" w:author="Pavla Trefilová" w:date="2019-09-11T15:34:00Z"/>
              </w:rPr>
            </w:pPr>
          </w:p>
        </w:tc>
      </w:tr>
    </w:tbl>
    <w:p w:rsidR="002A72E9" w:rsidRDefault="002A72E9" w:rsidP="002A72E9"/>
    <w:p w:rsidR="00A70E18" w:rsidRDefault="00A70E18">
      <w:del w:id="2539" w:author="Pavla Trefilová" w:date="2019-09-11T15:34:00Z">
        <w:r w:rsidDel="00A13DC4">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82DE2" w:rsidRPr="0003498C" w:rsidTr="00B60699">
        <w:tc>
          <w:tcPr>
            <w:tcW w:w="9859" w:type="dxa"/>
            <w:gridSpan w:val="11"/>
            <w:tcBorders>
              <w:bottom w:val="double" w:sz="4" w:space="0" w:color="auto"/>
            </w:tcBorders>
            <w:shd w:val="clear" w:color="auto" w:fill="BDD6EE"/>
          </w:tcPr>
          <w:p w:rsidR="00782DE2" w:rsidRPr="0003498C" w:rsidRDefault="00782DE2" w:rsidP="00B60699">
            <w:pPr>
              <w:jc w:val="both"/>
              <w:rPr>
                <w:b/>
                <w:sz w:val="28"/>
              </w:rPr>
            </w:pPr>
            <w:r w:rsidRPr="0003498C">
              <w:rPr>
                <w:b/>
                <w:sz w:val="28"/>
              </w:rPr>
              <w:lastRenderedPageBreak/>
              <w:t>C-I – Personální zabezpečení</w:t>
            </w:r>
          </w:p>
        </w:tc>
      </w:tr>
      <w:tr w:rsidR="00782DE2" w:rsidRPr="0003498C" w:rsidTr="00B60699">
        <w:tc>
          <w:tcPr>
            <w:tcW w:w="2518" w:type="dxa"/>
            <w:tcBorders>
              <w:top w:val="double" w:sz="4" w:space="0" w:color="auto"/>
            </w:tcBorders>
            <w:shd w:val="clear" w:color="auto" w:fill="F7CAAC"/>
          </w:tcPr>
          <w:p w:rsidR="00782DE2" w:rsidRPr="0003498C" w:rsidRDefault="00782DE2" w:rsidP="00B60699">
            <w:pPr>
              <w:jc w:val="both"/>
              <w:rPr>
                <w:b/>
              </w:rPr>
            </w:pPr>
            <w:r w:rsidRPr="0003498C">
              <w:rPr>
                <w:b/>
              </w:rPr>
              <w:t>Vysoká škola</w:t>
            </w:r>
          </w:p>
        </w:tc>
        <w:tc>
          <w:tcPr>
            <w:tcW w:w="7341" w:type="dxa"/>
            <w:gridSpan w:val="10"/>
          </w:tcPr>
          <w:p w:rsidR="00782DE2" w:rsidRPr="0003498C" w:rsidRDefault="00782DE2" w:rsidP="00B60699">
            <w:pPr>
              <w:jc w:val="both"/>
            </w:pPr>
            <w:r w:rsidRPr="0003498C">
              <w:t>Univerzita Tomáše Bati ve Zlíně</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Součást vysoké školy</w:t>
            </w:r>
          </w:p>
        </w:tc>
        <w:tc>
          <w:tcPr>
            <w:tcW w:w="7341" w:type="dxa"/>
            <w:gridSpan w:val="10"/>
          </w:tcPr>
          <w:p w:rsidR="00782DE2" w:rsidRPr="0003498C" w:rsidRDefault="00782DE2" w:rsidP="00B60699">
            <w:pPr>
              <w:jc w:val="both"/>
            </w:pPr>
            <w:r w:rsidRPr="0003498C">
              <w:t>Fakulta managementu a ekonomiky</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Název studijního programu</w:t>
            </w:r>
          </w:p>
        </w:tc>
        <w:tc>
          <w:tcPr>
            <w:tcW w:w="7341" w:type="dxa"/>
            <w:gridSpan w:val="10"/>
          </w:tcPr>
          <w:p w:rsidR="00782DE2" w:rsidRPr="0003498C" w:rsidRDefault="00782DE2" w:rsidP="00B60699">
            <w:pPr>
              <w:jc w:val="both"/>
            </w:pPr>
            <w:r w:rsidRPr="00BB2AFA">
              <w:t>Finance a finanční technologie</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Jméno a příjmení</w:t>
            </w:r>
          </w:p>
        </w:tc>
        <w:tc>
          <w:tcPr>
            <w:tcW w:w="4536" w:type="dxa"/>
            <w:gridSpan w:val="5"/>
          </w:tcPr>
          <w:p w:rsidR="00782DE2" w:rsidRPr="0003498C" w:rsidRDefault="00782DE2" w:rsidP="00B60699">
            <w:pPr>
              <w:jc w:val="both"/>
            </w:pPr>
            <w:r>
              <w:t>Dana MARTINOVIČOVÁ</w:t>
            </w:r>
          </w:p>
        </w:tc>
        <w:tc>
          <w:tcPr>
            <w:tcW w:w="709" w:type="dxa"/>
            <w:shd w:val="clear" w:color="auto" w:fill="F7CAAC"/>
          </w:tcPr>
          <w:p w:rsidR="00782DE2" w:rsidRPr="0003498C" w:rsidRDefault="00782DE2" w:rsidP="00B60699">
            <w:pPr>
              <w:jc w:val="both"/>
              <w:rPr>
                <w:b/>
              </w:rPr>
            </w:pPr>
            <w:r w:rsidRPr="0003498C">
              <w:rPr>
                <w:b/>
              </w:rPr>
              <w:t>Tituly</w:t>
            </w:r>
          </w:p>
        </w:tc>
        <w:tc>
          <w:tcPr>
            <w:tcW w:w="2096" w:type="dxa"/>
            <w:gridSpan w:val="4"/>
          </w:tcPr>
          <w:p w:rsidR="00782DE2" w:rsidRPr="0003498C" w:rsidRDefault="00782DE2" w:rsidP="00B60699">
            <w:pPr>
              <w:jc w:val="both"/>
            </w:pPr>
            <w:r>
              <w:t>doc. Ing., Ph.D.</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Rok narození</w:t>
            </w:r>
          </w:p>
        </w:tc>
        <w:tc>
          <w:tcPr>
            <w:tcW w:w="829" w:type="dxa"/>
          </w:tcPr>
          <w:p w:rsidR="00782DE2" w:rsidRPr="0003498C" w:rsidRDefault="00782DE2" w:rsidP="00B60699">
            <w:pPr>
              <w:jc w:val="both"/>
            </w:pPr>
            <w:r>
              <w:t>1967</w:t>
            </w:r>
          </w:p>
        </w:tc>
        <w:tc>
          <w:tcPr>
            <w:tcW w:w="1721" w:type="dxa"/>
            <w:shd w:val="clear" w:color="auto" w:fill="F7CAAC"/>
          </w:tcPr>
          <w:p w:rsidR="00782DE2" w:rsidRPr="0003498C" w:rsidRDefault="00782DE2" w:rsidP="00B60699">
            <w:pPr>
              <w:jc w:val="both"/>
              <w:rPr>
                <w:b/>
              </w:rPr>
            </w:pPr>
            <w:r w:rsidRPr="0003498C">
              <w:rPr>
                <w:b/>
              </w:rPr>
              <w:t>typ vztahu k VŠ</w:t>
            </w:r>
          </w:p>
        </w:tc>
        <w:tc>
          <w:tcPr>
            <w:tcW w:w="992" w:type="dxa"/>
            <w:gridSpan w:val="2"/>
          </w:tcPr>
          <w:p w:rsidR="00782DE2" w:rsidRPr="0003498C" w:rsidRDefault="00782DE2" w:rsidP="00B60699">
            <w:pPr>
              <w:jc w:val="both"/>
            </w:pPr>
            <w:r>
              <w:t>DPP</w:t>
            </w: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03498C" w:rsidRDefault="00782DE2" w:rsidP="00B60699">
            <w:pPr>
              <w:jc w:val="both"/>
            </w:pPr>
          </w:p>
        </w:tc>
      </w:tr>
      <w:tr w:rsidR="00782DE2" w:rsidRPr="0003498C" w:rsidTr="00B60699">
        <w:tc>
          <w:tcPr>
            <w:tcW w:w="5068" w:type="dxa"/>
            <w:gridSpan w:val="3"/>
            <w:shd w:val="clear" w:color="auto" w:fill="F7CAAC"/>
          </w:tcPr>
          <w:p w:rsidR="00782DE2" w:rsidRPr="0003498C" w:rsidRDefault="00782DE2" w:rsidP="00B60699">
            <w:pPr>
              <w:jc w:val="both"/>
              <w:rPr>
                <w:b/>
              </w:rPr>
            </w:pPr>
            <w:r w:rsidRPr="0003498C">
              <w:rPr>
                <w:b/>
              </w:rPr>
              <w:t>Typ vztahu na součásti VŠ, která uskutečňuje st. program</w:t>
            </w:r>
          </w:p>
        </w:tc>
        <w:tc>
          <w:tcPr>
            <w:tcW w:w="992" w:type="dxa"/>
            <w:gridSpan w:val="2"/>
          </w:tcPr>
          <w:p w:rsidR="00782DE2" w:rsidRPr="0003498C" w:rsidRDefault="00782DE2" w:rsidP="00B60699">
            <w:pPr>
              <w:jc w:val="both"/>
            </w:pPr>
            <w:r>
              <w:t>DPP</w:t>
            </w: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03498C" w:rsidRDefault="00782DE2" w:rsidP="00B60699">
            <w:pPr>
              <w:jc w:val="both"/>
            </w:pPr>
          </w:p>
        </w:tc>
      </w:tr>
      <w:tr w:rsidR="00782DE2" w:rsidRPr="0003498C" w:rsidTr="00B60699">
        <w:tc>
          <w:tcPr>
            <w:tcW w:w="6060" w:type="dxa"/>
            <w:gridSpan w:val="5"/>
            <w:shd w:val="clear" w:color="auto" w:fill="F7CAAC"/>
          </w:tcPr>
          <w:p w:rsidR="00782DE2" w:rsidRPr="0003498C" w:rsidRDefault="00782DE2" w:rsidP="00B60699">
            <w:pPr>
              <w:jc w:val="both"/>
            </w:pPr>
            <w:r w:rsidRPr="0003498C">
              <w:rPr>
                <w:b/>
              </w:rPr>
              <w:t>Další současná působení jako akademický pracovník na jiných VŠ</w:t>
            </w:r>
          </w:p>
        </w:tc>
        <w:tc>
          <w:tcPr>
            <w:tcW w:w="1703" w:type="dxa"/>
            <w:gridSpan w:val="2"/>
            <w:shd w:val="clear" w:color="auto" w:fill="F7CAAC"/>
          </w:tcPr>
          <w:p w:rsidR="00782DE2" w:rsidRPr="0003498C" w:rsidRDefault="00782DE2" w:rsidP="00B60699">
            <w:pPr>
              <w:jc w:val="both"/>
              <w:rPr>
                <w:b/>
              </w:rPr>
            </w:pPr>
            <w:r w:rsidRPr="0003498C">
              <w:rPr>
                <w:b/>
              </w:rPr>
              <w:t>typ prac. vztahu</w:t>
            </w:r>
          </w:p>
        </w:tc>
        <w:tc>
          <w:tcPr>
            <w:tcW w:w="2096" w:type="dxa"/>
            <w:gridSpan w:val="4"/>
            <w:shd w:val="clear" w:color="auto" w:fill="F7CAAC"/>
          </w:tcPr>
          <w:p w:rsidR="00782DE2" w:rsidRPr="0003498C" w:rsidRDefault="00782DE2" w:rsidP="00B60699">
            <w:pPr>
              <w:jc w:val="both"/>
              <w:rPr>
                <w:b/>
              </w:rPr>
            </w:pPr>
            <w:r w:rsidRPr="0003498C">
              <w:rPr>
                <w:b/>
              </w:rPr>
              <w:t>rozsah</w:t>
            </w: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Předměty příslušného studijního programu a způsob zapojení do jejich výuky, příp. další zapojení do uskutečňování studijního programu</w:t>
            </w:r>
          </w:p>
        </w:tc>
      </w:tr>
      <w:tr w:rsidR="00782DE2" w:rsidRPr="0003498C" w:rsidTr="00B60699">
        <w:trPr>
          <w:trHeight w:val="324"/>
        </w:trPr>
        <w:tc>
          <w:tcPr>
            <w:tcW w:w="9859" w:type="dxa"/>
            <w:gridSpan w:val="11"/>
            <w:tcBorders>
              <w:top w:val="nil"/>
            </w:tcBorders>
          </w:tcPr>
          <w:p w:rsidR="008D5BE1" w:rsidRPr="00110BDA" w:rsidRDefault="00782DE2" w:rsidP="008D5BE1">
            <w:pPr>
              <w:jc w:val="both"/>
            </w:pPr>
            <w:r>
              <w:t>Bankovnictví a pojišťovnictví I – přednášející (30%)</w:t>
            </w:r>
            <w:r w:rsidR="008D5BE1">
              <w:t xml:space="preserve"> – odborník z praxe</w:t>
            </w:r>
          </w:p>
          <w:p w:rsidR="00782DE2" w:rsidRPr="0003498C" w:rsidRDefault="00782DE2" w:rsidP="00B60699">
            <w:pPr>
              <w:jc w:val="both"/>
            </w:pP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 xml:space="preserve">Údaje o vzdělání na VŠ </w:t>
            </w:r>
          </w:p>
        </w:tc>
      </w:tr>
      <w:tr w:rsidR="00782DE2" w:rsidRPr="0003498C" w:rsidTr="00B60699">
        <w:trPr>
          <w:trHeight w:val="745"/>
        </w:trPr>
        <w:tc>
          <w:tcPr>
            <w:tcW w:w="9859" w:type="dxa"/>
            <w:gridSpan w:val="11"/>
          </w:tcPr>
          <w:p w:rsidR="00782DE2" w:rsidRPr="00B1476D" w:rsidRDefault="00782DE2" w:rsidP="00B60699">
            <w:r w:rsidRPr="00B1476D">
              <w:t>1996 – 2001</w:t>
            </w:r>
            <w:r>
              <w:t xml:space="preserve">: </w:t>
            </w:r>
            <w:r w:rsidRPr="00B1476D">
              <w:t>Vysoké učení technické v Brně, Fakulta podnikatelská, obor: Říz</w:t>
            </w:r>
            <w:r>
              <w:t xml:space="preserve">ení a ekonomika podniku </w:t>
            </w:r>
            <w:r w:rsidRPr="005304C0">
              <w:rPr>
                <w:b/>
              </w:rPr>
              <w:t>(Ph.D.)</w:t>
            </w:r>
            <w:r w:rsidRPr="00B1476D">
              <w:t xml:space="preserve"> </w:t>
            </w:r>
          </w:p>
          <w:p w:rsidR="00782DE2" w:rsidRPr="00B1476D" w:rsidRDefault="00782DE2" w:rsidP="00B60699">
            <w:r w:rsidRPr="00B1476D">
              <w:t>2014 – 2016</w:t>
            </w:r>
            <w:r>
              <w:t xml:space="preserve">: </w:t>
            </w:r>
            <w:r w:rsidRPr="00B1476D">
              <w:rPr>
                <w:bCs/>
              </w:rPr>
              <w:t xml:space="preserve">European Training and Research Fund SE </w:t>
            </w:r>
            <w:r w:rsidRPr="00B1476D">
              <w:t xml:space="preserve">a Vzdělávací ústav pro zdravotnictví a medicínu s.r.o., obor: MBA in Health Care, </w:t>
            </w:r>
          </w:p>
          <w:p w:rsidR="00782DE2" w:rsidRPr="00B1476D" w:rsidRDefault="00782DE2" w:rsidP="00B60699">
            <w:r w:rsidRPr="00B1476D">
              <w:t>1986 – 1990</w:t>
            </w:r>
            <w:r>
              <w:t xml:space="preserve">: </w:t>
            </w:r>
            <w:r w:rsidRPr="00B1476D">
              <w:t>Vysoké učení technické v Brně, Fakulta strojní, obor: Ekonomika a říz</w:t>
            </w:r>
            <w:r>
              <w:t>ení strojírenské výroby</w:t>
            </w:r>
            <w:r w:rsidRPr="005304C0">
              <w:rPr>
                <w:b/>
              </w:rPr>
              <w:t xml:space="preserve"> (Ing.)</w:t>
            </w: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Údaje o odborném působení od absolvování VŠ</w:t>
            </w:r>
          </w:p>
        </w:tc>
      </w:tr>
      <w:tr w:rsidR="00782DE2" w:rsidRPr="0003498C" w:rsidTr="00B60699">
        <w:trPr>
          <w:trHeight w:val="605"/>
        </w:trPr>
        <w:tc>
          <w:tcPr>
            <w:tcW w:w="9859" w:type="dxa"/>
            <w:gridSpan w:val="11"/>
          </w:tcPr>
          <w:p w:rsidR="00782DE2" w:rsidRPr="00844040" w:rsidRDefault="00782DE2" w:rsidP="00B60699">
            <w:pPr>
              <w:tabs>
                <w:tab w:val="left" w:pos="2480"/>
              </w:tabs>
              <w:ind w:left="1701" w:hanging="1701"/>
            </w:pPr>
            <w:r w:rsidRPr="00844040">
              <w:t>2017 – dosud</w:t>
            </w:r>
            <w:r w:rsidRPr="00844040">
              <w:tab/>
              <w:t xml:space="preserve">Emin zámek, příspěvková organizace; </w:t>
            </w:r>
            <w:r>
              <w:t>ř</w:t>
            </w:r>
            <w:r w:rsidRPr="00844040">
              <w:t>editelka organizace</w:t>
            </w:r>
          </w:p>
          <w:p w:rsidR="00782DE2" w:rsidRPr="00844040" w:rsidRDefault="00782DE2" w:rsidP="00B60699">
            <w:pPr>
              <w:tabs>
                <w:tab w:val="left" w:pos="2480"/>
              </w:tabs>
              <w:ind w:left="1701" w:hanging="1701"/>
            </w:pPr>
            <w:r w:rsidRPr="00844040">
              <w:t>2017 – 2017</w:t>
            </w:r>
            <w:r w:rsidRPr="00844040">
              <w:tab/>
              <w:t xml:space="preserve">Mikroelektronika spol. s r.o.; </w:t>
            </w:r>
            <w:r>
              <w:t>p</w:t>
            </w:r>
            <w:r w:rsidRPr="00844040">
              <w:t>oradce ekonomického ředitele</w:t>
            </w:r>
          </w:p>
          <w:p w:rsidR="00782DE2" w:rsidRPr="00844040" w:rsidRDefault="00782DE2" w:rsidP="00B60699">
            <w:pPr>
              <w:tabs>
                <w:tab w:val="left" w:pos="2480"/>
              </w:tabs>
              <w:ind w:left="1701" w:hanging="1701"/>
            </w:pPr>
            <w:r w:rsidRPr="00844040">
              <w:t>2004 – 2017</w:t>
            </w:r>
            <w:r w:rsidRPr="00844040">
              <w:tab/>
              <w:t>B.I.B.S., a.</w:t>
            </w:r>
            <w:r>
              <w:t xml:space="preserve"> </w:t>
            </w:r>
            <w:r w:rsidRPr="00844040">
              <w:t xml:space="preserve">s.; Prorektorka pro kvalitu a akademický rozvoj (2017); </w:t>
            </w:r>
            <w:r>
              <w:t>o</w:t>
            </w:r>
            <w:r w:rsidRPr="00844040">
              <w:t>dborný garant bakalářského studijního programu „Ekonomika a management“ (2015 – 2017)</w:t>
            </w:r>
          </w:p>
          <w:p w:rsidR="00782DE2" w:rsidRPr="00844040" w:rsidRDefault="00782DE2" w:rsidP="00B60699">
            <w:pPr>
              <w:ind w:left="1701" w:hanging="1701"/>
              <w:rPr>
                <w:lang w:val="en-US"/>
              </w:rPr>
            </w:pPr>
            <w:r w:rsidRPr="00844040">
              <w:rPr>
                <w:lang w:val="en-US"/>
              </w:rPr>
              <w:t>2014 – 2015</w:t>
            </w:r>
            <w:r w:rsidRPr="00844040">
              <w:rPr>
                <w:lang w:val="en-US"/>
              </w:rPr>
              <w:tab/>
              <w:t>DC Concept, a.</w:t>
            </w:r>
            <w:r>
              <w:rPr>
                <w:lang w:val="en-US"/>
              </w:rPr>
              <w:t xml:space="preserve"> </w:t>
            </w:r>
            <w:r w:rsidRPr="00844040">
              <w:rPr>
                <w:lang w:val="en-US"/>
              </w:rPr>
              <w:t xml:space="preserve">s.; </w:t>
            </w:r>
            <w:r>
              <w:rPr>
                <w:lang w:val="en-US"/>
              </w:rPr>
              <w:t>p</w:t>
            </w:r>
            <w:r w:rsidRPr="00844040">
              <w:rPr>
                <w:lang w:val="en-US"/>
              </w:rPr>
              <w:t>rojekt manažer</w:t>
            </w:r>
          </w:p>
          <w:p w:rsidR="00782DE2" w:rsidRPr="00844040" w:rsidRDefault="00782DE2" w:rsidP="00B60699">
            <w:pPr>
              <w:tabs>
                <w:tab w:val="left" w:pos="2480"/>
              </w:tabs>
              <w:ind w:left="1701" w:hanging="1701"/>
            </w:pPr>
            <w:r w:rsidRPr="00844040">
              <w:t>2008 – 2015</w:t>
            </w:r>
            <w:r w:rsidRPr="00844040">
              <w:tab/>
              <w:t xml:space="preserve">Mendelova univerzita v Brně, Provozně ekonomická fakulta; </w:t>
            </w:r>
            <w:r>
              <w:t>v</w:t>
            </w:r>
            <w:r w:rsidRPr="00844040">
              <w:t>edoucí Ústavu podnikové ekonomiky</w:t>
            </w:r>
          </w:p>
          <w:p w:rsidR="00782DE2" w:rsidRPr="00844040" w:rsidRDefault="00782DE2" w:rsidP="00B60699">
            <w:pPr>
              <w:tabs>
                <w:tab w:val="left" w:pos="709"/>
              </w:tabs>
              <w:ind w:left="1701" w:hanging="1701"/>
            </w:pPr>
            <w:r w:rsidRPr="00844040">
              <w:t>1996 – 2010</w:t>
            </w:r>
            <w:r w:rsidRPr="00844040">
              <w:tab/>
              <w:t>Vysoké učení technické v Brně, Fakulta podnikatelská, Ústav financí, odborný asistent</w:t>
            </w:r>
          </w:p>
          <w:p w:rsidR="00782DE2" w:rsidRPr="00844040" w:rsidRDefault="00782DE2" w:rsidP="00B60699">
            <w:pPr>
              <w:rPr>
                <w:lang w:val="en-US"/>
              </w:rPr>
            </w:pPr>
            <w:r w:rsidRPr="00844040">
              <w:rPr>
                <w:lang w:val="en-US"/>
              </w:rPr>
              <w:t>1997 – dosud</w:t>
            </w:r>
            <w:r w:rsidRPr="00844040">
              <w:rPr>
                <w:lang w:val="en-US"/>
              </w:rPr>
              <w:tab/>
            </w:r>
            <w:r>
              <w:rPr>
                <w:lang w:val="en-US"/>
              </w:rPr>
              <w:t xml:space="preserve">     </w:t>
            </w:r>
            <w:r w:rsidRPr="00844040">
              <w:t>OSVČ</w:t>
            </w:r>
            <w:r w:rsidRPr="00844040">
              <w:rPr>
                <w:lang w:val="en-US"/>
              </w:rPr>
              <w:t xml:space="preserve">; </w:t>
            </w:r>
            <w:r w:rsidRPr="00844040">
              <w:rPr>
                <w:rStyle w:val="publikacekapitlky"/>
              </w:rPr>
              <w:t>konzultační činnost v oblasti podnikové ekonomiky, pojišťování rizik, finančního řízení, controllingu a risk managementu</w:t>
            </w:r>
          </w:p>
        </w:tc>
      </w:tr>
      <w:tr w:rsidR="00782DE2" w:rsidRPr="0003498C" w:rsidTr="00B60699">
        <w:trPr>
          <w:trHeight w:val="250"/>
        </w:trPr>
        <w:tc>
          <w:tcPr>
            <w:tcW w:w="9859" w:type="dxa"/>
            <w:gridSpan w:val="11"/>
            <w:shd w:val="clear" w:color="auto" w:fill="F7CAAC"/>
          </w:tcPr>
          <w:p w:rsidR="00782DE2" w:rsidRPr="0003498C" w:rsidRDefault="00782DE2" w:rsidP="00B60699">
            <w:pPr>
              <w:jc w:val="both"/>
            </w:pPr>
            <w:r w:rsidRPr="0003498C">
              <w:rPr>
                <w:b/>
              </w:rPr>
              <w:t>Zkušenosti s vedením kvalifikačních a rigorózních prací</w:t>
            </w:r>
          </w:p>
        </w:tc>
      </w:tr>
      <w:tr w:rsidR="00782DE2" w:rsidRPr="0003498C" w:rsidTr="00B60699">
        <w:trPr>
          <w:trHeight w:val="420"/>
        </w:trPr>
        <w:tc>
          <w:tcPr>
            <w:tcW w:w="9859" w:type="dxa"/>
            <w:gridSpan w:val="11"/>
          </w:tcPr>
          <w:p w:rsidR="00782DE2" w:rsidRPr="0003498C" w:rsidRDefault="00782DE2" w:rsidP="00B60699">
            <w:pPr>
              <w:jc w:val="both"/>
            </w:pPr>
            <w:r w:rsidRPr="0003498C">
              <w:t>Počet v</w:t>
            </w:r>
            <w:r>
              <w:t>edených bakalářských prací –  97</w:t>
            </w:r>
          </w:p>
          <w:p w:rsidR="00782DE2" w:rsidRPr="0003498C" w:rsidRDefault="00782DE2" w:rsidP="00B60699">
            <w:pPr>
              <w:jc w:val="both"/>
            </w:pPr>
            <w:r w:rsidRPr="0003498C">
              <w:t>Počet</w:t>
            </w:r>
            <w:r>
              <w:t xml:space="preserve"> vedených diplomových prací – 185</w:t>
            </w:r>
          </w:p>
        </w:tc>
      </w:tr>
      <w:tr w:rsidR="00782DE2" w:rsidRPr="0003498C" w:rsidTr="00B60699">
        <w:trPr>
          <w:cantSplit/>
        </w:trPr>
        <w:tc>
          <w:tcPr>
            <w:tcW w:w="3347" w:type="dxa"/>
            <w:gridSpan w:val="2"/>
            <w:tcBorders>
              <w:top w:val="single" w:sz="12" w:space="0" w:color="auto"/>
            </w:tcBorders>
            <w:shd w:val="clear" w:color="auto" w:fill="F7CAAC"/>
          </w:tcPr>
          <w:p w:rsidR="00782DE2" w:rsidRPr="0003498C" w:rsidRDefault="00782DE2" w:rsidP="00B60699">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782DE2" w:rsidRPr="0003498C" w:rsidRDefault="00782DE2" w:rsidP="00B6069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782DE2" w:rsidRPr="0003498C" w:rsidRDefault="00782DE2" w:rsidP="00B60699">
            <w:pPr>
              <w:jc w:val="both"/>
              <w:rPr>
                <w:b/>
              </w:rPr>
            </w:pPr>
            <w:r w:rsidRPr="0003498C">
              <w:rPr>
                <w:b/>
              </w:rPr>
              <w:t>Ohlasy publikací</w:t>
            </w:r>
          </w:p>
        </w:tc>
      </w:tr>
      <w:tr w:rsidR="00782DE2" w:rsidRPr="0003498C" w:rsidTr="00B60699">
        <w:trPr>
          <w:cantSplit/>
        </w:trPr>
        <w:tc>
          <w:tcPr>
            <w:tcW w:w="3347" w:type="dxa"/>
            <w:gridSpan w:val="2"/>
          </w:tcPr>
          <w:p w:rsidR="00782DE2" w:rsidRPr="0003498C" w:rsidRDefault="00782DE2" w:rsidP="00B60699">
            <w:pPr>
              <w:jc w:val="both"/>
            </w:pPr>
            <w:r>
              <w:t>Podniková ekonomika a management</w:t>
            </w:r>
          </w:p>
        </w:tc>
        <w:tc>
          <w:tcPr>
            <w:tcW w:w="2245" w:type="dxa"/>
            <w:gridSpan w:val="2"/>
          </w:tcPr>
          <w:p w:rsidR="00782DE2" w:rsidRPr="0003498C" w:rsidRDefault="00782DE2" w:rsidP="00B60699">
            <w:pPr>
              <w:jc w:val="both"/>
            </w:pPr>
            <w:r>
              <w:t>2009</w:t>
            </w:r>
          </w:p>
        </w:tc>
        <w:tc>
          <w:tcPr>
            <w:tcW w:w="2248" w:type="dxa"/>
            <w:gridSpan w:val="4"/>
            <w:tcBorders>
              <w:right w:val="single" w:sz="12" w:space="0" w:color="auto"/>
            </w:tcBorders>
          </w:tcPr>
          <w:p w:rsidR="00782DE2" w:rsidRPr="0003498C" w:rsidRDefault="00782DE2" w:rsidP="00B60699">
            <w:pPr>
              <w:jc w:val="both"/>
            </w:pPr>
            <w:r>
              <w:t>TU v Liberci</w:t>
            </w:r>
          </w:p>
        </w:tc>
        <w:tc>
          <w:tcPr>
            <w:tcW w:w="632" w:type="dxa"/>
            <w:tcBorders>
              <w:left w:val="single" w:sz="12" w:space="0" w:color="auto"/>
            </w:tcBorders>
            <w:shd w:val="clear" w:color="auto" w:fill="F7CAAC"/>
          </w:tcPr>
          <w:p w:rsidR="00782DE2" w:rsidRPr="0003498C" w:rsidRDefault="00782DE2" w:rsidP="00B60699">
            <w:pPr>
              <w:jc w:val="both"/>
            </w:pPr>
            <w:r w:rsidRPr="0003498C">
              <w:rPr>
                <w:b/>
              </w:rPr>
              <w:t>WOS</w:t>
            </w:r>
          </w:p>
        </w:tc>
        <w:tc>
          <w:tcPr>
            <w:tcW w:w="693" w:type="dxa"/>
            <w:shd w:val="clear" w:color="auto" w:fill="F7CAAC"/>
          </w:tcPr>
          <w:p w:rsidR="00782DE2" w:rsidRPr="0003498C" w:rsidRDefault="00782DE2" w:rsidP="00B60699">
            <w:pPr>
              <w:jc w:val="both"/>
              <w:rPr>
                <w:sz w:val="18"/>
              </w:rPr>
            </w:pPr>
            <w:r w:rsidRPr="0003498C">
              <w:rPr>
                <w:b/>
                <w:sz w:val="18"/>
              </w:rPr>
              <w:t>Scopus</w:t>
            </w:r>
          </w:p>
        </w:tc>
        <w:tc>
          <w:tcPr>
            <w:tcW w:w="694" w:type="dxa"/>
            <w:shd w:val="clear" w:color="auto" w:fill="F7CAAC"/>
          </w:tcPr>
          <w:p w:rsidR="00782DE2" w:rsidRPr="0003498C" w:rsidRDefault="00782DE2" w:rsidP="00B60699">
            <w:pPr>
              <w:jc w:val="both"/>
            </w:pPr>
            <w:r w:rsidRPr="0003498C">
              <w:rPr>
                <w:b/>
                <w:sz w:val="18"/>
              </w:rPr>
              <w:t>ostatní</w:t>
            </w:r>
          </w:p>
        </w:tc>
      </w:tr>
      <w:tr w:rsidR="00782DE2" w:rsidRPr="0003498C" w:rsidTr="00B60699">
        <w:trPr>
          <w:cantSplit/>
          <w:trHeight w:val="70"/>
        </w:trPr>
        <w:tc>
          <w:tcPr>
            <w:tcW w:w="3347" w:type="dxa"/>
            <w:gridSpan w:val="2"/>
            <w:shd w:val="clear" w:color="auto" w:fill="F7CAAC"/>
          </w:tcPr>
          <w:p w:rsidR="00782DE2" w:rsidRPr="0003498C" w:rsidRDefault="00782DE2" w:rsidP="00B60699">
            <w:pPr>
              <w:jc w:val="both"/>
            </w:pPr>
            <w:r w:rsidRPr="0003498C">
              <w:rPr>
                <w:b/>
              </w:rPr>
              <w:t>Obor jmenovacího řízení</w:t>
            </w:r>
          </w:p>
        </w:tc>
        <w:tc>
          <w:tcPr>
            <w:tcW w:w="2245" w:type="dxa"/>
            <w:gridSpan w:val="2"/>
            <w:shd w:val="clear" w:color="auto" w:fill="F7CAAC"/>
          </w:tcPr>
          <w:p w:rsidR="00782DE2" w:rsidRPr="0003498C" w:rsidRDefault="00782DE2" w:rsidP="00B60699">
            <w:pPr>
              <w:jc w:val="both"/>
            </w:pPr>
            <w:r w:rsidRPr="0003498C">
              <w:rPr>
                <w:b/>
              </w:rPr>
              <w:t>Rok udělení hodnosti</w:t>
            </w:r>
          </w:p>
        </w:tc>
        <w:tc>
          <w:tcPr>
            <w:tcW w:w="2248" w:type="dxa"/>
            <w:gridSpan w:val="4"/>
            <w:tcBorders>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632" w:type="dxa"/>
            <w:vMerge w:val="restart"/>
            <w:tcBorders>
              <w:left w:val="single" w:sz="12" w:space="0" w:color="auto"/>
            </w:tcBorders>
          </w:tcPr>
          <w:p w:rsidR="00782DE2" w:rsidRPr="0003498C" w:rsidRDefault="00782DE2" w:rsidP="00B60699">
            <w:pPr>
              <w:jc w:val="both"/>
              <w:rPr>
                <w:b/>
              </w:rPr>
            </w:pPr>
            <w:r>
              <w:rPr>
                <w:b/>
              </w:rPr>
              <w:t>4</w:t>
            </w:r>
          </w:p>
        </w:tc>
        <w:tc>
          <w:tcPr>
            <w:tcW w:w="693" w:type="dxa"/>
            <w:vMerge w:val="restart"/>
          </w:tcPr>
          <w:p w:rsidR="00782DE2" w:rsidRPr="0003498C" w:rsidRDefault="00782DE2" w:rsidP="00B60699">
            <w:pPr>
              <w:jc w:val="both"/>
              <w:rPr>
                <w:b/>
              </w:rPr>
            </w:pPr>
            <w:r>
              <w:rPr>
                <w:b/>
              </w:rPr>
              <w:t>12</w:t>
            </w:r>
          </w:p>
        </w:tc>
        <w:tc>
          <w:tcPr>
            <w:tcW w:w="694" w:type="dxa"/>
            <w:vMerge w:val="restart"/>
          </w:tcPr>
          <w:p w:rsidR="00782DE2" w:rsidRPr="0003498C" w:rsidRDefault="00782DE2" w:rsidP="00B60699">
            <w:pPr>
              <w:jc w:val="both"/>
              <w:rPr>
                <w:b/>
              </w:rPr>
            </w:pPr>
            <w:r>
              <w:rPr>
                <w:b/>
              </w:rPr>
              <w:t>45</w:t>
            </w:r>
          </w:p>
        </w:tc>
      </w:tr>
      <w:tr w:rsidR="00782DE2" w:rsidRPr="0003498C" w:rsidTr="00B60699">
        <w:trPr>
          <w:trHeight w:val="205"/>
        </w:trPr>
        <w:tc>
          <w:tcPr>
            <w:tcW w:w="3347" w:type="dxa"/>
            <w:gridSpan w:val="2"/>
          </w:tcPr>
          <w:p w:rsidR="00782DE2" w:rsidRPr="0003498C" w:rsidRDefault="00782DE2" w:rsidP="00B60699">
            <w:pPr>
              <w:jc w:val="both"/>
            </w:pPr>
          </w:p>
        </w:tc>
        <w:tc>
          <w:tcPr>
            <w:tcW w:w="2245" w:type="dxa"/>
            <w:gridSpan w:val="2"/>
          </w:tcPr>
          <w:p w:rsidR="00782DE2" w:rsidRPr="0003498C" w:rsidRDefault="00782DE2" w:rsidP="00B60699">
            <w:pPr>
              <w:jc w:val="both"/>
            </w:pPr>
          </w:p>
        </w:tc>
        <w:tc>
          <w:tcPr>
            <w:tcW w:w="2248" w:type="dxa"/>
            <w:gridSpan w:val="4"/>
            <w:tcBorders>
              <w:right w:val="single" w:sz="12" w:space="0" w:color="auto"/>
            </w:tcBorders>
          </w:tcPr>
          <w:p w:rsidR="00782DE2" w:rsidRPr="0003498C" w:rsidRDefault="00782DE2" w:rsidP="00B60699">
            <w:pPr>
              <w:jc w:val="both"/>
            </w:pPr>
          </w:p>
        </w:tc>
        <w:tc>
          <w:tcPr>
            <w:tcW w:w="632" w:type="dxa"/>
            <w:vMerge/>
            <w:tcBorders>
              <w:left w:val="single" w:sz="12" w:space="0" w:color="auto"/>
            </w:tcBorders>
            <w:vAlign w:val="center"/>
          </w:tcPr>
          <w:p w:rsidR="00782DE2" w:rsidRPr="0003498C" w:rsidRDefault="00782DE2" w:rsidP="00B60699">
            <w:pPr>
              <w:rPr>
                <w:b/>
              </w:rPr>
            </w:pPr>
          </w:p>
        </w:tc>
        <w:tc>
          <w:tcPr>
            <w:tcW w:w="693" w:type="dxa"/>
            <w:vMerge/>
            <w:vAlign w:val="center"/>
          </w:tcPr>
          <w:p w:rsidR="00782DE2" w:rsidRPr="0003498C" w:rsidRDefault="00782DE2" w:rsidP="00B60699">
            <w:pPr>
              <w:rPr>
                <w:b/>
              </w:rPr>
            </w:pPr>
          </w:p>
        </w:tc>
        <w:tc>
          <w:tcPr>
            <w:tcW w:w="694" w:type="dxa"/>
            <w:vMerge/>
            <w:vAlign w:val="center"/>
          </w:tcPr>
          <w:p w:rsidR="00782DE2" w:rsidRPr="0003498C" w:rsidRDefault="00782DE2" w:rsidP="00B60699">
            <w:pPr>
              <w:rPr>
                <w:b/>
              </w:rPr>
            </w:pP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82DE2" w:rsidRPr="0003498C" w:rsidTr="00B60699">
        <w:trPr>
          <w:trHeight w:val="708"/>
        </w:trPr>
        <w:tc>
          <w:tcPr>
            <w:tcW w:w="9859" w:type="dxa"/>
            <w:gridSpan w:val="11"/>
          </w:tcPr>
          <w:p w:rsidR="00782DE2" w:rsidRPr="00C2539B" w:rsidRDefault="00782DE2" w:rsidP="00B60699">
            <w:pPr>
              <w:pStyle w:val="Bezmezer"/>
              <w:jc w:val="both"/>
              <w:rPr>
                <w:rFonts w:ascii="Times New Roman" w:hAnsi="Times New Roman" w:cs="Times New Roman"/>
                <w:sz w:val="20"/>
                <w:szCs w:val="20"/>
              </w:rPr>
            </w:pPr>
            <w:r w:rsidRPr="00C2539B">
              <w:rPr>
                <w:rFonts w:ascii="Times New Roman" w:hAnsi="Times New Roman" w:cs="Times New Roman"/>
                <w:sz w:val="20"/>
                <w:szCs w:val="20"/>
              </w:rPr>
              <w:t xml:space="preserve">MARTINOVIČOVÁ, D., POLÁK, J. Using instruments of operational controlling in the management of non-state health establishment. In: </w:t>
            </w:r>
            <w:r w:rsidRPr="00C2539B">
              <w:rPr>
                <w:rStyle w:val="Zdraznn"/>
                <w:rFonts w:ascii="Times New Roman" w:hAnsi="Times New Roman"/>
                <w:sz w:val="20"/>
                <w:szCs w:val="20"/>
              </w:rPr>
              <w:t xml:space="preserve">The European Proceedings of Multidisciplinary Sciences EpMS. </w:t>
            </w:r>
            <w:r w:rsidRPr="00C2539B">
              <w:rPr>
                <w:rFonts w:ascii="Times New Roman" w:hAnsi="Times New Roman" w:cs="Times New Roman"/>
                <w:sz w:val="20"/>
                <w:szCs w:val="20"/>
              </w:rPr>
              <w:t>Brno: B.I.B.S., a.</w:t>
            </w:r>
            <w:r>
              <w:rPr>
                <w:rFonts w:ascii="Times New Roman" w:hAnsi="Times New Roman" w:cs="Times New Roman"/>
                <w:sz w:val="20"/>
                <w:szCs w:val="20"/>
              </w:rPr>
              <w:t xml:space="preserve"> </w:t>
            </w:r>
            <w:r w:rsidRPr="00C2539B">
              <w:rPr>
                <w:rFonts w:ascii="Times New Roman" w:hAnsi="Times New Roman" w:cs="Times New Roman"/>
                <w:sz w:val="20"/>
                <w:szCs w:val="20"/>
              </w:rPr>
              <w:t>s., 2017. e-ISSN: 2421-826X.</w:t>
            </w:r>
          </w:p>
          <w:p w:rsidR="00782DE2" w:rsidRPr="00C2539B" w:rsidRDefault="00782DE2" w:rsidP="00B60699">
            <w:pPr>
              <w:autoSpaceDE w:val="0"/>
              <w:autoSpaceDN w:val="0"/>
              <w:adjustRightInd w:val="0"/>
              <w:jc w:val="both"/>
            </w:pPr>
            <w:r w:rsidRPr="00C2539B">
              <w:rPr>
                <w:caps/>
              </w:rPr>
              <w:t>MOTLÍČEK, Z., Matějová, P., MARTINOVIČOVÁ, D.</w:t>
            </w:r>
            <w:r w:rsidRPr="00C2539B">
              <w:t xml:space="preserve"> </w:t>
            </w:r>
            <w:r w:rsidRPr="00C2539B">
              <w:rPr>
                <w:rFonts w:eastAsia="TyfaITCOT"/>
              </w:rPr>
              <w:t>Influence of components of net working capital on costs of companies manufacturing machinery and equipment in the Czech Republic</w:t>
            </w:r>
            <w:r w:rsidRPr="00C2539B">
              <w:t xml:space="preserve">. </w:t>
            </w:r>
            <w:r w:rsidRPr="00C2539B">
              <w:rPr>
                <w:i/>
                <w:iCs/>
              </w:rPr>
              <w:t>Acta Universitatis Agriculturae et Silviculturae Mendelianae Brunensis.</w:t>
            </w:r>
            <w:r w:rsidRPr="00C2539B">
              <w:t xml:space="preserve"> 2015. sv. 63 (2015), č. 1, ISSN 1211-8516.</w:t>
            </w:r>
          </w:p>
          <w:p w:rsidR="00782DE2" w:rsidRPr="00C2539B" w:rsidRDefault="00782DE2" w:rsidP="00B60699">
            <w:pPr>
              <w:jc w:val="both"/>
            </w:pPr>
            <w:r w:rsidRPr="00C2539B">
              <w:rPr>
                <w:rStyle w:val="publikacekapitlky"/>
                <w:caps/>
              </w:rPr>
              <w:t>Martinovičová, D., Konečný, M., Vavřina, J</w:t>
            </w:r>
            <w:r w:rsidRPr="00C2539B">
              <w:rPr>
                <w:caps/>
                <w:smallCaps/>
              </w:rPr>
              <w:t>.</w:t>
            </w:r>
            <w:r w:rsidRPr="00C2539B">
              <w:t xml:space="preserve"> </w:t>
            </w:r>
            <w:r w:rsidRPr="00C2539B">
              <w:rPr>
                <w:i/>
              </w:rPr>
              <w:t>Úvod do podnikové ekonomiky.</w:t>
            </w:r>
            <w:r w:rsidRPr="00C2539B">
              <w:t xml:space="preserve"> Praha: Grada, 2014. 208 s. ISBN 978-80-247-5316-4.</w:t>
            </w:r>
          </w:p>
          <w:p w:rsidR="00782DE2" w:rsidRPr="00C2539B" w:rsidRDefault="00782DE2" w:rsidP="00B60699">
            <w:pPr>
              <w:pStyle w:val="CVNormal"/>
              <w:ind w:left="0"/>
              <w:jc w:val="both"/>
              <w:rPr>
                <w:rFonts w:ascii="Times New Roman" w:hAnsi="Times New Roman"/>
              </w:rPr>
            </w:pPr>
            <w:r w:rsidRPr="00C2539B">
              <w:rPr>
                <w:rFonts w:ascii="Times New Roman" w:hAnsi="Times New Roman"/>
                <w:caps/>
              </w:rPr>
              <w:t>Vavřina, J., Martinovičová, D.</w:t>
            </w:r>
            <w:r w:rsidRPr="00C2539B">
              <w:rPr>
                <w:rFonts w:ascii="Times New Roman" w:hAnsi="Times New Roman"/>
              </w:rPr>
              <w:t xml:space="preserve"> </w:t>
            </w:r>
            <w:r w:rsidRPr="00C2539B">
              <w:rPr>
                <w:rFonts w:ascii="Times New Roman" w:hAnsi="Times New Roman"/>
                <w:i/>
                <w:iCs/>
              </w:rPr>
              <w:t>Economic performance of SME agricultural producers in the context of risk management: Focus on Visegrad 4 member countries. Acta Universitatis Agriculturae et Silviculturae Mendelianae Brunensis.</w:t>
            </w:r>
            <w:r w:rsidRPr="00C2539B">
              <w:rPr>
                <w:rFonts w:ascii="Times New Roman" w:hAnsi="Times New Roman"/>
              </w:rPr>
              <w:t xml:space="preserve"> 2014. sv. 62 (2014), č. 4, ISSN 1211-8516.</w:t>
            </w:r>
          </w:p>
          <w:p w:rsidR="00782DE2" w:rsidRPr="00C2539B" w:rsidRDefault="00782DE2" w:rsidP="00B60699">
            <w:pPr>
              <w:tabs>
                <w:tab w:val="left" w:pos="540"/>
              </w:tabs>
              <w:ind w:right="113"/>
            </w:pPr>
          </w:p>
        </w:tc>
      </w:tr>
      <w:tr w:rsidR="00782DE2" w:rsidRPr="0003498C" w:rsidTr="00B60699">
        <w:trPr>
          <w:trHeight w:val="218"/>
        </w:trPr>
        <w:tc>
          <w:tcPr>
            <w:tcW w:w="9859" w:type="dxa"/>
            <w:gridSpan w:val="11"/>
            <w:shd w:val="clear" w:color="auto" w:fill="F7CAAC"/>
          </w:tcPr>
          <w:p w:rsidR="00782DE2" w:rsidRPr="0003498C" w:rsidRDefault="00782DE2" w:rsidP="00B60699">
            <w:pPr>
              <w:rPr>
                <w:b/>
              </w:rPr>
            </w:pPr>
            <w:r w:rsidRPr="0003498C">
              <w:rPr>
                <w:b/>
              </w:rPr>
              <w:t>Působení v</w:t>
            </w:r>
            <w:r>
              <w:rPr>
                <w:b/>
              </w:rPr>
              <w:t> </w:t>
            </w:r>
            <w:r w:rsidRPr="0003498C">
              <w:rPr>
                <w:b/>
              </w:rPr>
              <w:t>zahraničí</w:t>
            </w:r>
            <w:r>
              <w:rPr>
                <w:b/>
              </w:rPr>
              <w:t>: vystoupení na řadě mezinárodních konferencí a symposií</w:t>
            </w:r>
          </w:p>
        </w:tc>
      </w:tr>
      <w:tr w:rsidR="00782DE2" w:rsidRPr="0003498C" w:rsidTr="00B60699">
        <w:trPr>
          <w:trHeight w:val="186"/>
        </w:trPr>
        <w:tc>
          <w:tcPr>
            <w:tcW w:w="9859" w:type="dxa"/>
            <w:gridSpan w:val="11"/>
          </w:tcPr>
          <w:p w:rsidR="00782DE2" w:rsidRPr="0003498C" w:rsidRDefault="00782DE2" w:rsidP="00B60699">
            <w:pPr>
              <w:rPr>
                <w:b/>
              </w:rPr>
            </w:pPr>
          </w:p>
        </w:tc>
      </w:tr>
      <w:tr w:rsidR="00782DE2" w:rsidRPr="0003498C" w:rsidTr="00B60699">
        <w:trPr>
          <w:cantSplit/>
          <w:trHeight w:val="219"/>
        </w:trPr>
        <w:tc>
          <w:tcPr>
            <w:tcW w:w="2518" w:type="dxa"/>
            <w:shd w:val="clear" w:color="auto" w:fill="F7CAAC"/>
          </w:tcPr>
          <w:p w:rsidR="00782DE2" w:rsidRPr="0003498C" w:rsidRDefault="00782DE2" w:rsidP="00B60699">
            <w:pPr>
              <w:jc w:val="both"/>
              <w:rPr>
                <w:b/>
              </w:rPr>
            </w:pPr>
            <w:r w:rsidRPr="0003498C">
              <w:rPr>
                <w:b/>
              </w:rPr>
              <w:t xml:space="preserve">Podpis </w:t>
            </w:r>
          </w:p>
        </w:tc>
        <w:tc>
          <w:tcPr>
            <w:tcW w:w="4536" w:type="dxa"/>
            <w:gridSpan w:val="5"/>
          </w:tcPr>
          <w:p w:rsidR="00782DE2" w:rsidRPr="0003498C" w:rsidRDefault="00782DE2" w:rsidP="00B60699">
            <w:pPr>
              <w:jc w:val="both"/>
            </w:pPr>
          </w:p>
        </w:tc>
        <w:tc>
          <w:tcPr>
            <w:tcW w:w="786" w:type="dxa"/>
            <w:gridSpan w:val="2"/>
            <w:shd w:val="clear" w:color="auto" w:fill="F7CAAC"/>
          </w:tcPr>
          <w:p w:rsidR="00782DE2" w:rsidRPr="0003498C" w:rsidRDefault="00782DE2" w:rsidP="00B60699">
            <w:pPr>
              <w:jc w:val="both"/>
            </w:pPr>
            <w:r w:rsidRPr="0003498C">
              <w:rPr>
                <w:b/>
              </w:rPr>
              <w:t>datum</w:t>
            </w:r>
          </w:p>
        </w:tc>
        <w:tc>
          <w:tcPr>
            <w:tcW w:w="2019" w:type="dxa"/>
            <w:gridSpan w:val="3"/>
          </w:tcPr>
          <w:p w:rsidR="00782DE2" w:rsidRPr="0003498C" w:rsidRDefault="00782DE2" w:rsidP="00B60699">
            <w:pPr>
              <w:jc w:val="both"/>
            </w:pPr>
          </w:p>
        </w:tc>
      </w:tr>
    </w:tbl>
    <w:p w:rsidR="008A4AFD" w:rsidRDefault="008A4AFD">
      <w:r>
        <w:br w:type="page"/>
      </w:r>
    </w:p>
    <w:tbl>
      <w:tblPr>
        <w:tblW w:w="985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54300D">
        <w:tc>
          <w:tcPr>
            <w:tcW w:w="9859" w:type="dxa"/>
            <w:gridSpan w:val="11"/>
            <w:tcBorders>
              <w:bottom w:val="double" w:sz="4" w:space="0" w:color="auto"/>
            </w:tcBorders>
            <w:shd w:val="clear" w:color="auto" w:fill="BDD6EE"/>
          </w:tcPr>
          <w:p w:rsidR="00F71A2D" w:rsidRDefault="002A72E9" w:rsidP="003F6EB7">
            <w:pPr>
              <w:jc w:val="both"/>
              <w:rPr>
                <w:b/>
                <w:sz w:val="28"/>
              </w:rPr>
            </w:pPr>
            <w:r>
              <w:rPr>
                <w:b/>
                <w:sz w:val="28"/>
              </w:rPr>
              <w:lastRenderedPageBreak/>
              <w:t>C</w:t>
            </w:r>
            <w:r w:rsidR="00F71A2D">
              <w:rPr>
                <w:b/>
                <w:sz w:val="28"/>
              </w:rPr>
              <w:t>-I – Personální zabezpečení</w:t>
            </w:r>
          </w:p>
        </w:tc>
      </w:tr>
      <w:tr w:rsidR="00F71A2D" w:rsidTr="0054300D">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54300D">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54300D">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BB582A" w:rsidP="003F6EB7">
            <w:pPr>
              <w:jc w:val="both"/>
            </w:pPr>
            <w:r w:rsidRPr="00F25E04">
              <w:t>Finance a finanční technologie</w:t>
            </w:r>
          </w:p>
        </w:tc>
      </w:tr>
      <w:tr w:rsidR="00F71A2D" w:rsidTr="0054300D">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Jana MATOŠKOVÁ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54300D">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1979</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54300D">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54300D">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54300D">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54300D">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54300D">
        <w:trPr>
          <w:trHeight w:val="529"/>
        </w:trPr>
        <w:tc>
          <w:tcPr>
            <w:tcW w:w="9859" w:type="dxa"/>
            <w:gridSpan w:val="11"/>
            <w:tcBorders>
              <w:top w:val="nil"/>
            </w:tcBorders>
          </w:tcPr>
          <w:p w:rsidR="00F71A2D" w:rsidRDefault="00D3495B" w:rsidP="003F6EB7">
            <w:pPr>
              <w:jc w:val="both"/>
            </w:pPr>
            <w:r>
              <w:t xml:space="preserve">Řízení lidských zdrojů I </w:t>
            </w:r>
            <w:r w:rsidR="00D42238">
              <w:t>– garant, přednášející (6</w:t>
            </w:r>
            <w:r w:rsidR="00F71A2D">
              <w:t>0%)</w:t>
            </w:r>
          </w:p>
          <w:p w:rsidR="00D3495B" w:rsidRDefault="00D3495B" w:rsidP="003F6EB7">
            <w:pPr>
              <w:jc w:val="both"/>
            </w:pPr>
            <w:r w:rsidRPr="00E14B6F">
              <w:rPr>
                <w:lang w:val="en-GB"/>
              </w:rPr>
              <w:t>Human Resource Management I</w:t>
            </w:r>
            <w:r>
              <w:t xml:space="preserve"> – garant, přednášející (</w:t>
            </w:r>
            <w:r w:rsidR="00D42238">
              <w:t>6</w:t>
            </w:r>
            <w:r>
              <w:t>0%)</w:t>
            </w:r>
          </w:p>
          <w:p w:rsidR="00D3495B" w:rsidRDefault="00F71A2D" w:rsidP="00D3495B">
            <w:pPr>
              <w:jc w:val="both"/>
            </w:pPr>
            <w:r w:rsidRPr="003063AF">
              <w:t>Manažerské dovednosti a techniky</w:t>
            </w:r>
            <w:r w:rsidR="00D3495B">
              <w:t xml:space="preserve"> – garant, přednášející (80%)</w:t>
            </w:r>
          </w:p>
          <w:p w:rsidR="00F71A2D" w:rsidRDefault="00F71A2D" w:rsidP="00D3495B">
            <w:pPr>
              <w:jc w:val="both"/>
            </w:pPr>
            <w:r w:rsidRPr="00E14B6F">
              <w:rPr>
                <w:lang w:val="en-US"/>
              </w:rPr>
              <w:t>Managerial Skills and Techniques</w:t>
            </w:r>
            <w:r>
              <w:t xml:space="preserve"> – garant, přednášející (80%)</w:t>
            </w:r>
          </w:p>
        </w:tc>
      </w:tr>
      <w:tr w:rsidR="00F71A2D" w:rsidTr="0054300D">
        <w:tc>
          <w:tcPr>
            <w:tcW w:w="9859" w:type="dxa"/>
            <w:gridSpan w:val="11"/>
            <w:shd w:val="clear" w:color="auto" w:fill="F7CAAC"/>
          </w:tcPr>
          <w:p w:rsidR="00F71A2D" w:rsidRDefault="00F71A2D" w:rsidP="003F6EB7">
            <w:pPr>
              <w:jc w:val="both"/>
            </w:pPr>
            <w:r>
              <w:rPr>
                <w:b/>
              </w:rPr>
              <w:t xml:space="preserve">Údaje o vzdělání na VŠ </w:t>
            </w:r>
          </w:p>
        </w:tc>
      </w:tr>
      <w:tr w:rsidR="00F71A2D" w:rsidTr="0054300D">
        <w:trPr>
          <w:trHeight w:val="1055"/>
        </w:trPr>
        <w:tc>
          <w:tcPr>
            <w:tcW w:w="9859" w:type="dxa"/>
            <w:gridSpan w:val="11"/>
          </w:tcPr>
          <w:p w:rsidR="00D87F99" w:rsidRDefault="00D87F99" w:rsidP="00D87F99">
            <w:pPr>
              <w:tabs>
                <w:tab w:val="left" w:pos="1239"/>
              </w:tabs>
              <w:ind w:left="1239" w:hanging="1239"/>
              <w:jc w:val="both"/>
            </w:pPr>
            <w:r>
              <w:t>2004 – 2006:  Univerzita Tomáše Bati ve Zlíně, Univerzitní institut, studijní program Specializace v pedagogice, obor Učitelství odborných předmětů pro střední školy (</w:t>
            </w:r>
            <w:r w:rsidRPr="00504151">
              <w:rPr>
                <w:b/>
              </w:rPr>
              <w:t>Bc</w:t>
            </w:r>
            <w:r>
              <w:t>.)</w:t>
            </w:r>
          </w:p>
          <w:p w:rsidR="00D87F99" w:rsidRDefault="00D87F99" w:rsidP="00D87F99">
            <w:pPr>
              <w:tabs>
                <w:tab w:val="left" w:pos="1239"/>
              </w:tabs>
              <w:ind w:left="1239" w:hanging="1239"/>
              <w:jc w:val="both"/>
            </w:pPr>
            <w:r>
              <w:t>2003 – 2008: Univerzita Tomáše Bati ve Zlíně, Fakulta managementu a ekonomiky, studijní program Ekonomika a management, obor Management a ekonomika (</w:t>
            </w:r>
            <w:r w:rsidRPr="00504151">
              <w:rPr>
                <w:b/>
              </w:rPr>
              <w:t>Ph.D.)</w:t>
            </w:r>
          </w:p>
          <w:p w:rsidR="00D87F99" w:rsidRDefault="00D87F99" w:rsidP="00D87F99">
            <w:pPr>
              <w:tabs>
                <w:tab w:val="left" w:pos="1239"/>
              </w:tabs>
              <w:ind w:left="1239" w:hanging="1239"/>
              <w:jc w:val="both"/>
            </w:pPr>
            <w:r>
              <w:t xml:space="preserve">2001 – 2003: Univerzita Tomáše Bati ve Zlíně, Fakulta managementu a ekonomiky, studijní program Ekonomika a management, obor Management a marketing </w:t>
            </w:r>
            <w:r w:rsidRPr="00504151">
              <w:rPr>
                <w:b/>
              </w:rPr>
              <w:t>(Ing.)</w:t>
            </w:r>
          </w:p>
          <w:p w:rsidR="00F71A2D" w:rsidRDefault="00D87F99" w:rsidP="00D87F99">
            <w:pPr>
              <w:ind w:left="1240" w:hanging="1240"/>
              <w:jc w:val="both"/>
              <w:rPr>
                <w:b/>
              </w:rPr>
            </w:pPr>
            <w:r>
              <w:t xml:space="preserve">1998 – 2001: Univerzita Tomáše Bati ve Zlíně, Fakulta managementu a ekonomiky, studijní program Ekonomika a management, obor Management a ekonomika </w:t>
            </w:r>
            <w:r w:rsidRPr="00504151">
              <w:rPr>
                <w:b/>
              </w:rPr>
              <w:t>(Bc.)</w:t>
            </w:r>
          </w:p>
        </w:tc>
      </w:tr>
      <w:tr w:rsidR="00F71A2D" w:rsidTr="0054300D">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54300D">
        <w:trPr>
          <w:trHeight w:val="378"/>
        </w:trPr>
        <w:tc>
          <w:tcPr>
            <w:tcW w:w="9859" w:type="dxa"/>
            <w:gridSpan w:val="11"/>
          </w:tcPr>
          <w:p w:rsidR="00F71A2D" w:rsidRDefault="00F71A2D" w:rsidP="003F6EB7">
            <w:pPr>
              <w:jc w:val="both"/>
            </w:pPr>
            <w:r>
              <w:t>2008 – dosud: odborný asistent, Univerzita Tomáše Bati ve Zlíně, Fakulta managementu a ekonomiky, Zlín</w:t>
            </w:r>
          </w:p>
          <w:p w:rsidR="00F71A2D" w:rsidRDefault="00F71A2D" w:rsidP="003F6EB7">
            <w:pPr>
              <w:jc w:val="both"/>
            </w:pPr>
            <w:r>
              <w:rPr>
                <w:bCs/>
              </w:rPr>
              <w:t xml:space="preserve">2007 – 2008: </w:t>
            </w:r>
            <w:r>
              <w:t>asistent, Univerzita Tomáše Bati ve Zlíně, Fakulta managementu a ekonomiky, Zlín</w:t>
            </w:r>
          </w:p>
        </w:tc>
      </w:tr>
      <w:tr w:rsidR="00F71A2D" w:rsidTr="0054300D">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54300D">
        <w:trPr>
          <w:trHeight w:val="76"/>
        </w:trPr>
        <w:tc>
          <w:tcPr>
            <w:tcW w:w="9859" w:type="dxa"/>
            <w:gridSpan w:val="11"/>
          </w:tcPr>
          <w:p w:rsidR="00636CFD" w:rsidRDefault="00636CFD" w:rsidP="00636CFD">
            <w:pPr>
              <w:jc w:val="both"/>
            </w:pPr>
            <w:r>
              <w:t xml:space="preserve">Počet vedených bakalářských prací – 50 </w:t>
            </w:r>
          </w:p>
          <w:p w:rsidR="00F71A2D" w:rsidRDefault="00636CFD" w:rsidP="003F6EB7">
            <w:pPr>
              <w:jc w:val="both"/>
            </w:pPr>
            <w:r>
              <w:t>Počet vedených diplomových prací – 43</w:t>
            </w:r>
          </w:p>
        </w:tc>
      </w:tr>
      <w:tr w:rsidR="00F71A2D" w:rsidTr="0054300D">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54300D">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54300D">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C051D9" w:rsidP="003F6EB7">
            <w:pPr>
              <w:jc w:val="both"/>
              <w:rPr>
                <w:b/>
              </w:rPr>
            </w:pPr>
            <w:r>
              <w:rPr>
                <w:b/>
              </w:rPr>
              <w:t>8</w:t>
            </w:r>
          </w:p>
        </w:tc>
        <w:tc>
          <w:tcPr>
            <w:tcW w:w="693" w:type="dxa"/>
            <w:vMerge w:val="restart"/>
          </w:tcPr>
          <w:p w:rsidR="00F71A2D" w:rsidRDefault="00C051D9" w:rsidP="00C051D9">
            <w:pPr>
              <w:jc w:val="both"/>
              <w:rPr>
                <w:b/>
              </w:rPr>
            </w:pPr>
            <w:r>
              <w:rPr>
                <w:b/>
              </w:rPr>
              <w:t>11</w:t>
            </w:r>
          </w:p>
        </w:tc>
        <w:tc>
          <w:tcPr>
            <w:tcW w:w="694" w:type="dxa"/>
            <w:vMerge w:val="restart"/>
          </w:tcPr>
          <w:p w:rsidR="00F71A2D" w:rsidRDefault="00F71A2D" w:rsidP="003F6EB7">
            <w:pPr>
              <w:jc w:val="both"/>
              <w:rPr>
                <w:b/>
              </w:rPr>
            </w:pPr>
            <w:r>
              <w:rPr>
                <w:b/>
              </w:rPr>
              <w:t>20</w:t>
            </w:r>
          </w:p>
        </w:tc>
      </w:tr>
      <w:tr w:rsidR="00F71A2D" w:rsidTr="0054300D">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54300D">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54300D">
        <w:trPr>
          <w:trHeight w:val="2360"/>
        </w:trPr>
        <w:tc>
          <w:tcPr>
            <w:tcW w:w="9859" w:type="dxa"/>
            <w:gridSpan w:val="11"/>
          </w:tcPr>
          <w:p w:rsidR="00D91875" w:rsidRPr="00D91875" w:rsidRDefault="00D91875" w:rsidP="00D91875">
            <w:pPr>
              <w:tabs>
                <w:tab w:val="left" w:pos="473"/>
                <w:tab w:val="left" w:pos="8844"/>
                <w:tab w:val="left" w:pos="9066"/>
              </w:tabs>
              <w:jc w:val="both"/>
              <w:rPr>
                <w:szCs w:val="22"/>
              </w:rPr>
            </w:pPr>
            <w:r w:rsidRPr="00D91875">
              <w:rPr>
                <w:szCs w:val="22"/>
              </w:rPr>
              <w:t>MATOŠKOVÁ, J</w:t>
            </w:r>
            <w:r>
              <w:rPr>
                <w:szCs w:val="22"/>
              </w:rPr>
              <w:t>.,</w:t>
            </w:r>
            <w:r w:rsidRPr="00D91875">
              <w:rPr>
                <w:szCs w:val="22"/>
              </w:rPr>
              <w:t xml:space="preserve"> MACUROVÁ, L</w:t>
            </w:r>
            <w:r>
              <w:rPr>
                <w:szCs w:val="22"/>
              </w:rPr>
              <w:t>.,</w:t>
            </w:r>
            <w:r w:rsidRPr="00D91875">
              <w:rPr>
                <w:szCs w:val="22"/>
              </w:rPr>
              <w:t xml:space="preserve"> TOMANCOVÁ, L. A link between knowledge sharing and managers’ characteristics. </w:t>
            </w:r>
            <w:r w:rsidRPr="00D91875">
              <w:rPr>
                <w:i/>
                <w:szCs w:val="22"/>
              </w:rPr>
              <w:t>Leadership and Organization Development Journal</w:t>
            </w:r>
            <w:r w:rsidRPr="00D91875">
              <w:rPr>
                <w:szCs w:val="22"/>
              </w:rPr>
              <w:t>, 2018, roč. 39, č. 8, s. 1024-1036. ISSN 0143-7739.</w:t>
            </w:r>
            <w:r>
              <w:rPr>
                <w:szCs w:val="22"/>
              </w:rPr>
              <w:t xml:space="preserve"> (90%)</w:t>
            </w:r>
          </w:p>
          <w:p w:rsidR="00D91875" w:rsidRDefault="00D91875" w:rsidP="00D91875">
            <w:pPr>
              <w:tabs>
                <w:tab w:val="left" w:pos="473"/>
                <w:tab w:val="left" w:pos="8844"/>
                <w:tab w:val="left" w:pos="9066"/>
              </w:tabs>
              <w:jc w:val="both"/>
              <w:rPr>
                <w:szCs w:val="22"/>
              </w:rPr>
            </w:pPr>
            <w:r w:rsidRPr="00D91875">
              <w:rPr>
                <w:szCs w:val="22"/>
              </w:rPr>
              <w:t>CRHOVÁ, Z</w:t>
            </w:r>
            <w:r>
              <w:rPr>
                <w:szCs w:val="22"/>
              </w:rPr>
              <w:t>.,</w:t>
            </w:r>
            <w:r w:rsidRPr="00D91875">
              <w:rPr>
                <w:szCs w:val="22"/>
              </w:rPr>
              <w:t xml:space="preserve"> MATOŠKOVÁ, J</w:t>
            </w:r>
            <w:r>
              <w:rPr>
                <w:szCs w:val="22"/>
              </w:rPr>
              <w:t>.,</w:t>
            </w:r>
            <w:r w:rsidRPr="00D91875">
              <w:rPr>
                <w:szCs w:val="22"/>
              </w:rPr>
              <w:t xml:space="preserve"> PAVELKOVÁ, D. Benefits of Knowledge Sharing from the Managers’ Point of View. </w:t>
            </w:r>
            <w:r w:rsidRPr="00D91875">
              <w:rPr>
                <w:i/>
                <w:szCs w:val="22"/>
              </w:rPr>
              <w:t>Knowledge Management</w:t>
            </w:r>
            <w:r w:rsidRPr="00D91875">
              <w:rPr>
                <w:szCs w:val="22"/>
              </w:rPr>
              <w:t>, 2018, roč. 18, č. 1, s. 1-15. ISSN 2327-7998.</w:t>
            </w:r>
            <w:r>
              <w:rPr>
                <w:szCs w:val="22"/>
              </w:rPr>
              <w:t xml:space="preserve"> (30%)</w:t>
            </w:r>
          </w:p>
          <w:p w:rsidR="00F71A2D" w:rsidRDefault="00F71A2D" w:rsidP="00F71A2D">
            <w:pPr>
              <w:tabs>
                <w:tab w:val="left" w:pos="473"/>
                <w:tab w:val="left" w:pos="8844"/>
                <w:tab w:val="left" w:pos="9066"/>
              </w:tabs>
              <w:jc w:val="both"/>
              <w:rPr>
                <w:szCs w:val="22"/>
              </w:rPr>
            </w:pPr>
            <w:r w:rsidRPr="00F71A2D">
              <w:rPr>
                <w:szCs w:val="22"/>
              </w:rPr>
              <w:t xml:space="preserve">MATOŠKOVÁ, J., KOVÁŘÍK, M. Development of a Situational Judgment Test as a Predictor of College Student Performance. </w:t>
            </w:r>
            <w:r w:rsidRPr="00F71A2D">
              <w:rPr>
                <w:i/>
                <w:iCs/>
                <w:szCs w:val="22"/>
              </w:rPr>
              <w:t>Journal of Psychoeducational Assessment</w:t>
            </w:r>
            <w:r w:rsidRPr="00F71A2D">
              <w:rPr>
                <w:szCs w:val="22"/>
              </w:rPr>
              <w:t xml:space="preserve">. 2017, Volume </w:t>
            </w:r>
            <w:r w:rsidRPr="00F71A2D">
              <w:rPr>
                <w:iCs/>
                <w:szCs w:val="22"/>
              </w:rPr>
              <w:t xml:space="preserve">35, Issue </w:t>
            </w:r>
            <w:r w:rsidRPr="00F71A2D">
              <w:rPr>
                <w:szCs w:val="22"/>
              </w:rPr>
              <w:t xml:space="preserve">8, pp. 768–784. ISSN 0734-2829. </w:t>
            </w:r>
            <w:hyperlink r:id="rId75" w:history="1">
              <w:r w:rsidRPr="00F71A2D">
                <w:rPr>
                  <w:rStyle w:val="Hypertextovodkaz"/>
                  <w:color w:val="auto"/>
                  <w:szCs w:val="22"/>
                  <w:u w:val="none"/>
                </w:rPr>
                <w:t>https://doi.org/10.1177/0734282916661663</w:t>
              </w:r>
            </w:hyperlink>
            <w:r w:rsidRPr="00F71A2D">
              <w:rPr>
                <w:rStyle w:val="Hypertextovodkaz"/>
                <w:color w:val="auto"/>
                <w:szCs w:val="22"/>
                <w:u w:val="none"/>
              </w:rPr>
              <w:t xml:space="preserve"> (95%)</w:t>
            </w:r>
            <w:r w:rsidRPr="00F71A2D">
              <w:rPr>
                <w:szCs w:val="22"/>
              </w:rPr>
              <w:t xml:space="preserve">. </w:t>
            </w:r>
          </w:p>
          <w:p w:rsidR="00475DA2" w:rsidRDefault="00475DA2" w:rsidP="00475DA2">
            <w:pPr>
              <w:tabs>
                <w:tab w:val="left" w:pos="473"/>
                <w:tab w:val="left" w:pos="8844"/>
                <w:tab w:val="left" w:pos="9066"/>
              </w:tabs>
              <w:jc w:val="both"/>
              <w:rPr>
                <w:szCs w:val="22"/>
              </w:rPr>
            </w:pPr>
            <w:r w:rsidRPr="00311DD4">
              <w:rPr>
                <w:szCs w:val="22"/>
              </w:rPr>
              <w:t>MATOŠKOVÁ, J</w:t>
            </w:r>
            <w:r>
              <w:rPr>
                <w:szCs w:val="22"/>
              </w:rPr>
              <w:t>.,</w:t>
            </w:r>
            <w:r w:rsidRPr="00311DD4">
              <w:rPr>
                <w:szCs w:val="22"/>
              </w:rPr>
              <w:t xml:space="preserve"> POTOČKOVÁ, G. Preparation for a university exam: Students' points of view</w:t>
            </w:r>
            <w:r w:rsidRPr="004D5CD3">
              <w:rPr>
                <w:i/>
                <w:szCs w:val="22"/>
              </w:rPr>
              <w:t>. International Journal of Assessment and Evaluation</w:t>
            </w:r>
            <w:r>
              <w:rPr>
                <w:i/>
                <w:szCs w:val="22"/>
              </w:rPr>
              <w:t>.</w:t>
            </w:r>
            <w:r w:rsidRPr="00311DD4">
              <w:rPr>
                <w:szCs w:val="22"/>
              </w:rPr>
              <w:t xml:space="preserve"> 2017, roč. 24, č. 2, s. 17-32. ISSN 2327-8692.</w:t>
            </w:r>
            <w:r>
              <w:rPr>
                <w:szCs w:val="22"/>
              </w:rPr>
              <w:t xml:space="preserve"> (80%)</w:t>
            </w:r>
          </w:p>
          <w:p w:rsidR="00F71A2D" w:rsidRPr="00F71A2D" w:rsidRDefault="00F71A2D" w:rsidP="00F71A2D">
            <w:pPr>
              <w:tabs>
                <w:tab w:val="left" w:pos="473"/>
                <w:tab w:val="left" w:pos="8844"/>
                <w:tab w:val="left" w:pos="9066"/>
              </w:tabs>
              <w:jc w:val="both"/>
              <w:rPr>
                <w:szCs w:val="22"/>
              </w:rPr>
            </w:pPr>
            <w:r w:rsidRPr="00F71A2D">
              <w:rPr>
                <w:szCs w:val="22"/>
              </w:rPr>
              <w:t xml:space="preserve">MATOŠKOVÁ, J. Measuring Knowledge. </w:t>
            </w:r>
            <w:r w:rsidRPr="00F71A2D">
              <w:rPr>
                <w:i/>
                <w:iCs/>
                <w:szCs w:val="22"/>
              </w:rPr>
              <w:t>Journal of Competitiveness</w:t>
            </w:r>
            <w:r w:rsidRPr="00F71A2D">
              <w:rPr>
                <w:szCs w:val="22"/>
              </w:rPr>
              <w:t xml:space="preserve">. 2016, roč. </w:t>
            </w:r>
            <w:r w:rsidRPr="00F71A2D">
              <w:rPr>
                <w:iCs/>
                <w:szCs w:val="22"/>
              </w:rPr>
              <w:t xml:space="preserve">8, č. </w:t>
            </w:r>
            <w:r w:rsidRPr="00F71A2D">
              <w:rPr>
                <w:szCs w:val="22"/>
              </w:rPr>
              <w:t xml:space="preserve">4, s. 5–29. </w:t>
            </w:r>
            <w:r w:rsidRPr="00F71A2D">
              <w:rPr>
                <w:szCs w:val="32"/>
              </w:rPr>
              <w:t xml:space="preserve">ISSN 1804-1728. </w:t>
            </w:r>
            <w:hyperlink r:id="rId76" w:history="1">
              <w:r w:rsidRPr="00F71A2D">
                <w:rPr>
                  <w:rStyle w:val="Hypertextovodkaz"/>
                  <w:color w:val="auto"/>
                  <w:szCs w:val="22"/>
                  <w:u w:val="none"/>
                </w:rPr>
                <w:t>https://doi.org/10.7441/joc.2016.04.01</w:t>
              </w:r>
            </w:hyperlink>
            <w:r w:rsidRPr="00F71A2D">
              <w:rPr>
                <w:szCs w:val="22"/>
              </w:rPr>
              <w:t xml:space="preserve">. </w:t>
            </w:r>
          </w:p>
          <w:p w:rsidR="00F3186A" w:rsidRPr="00F71A2D" w:rsidRDefault="00F3186A" w:rsidP="00F71A2D">
            <w:pPr>
              <w:tabs>
                <w:tab w:val="left" w:pos="473"/>
                <w:tab w:val="left" w:pos="8844"/>
                <w:tab w:val="left" w:pos="9066"/>
              </w:tabs>
              <w:jc w:val="both"/>
              <w:rPr>
                <w:szCs w:val="22"/>
              </w:rPr>
            </w:pPr>
            <w:r w:rsidRPr="00E66B0B">
              <w:rPr>
                <w:i/>
              </w:rPr>
              <w:t>Přehled projektové činnosti:</w:t>
            </w:r>
          </w:p>
          <w:p w:rsidR="00A63237" w:rsidRDefault="00A63237" w:rsidP="0098090B">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A63237" w:rsidRPr="002D3B7D" w:rsidRDefault="00A63237" w:rsidP="0098090B">
            <w:pPr>
              <w:tabs>
                <w:tab w:val="left" w:pos="473"/>
                <w:tab w:val="left" w:pos="8844"/>
                <w:tab w:val="left" w:pos="9066"/>
              </w:tabs>
              <w:jc w:val="both"/>
            </w:pPr>
            <w:r w:rsidRPr="002D3B7D">
              <w:t>GA ČR P407/12/0821 Vytvoření českého nástroje pro měření akademických tacitních znalostí 2012-2014 (hlavní řešitel).</w:t>
            </w:r>
          </w:p>
          <w:p w:rsidR="00F71A2D" w:rsidRPr="0067128C" w:rsidRDefault="00A63237" w:rsidP="00A63237">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F71A2D" w:rsidTr="0054300D">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54300D">
        <w:trPr>
          <w:trHeight w:val="141"/>
        </w:trPr>
        <w:tc>
          <w:tcPr>
            <w:tcW w:w="9859" w:type="dxa"/>
            <w:gridSpan w:val="11"/>
          </w:tcPr>
          <w:p w:rsidR="00F71A2D" w:rsidRDefault="00F71A2D" w:rsidP="003F6EB7">
            <w:pPr>
              <w:rPr>
                <w:b/>
              </w:rPr>
            </w:pPr>
          </w:p>
        </w:tc>
      </w:tr>
      <w:tr w:rsidR="00F71A2D" w:rsidTr="0054300D">
        <w:trPr>
          <w:cantSplit/>
          <w:trHeight w:val="70"/>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54300D" w:rsidRDefault="0054300D">
      <w:r>
        <w:br w:type="page"/>
      </w:r>
    </w:p>
    <w:tbl>
      <w:tblPr>
        <w:tblW w:w="989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8"/>
        <w:gridCol w:w="832"/>
        <w:gridCol w:w="1728"/>
        <w:gridCol w:w="526"/>
        <w:gridCol w:w="470"/>
        <w:gridCol w:w="998"/>
        <w:gridCol w:w="712"/>
        <w:gridCol w:w="77"/>
        <w:gridCol w:w="635"/>
        <w:gridCol w:w="696"/>
        <w:gridCol w:w="697"/>
      </w:tblGrid>
      <w:tr w:rsidR="00F71A2D" w:rsidTr="00475DA2">
        <w:tc>
          <w:tcPr>
            <w:tcW w:w="9899" w:type="dxa"/>
            <w:gridSpan w:val="11"/>
            <w:tcBorders>
              <w:bottom w:val="double" w:sz="4" w:space="0" w:color="auto"/>
            </w:tcBorders>
            <w:shd w:val="clear" w:color="auto" w:fill="BDD6EE"/>
          </w:tcPr>
          <w:p w:rsidR="00F71A2D" w:rsidRDefault="00F71A2D" w:rsidP="003F6EB7">
            <w:pPr>
              <w:jc w:val="both"/>
              <w:rPr>
                <w:b/>
                <w:sz w:val="28"/>
              </w:rPr>
            </w:pPr>
            <w:r>
              <w:rPr>
                <w:b/>
                <w:sz w:val="28"/>
              </w:rPr>
              <w:lastRenderedPageBreak/>
              <w:t>C-I – Personální zabezpečení</w:t>
            </w:r>
          </w:p>
        </w:tc>
      </w:tr>
      <w:tr w:rsidR="00F71A2D" w:rsidTr="00475DA2">
        <w:tc>
          <w:tcPr>
            <w:tcW w:w="2528" w:type="dxa"/>
            <w:tcBorders>
              <w:top w:val="double" w:sz="4" w:space="0" w:color="auto"/>
            </w:tcBorders>
            <w:shd w:val="clear" w:color="auto" w:fill="F7CAAC"/>
          </w:tcPr>
          <w:p w:rsidR="00F71A2D" w:rsidRDefault="00F71A2D" w:rsidP="003F6EB7">
            <w:pPr>
              <w:jc w:val="both"/>
              <w:rPr>
                <w:b/>
              </w:rPr>
            </w:pPr>
            <w:r>
              <w:rPr>
                <w:b/>
              </w:rPr>
              <w:t>Vysoká škola</w:t>
            </w:r>
          </w:p>
        </w:tc>
        <w:tc>
          <w:tcPr>
            <w:tcW w:w="7371" w:type="dxa"/>
            <w:gridSpan w:val="10"/>
          </w:tcPr>
          <w:p w:rsidR="00F71A2D" w:rsidRDefault="00F71A2D" w:rsidP="003F6EB7">
            <w:pPr>
              <w:jc w:val="both"/>
            </w:pPr>
            <w:r>
              <w:t>Univerzita Tomáše Bati ve Zlíně</w:t>
            </w:r>
          </w:p>
        </w:tc>
      </w:tr>
      <w:tr w:rsidR="00F71A2D" w:rsidTr="00475DA2">
        <w:tc>
          <w:tcPr>
            <w:tcW w:w="2528" w:type="dxa"/>
            <w:shd w:val="clear" w:color="auto" w:fill="F7CAAC"/>
          </w:tcPr>
          <w:p w:rsidR="00F71A2D" w:rsidRDefault="00F71A2D" w:rsidP="003F6EB7">
            <w:pPr>
              <w:jc w:val="both"/>
              <w:rPr>
                <w:b/>
              </w:rPr>
            </w:pPr>
            <w:r>
              <w:rPr>
                <w:b/>
              </w:rPr>
              <w:t>Součást vysoké školy</w:t>
            </w:r>
          </w:p>
        </w:tc>
        <w:tc>
          <w:tcPr>
            <w:tcW w:w="7371" w:type="dxa"/>
            <w:gridSpan w:val="10"/>
          </w:tcPr>
          <w:p w:rsidR="00F71A2D" w:rsidRDefault="00F71A2D" w:rsidP="003F6EB7">
            <w:pPr>
              <w:jc w:val="both"/>
            </w:pPr>
            <w:r>
              <w:t>Fakulta managementu a ekonomiky</w:t>
            </w:r>
          </w:p>
        </w:tc>
      </w:tr>
      <w:tr w:rsidR="00F71A2D" w:rsidTr="00475DA2">
        <w:tc>
          <w:tcPr>
            <w:tcW w:w="2528" w:type="dxa"/>
            <w:shd w:val="clear" w:color="auto" w:fill="F7CAAC"/>
          </w:tcPr>
          <w:p w:rsidR="00F71A2D" w:rsidRDefault="00F71A2D" w:rsidP="003F6EB7">
            <w:pPr>
              <w:jc w:val="both"/>
              <w:rPr>
                <w:b/>
              </w:rPr>
            </w:pPr>
            <w:r>
              <w:rPr>
                <w:b/>
              </w:rPr>
              <w:t>Název studijního programu</w:t>
            </w:r>
          </w:p>
        </w:tc>
        <w:tc>
          <w:tcPr>
            <w:tcW w:w="7371" w:type="dxa"/>
            <w:gridSpan w:val="10"/>
          </w:tcPr>
          <w:p w:rsidR="00F71A2D" w:rsidRDefault="00BB582A" w:rsidP="003F6EB7">
            <w:pPr>
              <w:jc w:val="both"/>
            </w:pPr>
            <w:r w:rsidRPr="00F25E04">
              <w:t>Finance a finanční technologie</w:t>
            </w:r>
          </w:p>
        </w:tc>
      </w:tr>
      <w:tr w:rsidR="00F71A2D" w:rsidTr="00475DA2">
        <w:tc>
          <w:tcPr>
            <w:tcW w:w="2528" w:type="dxa"/>
            <w:shd w:val="clear" w:color="auto" w:fill="F7CAAC"/>
          </w:tcPr>
          <w:p w:rsidR="00F71A2D" w:rsidRDefault="00F71A2D" w:rsidP="003F6EB7">
            <w:pPr>
              <w:jc w:val="both"/>
              <w:rPr>
                <w:b/>
              </w:rPr>
            </w:pPr>
            <w:r>
              <w:rPr>
                <w:b/>
              </w:rPr>
              <w:t>Jméno a příjmení</w:t>
            </w:r>
          </w:p>
        </w:tc>
        <w:tc>
          <w:tcPr>
            <w:tcW w:w="4554" w:type="dxa"/>
            <w:gridSpan w:val="5"/>
          </w:tcPr>
          <w:p w:rsidR="00F71A2D" w:rsidRDefault="00F71A2D" w:rsidP="003F6EB7">
            <w:pPr>
              <w:jc w:val="both"/>
            </w:pPr>
            <w:r>
              <w:t>Zdeněk MELICHÁREK</w:t>
            </w:r>
          </w:p>
        </w:tc>
        <w:tc>
          <w:tcPr>
            <w:tcW w:w="712" w:type="dxa"/>
            <w:shd w:val="clear" w:color="auto" w:fill="F7CAAC"/>
          </w:tcPr>
          <w:p w:rsidR="00F71A2D" w:rsidRDefault="00F71A2D" w:rsidP="003F6EB7">
            <w:pPr>
              <w:jc w:val="both"/>
              <w:rPr>
                <w:b/>
              </w:rPr>
            </w:pPr>
            <w:r>
              <w:rPr>
                <w:b/>
              </w:rPr>
              <w:t>Tituly</w:t>
            </w:r>
          </w:p>
        </w:tc>
        <w:tc>
          <w:tcPr>
            <w:tcW w:w="2105" w:type="dxa"/>
            <w:gridSpan w:val="4"/>
          </w:tcPr>
          <w:p w:rsidR="00F71A2D" w:rsidRDefault="00F71A2D" w:rsidP="00822A0F">
            <w:pPr>
              <w:jc w:val="both"/>
            </w:pPr>
            <w:r>
              <w:t>Mgr.</w:t>
            </w:r>
            <w:r w:rsidR="003F0B88">
              <w:t>,</w:t>
            </w:r>
            <w:r>
              <w:t xml:space="preserve"> PhD.</w:t>
            </w:r>
          </w:p>
        </w:tc>
      </w:tr>
      <w:tr w:rsidR="00F71A2D" w:rsidTr="00475DA2">
        <w:tc>
          <w:tcPr>
            <w:tcW w:w="2528" w:type="dxa"/>
            <w:shd w:val="clear" w:color="auto" w:fill="F7CAAC"/>
          </w:tcPr>
          <w:p w:rsidR="00F71A2D" w:rsidRDefault="00F71A2D" w:rsidP="003F6EB7">
            <w:pPr>
              <w:jc w:val="both"/>
              <w:rPr>
                <w:b/>
              </w:rPr>
            </w:pPr>
            <w:r>
              <w:rPr>
                <w:b/>
              </w:rPr>
              <w:t>Rok narození</w:t>
            </w:r>
          </w:p>
        </w:tc>
        <w:tc>
          <w:tcPr>
            <w:tcW w:w="832" w:type="dxa"/>
          </w:tcPr>
          <w:p w:rsidR="00F71A2D" w:rsidRDefault="00F71A2D" w:rsidP="003F6EB7">
            <w:pPr>
              <w:jc w:val="both"/>
            </w:pPr>
            <w:r>
              <w:t>1960</w:t>
            </w:r>
          </w:p>
        </w:tc>
        <w:tc>
          <w:tcPr>
            <w:tcW w:w="1728" w:type="dxa"/>
            <w:shd w:val="clear" w:color="auto" w:fill="F7CAAC"/>
          </w:tcPr>
          <w:p w:rsidR="00F71A2D" w:rsidRDefault="00F71A2D" w:rsidP="003F6EB7">
            <w:pPr>
              <w:jc w:val="both"/>
              <w:rPr>
                <w:b/>
              </w:rPr>
            </w:pPr>
            <w:r>
              <w:rPr>
                <w:b/>
              </w:rPr>
              <w:t>typ vztahu k VŠ</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475DA2">
        <w:tc>
          <w:tcPr>
            <w:tcW w:w="5088" w:type="dxa"/>
            <w:gridSpan w:val="3"/>
            <w:shd w:val="clear" w:color="auto" w:fill="F7CAAC"/>
          </w:tcPr>
          <w:p w:rsidR="00F71A2D" w:rsidRDefault="00F71A2D" w:rsidP="003F6EB7">
            <w:pPr>
              <w:jc w:val="both"/>
              <w:rPr>
                <w:b/>
              </w:rPr>
            </w:pPr>
            <w:r>
              <w:rPr>
                <w:b/>
              </w:rPr>
              <w:t>Typ vztahu na součásti VŠ, která uskutečňuje st. program</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475DA2">
        <w:tc>
          <w:tcPr>
            <w:tcW w:w="6084" w:type="dxa"/>
            <w:gridSpan w:val="5"/>
            <w:shd w:val="clear" w:color="auto" w:fill="F7CAAC"/>
          </w:tcPr>
          <w:p w:rsidR="00F71A2D" w:rsidRDefault="00F71A2D" w:rsidP="003F6EB7">
            <w:pPr>
              <w:jc w:val="both"/>
            </w:pPr>
            <w:r>
              <w:rPr>
                <w:b/>
              </w:rPr>
              <w:t>Další současná působení jako akademický pracovník na jiných VŠ</w:t>
            </w:r>
          </w:p>
        </w:tc>
        <w:tc>
          <w:tcPr>
            <w:tcW w:w="1710" w:type="dxa"/>
            <w:gridSpan w:val="2"/>
            <w:shd w:val="clear" w:color="auto" w:fill="F7CAAC"/>
          </w:tcPr>
          <w:p w:rsidR="00F71A2D" w:rsidRDefault="00F71A2D" w:rsidP="003F6EB7">
            <w:pPr>
              <w:jc w:val="both"/>
              <w:rPr>
                <w:b/>
              </w:rPr>
            </w:pPr>
            <w:r>
              <w:rPr>
                <w:b/>
              </w:rPr>
              <w:t>typ prac. vztahu</w:t>
            </w:r>
          </w:p>
        </w:tc>
        <w:tc>
          <w:tcPr>
            <w:tcW w:w="2105" w:type="dxa"/>
            <w:gridSpan w:val="4"/>
            <w:shd w:val="clear" w:color="auto" w:fill="F7CAAC"/>
          </w:tcPr>
          <w:p w:rsidR="00F71A2D" w:rsidRDefault="00F71A2D" w:rsidP="003F6EB7">
            <w:pPr>
              <w:jc w:val="both"/>
              <w:rPr>
                <w:b/>
              </w:rPr>
            </w:pPr>
            <w:r>
              <w:rPr>
                <w:b/>
              </w:rPr>
              <w:t>rozsah</w:t>
            </w: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989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475DA2">
        <w:trPr>
          <w:trHeight w:val="749"/>
        </w:trPr>
        <w:tc>
          <w:tcPr>
            <w:tcW w:w="9899" w:type="dxa"/>
            <w:gridSpan w:val="11"/>
            <w:tcBorders>
              <w:top w:val="nil"/>
            </w:tcBorders>
          </w:tcPr>
          <w:p w:rsidR="00F71A2D" w:rsidRDefault="008C7FAC" w:rsidP="003F6EB7">
            <w:pPr>
              <w:jc w:val="both"/>
            </w:pPr>
            <w:r w:rsidRPr="008C7FAC">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F71A2D" w:rsidTr="00475DA2">
        <w:tc>
          <w:tcPr>
            <w:tcW w:w="9899" w:type="dxa"/>
            <w:gridSpan w:val="11"/>
            <w:shd w:val="clear" w:color="auto" w:fill="F7CAAC"/>
          </w:tcPr>
          <w:p w:rsidR="00F71A2D" w:rsidRDefault="00F71A2D" w:rsidP="003F6EB7">
            <w:pPr>
              <w:jc w:val="both"/>
            </w:pPr>
            <w:r>
              <w:rPr>
                <w:b/>
              </w:rPr>
              <w:t xml:space="preserve">Údaje o vzdělání na VŠ </w:t>
            </w:r>
          </w:p>
        </w:tc>
      </w:tr>
      <w:tr w:rsidR="00F71A2D" w:rsidTr="00475DA2">
        <w:trPr>
          <w:trHeight w:val="424"/>
        </w:trPr>
        <w:tc>
          <w:tcPr>
            <w:tcW w:w="9899" w:type="dxa"/>
            <w:gridSpan w:val="11"/>
          </w:tcPr>
          <w:p w:rsidR="00504151" w:rsidRDefault="00504151" w:rsidP="003F6EB7">
            <w:pPr>
              <w:jc w:val="both"/>
            </w:pPr>
            <w:r>
              <w:t>2010       UK Bratislava, Edukologie (</w:t>
            </w:r>
            <w:r w:rsidRPr="00504151">
              <w:rPr>
                <w:b/>
              </w:rPr>
              <w:t>Ph.D</w:t>
            </w:r>
            <w:r>
              <w:t>.)</w:t>
            </w:r>
          </w:p>
          <w:p w:rsidR="00F71A2D" w:rsidRDefault="00F71A2D" w:rsidP="003F6EB7">
            <w:pPr>
              <w:jc w:val="both"/>
            </w:pPr>
            <w:r>
              <w:t xml:space="preserve">1986       PF UJEP v Brně, Obor Tělesná výchova </w:t>
            </w:r>
            <w:r w:rsidR="00504151">
              <w:t>–</w:t>
            </w:r>
            <w:r>
              <w:t xml:space="preserve"> biologie</w:t>
            </w:r>
            <w:r w:rsidR="00504151">
              <w:t xml:space="preserve"> (</w:t>
            </w:r>
            <w:r w:rsidRPr="00504151">
              <w:rPr>
                <w:b/>
              </w:rPr>
              <w:t>Mgr</w:t>
            </w:r>
            <w:r>
              <w:t>.</w:t>
            </w:r>
            <w:r w:rsidR="00504151">
              <w:t>)</w:t>
            </w:r>
          </w:p>
          <w:p w:rsidR="00F71A2D" w:rsidRPr="00F06868" w:rsidRDefault="00F71A2D" w:rsidP="00504151">
            <w:pPr>
              <w:jc w:val="both"/>
            </w:pPr>
          </w:p>
        </w:tc>
      </w:tr>
      <w:tr w:rsidR="00F71A2D" w:rsidTr="00475DA2">
        <w:tc>
          <w:tcPr>
            <w:tcW w:w="9899" w:type="dxa"/>
            <w:gridSpan w:val="11"/>
            <w:shd w:val="clear" w:color="auto" w:fill="F7CAAC"/>
          </w:tcPr>
          <w:p w:rsidR="00F71A2D" w:rsidRDefault="00F71A2D" w:rsidP="003F6EB7">
            <w:pPr>
              <w:jc w:val="both"/>
              <w:rPr>
                <w:b/>
              </w:rPr>
            </w:pPr>
            <w:r>
              <w:rPr>
                <w:b/>
              </w:rPr>
              <w:t>Údaje o odborném působení od absolvování VŠ</w:t>
            </w:r>
          </w:p>
        </w:tc>
      </w:tr>
      <w:tr w:rsidR="00F71A2D" w:rsidTr="00475DA2">
        <w:trPr>
          <w:trHeight w:val="1090"/>
        </w:trPr>
        <w:tc>
          <w:tcPr>
            <w:tcW w:w="9899" w:type="dxa"/>
            <w:gridSpan w:val="11"/>
          </w:tcPr>
          <w:p w:rsidR="00F71A2D" w:rsidRDefault="00F71A2D" w:rsidP="003F6EB7">
            <w:pPr>
              <w:jc w:val="both"/>
            </w:pPr>
            <w:r>
              <w:t>1986-1990     ZŠ Kvítková, Zlín</w:t>
            </w:r>
          </w:p>
          <w:p w:rsidR="00F71A2D" w:rsidRDefault="00F71A2D" w:rsidP="003F6EB7">
            <w:pPr>
              <w:jc w:val="both"/>
            </w:pPr>
            <w:r>
              <w:t>1990-1991     SORIA, Španělsko, profesionální hráč volejbalu</w:t>
            </w:r>
          </w:p>
          <w:p w:rsidR="00F71A2D" w:rsidRDefault="00F71A2D" w:rsidP="003F6EB7">
            <w:r>
              <w:t>1991- dosud   VUT v Brně, FaME ve Zlíně, od roku 2001 UTB ve Zlíně, FaME, odborný asistent, ředitel ÚTV</w:t>
            </w:r>
          </w:p>
          <w:p w:rsidR="00F71A2D" w:rsidRDefault="00F71A2D" w:rsidP="003F6EB7"/>
          <w:p w:rsidR="00F71A2D" w:rsidRDefault="00F71A2D" w:rsidP="003F6EB7">
            <w:r>
              <w:t>Od roku 1996 držitel trenérské volejbalové licence II. Třídy.</w:t>
            </w:r>
          </w:p>
          <w:p w:rsidR="00F71A2D" w:rsidRDefault="00F71A2D" w:rsidP="003F6EB7">
            <w:r>
              <w:t>1999/2013 Trenér mládeže Zlínského kraje.</w:t>
            </w:r>
          </w:p>
          <w:p w:rsidR="00F71A2D" w:rsidRDefault="00F71A2D" w:rsidP="003F6EB7">
            <w:r>
              <w:t xml:space="preserve">2017/říjen Člen VV ČAUS akademická sportovní reprezentace, předseda volejbalové komise ČAUS. </w:t>
            </w:r>
          </w:p>
          <w:p w:rsidR="00F71A2D" w:rsidRDefault="00F71A2D" w:rsidP="003F6EB7">
            <w:r>
              <w:t>Účast na Světových univerziádách Kazaň 2013, Gwangju 2015, Taipei 2017 s AR ČR volejbal muži a ženy.</w:t>
            </w:r>
          </w:p>
        </w:tc>
      </w:tr>
      <w:tr w:rsidR="00F71A2D" w:rsidTr="00475DA2">
        <w:trPr>
          <w:trHeight w:val="250"/>
        </w:trPr>
        <w:tc>
          <w:tcPr>
            <w:tcW w:w="9899" w:type="dxa"/>
            <w:gridSpan w:val="11"/>
            <w:shd w:val="clear" w:color="auto" w:fill="F7CAAC"/>
          </w:tcPr>
          <w:p w:rsidR="00F71A2D" w:rsidRDefault="00F71A2D" w:rsidP="003F6EB7">
            <w:pPr>
              <w:jc w:val="both"/>
            </w:pPr>
            <w:r>
              <w:rPr>
                <w:b/>
              </w:rPr>
              <w:t>Zkušenosti s vedením kvalifikačních a rigorózních prací</w:t>
            </w:r>
          </w:p>
        </w:tc>
      </w:tr>
      <w:tr w:rsidR="00F71A2D" w:rsidTr="00475DA2">
        <w:trPr>
          <w:trHeight w:val="192"/>
        </w:trPr>
        <w:tc>
          <w:tcPr>
            <w:tcW w:w="9899" w:type="dxa"/>
            <w:gridSpan w:val="11"/>
          </w:tcPr>
          <w:p w:rsidR="00636CFD" w:rsidRDefault="00636CFD" w:rsidP="00636CFD">
            <w:pPr>
              <w:jc w:val="both"/>
            </w:pPr>
            <w:r>
              <w:t xml:space="preserve">Počet vedených bakalářských prací – 0 </w:t>
            </w:r>
          </w:p>
          <w:p w:rsidR="00F71A2D" w:rsidRDefault="00636CFD" w:rsidP="00636CFD">
            <w:pPr>
              <w:jc w:val="both"/>
            </w:pPr>
            <w:r>
              <w:t>Počet vedených diplomových prací – 0</w:t>
            </w:r>
          </w:p>
        </w:tc>
      </w:tr>
      <w:tr w:rsidR="00F71A2D" w:rsidTr="00475DA2">
        <w:trPr>
          <w:cantSplit/>
        </w:trPr>
        <w:tc>
          <w:tcPr>
            <w:tcW w:w="3360"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475DA2">
        <w:trPr>
          <w:cantSplit/>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tcBorders>
              <w:left w:val="single" w:sz="12" w:space="0" w:color="auto"/>
            </w:tcBorders>
            <w:shd w:val="clear" w:color="auto" w:fill="F7CAAC"/>
          </w:tcPr>
          <w:p w:rsidR="00F71A2D" w:rsidRDefault="00F71A2D" w:rsidP="003F6EB7">
            <w:pPr>
              <w:jc w:val="both"/>
            </w:pPr>
            <w:r>
              <w:rPr>
                <w:b/>
              </w:rPr>
              <w:t>WOS</w:t>
            </w:r>
          </w:p>
        </w:tc>
        <w:tc>
          <w:tcPr>
            <w:tcW w:w="696" w:type="dxa"/>
            <w:shd w:val="clear" w:color="auto" w:fill="F7CAAC"/>
          </w:tcPr>
          <w:p w:rsidR="00F71A2D" w:rsidRDefault="00F71A2D" w:rsidP="003F6EB7">
            <w:pPr>
              <w:jc w:val="both"/>
              <w:rPr>
                <w:sz w:val="18"/>
              </w:rPr>
            </w:pPr>
            <w:r>
              <w:rPr>
                <w:b/>
                <w:sz w:val="18"/>
              </w:rPr>
              <w:t>Scopus</w:t>
            </w:r>
          </w:p>
        </w:tc>
        <w:tc>
          <w:tcPr>
            <w:tcW w:w="697" w:type="dxa"/>
            <w:shd w:val="clear" w:color="auto" w:fill="F7CAAC"/>
          </w:tcPr>
          <w:p w:rsidR="00F71A2D" w:rsidRDefault="00F71A2D" w:rsidP="003F6EB7">
            <w:pPr>
              <w:jc w:val="both"/>
            </w:pPr>
            <w:r>
              <w:rPr>
                <w:b/>
                <w:sz w:val="18"/>
              </w:rPr>
              <w:t>ostatní</w:t>
            </w:r>
          </w:p>
        </w:tc>
      </w:tr>
      <w:tr w:rsidR="00F71A2D" w:rsidTr="00475DA2">
        <w:trPr>
          <w:cantSplit/>
          <w:trHeight w:val="70"/>
        </w:trPr>
        <w:tc>
          <w:tcPr>
            <w:tcW w:w="3360" w:type="dxa"/>
            <w:gridSpan w:val="2"/>
            <w:shd w:val="clear" w:color="auto" w:fill="F7CAAC"/>
          </w:tcPr>
          <w:p w:rsidR="00F71A2D" w:rsidRDefault="00F71A2D" w:rsidP="003F6EB7">
            <w:pPr>
              <w:jc w:val="both"/>
            </w:pPr>
            <w:r>
              <w:rPr>
                <w:b/>
              </w:rPr>
              <w:t>Obor jmenovacího řízení</w:t>
            </w:r>
          </w:p>
        </w:tc>
        <w:tc>
          <w:tcPr>
            <w:tcW w:w="2254" w:type="dxa"/>
            <w:gridSpan w:val="2"/>
            <w:shd w:val="clear" w:color="auto" w:fill="F7CAAC"/>
          </w:tcPr>
          <w:p w:rsidR="00F71A2D" w:rsidRDefault="00F71A2D" w:rsidP="003F6EB7">
            <w:pPr>
              <w:jc w:val="both"/>
            </w:pPr>
            <w:r>
              <w:rPr>
                <w:b/>
              </w:rPr>
              <w:t>Rok udělení hodnosti</w:t>
            </w:r>
          </w:p>
        </w:tc>
        <w:tc>
          <w:tcPr>
            <w:tcW w:w="2257"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5" w:type="dxa"/>
            <w:vMerge w:val="restart"/>
            <w:tcBorders>
              <w:left w:val="single" w:sz="12" w:space="0" w:color="auto"/>
            </w:tcBorders>
          </w:tcPr>
          <w:p w:rsidR="00F71A2D" w:rsidRDefault="008F2EE0" w:rsidP="003F6EB7">
            <w:pPr>
              <w:jc w:val="both"/>
              <w:rPr>
                <w:b/>
              </w:rPr>
            </w:pPr>
            <w:r>
              <w:rPr>
                <w:b/>
              </w:rPr>
              <w:t>0</w:t>
            </w:r>
          </w:p>
        </w:tc>
        <w:tc>
          <w:tcPr>
            <w:tcW w:w="696" w:type="dxa"/>
            <w:vMerge w:val="restart"/>
          </w:tcPr>
          <w:p w:rsidR="00F71A2D" w:rsidRDefault="008F2EE0" w:rsidP="003F6EB7">
            <w:pPr>
              <w:jc w:val="both"/>
              <w:rPr>
                <w:b/>
              </w:rPr>
            </w:pPr>
            <w:r>
              <w:rPr>
                <w:b/>
              </w:rPr>
              <w:t>0</w:t>
            </w:r>
          </w:p>
        </w:tc>
        <w:tc>
          <w:tcPr>
            <w:tcW w:w="697" w:type="dxa"/>
            <w:vMerge w:val="restart"/>
          </w:tcPr>
          <w:p w:rsidR="00F71A2D" w:rsidRDefault="008F2EE0" w:rsidP="003F6EB7">
            <w:pPr>
              <w:jc w:val="both"/>
              <w:rPr>
                <w:b/>
              </w:rPr>
            </w:pPr>
            <w:r>
              <w:rPr>
                <w:b/>
              </w:rPr>
              <w:t>0</w:t>
            </w:r>
          </w:p>
        </w:tc>
      </w:tr>
      <w:tr w:rsidR="00F71A2D" w:rsidTr="00475DA2">
        <w:trPr>
          <w:trHeight w:val="205"/>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vMerge/>
            <w:tcBorders>
              <w:left w:val="single" w:sz="12" w:space="0" w:color="auto"/>
            </w:tcBorders>
            <w:vAlign w:val="center"/>
          </w:tcPr>
          <w:p w:rsidR="00F71A2D" w:rsidRDefault="00F71A2D" w:rsidP="003F6EB7">
            <w:pPr>
              <w:rPr>
                <w:b/>
              </w:rPr>
            </w:pPr>
          </w:p>
        </w:tc>
        <w:tc>
          <w:tcPr>
            <w:tcW w:w="696" w:type="dxa"/>
            <w:vMerge/>
            <w:vAlign w:val="center"/>
          </w:tcPr>
          <w:p w:rsidR="00F71A2D" w:rsidRDefault="00F71A2D" w:rsidP="003F6EB7">
            <w:pPr>
              <w:rPr>
                <w:b/>
              </w:rPr>
            </w:pPr>
          </w:p>
        </w:tc>
        <w:tc>
          <w:tcPr>
            <w:tcW w:w="697" w:type="dxa"/>
            <w:vMerge/>
            <w:vAlign w:val="center"/>
          </w:tcPr>
          <w:p w:rsidR="00F71A2D" w:rsidRDefault="00F71A2D" w:rsidP="003F6EB7">
            <w:pPr>
              <w:rPr>
                <w:b/>
              </w:rPr>
            </w:pPr>
          </w:p>
        </w:tc>
      </w:tr>
      <w:tr w:rsidR="00F71A2D" w:rsidTr="00475DA2">
        <w:tc>
          <w:tcPr>
            <w:tcW w:w="989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475DA2">
        <w:trPr>
          <w:trHeight w:val="2347"/>
        </w:trPr>
        <w:tc>
          <w:tcPr>
            <w:tcW w:w="9899" w:type="dxa"/>
            <w:gridSpan w:val="11"/>
          </w:tcPr>
          <w:p w:rsidR="00F71A2D" w:rsidRDefault="00F71A2D" w:rsidP="00D3495B">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p w:rsidR="00F71A2D" w:rsidRPr="002C641E" w:rsidRDefault="00F71A2D" w:rsidP="00D3495B">
            <w:pPr>
              <w:jc w:val="both"/>
              <w:rPr>
                <w:i/>
              </w:rPr>
            </w:pPr>
            <w:r w:rsidRPr="002C641E">
              <w:rPr>
                <w:i/>
              </w:rPr>
              <w:t>Patent:</w:t>
            </w:r>
          </w:p>
          <w:p w:rsidR="00F71A2D" w:rsidRDefault="00F71A2D" w:rsidP="00D3495B">
            <w:pPr>
              <w:jc w:val="both"/>
            </w:pPr>
            <w:r>
              <w:t>MELICHÁREK, Z. Pomůcky pro zdravotně postižené, Tělocvičné a sportovní vybavení, výstroj a přístroje. 2017</w:t>
            </w:r>
          </w:p>
          <w:p w:rsidR="00F71A2D" w:rsidRPr="00064C98" w:rsidRDefault="00F71A2D" w:rsidP="003F6EB7">
            <w:r>
              <w:t>MELICHÁREK, Z., ČECHMÁNEK, L. Volnočasové aktivity handicap - varianta 1 - 4. 2013 (50%).</w:t>
            </w:r>
          </w:p>
        </w:tc>
      </w:tr>
      <w:tr w:rsidR="00F71A2D" w:rsidTr="00475DA2">
        <w:trPr>
          <w:trHeight w:val="218"/>
        </w:trPr>
        <w:tc>
          <w:tcPr>
            <w:tcW w:w="9899" w:type="dxa"/>
            <w:gridSpan w:val="11"/>
            <w:shd w:val="clear" w:color="auto" w:fill="F7CAAC"/>
          </w:tcPr>
          <w:p w:rsidR="00F71A2D" w:rsidRDefault="00F71A2D" w:rsidP="003F6EB7">
            <w:pPr>
              <w:rPr>
                <w:b/>
              </w:rPr>
            </w:pPr>
            <w:r>
              <w:rPr>
                <w:b/>
              </w:rPr>
              <w:t>Působení v zahraničí</w:t>
            </w:r>
          </w:p>
        </w:tc>
      </w:tr>
      <w:tr w:rsidR="00F71A2D" w:rsidTr="00475DA2">
        <w:trPr>
          <w:trHeight w:val="328"/>
        </w:trPr>
        <w:tc>
          <w:tcPr>
            <w:tcW w:w="9899" w:type="dxa"/>
            <w:gridSpan w:val="11"/>
          </w:tcPr>
          <w:p w:rsidR="00F71A2D" w:rsidRPr="00F01E08" w:rsidRDefault="00F71A2D" w:rsidP="003F6EB7"/>
        </w:tc>
      </w:tr>
      <w:tr w:rsidR="00F71A2D" w:rsidTr="00475DA2">
        <w:trPr>
          <w:cantSplit/>
          <w:trHeight w:val="287"/>
        </w:trPr>
        <w:tc>
          <w:tcPr>
            <w:tcW w:w="2528" w:type="dxa"/>
            <w:shd w:val="clear" w:color="auto" w:fill="F7CAAC"/>
          </w:tcPr>
          <w:p w:rsidR="00F71A2D" w:rsidRDefault="00F71A2D" w:rsidP="003F6EB7">
            <w:pPr>
              <w:jc w:val="both"/>
              <w:rPr>
                <w:b/>
              </w:rPr>
            </w:pPr>
            <w:r>
              <w:rPr>
                <w:b/>
              </w:rPr>
              <w:t xml:space="preserve">Podpis </w:t>
            </w:r>
          </w:p>
        </w:tc>
        <w:tc>
          <w:tcPr>
            <w:tcW w:w="4554" w:type="dxa"/>
            <w:gridSpan w:val="5"/>
          </w:tcPr>
          <w:p w:rsidR="00F71A2D" w:rsidRPr="00B10230" w:rsidRDefault="00F71A2D" w:rsidP="003F6EB7">
            <w:pPr>
              <w:jc w:val="both"/>
              <w:rPr>
                <w:b/>
              </w:rPr>
            </w:pPr>
          </w:p>
        </w:tc>
        <w:tc>
          <w:tcPr>
            <w:tcW w:w="789" w:type="dxa"/>
            <w:gridSpan w:val="2"/>
            <w:shd w:val="clear" w:color="auto" w:fill="F7CAAC"/>
          </w:tcPr>
          <w:p w:rsidR="00F71A2D" w:rsidRDefault="00F71A2D" w:rsidP="003F6EB7">
            <w:pPr>
              <w:jc w:val="both"/>
            </w:pPr>
            <w:r>
              <w:rPr>
                <w:b/>
              </w:rPr>
              <w:t>datum</w:t>
            </w:r>
          </w:p>
        </w:tc>
        <w:tc>
          <w:tcPr>
            <w:tcW w:w="2028" w:type="dxa"/>
            <w:gridSpan w:val="3"/>
          </w:tcPr>
          <w:p w:rsidR="00F71A2D" w:rsidRDefault="00F71A2D" w:rsidP="003F6EB7">
            <w:pPr>
              <w:jc w:val="both"/>
            </w:pPr>
          </w:p>
        </w:tc>
      </w:tr>
    </w:tbl>
    <w:p w:rsidR="00F66C0D" w:rsidRDefault="00F66C0D"/>
    <w:p w:rsidR="009E0288" w:rsidRDefault="009E028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BB582A" w:rsidP="00A70E18">
            <w:pPr>
              <w:jc w:val="both"/>
            </w:pPr>
            <w:r w:rsidRPr="00F25E04">
              <w:t>Finance a finanční technologie</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Martin MIKESKA</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1977</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466"/>
        </w:trPr>
        <w:tc>
          <w:tcPr>
            <w:tcW w:w="9859" w:type="dxa"/>
            <w:gridSpan w:val="11"/>
            <w:tcBorders>
              <w:top w:val="nil"/>
            </w:tcBorders>
          </w:tcPr>
          <w:p w:rsidR="00A70E18" w:rsidRDefault="00C051D9" w:rsidP="00A70E18">
            <w:pPr>
              <w:jc w:val="both"/>
            </w:pPr>
            <w:r w:rsidRPr="00B1317B">
              <w:rPr>
                <w:color w:val="000000" w:themeColor="text1"/>
              </w:rPr>
              <w:t>Mezinárodní ekonomické prostředí</w:t>
            </w:r>
            <w:r>
              <w:t xml:space="preserve"> </w:t>
            </w:r>
            <w:r w:rsidR="00A70E18">
              <w:t>– garant, přednášející (60%)</w:t>
            </w: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1015"/>
        </w:trPr>
        <w:tc>
          <w:tcPr>
            <w:tcW w:w="9859" w:type="dxa"/>
            <w:gridSpan w:val="11"/>
          </w:tcPr>
          <w:p w:rsidR="00A70E18" w:rsidRDefault="00A70E18" w:rsidP="00A70E18">
            <w:pPr>
              <w:tabs>
                <w:tab w:val="left" w:pos="814"/>
              </w:tabs>
              <w:autoSpaceDE w:val="0"/>
              <w:autoSpaceDN w:val="0"/>
              <w:adjustRightInd w:val="0"/>
              <w:ind w:left="1097" w:hanging="1097"/>
              <w:jc w:val="both"/>
              <w:rPr>
                <w:color w:val="000000"/>
                <w:szCs w:val="24"/>
              </w:rPr>
            </w:pPr>
            <w:r>
              <w:rPr>
                <w:b/>
                <w:bCs/>
                <w:color w:val="000000"/>
                <w:szCs w:val="24"/>
              </w:rPr>
              <w:t xml:space="preserve">1999 – 2002: </w:t>
            </w:r>
            <w:r w:rsidRPr="009A3584">
              <w:rPr>
                <w:color w:val="000000"/>
                <w:szCs w:val="24"/>
              </w:rPr>
              <w:t xml:space="preserve">Univerzita Tomáše Bati ve Zlíně, Fakulta managementu a ekonomiky, obor Ekonomika a management </w:t>
            </w:r>
            <w:r>
              <w:rPr>
                <w:color w:val="000000"/>
                <w:szCs w:val="24"/>
              </w:rPr>
              <w:t>(</w:t>
            </w:r>
            <w:r w:rsidRPr="00DB530D">
              <w:rPr>
                <w:color w:val="000000"/>
                <w:szCs w:val="24"/>
              </w:rPr>
              <w:t>Bc.</w:t>
            </w:r>
            <w:r>
              <w:rPr>
                <w:color w:val="000000"/>
                <w:szCs w:val="24"/>
              </w:rPr>
              <w:t>)</w:t>
            </w:r>
          </w:p>
          <w:p w:rsidR="00A70E18" w:rsidRPr="009A3584" w:rsidRDefault="00A70E18" w:rsidP="00A70E18">
            <w:pPr>
              <w:tabs>
                <w:tab w:val="left" w:pos="814"/>
              </w:tabs>
              <w:autoSpaceDE w:val="0"/>
              <w:autoSpaceDN w:val="0"/>
              <w:adjustRightInd w:val="0"/>
              <w:ind w:left="1097" w:hanging="1097"/>
              <w:jc w:val="both"/>
              <w:rPr>
                <w:color w:val="000000"/>
                <w:szCs w:val="24"/>
              </w:rPr>
            </w:pPr>
            <w:r>
              <w:rPr>
                <w:b/>
                <w:bCs/>
                <w:color w:val="000000"/>
                <w:szCs w:val="24"/>
              </w:rPr>
              <w:t xml:space="preserve">2002 – 2004: </w:t>
            </w:r>
            <w:r w:rsidRPr="009A3584">
              <w:rPr>
                <w:color w:val="000000"/>
                <w:szCs w:val="24"/>
              </w:rPr>
              <w:t>Univerzita Tomáš Bati ve Zlíně, Fakulta managementu a ekonomi</w:t>
            </w:r>
            <w:r>
              <w:rPr>
                <w:color w:val="000000"/>
                <w:szCs w:val="24"/>
              </w:rPr>
              <w:t>ky, obor Ekonomika a management (</w:t>
            </w:r>
            <w:r w:rsidRPr="00DB530D">
              <w:rPr>
                <w:color w:val="000000"/>
                <w:szCs w:val="24"/>
              </w:rPr>
              <w:t>Ing.)</w:t>
            </w:r>
          </w:p>
          <w:p w:rsidR="00A70E18" w:rsidRPr="00804E80" w:rsidRDefault="00A70E18" w:rsidP="00A70E18">
            <w:pPr>
              <w:tabs>
                <w:tab w:val="left" w:pos="1239"/>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Univerzita Tomáše Bati ve Zlíně, Fakulta managementu a ekonomi</w:t>
            </w:r>
            <w:r>
              <w:rPr>
                <w:color w:val="000000"/>
                <w:szCs w:val="24"/>
              </w:rPr>
              <w:t xml:space="preserve">ky, obor Ekonomika a management </w:t>
            </w:r>
            <w:r w:rsidRPr="00DB530D">
              <w:rPr>
                <w:color w:val="000000"/>
                <w:szCs w:val="24"/>
              </w:rPr>
              <w:t>(Ph.D.)</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450"/>
        </w:trPr>
        <w:tc>
          <w:tcPr>
            <w:tcW w:w="9859" w:type="dxa"/>
            <w:gridSpan w:val="11"/>
          </w:tcPr>
          <w:p w:rsidR="00A70E18" w:rsidRPr="008E460F" w:rsidRDefault="00A70E18" w:rsidP="00A70E18">
            <w:pPr>
              <w:tabs>
                <w:tab w:val="left" w:pos="2127"/>
              </w:tabs>
              <w:autoSpaceDE w:val="0"/>
              <w:autoSpaceDN w:val="0"/>
              <w:adjustRightInd w:val="0"/>
              <w:rPr>
                <w:color w:val="000000"/>
                <w:szCs w:val="24"/>
              </w:rPr>
            </w:pPr>
            <w:r>
              <w:rPr>
                <w:b/>
                <w:color w:val="000000"/>
                <w:szCs w:val="24"/>
              </w:rPr>
              <w:t>2004</w:t>
            </w:r>
            <w:r w:rsidRPr="00B10230">
              <w:rPr>
                <w:b/>
                <w:color w:val="000000"/>
                <w:szCs w:val="24"/>
              </w:rPr>
              <w:t xml:space="preserve"> – dosud:</w:t>
            </w:r>
            <w:r>
              <w:rPr>
                <w:color w:val="000000"/>
                <w:szCs w:val="24"/>
              </w:rPr>
              <w:t xml:space="preserve"> UTB ve Zlíně, Fakulta managementu a ekonomiky, akademický pracovník</w:t>
            </w:r>
          </w:p>
          <w:p w:rsidR="00A70E18" w:rsidRDefault="00A70E18" w:rsidP="00A70E18">
            <w:pPr>
              <w:jc w:val="both"/>
            </w:pP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432"/>
        </w:trPr>
        <w:tc>
          <w:tcPr>
            <w:tcW w:w="9859" w:type="dxa"/>
            <w:gridSpan w:val="11"/>
          </w:tcPr>
          <w:p w:rsidR="00A70E18" w:rsidRDefault="00A70E18" w:rsidP="00A70E18">
            <w:pPr>
              <w:jc w:val="both"/>
            </w:pPr>
            <w:r>
              <w:t xml:space="preserve">Počet vedených bakalářských prací – 15 </w:t>
            </w:r>
          </w:p>
          <w:p w:rsidR="00A70E18" w:rsidRDefault="00A70E18" w:rsidP="00A70E18">
            <w:pPr>
              <w:jc w:val="both"/>
            </w:pPr>
            <w:r>
              <w:t>Počet vedených diplomových prací – 12</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A70E18" w:rsidP="00A70E18">
            <w:pPr>
              <w:jc w:val="both"/>
              <w:rPr>
                <w:b/>
              </w:rPr>
            </w:pPr>
            <w:r>
              <w:rPr>
                <w:b/>
              </w:rPr>
              <w:t>2</w:t>
            </w:r>
          </w:p>
        </w:tc>
        <w:tc>
          <w:tcPr>
            <w:tcW w:w="693" w:type="dxa"/>
            <w:vMerge w:val="restart"/>
          </w:tcPr>
          <w:p w:rsidR="00A70E18" w:rsidRDefault="00A70E18" w:rsidP="00A70E18">
            <w:pPr>
              <w:jc w:val="both"/>
              <w:rPr>
                <w:b/>
              </w:rPr>
            </w:pPr>
            <w:r>
              <w:rPr>
                <w:b/>
              </w:rPr>
              <w:t>2</w:t>
            </w:r>
          </w:p>
        </w:tc>
        <w:tc>
          <w:tcPr>
            <w:tcW w:w="694" w:type="dxa"/>
            <w:vMerge w:val="restart"/>
          </w:tcPr>
          <w:p w:rsidR="00A70E18" w:rsidRDefault="00A70E18" w:rsidP="00A70E18">
            <w:pPr>
              <w:jc w:val="both"/>
              <w:rPr>
                <w:b/>
              </w:rPr>
            </w:pPr>
            <w:r>
              <w:rPr>
                <w:b/>
              </w:rPr>
              <w:t>0</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59" w:type="dxa"/>
            <w:gridSpan w:val="11"/>
          </w:tcPr>
          <w:p w:rsidR="00A70E18" w:rsidRDefault="00A70E18" w:rsidP="00A70E18">
            <w:pPr>
              <w:jc w:val="both"/>
            </w:pPr>
            <w:r>
              <w:t xml:space="preserve">TUČKOVÁ, Z., HAUGE, O., HRABAL, M., JURIGOVÁ, Z., JELÍNKOVÁ, D., MIKESKA, M., PAPADAKI, Š., SLINTÁK, K., TRČKA, L., SOLENES, O. </w:t>
            </w:r>
            <w:r w:rsidRPr="00804E80">
              <w:rPr>
                <w:i/>
              </w:rPr>
              <w:t>The Social Economy, Social Enterprises and outline of sustainability.</w:t>
            </w:r>
            <w:r>
              <w:t xml:space="preserve"> Praha: Wolters Kluwer, 2016. 152 s. 1. ISBN 978-80-7552-459-1 (7,5%). </w:t>
            </w:r>
          </w:p>
          <w:p w:rsidR="00A70E18" w:rsidRDefault="00A70E18" w:rsidP="00A70E18">
            <w:pPr>
              <w:jc w:val="both"/>
            </w:pPr>
            <w:r>
              <w:t xml:space="preserve">HUNČOVÁ, M., MIKESKA, M. The Changing Role of Cooperatives. In </w:t>
            </w:r>
            <w:r>
              <w:rPr>
                <w:i/>
                <w:iCs/>
              </w:rPr>
              <w:t>Cooperative Institutions in European Countries</w:t>
            </w:r>
            <w:r>
              <w:t xml:space="preserve">. Cham: Springer International Publishing AG, 2016, s. 269-282. ISBN 978-3-319-28783-6 (50%). </w:t>
            </w:r>
          </w:p>
          <w:p w:rsidR="00757DCF" w:rsidRDefault="00A70E18" w:rsidP="00A70E18">
            <w:pPr>
              <w:jc w:val="both"/>
            </w:pPr>
            <w:r>
              <w:t xml:space="preserve">TUČEK, D., MIKESKA, M. Business Process Management – New Result of Quantitative Research in Czech Republic. In </w:t>
            </w:r>
            <w:r>
              <w:rPr>
                <w:i/>
                <w:iCs/>
              </w:rPr>
              <w:t>Proceedings of the 7th International Scientific Conference Finance and the Performance of Firms in Science, Education and Practice</w:t>
            </w:r>
            <w:r>
              <w:t xml:space="preserve">. Zlín: Fakulta managementu a ekonomiky, UTB ve Zlíně, 2015, s. 1566-1581. ISBN 978-80-7454-482-8 (50%). </w:t>
            </w:r>
          </w:p>
          <w:p w:rsidR="00757DCF" w:rsidRDefault="00757DCF" w:rsidP="00A70E18">
            <w:pPr>
              <w:jc w:val="both"/>
            </w:pPr>
            <w:r w:rsidRPr="00757DCF">
              <w:t>MIKESKA, M</w:t>
            </w:r>
            <w:r>
              <w:t>.,</w:t>
            </w:r>
            <w:r w:rsidRPr="00757DCF">
              <w:t xml:space="preserve"> KLÍMEK, P</w:t>
            </w:r>
            <w:r>
              <w:t>.,</w:t>
            </w:r>
            <w:r w:rsidRPr="00757DCF">
              <w:t xml:space="preserve"> STAŇKOVÁ, P. Statistical Comparison of OECD Member Countries Healthcare Efficiency Based on Ch</w:t>
            </w:r>
            <w:r>
              <w:t>osen Macroeconomics Indicators.</w:t>
            </w:r>
            <w:r w:rsidRPr="00757DCF">
              <w:t xml:space="preserve"> In </w:t>
            </w:r>
            <w:r w:rsidRPr="00757DCF">
              <w:rPr>
                <w:i/>
              </w:rPr>
              <w:t>Proceedings of the 7th International Scientific Conference Finance and the Performance of Firms in Science, Education and Practice.</w:t>
            </w:r>
            <w:r w:rsidRPr="00757DCF">
              <w:t xml:space="preserve"> Zlín: Fakulta managementu a ekonomiky, UTB ve Zlíně, 2015, s. 968-983. ISBN 978-80-7454-482-8.</w:t>
            </w:r>
            <w:r>
              <w:t xml:space="preserve"> (50%)</w:t>
            </w:r>
          </w:p>
          <w:p w:rsidR="00A70E18" w:rsidRDefault="00A70E18" w:rsidP="00A70E18">
            <w:pPr>
              <w:jc w:val="both"/>
            </w:pPr>
            <w:r w:rsidRPr="00E66B0B">
              <w:rPr>
                <w:i/>
              </w:rPr>
              <w:t>Přehled projektové činnosti:</w:t>
            </w:r>
          </w:p>
          <w:p w:rsidR="00A70E18" w:rsidRDefault="00A70E18" w:rsidP="00A70E18">
            <w:pPr>
              <w:jc w:val="both"/>
              <w:rPr>
                <w:b/>
              </w:rPr>
            </w:pPr>
            <w:r w:rsidRPr="002D3B7D">
              <w:rPr>
                <w:szCs w:val="22"/>
              </w:rPr>
              <w:t xml:space="preserve">GA ČR 406/08/0459 </w:t>
            </w:r>
            <w:r w:rsidRPr="002D3B7D">
              <w:t>Rozvoj tacitních znalostí manažerů 2008-2010 (člen řešitelského týmu).</w:t>
            </w: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757DCF">
        <w:trPr>
          <w:trHeight w:val="202"/>
        </w:trPr>
        <w:tc>
          <w:tcPr>
            <w:tcW w:w="9859" w:type="dxa"/>
            <w:gridSpan w:val="11"/>
          </w:tcPr>
          <w:p w:rsidR="00A70E18" w:rsidRPr="001503C1" w:rsidRDefault="00A70E18" w:rsidP="00A70E18">
            <w:r>
              <w:t>2014</w:t>
            </w:r>
            <w:r>
              <w:tab/>
              <w:t xml:space="preserve">University </w:t>
            </w:r>
            <w:r w:rsidRPr="00040C23">
              <w:t xml:space="preserve">of </w:t>
            </w:r>
            <w:r>
              <w:t>Pittsburgh</w:t>
            </w:r>
            <w:r w:rsidRPr="00040C23">
              <w:t xml:space="preserve">, </w:t>
            </w:r>
            <w:r>
              <w:t xml:space="preserve">PA, USA </w:t>
            </w:r>
            <w:r w:rsidRPr="00040C23">
              <w:t>–</w:t>
            </w:r>
            <w:r>
              <w:t xml:space="preserve"> Ruth Crawford Mitchell Fellowship</w:t>
            </w:r>
          </w:p>
        </w:tc>
      </w:tr>
      <w:tr w:rsidR="00A70E18" w:rsidTr="00A70E18">
        <w:trPr>
          <w:cantSplit/>
          <w:trHeight w:val="256"/>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r>
        <w:br w:type="page"/>
      </w: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9A269C" w:rsidTr="00A70E18">
        <w:tc>
          <w:tcPr>
            <w:tcW w:w="9712" w:type="dxa"/>
            <w:gridSpan w:val="12"/>
            <w:tcBorders>
              <w:bottom w:val="double" w:sz="4" w:space="0" w:color="auto"/>
            </w:tcBorders>
            <w:shd w:val="clear" w:color="auto" w:fill="BDD6EE"/>
          </w:tcPr>
          <w:p w:rsidR="009A269C" w:rsidRDefault="009A269C" w:rsidP="003F6EB7">
            <w:pPr>
              <w:jc w:val="both"/>
              <w:rPr>
                <w:b/>
                <w:sz w:val="28"/>
              </w:rPr>
            </w:pPr>
            <w:r>
              <w:rPr>
                <w:b/>
                <w:sz w:val="28"/>
              </w:rPr>
              <w:lastRenderedPageBreak/>
              <w:t>C-I – Personální zabezpečení</w:t>
            </w:r>
          </w:p>
        </w:tc>
      </w:tr>
      <w:tr w:rsidR="009A269C" w:rsidTr="00A70E18">
        <w:tc>
          <w:tcPr>
            <w:tcW w:w="2561" w:type="dxa"/>
            <w:gridSpan w:val="2"/>
            <w:tcBorders>
              <w:top w:val="double" w:sz="4" w:space="0" w:color="auto"/>
            </w:tcBorders>
            <w:shd w:val="clear" w:color="auto" w:fill="F7CAAC"/>
          </w:tcPr>
          <w:p w:rsidR="009A269C" w:rsidRDefault="009A269C" w:rsidP="003F6EB7">
            <w:pPr>
              <w:jc w:val="both"/>
              <w:rPr>
                <w:b/>
              </w:rPr>
            </w:pPr>
            <w:r>
              <w:rPr>
                <w:b/>
              </w:rPr>
              <w:t>Vysoká škola</w:t>
            </w:r>
          </w:p>
        </w:tc>
        <w:tc>
          <w:tcPr>
            <w:tcW w:w="7151" w:type="dxa"/>
            <w:gridSpan w:val="10"/>
          </w:tcPr>
          <w:p w:rsidR="009A269C" w:rsidRDefault="009A269C" w:rsidP="003F6EB7">
            <w:pPr>
              <w:jc w:val="both"/>
            </w:pPr>
            <w:r w:rsidRPr="00E54DBF">
              <w:t>Univerzita Tomáše Bati ve Zlíně</w:t>
            </w:r>
          </w:p>
        </w:tc>
      </w:tr>
      <w:tr w:rsidR="009A269C" w:rsidTr="00A70E18">
        <w:tc>
          <w:tcPr>
            <w:tcW w:w="2561" w:type="dxa"/>
            <w:gridSpan w:val="2"/>
            <w:shd w:val="clear" w:color="auto" w:fill="F7CAAC"/>
          </w:tcPr>
          <w:p w:rsidR="009A269C" w:rsidRDefault="009A269C" w:rsidP="003F6EB7">
            <w:pPr>
              <w:jc w:val="both"/>
              <w:rPr>
                <w:b/>
              </w:rPr>
            </w:pPr>
            <w:r>
              <w:rPr>
                <w:b/>
              </w:rPr>
              <w:t>Součást vysoké školy</w:t>
            </w:r>
          </w:p>
        </w:tc>
        <w:tc>
          <w:tcPr>
            <w:tcW w:w="7151" w:type="dxa"/>
            <w:gridSpan w:val="10"/>
          </w:tcPr>
          <w:p w:rsidR="009A269C" w:rsidRDefault="009A269C" w:rsidP="003F6EB7">
            <w:pPr>
              <w:jc w:val="both"/>
            </w:pPr>
            <w:r>
              <w:t>Fakulta managementu a ekonomiky</w:t>
            </w:r>
          </w:p>
        </w:tc>
      </w:tr>
      <w:tr w:rsidR="009A269C" w:rsidTr="00A70E18">
        <w:tc>
          <w:tcPr>
            <w:tcW w:w="2561" w:type="dxa"/>
            <w:gridSpan w:val="2"/>
            <w:shd w:val="clear" w:color="auto" w:fill="F7CAAC"/>
          </w:tcPr>
          <w:p w:rsidR="009A269C" w:rsidRDefault="009A269C" w:rsidP="003F6EB7">
            <w:pPr>
              <w:jc w:val="both"/>
              <w:rPr>
                <w:b/>
              </w:rPr>
            </w:pPr>
            <w:r>
              <w:rPr>
                <w:b/>
              </w:rPr>
              <w:t>Název studijního programu</w:t>
            </w:r>
          </w:p>
        </w:tc>
        <w:tc>
          <w:tcPr>
            <w:tcW w:w="7151" w:type="dxa"/>
            <w:gridSpan w:val="10"/>
          </w:tcPr>
          <w:p w:rsidR="009A269C" w:rsidRDefault="00BB582A" w:rsidP="003F6EB7">
            <w:pPr>
              <w:jc w:val="both"/>
            </w:pPr>
            <w:r w:rsidRPr="00F25E04">
              <w:t>Finance a finanční technologie</w:t>
            </w:r>
          </w:p>
        </w:tc>
      </w:tr>
      <w:tr w:rsidR="009A269C" w:rsidTr="00A70E18">
        <w:tc>
          <w:tcPr>
            <w:tcW w:w="2561" w:type="dxa"/>
            <w:gridSpan w:val="2"/>
            <w:shd w:val="clear" w:color="auto" w:fill="F7CAAC"/>
          </w:tcPr>
          <w:p w:rsidR="009A269C" w:rsidRDefault="009A269C" w:rsidP="003F6EB7">
            <w:pPr>
              <w:jc w:val="both"/>
              <w:rPr>
                <w:b/>
              </w:rPr>
            </w:pPr>
            <w:r>
              <w:rPr>
                <w:b/>
              </w:rPr>
              <w:t>Jméno a příjmení</w:t>
            </w:r>
          </w:p>
        </w:tc>
        <w:tc>
          <w:tcPr>
            <w:tcW w:w="4345" w:type="dxa"/>
            <w:gridSpan w:val="5"/>
          </w:tcPr>
          <w:p w:rsidR="009A269C" w:rsidRPr="00F10996" w:rsidRDefault="009A269C" w:rsidP="003F6EB7">
            <w:pPr>
              <w:jc w:val="both"/>
            </w:pPr>
            <w:r w:rsidRPr="00F10996">
              <w:t>Petr NOVÁK</w:t>
            </w:r>
          </w:p>
        </w:tc>
        <w:tc>
          <w:tcPr>
            <w:tcW w:w="712" w:type="dxa"/>
            <w:shd w:val="clear" w:color="auto" w:fill="F7CAAC"/>
          </w:tcPr>
          <w:p w:rsidR="009A269C" w:rsidRDefault="009A269C" w:rsidP="003F6EB7">
            <w:pPr>
              <w:jc w:val="both"/>
              <w:rPr>
                <w:b/>
              </w:rPr>
            </w:pPr>
            <w:r>
              <w:rPr>
                <w:b/>
              </w:rPr>
              <w:t>Tituly</w:t>
            </w:r>
          </w:p>
        </w:tc>
        <w:tc>
          <w:tcPr>
            <w:tcW w:w="2094" w:type="dxa"/>
            <w:gridSpan w:val="4"/>
          </w:tcPr>
          <w:p w:rsidR="009A269C" w:rsidRDefault="00A70E18" w:rsidP="003F6EB7">
            <w:pPr>
              <w:jc w:val="both"/>
            </w:pPr>
            <w:r>
              <w:t xml:space="preserve">doc. </w:t>
            </w:r>
            <w:r w:rsidR="009A269C">
              <w:t>Ing., Ph</w:t>
            </w:r>
            <w:r w:rsidR="00D87AD4">
              <w:t>.</w:t>
            </w:r>
            <w:r w:rsidR="009A269C">
              <w:t>D.</w:t>
            </w:r>
          </w:p>
        </w:tc>
      </w:tr>
      <w:tr w:rsidR="009A269C" w:rsidTr="00A70E18">
        <w:tc>
          <w:tcPr>
            <w:tcW w:w="2561" w:type="dxa"/>
            <w:gridSpan w:val="2"/>
            <w:shd w:val="clear" w:color="auto" w:fill="F7CAAC"/>
          </w:tcPr>
          <w:p w:rsidR="009A269C" w:rsidRDefault="009A269C" w:rsidP="003F6EB7">
            <w:pPr>
              <w:jc w:val="both"/>
              <w:rPr>
                <w:b/>
              </w:rPr>
            </w:pPr>
            <w:r>
              <w:rPr>
                <w:b/>
              </w:rPr>
              <w:t>Rok narození</w:t>
            </w:r>
          </w:p>
        </w:tc>
        <w:tc>
          <w:tcPr>
            <w:tcW w:w="623" w:type="dxa"/>
          </w:tcPr>
          <w:p w:rsidR="009A269C" w:rsidRDefault="009A269C" w:rsidP="003F6EB7">
            <w:pPr>
              <w:jc w:val="center"/>
            </w:pPr>
            <w:r>
              <w:t>1979</w:t>
            </w:r>
          </w:p>
        </w:tc>
        <w:tc>
          <w:tcPr>
            <w:tcW w:w="1728" w:type="dxa"/>
            <w:shd w:val="clear" w:color="auto" w:fill="F7CAAC"/>
          </w:tcPr>
          <w:p w:rsidR="009A269C" w:rsidRDefault="009A269C" w:rsidP="003F6EB7">
            <w:pPr>
              <w:jc w:val="both"/>
              <w:rPr>
                <w:b/>
              </w:rPr>
            </w:pPr>
            <w:r>
              <w:rPr>
                <w:b/>
              </w:rPr>
              <w:t>typ vztahu k VŠ</w:t>
            </w:r>
          </w:p>
        </w:tc>
        <w:tc>
          <w:tcPr>
            <w:tcW w:w="996" w:type="dxa"/>
            <w:gridSpan w:val="2"/>
          </w:tcPr>
          <w:p w:rsidR="009A269C" w:rsidRDefault="00D3495B" w:rsidP="00D3495B">
            <w:r>
              <w:t>pp</w:t>
            </w:r>
          </w:p>
        </w:tc>
        <w:tc>
          <w:tcPr>
            <w:tcW w:w="998" w:type="dxa"/>
            <w:shd w:val="clear" w:color="auto" w:fill="F7CAAC"/>
          </w:tcPr>
          <w:p w:rsidR="009A269C" w:rsidRDefault="009A269C" w:rsidP="00D3495B">
            <w:pPr>
              <w:rPr>
                <w:b/>
              </w:rPr>
            </w:pPr>
            <w:r>
              <w:rPr>
                <w:b/>
              </w:rPr>
              <w:t>rozsah</w:t>
            </w:r>
          </w:p>
        </w:tc>
        <w:tc>
          <w:tcPr>
            <w:tcW w:w="712" w:type="dxa"/>
          </w:tcPr>
          <w:p w:rsidR="009A269C" w:rsidRDefault="009A269C" w:rsidP="00D3495B">
            <w:r>
              <w:t>40</w:t>
            </w:r>
          </w:p>
        </w:tc>
        <w:tc>
          <w:tcPr>
            <w:tcW w:w="712" w:type="dxa"/>
            <w:gridSpan w:val="2"/>
            <w:shd w:val="clear" w:color="auto" w:fill="F7CAAC"/>
          </w:tcPr>
          <w:p w:rsidR="009A269C" w:rsidRDefault="009A269C" w:rsidP="00D3495B">
            <w:pPr>
              <w:rPr>
                <w:b/>
              </w:rPr>
            </w:pPr>
            <w:r>
              <w:rPr>
                <w:b/>
              </w:rPr>
              <w:t>do kdy</w:t>
            </w:r>
          </w:p>
        </w:tc>
        <w:tc>
          <w:tcPr>
            <w:tcW w:w="1382" w:type="dxa"/>
            <w:gridSpan w:val="2"/>
          </w:tcPr>
          <w:p w:rsidR="009A269C" w:rsidRDefault="00D3495B" w:rsidP="00D3495B">
            <w:r>
              <w:t>N</w:t>
            </w:r>
          </w:p>
        </w:tc>
      </w:tr>
      <w:tr w:rsidR="009A269C" w:rsidTr="00A70E18">
        <w:tc>
          <w:tcPr>
            <w:tcW w:w="4912" w:type="dxa"/>
            <w:gridSpan w:val="4"/>
            <w:shd w:val="clear" w:color="auto" w:fill="F7CAAC"/>
          </w:tcPr>
          <w:p w:rsidR="009A269C" w:rsidRDefault="009A269C" w:rsidP="003F6EB7">
            <w:pPr>
              <w:jc w:val="both"/>
              <w:rPr>
                <w:b/>
              </w:rPr>
            </w:pPr>
            <w:r>
              <w:rPr>
                <w:b/>
              </w:rPr>
              <w:t>Typ vztahu na součásti VŠ, která uskutečňuje st. program</w:t>
            </w:r>
          </w:p>
        </w:tc>
        <w:tc>
          <w:tcPr>
            <w:tcW w:w="996" w:type="dxa"/>
            <w:gridSpan w:val="2"/>
          </w:tcPr>
          <w:p w:rsidR="009A269C" w:rsidRDefault="00D3495B" w:rsidP="00D3495B">
            <w:r>
              <w:t>pp</w:t>
            </w:r>
          </w:p>
        </w:tc>
        <w:tc>
          <w:tcPr>
            <w:tcW w:w="998" w:type="dxa"/>
            <w:shd w:val="clear" w:color="auto" w:fill="F7CAAC"/>
          </w:tcPr>
          <w:p w:rsidR="009A269C" w:rsidRDefault="009A269C" w:rsidP="00D3495B">
            <w:pPr>
              <w:rPr>
                <w:b/>
              </w:rPr>
            </w:pPr>
            <w:r>
              <w:rPr>
                <w:b/>
              </w:rPr>
              <w:t>rozsah</w:t>
            </w:r>
          </w:p>
        </w:tc>
        <w:tc>
          <w:tcPr>
            <w:tcW w:w="712" w:type="dxa"/>
          </w:tcPr>
          <w:p w:rsidR="009A269C" w:rsidRDefault="00D3495B" w:rsidP="00D3495B">
            <w:r>
              <w:t>40</w:t>
            </w:r>
          </w:p>
        </w:tc>
        <w:tc>
          <w:tcPr>
            <w:tcW w:w="712" w:type="dxa"/>
            <w:gridSpan w:val="2"/>
            <w:shd w:val="clear" w:color="auto" w:fill="F7CAAC"/>
          </w:tcPr>
          <w:p w:rsidR="009A269C" w:rsidRDefault="009A269C" w:rsidP="00D3495B">
            <w:pPr>
              <w:rPr>
                <w:b/>
              </w:rPr>
            </w:pPr>
            <w:r>
              <w:rPr>
                <w:b/>
              </w:rPr>
              <w:t>do kdy</w:t>
            </w:r>
          </w:p>
        </w:tc>
        <w:tc>
          <w:tcPr>
            <w:tcW w:w="1382" w:type="dxa"/>
            <w:gridSpan w:val="2"/>
          </w:tcPr>
          <w:p w:rsidR="009A269C" w:rsidRDefault="00D3495B" w:rsidP="00D3495B">
            <w:r>
              <w:t>N</w:t>
            </w:r>
          </w:p>
        </w:tc>
      </w:tr>
      <w:tr w:rsidR="009A269C" w:rsidTr="00A70E18">
        <w:tc>
          <w:tcPr>
            <w:tcW w:w="5908" w:type="dxa"/>
            <w:gridSpan w:val="6"/>
            <w:shd w:val="clear" w:color="auto" w:fill="F7CAAC"/>
          </w:tcPr>
          <w:p w:rsidR="009A269C" w:rsidRDefault="009A269C" w:rsidP="003F6EB7">
            <w:pPr>
              <w:jc w:val="both"/>
            </w:pPr>
            <w:r>
              <w:rPr>
                <w:b/>
              </w:rPr>
              <w:t>Další současná působení jako akademický pracovník na jiných VŠ</w:t>
            </w:r>
          </w:p>
        </w:tc>
        <w:tc>
          <w:tcPr>
            <w:tcW w:w="1710" w:type="dxa"/>
            <w:gridSpan w:val="2"/>
            <w:shd w:val="clear" w:color="auto" w:fill="F7CAAC"/>
          </w:tcPr>
          <w:p w:rsidR="009A269C" w:rsidRDefault="009A269C" w:rsidP="003F6EB7">
            <w:pPr>
              <w:jc w:val="both"/>
              <w:rPr>
                <w:b/>
              </w:rPr>
            </w:pPr>
            <w:r>
              <w:rPr>
                <w:b/>
              </w:rPr>
              <w:t>typ prac. vztahu</w:t>
            </w:r>
          </w:p>
        </w:tc>
        <w:tc>
          <w:tcPr>
            <w:tcW w:w="2094" w:type="dxa"/>
            <w:gridSpan w:val="4"/>
            <w:shd w:val="clear" w:color="auto" w:fill="F7CAAC"/>
          </w:tcPr>
          <w:p w:rsidR="009A269C" w:rsidRDefault="009A269C" w:rsidP="003F6EB7">
            <w:pPr>
              <w:jc w:val="both"/>
              <w:rPr>
                <w:b/>
              </w:rPr>
            </w:pPr>
            <w:r>
              <w:rPr>
                <w:b/>
              </w:rPr>
              <w:t>rozsah</w:t>
            </w:r>
          </w:p>
        </w:tc>
      </w:tr>
      <w:tr w:rsidR="009A269C" w:rsidTr="00A70E18">
        <w:tc>
          <w:tcPr>
            <w:tcW w:w="5908" w:type="dxa"/>
            <w:gridSpan w:val="6"/>
          </w:tcPr>
          <w:p w:rsidR="009A269C" w:rsidRDefault="009A269C" w:rsidP="003F6EB7">
            <w:pPr>
              <w:jc w:val="both"/>
            </w:pPr>
            <w:r w:rsidRPr="003129DB">
              <w:t>Moravská vysoká škola Olomouc</w:t>
            </w:r>
          </w:p>
        </w:tc>
        <w:tc>
          <w:tcPr>
            <w:tcW w:w="1710" w:type="dxa"/>
            <w:gridSpan w:val="2"/>
          </w:tcPr>
          <w:p w:rsidR="009A269C" w:rsidRDefault="00692227" w:rsidP="00E70553">
            <w:ins w:id="2540" w:author="Drahomíra Pavelková" w:date="2019-09-13T17:47:00Z">
              <w:r>
                <w:t>pp</w:t>
              </w:r>
            </w:ins>
            <w:del w:id="2541" w:author="Drahomíra Pavelková" w:date="2019-09-13T17:47:00Z">
              <w:r w:rsidR="00EB5CF4" w:rsidDel="00692227">
                <w:delText>DPP</w:delText>
              </w:r>
            </w:del>
          </w:p>
        </w:tc>
        <w:tc>
          <w:tcPr>
            <w:tcW w:w="2094" w:type="dxa"/>
            <w:gridSpan w:val="4"/>
          </w:tcPr>
          <w:p w:rsidR="009A269C" w:rsidRDefault="00692227" w:rsidP="003F6EB7">
            <w:pPr>
              <w:jc w:val="both"/>
            </w:pPr>
            <w:ins w:id="2542" w:author="Drahomíra Pavelková" w:date="2019-09-13T17:48:00Z">
              <w:r>
                <w:t>20</w:t>
              </w:r>
            </w:ins>
            <w:del w:id="2543" w:author="Drahomíra Pavelková" w:date="2019-09-13T17:47:00Z">
              <w:r w:rsidR="00EB5CF4" w:rsidDel="00692227">
                <w:delText>8</w:delText>
              </w:r>
            </w:del>
            <w:r w:rsidR="00E70553">
              <w:t xml:space="preserve"> h/t</w:t>
            </w:r>
          </w:p>
        </w:tc>
      </w:tr>
      <w:tr w:rsidR="009A269C" w:rsidTr="00A70E18">
        <w:tc>
          <w:tcPr>
            <w:tcW w:w="9712" w:type="dxa"/>
            <w:gridSpan w:val="12"/>
            <w:shd w:val="clear" w:color="auto" w:fill="F7CAAC"/>
          </w:tcPr>
          <w:p w:rsidR="009A269C" w:rsidRDefault="009A269C" w:rsidP="003F6EB7">
            <w:pPr>
              <w:jc w:val="both"/>
            </w:pPr>
            <w:r>
              <w:rPr>
                <w:b/>
              </w:rPr>
              <w:t>Předměty příslušného studijního programu a způsob zapojení do jejich výuky, příp. další zapojení do uskutečňování studijního programu</w:t>
            </w:r>
          </w:p>
        </w:tc>
      </w:tr>
      <w:tr w:rsidR="009A269C" w:rsidTr="00A70E18">
        <w:trPr>
          <w:trHeight w:val="466"/>
        </w:trPr>
        <w:tc>
          <w:tcPr>
            <w:tcW w:w="9712" w:type="dxa"/>
            <w:gridSpan w:val="12"/>
            <w:tcBorders>
              <w:top w:val="nil"/>
              <w:bottom w:val="single" w:sz="4" w:space="0" w:color="auto"/>
            </w:tcBorders>
            <w:shd w:val="clear" w:color="auto" w:fill="auto"/>
          </w:tcPr>
          <w:p w:rsidR="009A269C" w:rsidRDefault="00BB3D0F" w:rsidP="003F6EB7">
            <w:pPr>
              <w:jc w:val="both"/>
            </w:pPr>
            <w:ins w:id="2544" w:author="Drahomíra Pavelková" w:date="2019-09-04T19:10:00Z">
              <w:r>
                <w:t xml:space="preserve">Základy podnikové ekonomiky </w:t>
              </w:r>
            </w:ins>
            <w:del w:id="2545" w:author="Drahomíra Pavelková" w:date="2019-09-04T19:10:00Z">
              <w:r w:rsidR="009A269C" w:rsidDel="00BB3D0F">
                <w:delText>Podniková ekonomika I</w:delText>
              </w:r>
              <w:r w:rsidR="009A3BB4" w:rsidDel="00BB3D0F">
                <w:delText xml:space="preserve"> </w:delText>
              </w:r>
            </w:del>
            <w:r w:rsidR="009A3BB4">
              <w:t>-</w:t>
            </w:r>
            <w:r w:rsidR="009A269C">
              <w:t xml:space="preserve"> garant, přednášející (</w:t>
            </w:r>
            <w:ins w:id="2546" w:author="Drahomíra Pavelková" w:date="2019-09-04T19:10:00Z">
              <w:r>
                <w:t>6</w:t>
              </w:r>
            </w:ins>
            <w:del w:id="2547" w:author="Drahomíra Pavelková" w:date="2019-09-04T19:10:00Z">
              <w:r w:rsidR="00B45BD8" w:rsidDel="00BB3D0F">
                <w:delText>10</w:delText>
              </w:r>
            </w:del>
            <w:r w:rsidR="00B45BD8">
              <w:t>0</w:t>
            </w:r>
            <w:r w:rsidR="009A269C">
              <w:t>%)</w:t>
            </w:r>
          </w:p>
          <w:p w:rsidR="009A269C" w:rsidRDefault="009A269C" w:rsidP="009A3BB4">
            <w:pPr>
              <w:jc w:val="both"/>
            </w:pPr>
            <w:r>
              <w:t>Podnikatelská akademie 1</w:t>
            </w:r>
            <w:r w:rsidR="009A3BB4">
              <w:t xml:space="preserve"> –</w:t>
            </w:r>
            <w:r>
              <w:t xml:space="preserve"> garant</w:t>
            </w:r>
            <w:r w:rsidR="009A3BB4">
              <w:t>,</w:t>
            </w:r>
            <w:r>
              <w:t xml:space="preserve"> vedení seminářů (70%) </w:t>
            </w:r>
          </w:p>
        </w:tc>
      </w:tr>
      <w:tr w:rsidR="009A269C" w:rsidTr="00A70E18">
        <w:tc>
          <w:tcPr>
            <w:tcW w:w="9712" w:type="dxa"/>
            <w:gridSpan w:val="12"/>
            <w:tcBorders>
              <w:bottom w:val="single" w:sz="4" w:space="0" w:color="auto"/>
            </w:tcBorders>
            <w:shd w:val="clear" w:color="auto" w:fill="F7CAAC"/>
          </w:tcPr>
          <w:p w:rsidR="009A269C" w:rsidRDefault="009A269C" w:rsidP="003F6EB7">
            <w:pPr>
              <w:jc w:val="both"/>
            </w:pPr>
            <w:r>
              <w:rPr>
                <w:b/>
              </w:rPr>
              <w:t xml:space="preserve">Údaje o vzdělání na VŠ </w:t>
            </w:r>
          </w:p>
        </w:tc>
      </w:tr>
      <w:tr w:rsidR="009A269C" w:rsidRPr="00E54DBF" w:rsidTr="00A70E18">
        <w:tblPrEx>
          <w:tblLook w:val="0000" w:firstRow="0" w:lastRow="0" w:firstColumn="0" w:lastColumn="0" w:noHBand="0" w:noVBand="0"/>
        </w:tblPrEx>
        <w:trPr>
          <w:trHeight w:val="285"/>
        </w:trPr>
        <w:tc>
          <w:tcPr>
            <w:tcW w:w="1272" w:type="dxa"/>
            <w:tcBorders>
              <w:top w:val="single" w:sz="4" w:space="0" w:color="auto"/>
              <w:left w:val="single" w:sz="4" w:space="0" w:color="auto"/>
              <w:bottom w:val="nil"/>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2003 – 2009</w:t>
            </w:r>
          </w:p>
        </w:tc>
        <w:tc>
          <w:tcPr>
            <w:tcW w:w="8440" w:type="dxa"/>
            <w:gridSpan w:val="11"/>
            <w:tcBorders>
              <w:top w:val="single" w:sz="4" w:space="0" w:color="auto"/>
              <w:left w:val="nil"/>
              <w:bottom w:val="nil"/>
              <w:right w:val="single" w:sz="4" w:space="0" w:color="auto"/>
            </w:tcBorders>
            <w:shd w:val="clear" w:color="auto" w:fill="auto"/>
          </w:tcPr>
          <w:p w:rsidR="009A269C" w:rsidRPr="009A269C" w:rsidRDefault="009A269C" w:rsidP="003F6EB7">
            <w:pPr>
              <w:pStyle w:val="Zkladntext"/>
              <w:tabs>
                <w:tab w:val="left" w:pos="201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Ph.D.)</w:t>
            </w:r>
          </w:p>
        </w:tc>
      </w:tr>
      <w:tr w:rsidR="009A269C" w:rsidRPr="00E54DBF" w:rsidTr="00A70E18">
        <w:tblPrEx>
          <w:tblLook w:val="0000" w:firstRow="0" w:lastRow="0" w:firstColumn="0" w:lastColumn="0" w:noHBand="0" w:noVBand="0"/>
        </w:tblPrEx>
        <w:trPr>
          <w:trHeight w:val="254"/>
        </w:trPr>
        <w:tc>
          <w:tcPr>
            <w:tcW w:w="1272" w:type="dxa"/>
            <w:tcBorders>
              <w:top w:val="nil"/>
              <w:left w:val="single" w:sz="4" w:space="0" w:color="auto"/>
              <w:bottom w:val="single" w:sz="4" w:space="0" w:color="auto"/>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1998 – 2003</w:t>
            </w:r>
          </w:p>
        </w:tc>
        <w:tc>
          <w:tcPr>
            <w:tcW w:w="8440" w:type="dxa"/>
            <w:gridSpan w:val="11"/>
            <w:tcBorders>
              <w:top w:val="nil"/>
              <w:left w:val="nil"/>
              <w:bottom w:val="single" w:sz="4" w:space="0" w:color="auto"/>
              <w:right w:val="single" w:sz="4" w:space="0" w:color="auto"/>
            </w:tcBorders>
            <w:shd w:val="clear" w:color="auto" w:fill="auto"/>
          </w:tcPr>
          <w:p w:rsidR="009A269C" w:rsidRPr="009A269C" w:rsidRDefault="009A269C" w:rsidP="003F6EB7">
            <w:pPr>
              <w:pStyle w:val="Zkladntext"/>
              <w:tabs>
                <w:tab w:val="left" w:pos="165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Bc, Ing</w:t>
            </w:r>
            <w:r w:rsidRPr="009A269C">
              <w:rPr>
                <w:rFonts w:ascii="Times New Roman" w:hAnsi="Times New Roman"/>
                <w:i w:val="0"/>
                <w:sz w:val="20"/>
                <w:szCs w:val="20"/>
              </w:rPr>
              <w:t>.)</w:t>
            </w:r>
          </w:p>
        </w:tc>
      </w:tr>
      <w:tr w:rsidR="009A269C" w:rsidTr="00A70E18">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rsidR="009A269C" w:rsidRPr="009A269C" w:rsidRDefault="009A269C" w:rsidP="003F6EB7">
            <w:pPr>
              <w:jc w:val="both"/>
              <w:rPr>
                <w:b/>
              </w:rPr>
            </w:pPr>
            <w:r w:rsidRPr="009A269C">
              <w:rPr>
                <w:b/>
              </w:rPr>
              <w:t>Údaje o odborném působení od absolvování VŠ</w:t>
            </w:r>
          </w:p>
        </w:tc>
      </w:tr>
      <w:tr w:rsidR="009A269C" w:rsidRPr="00E54DBF" w:rsidTr="00A70E18">
        <w:tblPrEx>
          <w:tblLook w:val="0000" w:firstRow="0" w:lastRow="0" w:firstColumn="0" w:lastColumn="0" w:noHBand="0" w:noVBand="0"/>
        </w:tblPrEx>
        <w:trPr>
          <w:trHeight w:val="123"/>
        </w:trPr>
        <w:tc>
          <w:tcPr>
            <w:tcW w:w="1272" w:type="dxa"/>
            <w:tcBorders>
              <w:top w:val="single" w:sz="4" w:space="0" w:color="auto"/>
              <w:left w:val="single" w:sz="4" w:space="0" w:color="auto"/>
              <w:bottom w:val="nil"/>
              <w:right w:val="nil"/>
            </w:tcBorders>
          </w:tcPr>
          <w:p w:rsidR="009A269C" w:rsidRPr="009A269C" w:rsidRDefault="009A269C" w:rsidP="003F6EB7">
            <w:pPr>
              <w:pStyle w:val="Zkladntext"/>
              <w:rPr>
                <w:rFonts w:ascii="Times New Roman" w:hAnsi="Times New Roman"/>
                <w:i w:val="0"/>
                <w:sz w:val="20"/>
                <w:szCs w:val="20"/>
                <w:highlight w:val="yellow"/>
              </w:rPr>
            </w:pPr>
            <w:r w:rsidRPr="009A269C">
              <w:rPr>
                <w:rFonts w:ascii="Times New Roman" w:hAnsi="Times New Roman"/>
                <w:i w:val="0"/>
                <w:sz w:val="20"/>
                <w:szCs w:val="20"/>
              </w:rPr>
              <w:t>2006 - dosud</w:t>
            </w:r>
          </w:p>
        </w:tc>
        <w:tc>
          <w:tcPr>
            <w:tcW w:w="8440" w:type="dxa"/>
            <w:gridSpan w:val="11"/>
            <w:tcBorders>
              <w:top w:val="single" w:sz="4" w:space="0" w:color="auto"/>
              <w:left w:val="nil"/>
              <w:bottom w:val="nil"/>
              <w:right w:val="single" w:sz="4" w:space="0" w:color="auto"/>
            </w:tcBorders>
          </w:tcPr>
          <w:p w:rsidR="009A269C" w:rsidRPr="009A269C" w:rsidRDefault="009A269C" w:rsidP="003F6EB7">
            <w:pPr>
              <w:jc w:val="both"/>
              <w:rPr>
                <w:highlight w:val="yellow"/>
              </w:rPr>
            </w:pPr>
            <w:r w:rsidRPr="009A269C">
              <w:t>Univerzita Tomáše Bati ve Zlíně, Fakulta managementu a ekonomiky, akademický pracovník, odborný asistent, ředitel ústavu Podnikové ekonomiky (od 2016)</w:t>
            </w:r>
          </w:p>
        </w:tc>
      </w:tr>
      <w:tr w:rsidR="009A269C" w:rsidRPr="00E54DBF" w:rsidTr="00A70E18">
        <w:tblPrEx>
          <w:tblLook w:val="0000" w:firstRow="0" w:lastRow="0" w:firstColumn="0" w:lastColumn="0" w:noHBand="0" w:noVBand="0"/>
        </w:tblPrEx>
        <w:trPr>
          <w:trHeight w:val="135"/>
        </w:trPr>
        <w:tc>
          <w:tcPr>
            <w:tcW w:w="1272" w:type="dxa"/>
            <w:tcBorders>
              <w:top w:val="nil"/>
              <w:left w:val="single" w:sz="4" w:space="0" w:color="auto"/>
              <w:bottom w:val="single" w:sz="4" w:space="0" w:color="auto"/>
              <w:right w:val="nil"/>
            </w:tcBorders>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2011 - dosud</w:t>
            </w:r>
          </w:p>
        </w:tc>
        <w:tc>
          <w:tcPr>
            <w:tcW w:w="8440" w:type="dxa"/>
            <w:gridSpan w:val="11"/>
            <w:tcBorders>
              <w:top w:val="nil"/>
              <w:left w:val="nil"/>
              <w:bottom w:val="single" w:sz="4" w:space="0" w:color="auto"/>
              <w:right w:val="single" w:sz="4" w:space="0" w:color="auto"/>
            </w:tcBorders>
          </w:tcPr>
          <w:p w:rsidR="009A269C" w:rsidRPr="009A269C" w:rsidRDefault="009A269C" w:rsidP="003F6EB7">
            <w:pPr>
              <w:jc w:val="both"/>
            </w:pPr>
            <w:r w:rsidRPr="009A269C">
              <w:t>Moravská vysoká škola Olomouc, Ústav podnikové ekonomiky, akademický pracovník, odborný asistent</w:t>
            </w:r>
          </w:p>
        </w:tc>
      </w:tr>
      <w:tr w:rsidR="009A269C" w:rsidTr="00A70E18">
        <w:trPr>
          <w:trHeight w:val="250"/>
        </w:trPr>
        <w:tc>
          <w:tcPr>
            <w:tcW w:w="9712" w:type="dxa"/>
            <w:gridSpan w:val="12"/>
            <w:tcBorders>
              <w:top w:val="single" w:sz="4" w:space="0" w:color="auto"/>
            </w:tcBorders>
            <w:shd w:val="clear" w:color="auto" w:fill="F7CAAC"/>
          </w:tcPr>
          <w:p w:rsidR="009A269C" w:rsidRDefault="009A269C" w:rsidP="003F6EB7">
            <w:pPr>
              <w:jc w:val="both"/>
            </w:pPr>
            <w:r>
              <w:rPr>
                <w:b/>
              </w:rPr>
              <w:t>Zkušenosti s vedením kvalifikačních a rigorózních prací</w:t>
            </w:r>
          </w:p>
        </w:tc>
      </w:tr>
      <w:tr w:rsidR="009A269C" w:rsidTr="00A70E18">
        <w:trPr>
          <w:trHeight w:val="306"/>
        </w:trPr>
        <w:tc>
          <w:tcPr>
            <w:tcW w:w="9712" w:type="dxa"/>
            <w:gridSpan w:val="12"/>
          </w:tcPr>
          <w:p w:rsidR="00636CFD" w:rsidRDefault="00636CFD" w:rsidP="00636CFD">
            <w:pPr>
              <w:jc w:val="both"/>
            </w:pPr>
            <w:r>
              <w:t xml:space="preserve">Počet vedených bakalářských prací – 50 </w:t>
            </w:r>
          </w:p>
          <w:p w:rsidR="009A269C" w:rsidRDefault="00636CFD" w:rsidP="003F6EB7">
            <w:pPr>
              <w:jc w:val="both"/>
            </w:pPr>
            <w:r>
              <w:t>Počet vedených diplomových prací – 90</w:t>
            </w:r>
          </w:p>
        </w:tc>
      </w:tr>
      <w:tr w:rsidR="009A269C" w:rsidTr="00A70E18">
        <w:trPr>
          <w:cantSplit/>
        </w:trPr>
        <w:tc>
          <w:tcPr>
            <w:tcW w:w="3184" w:type="dxa"/>
            <w:gridSpan w:val="3"/>
            <w:tcBorders>
              <w:top w:val="single" w:sz="12" w:space="0" w:color="auto"/>
            </w:tcBorders>
            <w:shd w:val="clear" w:color="auto" w:fill="F7CAAC"/>
          </w:tcPr>
          <w:p w:rsidR="009A269C" w:rsidRDefault="009A269C"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9A269C" w:rsidRDefault="009A269C"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9A269C" w:rsidRDefault="009A269C" w:rsidP="003F6EB7">
            <w:pPr>
              <w:jc w:val="both"/>
            </w:pPr>
            <w:r>
              <w:rPr>
                <w:b/>
              </w:rPr>
              <w:t>Řízení konáno na VŠ</w:t>
            </w:r>
          </w:p>
        </w:tc>
        <w:tc>
          <w:tcPr>
            <w:tcW w:w="2017" w:type="dxa"/>
            <w:gridSpan w:val="3"/>
            <w:tcBorders>
              <w:top w:val="single" w:sz="12" w:space="0" w:color="auto"/>
              <w:left w:val="single" w:sz="12" w:space="0" w:color="auto"/>
            </w:tcBorders>
            <w:shd w:val="clear" w:color="auto" w:fill="F7CAAC"/>
          </w:tcPr>
          <w:p w:rsidR="009A269C" w:rsidRDefault="009A269C" w:rsidP="003F6EB7">
            <w:pPr>
              <w:jc w:val="both"/>
              <w:rPr>
                <w:b/>
              </w:rPr>
            </w:pPr>
            <w:r>
              <w:rPr>
                <w:b/>
              </w:rPr>
              <w:t>Ohlasy publikací</w:t>
            </w:r>
          </w:p>
        </w:tc>
      </w:tr>
      <w:tr w:rsidR="00A70E18" w:rsidTr="00A70E18">
        <w:trPr>
          <w:cantSplit/>
        </w:trPr>
        <w:tc>
          <w:tcPr>
            <w:tcW w:w="3184" w:type="dxa"/>
            <w:gridSpan w:val="3"/>
          </w:tcPr>
          <w:p w:rsidR="00A70E18" w:rsidRDefault="00A70E18" w:rsidP="00A70E18">
            <w:pPr>
              <w:jc w:val="both"/>
            </w:pPr>
            <w:r>
              <w:t>Management a ekonomika</w:t>
            </w:r>
            <w:ins w:id="2548" w:author="Drahomíra Pavelková" w:date="2019-09-13T17:47:00Z">
              <w:r w:rsidR="00692227">
                <w:t xml:space="preserve"> podniku</w:t>
              </w:r>
            </w:ins>
          </w:p>
        </w:tc>
        <w:tc>
          <w:tcPr>
            <w:tcW w:w="2254" w:type="dxa"/>
            <w:gridSpan w:val="2"/>
          </w:tcPr>
          <w:p w:rsidR="00A70E18" w:rsidRDefault="00A70E18" w:rsidP="00A70E18">
            <w:pPr>
              <w:jc w:val="both"/>
            </w:pPr>
            <w:r>
              <w:t>2019</w:t>
            </w:r>
          </w:p>
        </w:tc>
        <w:tc>
          <w:tcPr>
            <w:tcW w:w="2257" w:type="dxa"/>
            <w:gridSpan w:val="4"/>
            <w:tcBorders>
              <w:right w:val="single" w:sz="12" w:space="0" w:color="auto"/>
            </w:tcBorders>
          </w:tcPr>
          <w:p w:rsidR="00A70E18" w:rsidRDefault="00A70E18" w:rsidP="00A70E18">
            <w:pPr>
              <w:jc w:val="both"/>
            </w:pPr>
            <w:r>
              <w:t>UTB ve Zlíně</w:t>
            </w:r>
          </w:p>
        </w:tc>
        <w:tc>
          <w:tcPr>
            <w:tcW w:w="635" w:type="dxa"/>
            <w:tcBorders>
              <w:left w:val="single" w:sz="12" w:space="0" w:color="auto"/>
            </w:tcBorders>
            <w:shd w:val="clear" w:color="auto" w:fill="F7CAAC"/>
          </w:tcPr>
          <w:p w:rsidR="00A70E18" w:rsidRDefault="00A70E18" w:rsidP="00A70E18">
            <w:pPr>
              <w:jc w:val="both"/>
            </w:pPr>
            <w:r>
              <w:rPr>
                <w:b/>
              </w:rPr>
              <w:t>WOS</w:t>
            </w:r>
          </w:p>
        </w:tc>
        <w:tc>
          <w:tcPr>
            <w:tcW w:w="696" w:type="dxa"/>
            <w:shd w:val="clear" w:color="auto" w:fill="F7CAAC"/>
          </w:tcPr>
          <w:p w:rsidR="00A70E18" w:rsidRDefault="00A70E18" w:rsidP="00A70E18">
            <w:pPr>
              <w:jc w:val="both"/>
              <w:rPr>
                <w:sz w:val="18"/>
              </w:rPr>
            </w:pPr>
            <w:r>
              <w:rPr>
                <w:b/>
                <w:sz w:val="18"/>
              </w:rPr>
              <w:t>Scopus</w:t>
            </w:r>
          </w:p>
        </w:tc>
        <w:tc>
          <w:tcPr>
            <w:tcW w:w="686" w:type="dxa"/>
            <w:shd w:val="clear" w:color="auto" w:fill="F7CAAC"/>
          </w:tcPr>
          <w:p w:rsidR="00A70E18" w:rsidRDefault="00A70E18" w:rsidP="00A70E18">
            <w:pPr>
              <w:jc w:val="both"/>
            </w:pPr>
            <w:r>
              <w:rPr>
                <w:b/>
                <w:sz w:val="18"/>
              </w:rPr>
              <w:t>ostatní</w:t>
            </w:r>
          </w:p>
        </w:tc>
      </w:tr>
      <w:tr w:rsidR="009A269C" w:rsidTr="00A70E18">
        <w:trPr>
          <w:cantSplit/>
          <w:trHeight w:val="70"/>
        </w:trPr>
        <w:tc>
          <w:tcPr>
            <w:tcW w:w="3184" w:type="dxa"/>
            <w:gridSpan w:val="3"/>
            <w:shd w:val="clear" w:color="auto" w:fill="F7CAAC"/>
          </w:tcPr>
          <w:p w:rsidR="009A269C" w:rsidRDefault="009A269C" w:rsidP="003F6EB7">
            <w:pPr>
              <w:jc w:val="both"/>
            </w:pPr>
            <w:r>
              <w:rPr>
                <w:b/>
              </w:rPr>
              <w:t>Obor jmenovacího řízení</w:t>
            </w:r>
          </w:p>
        </w:tc>
        <w:tc>
          <w:tcPr>
            <w:tcW w:w="2254" w:type="dxa"/>
            <w:gridSpan w:val="2"/>
            <w:shd w:val="clear" w:color="auto" w:fill="F7CAAC"/>
          </w:tcPr>
          <w:p w:rsidR="009A269C" w:rsidRDefault="009A269C" w:rsidP="003F6EB7">
            <w:pPr>
              <w:jc w:val="both"/>
            </w:pPr>
            <w:r>
              <w:rPr>
                <w:b/>
              </w:rPr>
              <w:t>Rok udělení hodnosti (Ph.D.)</w:t>
            </w:r>
          </w:p>
        </w:tc>
        <w:tc>
          <w:tcPr>
            <w:tcW w:w="2257" w:type="dxa"/>
            <w:gridSpan w:val="4"/>
            <w:tcBorders>
              <w:right w:val="single" w:sz="12" w:space="0" w:color="auto"/>
            </w:tcBorders>
            <w:shd w:val="clear" w:color="auto" w:fill="F7CAAC"/>
          </w:tcPr>
          <w:p w:rsidR="009A269C" w:rsidRDefault="009A269C" w:rsidP="003F6EB7">
            <w:pPr>
              <w:jc w:val="both"/>
            </w:pPr>
            <w:r>
              <w:rPr>
                <w:b/>
              </w:rPr>
              <w:t>Řízení konáno na VŠ</w:t>
            </w:r>
          </w:p>
        </w:tc>
        <w:tc>
          <w:tcPr>
            <w:tcW w:w="635" w:type="dxa"/>
            <w:vMerge w:val="restart"/>
            <w:tcBorders>
              <w:left w:val="single" w:sz="12" w:space="0" w:color="auto"/>
            </w:tcBorders>
          </w:tcPr>
          <w:p w:rsidR="009A269C" w:rsidRDefault="00C051D9" w:rsidP="00796597">
            <w:pPr>
              <w:jc w:val="center"/>
              <w:rPr>
                <w:b/>
              </w:rPr>
            </w:pPr>
            <w:r>
              <w:rPr>
                <w:b/>
              </w:rPr>
              <w:t>40</w:t>
            </w:r>
          </w:p>
        </w:tc>
        <w:tc>
          <w:tcPr>
            <w:tcW w:w="696" w:type="dxa"/>
            <w:vMerge w:val="restart"/>
          </w:tcPr>
          <w:p w:rsidR="009A269C" w:rsidRDefault="00C051D9" w:rsidP="003F6EB7">
            <w:pPr>
              <w:jc w:val="center"/>
              <w:rPr>
                <w:b/>
              </w:rPr>
            </w:pPr>
            <w:r>
              <w:rPr>
                <w:b/>
              </w:rPr>
              <w:t>62</w:t>
            </w:r>
          </w:p>
        </w:tc>
        <w:tc>
          <w:tcPr>
            <w:tcW w:w="686" w:type="dxa"/>
            <w:vMerge w:val="restart"/>
          </w:tcPr>
          <w:p w:rsidR="009A269C" w:rsidRPr="008132EC" w:rsidRDefault="008F2EE0" w:rsidP="003F6EB7">
            <w:pPr>
              <w:jc w:val="center"/>
            </w:pPr>
            <w:r>
              <w:t>0</w:t>
            </w:r>
          </w:p>
        </w:tc>
      </w:tr>
      <w:tr w:rsidR="009A269C" w:rsidTr="00A70E18">
        <w:trPr>
          <w:trHeight w:val="205"/>
        </w:trPr>
        <w:tc>
          <w:tcPr>
            <w:tcW w:w="3184" w:type="dxa"/>
            <w:gridSpan w:val="3"/>
          </w:tcPr>
          <w:p w:rsidR="009A269C" w:rsidRDefault="009A269C" w:rsidP="003F6EB7">
            <w:pPr>
              <w:jc w:val="center"/>
            </w:pPr>
          </w:p>
        </w:tc>
        <w:tc>
          <w:tcPr>
            <w:tcW w:w="2254" w:type="dxa"/>
            <w:gridSpan w:val="2"/>
          </w:tcPr>
          <w:p w:rsidR="009A269C" w:rsidRDefault="009A269C" w:rsidP="003F6EB7">
            <w:pPr>
              <w:jc w:val="center"/>
            </w:pPr>
          </w:p>
        </w:tc>
        <w:tc>
          <w:tcPr>
            <w:tcW w:w="2257" w:type="dxa"/>
            <w:gridSpan w:val="4"/>
            <w:tcBorders>
              <w:right w:val="single" w:sz="12" w:space="0" w:color="auto"/>
            </w:tcBorders>
          </w:tcPr>
          <w:p w:rsidR="009A269C" w:rsidRDefault="009A269C" w:rsidP="003F6EB7">
            <w:pPr>
              <w:jc w:val="center"/>
            </w:pPr>
          </w:p>
        </w:tc>
        <w:tc>
          <w:tcPr>
            <w:tcW w:w="635" w:type="dxa"/>
            <w:vMerge/>
            <w:tcBorders>
              <w:left w:val="single" w:sz="12" w:space="0" w:color="auto"/>
            </w:tcBorders>
            <w:vAlign w:val="center"/>
          </w:tcPr>
          <w:p w:rsidR="009A269C" w:rsidRDefault="009A269C" w:rsidP="003F6EB7">
            <w:pPr>
              <w:rPr>
                <w:b/>
              </w:rPr>
            </w:pPr>
          </w:p>
        </w:tc>
        <w:tc>
          <w:tcPr>
            <w:tcW w:w="696" w:type="dxa"/>
            <w:vMerge/>
            <w:vAlign w:val="center"/>
          </w:tcPr>
          <w:p w:rsidR="009A269C" w:rsidRDefault="009A269C" w:rsidP="003F6EB7">
            <w:pPr>
              <w:rPr>
                <w:b/>
              </w:rPr>
            </w:pPr>
          </w:p>
        </w:tc>
        <w:tc>
          <w:tcPr>
            <w:tcW w:w="686" w:type="dxa"/>
            <w:vMerge/>
            <w:vAlign w:val="center"/>
          </w:tcPr>
          <w:p w:rsidR="009A269C" w:rsidRDefault="009A269C" w:rsidP="003F6EB7">
            <w:pPr>
              <w:rPr>
                <w:b/>
              </w:rPr>
            </w:pPr>
          </w:p>
        </w:tc>
      </w:tr>
      <w:tr w:rsidR="009A269C" w:rsidTr="00A70E18">
        <w:tc>
          <w:tcPr>
            <w:tcW w:w="9712" w:type="dxa"/>
            <w:gridSpan w:val="12"/>
            <w:shd w:val="clear" w:color="auto" w:fill="F7CAAC"/>
          </w:tcPr>
          <w:p w:rsidR="009A269C" w:rsidRDefault="009A269C"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269C" w:rsidTr="00A70E18">
        <w:trPr>
          <w:trHeight w:val="567"/>
        </w:trPr>
        <w:tc>
          <w:tcPr>
            <w:tcW w:w="9712" w:type="dxa"/>
            <w:gridSpan w:val="12"/>
          </w:tcPr>
          <w:p w:rsidR="00C04FFF" w:rsidRDefault="00C04FFF" w:rsidP="00C04FFF">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rsidR="009A269C" w:rsidRPr="009A269C" w:rsidRDefault="009A269C" w:rsidP="009A269C">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77" w:history="1">
              <w:r w:rsidRPr="009A269C">
                <w:rPr>
                  <w:rStyle w:val="Hypertextovodkaz"/>
                  <w:rFonts w:ascii="Times New Roman" w:hAnsi="Times New Roman" w:cs="Times New Roman"/>
                  <w:color w:val="auto"/>
                  <w:u w:val="none"/>
                </w:rPr>
                <w:t>https://doi.org/10.21003/ea.V166-20</w:t>
              </w:r>
            </w:hyperlink>
            <w:r w:rsidRPr="009A269C">
              <w:rPr>
                <w:rStyle w:val="Hypertextovodkaz"/>
                <w:rFonts w:ascii="Times New Roman" w:hAnsi="Times New Roman" w:cs="Times New Roman"/>
                <w:color w:val="auto"/>
                <w:u w:val="none"/>
              </w:rPr>
              <w:t xml:space="preserve"> (35%).</w:t>
            </w:r>
            <w:r w:rsidRPr="009A269C">
              <w:rPr>
                <w:rFonts w:ascii="Times New Roman" w:eastAsia="Times New Roman" w:hAnsi="Times New Roman" w:cs="Times New Roman"/>
                <w:i/>
                <w:color w:val="auto"/>
              </w:rPr>
              <w:t xml:space="preserve"> </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rsidR="009A269C" w:rsidRPr="009A269C" w:rsidRDefault="009A269C" w:rsidP="009A269C">
            <w:pPr>
              <w:jc w:val="both"/>
            </w:pPr>
            <w:r w:rsidRPr="009A269C">
              <w:t>POPESKO, B., NOVÁK, P., PAPADKI, S. a HRABEC, D. Are the Traditional Budgets Still Prevalent: The Survey of the Czech Firms Budgeting Practices. </w:t>
            </w:r>
            <w:r w:rsidRPr="009A269C">
              <w:rPr>
                <w:rStyle w:val="Zdraznn"/>
              </w:rPr>
              <w:t>Transformations in Business &amp; Economics.</w:t>
            </w:r>
            <w:r w:rsidRPr="009A269C">
              <w:t xml:space="preserve"> Vol. 14, No. 3C (36C), 2015, pp. 373-388. ISSN 1648-4460 (20%). </w:t>
            </w:r>
          </w:p>
          <w:p w:rsidR="00F3186A" w:rsidRPr="009A269C" w:rsidRDefault="00F3186A" w:rsidP="009A269C">
            <w:pPr>
              <w:jc w:val="both"/>
              <w:rPr>
                <w:rStyle w:val="Hypertextovodkaz"/>
                <w:color w:val="auto"/>
                <w:u w:val="none"/>
                <w:lang w:val="en-US"/>
              </w:rPr>
            </w:pPr>
            <w:r w:rsidRPr="00E66B0B">
              <w:rPr>
                <w:i/>
              </w:rPr>
              <w:t>Přehled projektové činnosti:</w:t>
            </w:r>
          </w:p>
          <w:p w:rsidR="009A269C" w:rsidRPr="009A269C" w:rsidRDefault="009A269C" w:rsidP="009A269C">
            <w:pPr>
              <w:jc w:val="both"/>
            </w:pPr>
            <w:r w:rsidRPr="009A269C">
              <w:t>Ministerstvo zdravotnictví ČR NT 12235 Aplikace moderních kalkulačních metod pro účely optimalizace nákladů ve zdravotnictví 2011-2013 (člen řešitelského týmu).</w:t>
            </w:r>
          </w:p>
          <w:p w:rsidR="009A269C" w:rsidRPr="009A269C" w:rsidRDefault="009A269C" w:rsidP="009A269C">
            <w:pPr>
              <w:jc w:val="both"/>
            </w:pPr>
            <w:r w:rsidRPr="009A269C">
              <w:t>GAČR 14-21654P Variabilita skupin nákladů a její promítnutí v kalkulačním systému ve výrobních firmách 2014-2016 (hlavní řešitel).</w:t>
            </w:r>
          </w:p>
          <w:p w:rsidR="009A269C" w:rsidRPr="009A269C" w:rsidRDefault="009A269C" w:rsidP="009A269C">
            <w:pPr>
              <w:jc w:val="both"/>
            </w:pPr>
            <w:r w:rsidRPr="009A269C">
              <w:t xml:space="preserve">ERASMUS+ KA2 2016-1-CZ01-KA203-023873 Pilot project: Entrepeneurship education for University students 2016-2018 (člen řešitelského týmu). </w:t>
            </w:r>
          </w:p>
          <w:p w:rsidR="009A269C" w:rsidRPr="00FF3F07" w:rsidRDefault="009A269C" w:rsidP="009A269C">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9A269C" w:rsidTr="00A70E18">
        <w:trPr>
          <w:trHeight w:val="218"/>
        </w:trPr>
        <w:tc>
          <w:tcPr>
            <w:tcW w:w="9712" w:type="dxa"/>
            <w:gridSpan w:val="12"/>
            <w:shd w:val="clear" w:color="auto" w:fill="F7CAAC"/>
          </w:tcPr>
          <w:p w:rsidR="009A269C" w:rsidRDefault="009A269C" w:rsidP="003F6EB7">
            <w:pPr>
              <w:rPr>
                <w:b/>
              </w:rPr>
            </w:pPr>
            <w:r>
              <w:rPr>
                <w:b/>
              </w:rPr>
              <w:t>Působení v zahraničí</w:t>
            </w:r>
          </w:p>
        </w:tc>
      </w:tr>
      <w:tr w:rsidR="009A269C" w:rsidTr="00A70E18">
        <w:trPr>
          <w:trHeight w:val="141"/>
        </w:trPr>
        <w:tc>
          <w:tcPr>
            <w:tcW w:w="9712" w:type="dxa"/>
            <w:gridSpan w:val="12"/>
          </w:tcPr>
          <w:p w:rsidR="009A269C" w:rsidRPr="008132EC" w:rsidRDefault="009A269C" w:rsidP="003F6EB7"/>
        </w:tc>
      </w:tr>
      <w:tr w:rsidR="009A269C" w:rsidTr="00A70E18">
        <w:trPr>
          <w:cantSplit/>
          <w:trHeight w:val="70"/>
        </w:trPr>
        <w:tc>
          <w:tcPr>
            <w:tcW w:w="2561" w:type="dxa"/>
            <w:gridSpan w:val="2"/>
            <w:shd w:val="clear" w:color="auto" w:fill="F7CAAC"/>
          </w:tcPr>
          <w:p w:rsidR="009A269C" w:rsidRDefault="009A269C" w:rsidP="003F6EB7">
            <w:pPr>
              <w:jc w:val="both"/>
              <w:rPr>
                <w:b/>
              </w:rPr>
            </w:pPr>
            <w:r>
              <w:rPr>
                <w:b/>
              </w:rPr>
              <w:t xml:space="preserve">Podpis </w:t>
            </w:r>
          </w:p>
        </w:tc>
        <w:tc>
          <w:tcPr>
            <w:tcW w:w="4345" w:type="dxa"/>
            <w:gridSpan w:val="5"/>
          </w:tcPr>
          <w:p w:rsidR="009A269C" w:rsidRDefault="009A269C" w:rsidP="003F6EB7">
            <w:pPr>
              <w:jc w:val="both"/>
            </w:pPr>
          </w:p>
        </w:tc>
        <w:tc>
          <w:tcPr>
            <w:tcW w:w="789" w:type="dxa"/>
            <w:gridSpan w:val="2"/>
            <w:shd w:val="clear" w:color="auto" w:fill="F7CAAC"/>
          </w:tcPr>
          <w:p w:rsidR="009A269C" w:rsidRDefault="009A269C" w:rsidP="003F6EB7">
            <w:pPr>
              <w:jc w:val="both"/>
            </w:pPr>
            <w:r>
              <w:rPr>
                <w:b/>
              </w:rPr>
              <w:t>datum</w:t>
            </w:r>
          </w:p>
        </w:tc>
        <w:tc>
          <w:tcPr>
            <w:tcW w:w="2017" w:type="dxa"/>
            <w:gridSpan w:val="3"/>
          </w:tcPr>
          <w:p w:rsidR="009A269C" w:rsidRDefault="009A269C" w:rsidP="003F6EB7">
            <w:pPr>
              <w:jc w:val="both"/>
            </w:pPr>
          </w:p>
        </w:tc>
      </w:tr>
    </w:tbl>
    <w:p w:rsidR="003126B0" w:rsidRDefault="003126B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BB582A" w:rsidP="00A70E18">
            <w:pPr>
              <w:jc w:val="both"/>
            </w:pPr>
            <w:r w:rsidRPr="00F25E04">
              <w:t>Finance a finanční technologie</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Milana OTRUSINOVÁ</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1962</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388"/>
        </w:trPr>
        <w:tc>
          <w:tcPr>
            <w:tcW w:w="9859" w:type="dxa"/>
            <w:gridSpan w:val="11"/>
            <w:tcBorders>
              <w:top w:val="nil"/>
            </w:tcBorders>
          </w:tcPr>
          <w:p w:rsidR="00A70E18" w:rsidRDefault="00A70E18" w:rsidP="00A70E18">
            <w:pPr>
              <w:jc w:val="both"/>
            </w:pPr>
            <w:r>
              <w:t>Finanční účetnictví I – garant, přednášející (70%)</w:t>
            </w:r>
          </w:p>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525"/>
        </w:trPr>
        <w:tc>
          <w:tcPr>
            <w:tcW w:w="9859" w:type="dxa"/>
            <w:gridSpan w:val="11"/>
          </w:tcPr>
          <w:p w:rsidR="00A70E18" w:rsidRPr="009A3584" w:rsidRDefault="00A70E18" w:rsidP="00A70E18">
            <w:pPr>
              <w:tabs>
                <w:tab w:val="left" w:pos="963"/>
              </w:tabs>
              <w:autoSpaceDE w:val="0"/>
              <w:autoSpaceDN w:val="0"/>
              <w:adjustRightInd w:val="0"/>
              <w:ind w:left="963" w:hanging="963"/>
              <w:rPr>
                <w:color w:val="000000"/>
                <w:szCs w:val="24"/>
              </w:rPr>
            </w:pPr>
            <w:r>
              <w:rPr>
                <w:b/>
              </w:rPr>
              <w:t>2004-</w:t>
            </w:r>
            <w:r w:rsidRPr="00412E62">
              <w:rPr>
                <w:b/>
              </w:rPr>
              <w:t>2008</w:t>
            </w:r>
            <w:r>
              <w:rPr>
                <w:b/>
              </w:rPr>
              <w:t xml:space="preserve">: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A70E18" w:rsidRPr="00C41EBA" w:rsidRDefault="00A70E18" w:rsidP="00A70E18">
            <w:pPr>
              <w:tabs>
                <w:tab w:val="left" w:pos="1418"/>
              </w:tabs>
              <w:autoSpaceDE w:val="0"/>
              <w:autoSpaceDN w:val="0"/>
              <w:adjustRightInd w:val="0"/>
              <w:ind w:left="1416" w:hanging="1416"/>
            </w:pPr>
            <w:r>
              <w:rPr>
                <w:b/>
              </w:rPr>
              <w:t>1980-</w:t>
            </w:r>
            <w:r w:rsidRPr="00412E62">
              <w:rPr>
                <w:b/>
              </w:rPr>
              <w:t>1985</w:t>
            </w:r>
            <w:r>
              <w:rPr>
                <w:b/>
              </w:rPr>
              <w:t>:</w:t>
            </w:r>
            <w:r>
              <w:t xml:space="preserve"> </w:t>
            </w:r>
            <w:r w:rsidRPr="00C41EBA">
              <w:t>VUT Brno, Fakulta strojní, obor Ekonomika a řízení</w:t>
            </w:r>
            <w:r>
              <w:t xml:space="preserve"> (</w:t>
            </w:r>
            <w:r w:rsidRPr="00865075">
              <w:rPr>
                <w:b/>
              </w:rPr>
              <w:t>Ing.</w:t>
            </w:r>
            <w:r>
              <w:t>)</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1090"/>
        </w:trPr>
        <w:tc>
          <w:tcPr>
            <w:tcW w:w="9859" w:type="dxa"/>
            <w:gridSpan w:val="11"/>
          </w:tcPr>
          <w:p w:rsidR="00A70E18" w:rsidRDefault="00A70E18" w:rsidP="00A70E18">
            <w:pPr>
              <w:jc w:val="both"/>
            </w:pPr>
            <w:r w:rsidRPr="00412E62">
              <w:rPr>
                <w:b/>
              </w:rPr>
              <w:t>1985-1988</w:t>
            </w:r>
            <w:r>
              <w:rPr>
                <w:b/>
              </w:rPr>
              <w:t>:</w:t>
            </w:r>
            <w:r w:rsidRPr="00C41EBA">
              <w:t xml:space="preserve">      </w:t>
            </w:r>
            <w:r>
              <w:tab/>
            </w:r>
            <w:r w:rsidRPr="00C41EBA">
              <w:t>Podnik výpočetní techniky Brno, Analytička, programátorka</w:t>
            </w:r>
          </w:p>
          <w:p w:rsidR="00A70E18" w:rsidRPr="00C41EBA" w:rsidRDefault="00A70E18" w:rsidP="00A70E18">
            <w:r w:rsidRPr="00412E62">
              <w:rPr>
                <w:b/>
              </w:rPr>
              <w:t>1988-1993</w:t>
            </w:r>
            <w:r>
              <w:rPr>
                <w:b/>
              </w:rPr>
              <w:t>:</w:t>
            </w:r>
            <w:r w:rsidRPr="00C41EBA">
              <w:t xml:space="preserve">      </w:t>
            </w:r>
            <w:r>
              <w:tab/>
            </w:r>
            <w:r w:rsidRPr="00C41EBA">
              <w:t>Průmyslové stavby Zlín, Analytička, programátorka</w:t>
            </w:r>
          </w:p>
          <w:p w:rsidR="00A70E18" w:rsidRPr="00C41EBA" w:rsidRDefault="00A70E18" w:rsidP="00A70E18">
            <w:r w:rsidRPr="00412E62">
              <w:rPr>
                <w:b/>
              </w:rPr>
              <w:t>1993-1997:</w:t>
            </w:r>
            <w:r w:rsidRPr="00C41EBA">
              <w:t xml:space="preserve">     </w:t>
            </w:r>
            <w:r>
              <w:tab/>
            </w:r>
            <w:r w:rsidRPr="00C41EBA">
              <w:t>Správa přípravy učňů Praha, Metodička, ekonomka, zástupkyně ředitele</w:t>
            </w:r>
          </w:p>
          <w:p w:rsidR="00A70E18" w:rsidRPr="00C41EBA" w:rsidRDefault="00A70E18" w:rsidP="00A70E18">
            <w:r w:rsidRPr="00412E62">
              <w:rPr>
                <w:b/>
              </w:rPr>
              <w:t>1997-1998:</w:t>
            </w:r>
            <w:r>
              <w:tab/>
            </w:r>
            <w:r w:rsidRPr="00C41EBA">
              <w:t>ISŠT – COP Zlín, Ekonomka, zástupkyně ředitele</w:t>
            </w:r>
          </w:p>
          <w:p w:rsidR="00A70E18" w:rsidRPr="00C41EBA" w:rsidRDefault="00A70E18" w:rsidP="00A70E18">
            <w:r w:rsidRPr="00412E62">
              <w:rPr>
                <w:b/>
              </w:rPr>
              <w:t>1998-2004</w:t>
            </w:r>
            <w:r>
              <w:rPr>
                <w:b/>
              </w:rPr>
              <w:t>:</w:t>
            </w:r>
            <w:r w:rsidRPr="00C41EBA">
              <w:t xml:space="preserve">      </w:t>
            </w:r>
            <w:r>
              <w:tab/>
            </w:r>
            <w:r w:rsidRPr="00C41EBA">
              <w:t>Střední odborné učiliště Zlín, Ekonomka, zástupkyně ředitele</w:t>
            </w:r>
          </w:p>
          <w:p w:rsidR="00A70E18" w:rsidRDefault="00A70E18" w:rsidP="00A70E18">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284"/>
        </w:trPr>
        <w:tc>
          <w:tcPr>
            <w:tcW w:w="9859" w:type="dxa"/>
            <w:gridSpan w:val="11"/>
          </w:tcPr>
          <w:p w:rsidR="00A70E18" w:rsidRDefault="00A70E18" w:rsidP="00A70E18">
            <w:pPr>
              <w:jc w:val="both"/>
            </w:pPr>
            <w:r>
              <w:t>Počet vedených bakalářských prací – 92</w:t>
            </w:r>
          </w:p>
          <w:p w:rsidR="00A70E18" w:rsidRDefault="00A70E18" w:rsidP="00A70E18">
            <w:pPr>
              <w:jc w:val="both"/>
            </w:pPr>
            <w:r>
              <w:t>Počet vedených diplomových prací – 114</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A70E18" w:rsidP="00A70E18">
            <w:pPr>
              <w:jc w:val="both"/>
              <w:rPr>
                <w:b/>
              </w:rPr>
            </w:pPr>
            <w:r>
              <w:rPr>
                <w:b/>
              </w:rPr>
              <w:t>1</w:t>
            </w:r>
          </w:p>
        </w:tc>
        <w:tc>
          <w:tcPr>
            <w:tcW w:w="693" w:type="dxa"/>
            <w:vMerge w:val="restart"/>
          </w:tcPr>
          <w:p w:rsidR="00A70E18" w:rsidRDefault="00C051D9" w:rsidP="00A70E18">
            <w:pPr>
              <w:jc w:val="both"/>
              <w:rPr>
                <w:b/>
              </w:rPr>
            </w:pPr>
            <w:r>
              <w:rPr>
                <w:b/>
              </w:rPr>
              <w:t>15</w:t>
            </w:r>
          </w:p>
        </w:tc>
        <w:tc>
          <w:tcPr>
            <w:tcW w:w="694" w:type="dxa"/>
            <w:vMerge w:val="restart"/>
          </w:tcPr>
          <w:p w:rsidR="00A70E18" w:rsidRDefault="00A70E18" w:rsidP="00A70E18">
            <w:pPr>
              <w:jc w:val="both"/>
              <w:rPr>
                <w:b/>
              </w:rPr>
            </w:pPr>
            <w:r>
              <w:rPr>
                <w:b/>
              </w:rPr>
              <w:t>83</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59" w:type="dxa"/>
            <w:gridSpan w:val="11"/>
          </w:tcPr>
          <w:p w:rsidR="00757DCF" w:rsidRPr="002D33E4" w:rsidRDefault="00757DCF" w:rsidP="00757DCF">
            <w:pPr>
              <w:jc w:val="both"/>
              <w:rPr>
                <w:bCs/>
              </w:rPr>
            </w:pPr>
            <w:r w:rsidRPr="002D33E4">
              <w:rPr>
                <w:bCs/>
              </w:rPr>
              <w:t>O</w:t>
            </w:r>
            <w:r>
              <w:rPr>
                <w:bCs/>
              </w:rPr>
              <w:t>TRUSINOVÁ</w:t>
            </w:r>
            <w:r w:rsidRPr="002D33E4">
              <w:rPr>
                <w:bCs/>
              </w:rPr>
              <w:t>, M., K</w:t>
            </w:r>
            <w:r>
              <w:rPr>
                <w:bCs/>
              </w:rPr>
              <w:t>ULLEOVÁ</w:t>
            </w:r>
            <w:r w:rsidRPr="002D33E4">
              <w:rPr>
                <w:bCs/>
              </w:rPr>
              <w:t xml:space="preserve">, A. Liquidity Values in Municipal Accounting in the Czech Republic. </w:t>
            </w:r>
            <w:r w:rsidRPr="002D33E4">
              <w:rPr>
                <w:bCs/>
                <w:i/>
              </w:rPr>
              <w:t>Journal of Competitiveness</w:t>
            </w:r>
            <w:r w:rsidRPr="002D33E4">
              <w:rPr>
                <w:bCs/>
              </w:rPr>
              <w:t>,</w:t>
            </w:r>
            <w:r>
              <w:rPr>
                <w:bCs/>
              </w:rPr>
              <w:t xml:space="preserve"> 2019,</w:t>
            </w:r>
            <w:r w:rsidRPr="002D33E4">
              <w:rPr>
                <w:bCs/>
              </w:rPr>
              <w:t xml:space="preserve"> 11(1), 84–98. </w:t>
            </w:r>
            <w:hyperlink r:id="rId78" w:tgtFrame="_blank" w:history="1">
              <w:r w:rsidRPr="002D33E4">
                <w:rPr>
                  <w:bCs/>
                </w:rPr>
                <w:t>https://doi.org/10.7441/joc.2019.01.06</w:t>
              </w:r>
            </w:hyperlink>
            <w:r>
              <w:rPr>
                <w:bCs/>
              </w:rPr>
              <w:t>, ISSN 1804-171X .(90%)</w:t>
            </w:r>
          </w:p>
          <w:p w:rsidR="003119BD" w:rsidRPr="00E8777F" w:rsidRDefault="003119BD" w:rsidP="003119BD">
            <w:pPr>
              <w:jc w:val="both"/>
            </w:pPr>
            <w:r w:rsidRPr="00E8777F">
              <w:rPr>
                <w:bCs/>
              </w:rPr>
              <w:t>PASEKOVÁ</w:t>
            </w:r>
            <w:r w:rsidRPr="00E8777F">
              <w:t xml:space="preserve">, </w:t>
            </w:r>
            <w:r w:rsidRPr="00E8777F">
              <w:rPr>
                <w:bCs/>
              </w:rPr>
              <w:t>M.,</w:t>
            </w:r>
            <w:r>
              <w:t xml:space="preserve"> KOLÁŘOVÁ, E., </w:t>
            </w:r>
            <w:r w:rsidRPr="00E8777F">
              <w:rPr>
                <w:bCs/>
              </w:rPr>
              <w:t>OTRUSINOVÁ</w:t>
            </w:r>
            <w:r w:rsidRPr="00E8777F">
              <w:t xml:space="preserve">, </w:t>
            </w:r>
            <w:r w:rsidRPr="00E8777F">
              <w:rPr>
                <w:bCs/>
              </w:rPr>
              <w:t>M.</w:t>
            </w:r>
            <w:r w:rsidRPr="00E8777F">
              <w:rPr>
                <w:rFonts w:ascii="&amp;quot" w:hAnsi="&amp;quot"/>
                <w:bCs/>
                <w:color w:val="2A2D35"/>
                <w:sz w:val="21"/>
                <w:szCs w:val="21"/>
              </w:rPr>
              <w:t xml:space="preserve"> </w:t>
            </w:r>
            <w:hyperlink r:id="rId79" w:history="1">
              <w:r w:rsidRPr="00E8777F">
                <w:t xml:space="preserve">Assessment of Accounting Spheres as Viewed by Accountants of Czech Enterprises. International Advances in Economic Research. 2018, </w:t>
              </w:r>
            </w:hyperlink>
            <w:r w:rsidRPr="00E8777F">
              <w:rPr>
                <w:rStyle w:val="label"/>
                <w:rFonts w:ascii="&amp;quot" w:hAnsi="&amp;quot"/>
                <w:color w:val="2A2D35"/>
                <w:sz w:val="21"/>
                <w:szCs w:val="21"/>
              </w:rPr>
              <w:t>Vol</w:t>
            </w:r>
            <w:r>
              <w:rPr>
                <w:rStyle w:val="label"/>
                <w:rFonts w:ascii="&amp;quot" w:hAnsi="&amp;quot"/>
                <w:color w:val="2A2D35"/>
                <w:sz w:val="21"/>
                <w:szCs w:val="21"/>
              </w:rPr>
              <w:t>.</w:t>
            </w:r>
            <w:r w:rsidRPr="00E8777F">
              <w:rPr>
                <w:rStyle w:val="label"/>
                <w:rFonts w:ascii="&amp;quot" w:hAnsi="&amp;quot"/>
                <w:color w:val="2A2D35"/>
                <w:sz w:val="21"/>
                <w:szCs w:val="21"/>
              </w:rPr>
              <w:t xml:space="preserve"> </w:t>
            </w:r>
            <w:r w:rsidRPr="00E8777F">
              <w:rPr>
                <w:rStyle w:val="databold"/>
                <w:rFonts w:ascii="&amp;quot" w:hAnsi="&amp;quot"/>
                <w:color w:val="2A2D35"/>
                <w:sz w:val="21"/>
                <w:szCs w:val="21"/>
              </w:rPr>
              <w:t xml:space="preserve">24 </w:t>
            </w:r>
            <w:r w:rsidRPr="00E8777F">
              <w:rPr>
                <w:rFonts w:ascii="&amp;quot" w:hAnsi="&amp;quot"/>
                <w:color w:val="2A2D35"/>
                <w:sz w:val="21"/>
                <w:szCs w:val="21"/>
              </w:rPr>
              <w:t> </w:t>
            </w:r>
            <w:r w:rsidRPr="00E8777F">
              <w:rPr>
                <w:rStyle w:val="label"/>
                <w:rFonts w:ascii="&amp;quot" w:hAnsi="&amp;quot"/>
                <w:color w:val="2A2D35"/>
                <w:sz w:val="21"/>
                <w:szCs w:val="21"/>
              </w:rPr>
              <w:t xml:space="preserve">Issue </w:t>
            </w:r>
            <w:r>
              <w:rPr>
                <w:rStyle w:val="databold"/>
                <w:rFonts w:ascii="&amp;quot" w:hAnsi="&amp;quot"/>
                <w:color w:val="2A2D35"/>
                <w:sz w:val="21"/>
                <w:szCs w:val="21"/>
              </w:rPr>
              <w:t>3, 295 – 396 s. (10%)</w:t>
            </w:r>
            <w:r w:rsidRPr="00E8777F">
              <w:rPr>
                <w:rFonts w:ascii="&amp;quot" w:hAnsi="&amp;quot"/>
                <w:color w:val="2A2D35"/>
                <w:sz w:val="21"/>
                <w:szCs w:val="21"/>
              </w:rPr>
              <w:t>  </w:t>
            </w:r>
            <w:r w:rsidRPr="00E8777F">
              <w:rPr>
                <w:rStyle w:val="label"/>
                <w:rFonts w:ascii="&amp;quot" w:hAnsi="&amp;quot"/>
                <w:color w:val="2A2D35"/>
                <w:sz w:val="21"/>
                <w:szCs w:val="21"/>
              </w:rPr>
              <w:t xml:space="preserve"> </w:t>
            </w:r>
          </w:p>
          <w:p w:rsidR="003119BD" w:rsidRPr="00E8777F" w:rsidRDefault="003119BD" w:rsidP="003119BD">
            <w:pPr>
              <w:jc w:val="both"/>
            </w:pPr>
            <w:r w:rsidRPr="00E8777F">
              <w:rPr>
                <w:bCs/>
              </w:rPr>
              <w:t>PASEKOVÁ</w:t>
            </w:r>
            <w:r w:rsidRPr="00E8777F">
              <w:t xml:space="preserve">, </w:t>
            </w:r>
            <w:r w:rsidRPr="00E8777F">
              <w:rPr>
                <w:bCs/>
              </w:rPr>
              <w:t>M.,</w:t>
            </w:r>
            <w:r w:rsidRPr="00E8777F">
              <w:t xml:space="preserve"> </w:t>
            </w:r>
            <w:r w:rsidRPr="00E8777F">
              <w:rPr>
                <w:bCs/>
              </w:rPr>
              <w:t>SVITÁKOVÁ</w:t>
            </w:r>
            <w:r w:rsidRPr="00E8777F">
              <w:t xml:space="preserve">, </w:t>
            </w:r>
            <w:r w:rsidRPr="00E8777F">
              <w:rPr>
                <w:bCs/>
              </w:rPr>
              <w:t>B.,</w:t>
            </w:r>
            <w:r w:rsidRPr="00E8777F">
              <w:t xml:space="preserve"> </w:t>
            </w:r>
            <w:r w:rsidRPr="00E8777F">
              <w:rPr>
                <w:bCs/>
              </w:rPr>
              <w:t>KRAMNÁ</w:t>
            </w:r>
            <w:r w:rsidRPr="00E8777F">
              <w:t xml:space="preserve">, </w:t>
            </w:r>
            <w:r w:rsidRPr="00E8777F">
              <w:rPr>
                <w:bCs/>
              </w:rPr>
              <w:t>E.,</w:t>
            </w:r>
            <w:r w:rsidRPr="00E8777F">
              <w:t xml:space="preserve"> </w:t>
            </w:r>
            <w:r w:rsidRPr="00E8777F">
              <w:rPr>
                <w:bCs/>
              </w:rPr>
              <w:t>OTRUSINOVÁ</w:t>
            </w:r>
            <w:r w:rsidRPr="00E8777F">
              <w:t xml:space="preserve">, </w:t>
            </w:r>
            <w:r w:rsidRPr="00E8777F">
              <w:rPr>
                <w:bCs/>
              </w:rPr>
              <w:t>M</w:t>
            </w:r>
            <w:r w:rsidRPr="00E8777F">
              <w:t xml:space="preserve">. Towards financial sustainability of companies: Issues related to reporting errors. </w:t>
            </w:r>
            <w:r w:rsidRPr="00E8777F">
              <w:rPr>
                <w:i/>
                <w:iCs/>
              </w:rPr>
              <w:t>Journal of Security and Sustainability Issues</w:t>
            </w:r>
            <w:r w:rsidRPr="00E8777F">
              <w:t xml:space="preserve">. 2017, roč. 7, č. 1, s. 141-154. ISSN 2029-7017. (15%) </w:t>
            </w:r>
          </w:p>
          <w:p w:rsidR="003119BD" w:rsidRPr="00E8777F" w:rsidRDefault="003119BD" w:rsidP="003119BD">
            <w:pPr>
              <w:jc w:val="both"/>
            </w:pPr>
            <w:r w:rsidRPr="00E8777F">
              <w:t xml:space="preserve">OTRUSINOVÁ, M. Public sector accounting in the Czech Republic and Slovakia. </w:t>
            </w:r>
            <w:r w:rsidRPr="00E8777F">
              <w:rPr>
                <w:i/>
                <w:iCs/>
              </w:rPr>
              <w:t>Administratie si Management Public.</w:t>
            </w:r>
            <w:r w:rsidRPr="00E8777F">
              <w:t xml:space="preserve"> 2016, roč. 2016, č. 27, s. 30-45. ISSN 1583-9583.</w:t>
            </w:r>
            <w:r>
              <w:t xml:space="preserve"> (100%)</w:t>
            </w:r>
          </w:p>
          <w:p w:rsidR="00A70E18" w:rsidRPr="0002238C" w:rsidRDefault="003119BD" w:rsidP="00EF4839">
            <w:pPr>
              <w:jc w:val="both"/>
              <w:rPr>
                <w:b/>
              </w:rPr>
            </w:pPr>
            <w:r w:rsidRPr="00E8777F">
              <w:t xml:space="preserve">ŠTEKER, K., OTRUSINOVÁ, M. </w:t>
            </w:r>
            <w:r w:rsidRPr="00E8777F">
              <w:rPr>
                <w:i/>
              </w:rPr>
              <w:t>Jak číst účetní výkazy. Základy českého účetnictví a výkaznictví</w:t>
            </w:r>
            <w:r w:rsidRPr="00E8777F">
              <w:t xml:space="preserve">. 2. aktual. </w:t>
            </w:r>
            <w:r w:rsidRPr="00E8777F">
              <w:br/>
              <w:t>a</w:t>
            </w:r>
            <w:r w:rsidR="00EF4839">
              <w:t xml:space="preserve"> rozšířené vydání. Praha: Grada</w:t>
            </w:r>
            <w:r w:rsidRPr="00E8777F">
              <w:t xml:space="preserve">, 2016, 288 s. ISBN </w:t>
            </w:r>
            <w:r w:rsidRPr="00E8777F">
              <w:rPr>
                <w:szCs w:val="22"/>
              </w:rPr>
              <w:t>978-80-271-0048-</w:t>
            </w:r>
            <w:r>
              <w:rPr>
                <w:szCs w:val="22"/>
              </w:rPr>
              <w:t>4. (50%)</w:t>
            </w: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70"/>
        </w:trPr>
        <w:tc>
          <w:tcPr>
            <w:tcW w:w="9859" w:type="dxa"/>
            <w:gridSpan w:val="11"/>
          </w:tcPr>
          <w:p w:rsidR="00A70E18" w:rsidRDefault="00A70E18" w:rsidP="00A70E18">
            <w:pPr>
              <w:rPr>
                <w:b/>
              </w:rPr>
            </w:pPr>
          </w:p>
        </w:tc>
      </w:tr>
      <w:tr w:rsidR="00A70E18" w:rsidTr="00A70E18">
        <w:trPr>
          <w:cantSplit/>
          <w:trHeight w:val="92"/>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p w:rsidR="00A70E18" w:rsidRDefault="00A70E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BB582A" w:rsidP="00A70E18">
            <w:pPr>
              <w:jc w:val="both"/>
            </w:pPr>
            <w:r w:rsidRPr="00F25E04">
              <w:t>Finance a finanční technologie</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Přemysl PÁLKA</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1982</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480"/>
        </w:trPr>
        <w:tc>
          <w:tcPr>
            <w:tcW w:w="9859" w:type="dxa"/>
            <w:gridSpan w:val="11"/>
            <w:tcBorders>
              <w:top w:val="nil"/>
            </w:tcBorders>
          </w:tcPr>
          <w:p w:rsidR="00A70E18" w:rsidRDefault="00A70E18" w:rsidP="00EF4839">
            <w:pPr>
              <w:jc w:val="both"/>
            </w:pPr>
            <w:r>
              <w:t>Podnikové finance</w:t>
            </w:r>
            <w:r w:rsidR="00075F2A">
              <w:t xml:space="preserve"> I</w:t>
            </w:r>
            <w:r>
              <w:t xml:space="preserve"> - přednášející (</w:t>
            </w:r>
            <w:r w:rsidR="00C051D9">
              <w:t>3</w:t>
            </w:r>
            <w:r>
              <w:t>0%)</w:t>
            </w: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RPr="00353BA9" w:rsidTr="00A70E18">
        <w:trPr>
          <w:trHeight w:val="664"/>
        </w:trPr>
        <w:tc>
          <w:tcPr>
            <w:tcW w:w="9859" w:type="dxa"/>
            <w:gridSpan w:val="11"/>
          </w:tcPr>
          <w:p w:rsidR="00A70E18" w:rsidRPr="009A3584" w:rsidRDefault="00A70E18" w:rsidP="00A70E18">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rsidR="00A70E18" w:rsidRPr="00353BA9" w:rsidRDefault="00A70E18" w:rsidP="00A70E18">
            <w:pPr>
              <w:tabs>
                <w:tab w:val="left" w:pos="1418"/>
              </w:tabs>
              <w:autoSpaceDE w:val="0"/>
              <w:autoSpaceDN w:val="0"/>
              <w:adjustRightInd w:val="0"/>
              <w:spacing w:after="36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451"/>
        </w:trPr>
        <w:tc>
          <w:tcPr>
            <w:tcW w:w="9859" w:type="dxa"/>
            <w:gridSpan w:val="11"/>
          </w:tcPr>
          <w:p w:rsidR="00A70E18" w:rsidRPr="008E460F" w:rsidRDefault="00A70E18" w:rsidP="00A70E18">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p w:rsidR="00A70E18" w:rsidRDefault="00A70E18" w:rsidP="00A70E18">
            <w:pPr>
              <w:jc w:val="both"/>
            </w:pP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420"/>
        </w:trPr>
        <w:tc>
          <w:tcPr>
            <w:tcW w:w="9859" w:type="dxa"/>
            <w:gridSpan w:val="11"/>
          </w:tcPr>
          <w:p w:rsidR="00A70E18" w:rsidRDefault="00A70E18" w:rsidP="00A70E18">
            <w:pPr>
              <w:jc w:val="both"/>
            </w:pPr>
            <w:r>
              <w:t>Počet vedených bakalářských prací – 21</w:t>
            </w:r>
          </w:p>
          <w:p w:rsidR="00A70E18" w:rsidRDefault="00A70E18" w:rsidP="00A70E18">
            <w:pPr>
              <w:jc w:val="both"/>
            </w:pPr>
            <w:r>
              <w:t>Počet vedených diplomových prací – 48</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C051D9" w:rsidP="00A70E18">
            <w:pPr>
              <w:jc w:val="both"/>
              <w:rPr>
                <w:b/>
              </w:rPr>
            </w:pPr>
            <w:r>
              <w:rPr>
                <w:b/>
              </w:rPr>
              <w:t>8</w:t>
            </w:r>
          </w:p>
        </w:tc>
        <w:tc>
          <w:tcPr>
            <w:tcW w:w="693" w:type="dxa"/>
            <w:vMerge w:val="restart"/>
          </w:tcPr>
          <w:p w:rsidR="00A70E18" w:rsidRDefault="00C051D9" w:rsidP="00A70E18">
            <w:pPr>
              <w:jc w:val="both"/>
              <w:rPr>
                <w:b/>
              </w:rPr>
            </w:pPr>
            <w:r>
              <w:rPr>
                <w:b/>
              </w:rPr>
              <w:t>11</w:t>
            </w:r>
          </w:p>
        </w:tc>
        <w:tc>
          <w:tcPr>
            <w:tcW w:w="694" w:type="dxa"/>
            <w:vMerge w:val="restart"/>
          </w:tcPr>
          <w:p w:rsidR="00A70E18" w:rsidRDefault="00A70E18" w:rsidP="00A70E18">
            <w:pPr>
              <w:jc w:val="both"/>
              <w:rPr>
                <w:b/>
              </w:rPr>
            </w:pPr>
            <w:r>
              <w:rPr>
                <w:b/>
              </w:rPr>
              <w:t>20</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RPr="00D968AE" w:rsidTr="00A70E18">
        <w:trPr>
          <w:trHeight w:val="2347"/>
        </w:trPr>
        <w:tc>
          <w:tcPr>
            <w:tcW w:w="9859" w:type="dxa"/>
            <w:gridSpan w:val="11"/>
          </w:tcPr>
          <w:p w:rsidR="00757DCF" w:rsidRDefault="00757DCF" w:rsidP="00EF4839">
            <w:pPr>
              <w:jc w:val="both"/>
              <w:rPr>
                <w:caps/>
              </w:rPr>
            </w:pPr>
            <w:r w:rsidRPr="00757DCF">
              <w:rPr>
                <w:caps/>
              </w:rPr>
              <w:t>Blahová, M</w:t>
            </w:r>
            <w:r>
              <w:rPr>
                <w:caps/>
              </w:rPr>
              <w:t>.,</w:t>
            </w:r>
            <w:r w:rsidRPr="00757DCF">
              <w:rPr>
                <w:caps/>
              </w:rPr>
              <w:t xml:space="preserve"> Pálka, P</w:t>
            </w:r>
            <w:r>
              <w:rPr>
                <w:caps/>
              </w:rPr>
              <w:t>.,</w:t>
            </w:r>
            <w:r w:rsidRPr="00757DCF">
              <w:rPr>
                <w:caps/>
              </w:rPr>
              <w:t xml:space="preserve"> Hrabec, D. </w:t>
            </w:r>
            <w:r w:rsidRPr="00757DCF">
              <w:t xml:space="preserve">Recent Developments In The Global Business Environment. </w:t>
            </w:r>
            <w:r w:rsidRPr="00757DCF">
              <w:rPr>
                <w:i/>
              </w:rPr>
              <w:t xml:space="preserve">Ekonomický časopis, </w:t>
            </w:r>
            <w:r w:rsidRPr="00757DCF">
              <w:rPr>
                <w:caps/>
              </w:rPr>
              <w:t xml:space="preserve">2019, </w:t>
            </w:r>
            <w:r w:rsidRPr="00757DCF">
              <w:t>roč. 67, č. 3, s. 307-328</w:t>
            </w:r>
            <w:r w:rsidRPr="00757DCF">
              <w:rPr>
                <w:caps/>
              </w:rPr>
              <w:t>. ISSN 0013-3035.</w:t>
            </w:r>
            <w:r>
              <w:rPr>
                <w:caps/>
              </w:rPr>
              <w:t xml:space="preserve"> </w:t>
            </w:r>
            <w:r w:rsidRPr="00757DCF">
              <w:rPr>
                <w:caps/>
              </w:rPr>
              <w:t>(45</w:t>
            </w:r>
            <w:r>
              <w:rPr>
                <w:caps/>
              </w:rPr>
              <w:t>%)</w:t>
            </w:r>
          </w:p>
          <w:p w:rsidR="00757DCF" w:rsidRDefault="00757DCF" w:rsidP="00EF4839">
            <w:pPr>
              <w:jc w:val="both"/>
              <w:rPr>
                <w:caps/>
              </w:rPr>
            </w:pPr>
            <w:r w:rsidRPr="00757DCF">
              <w:rPr>
                <w:caps/>
              </w:rPr>
              <w:t>Mashokhida, A</w:t>
            </w:r>
            <w:r>
              <w:rPr>
                <w:caps/>
              </w:rPr>
              <w:t xml:space="preserve">., </w:t>
            </w:r>
            <w:r w:rsidRPr="00757DCF">
              <w:rPr>
                <w:caps/>
              </w:rPr>
              <w:t>Khabibovic, A</w:t>
            </w:r>
            <w:r>
              <w:rPr>
                <w:caps/>
              </w:rPr>
              <w:t>.</w:t>
            </w:r>
            <w:r w:rsidRPr="00757DCF">
              <w:rPr>
                <w:caps/>
              </w:rPr>
              <w:t xml:space="preserve"> A</w:t>
            </w:r>
            <w:r>
              <w:rPr>
                <w:caps/>
              </w:rPr>
              <w:t>.,</w:t>
            </w:r>
            <w:r w:rsidRPr="00757DCF">
              <w:rPr>
                <w:caps/>
              </w:rPr>
              <w:t xml:space="preserve"> Pálka, P</w:t>
            </w:r>
            <w:r>
              <w:rPr>
                <w:caps/>
              </w:rPr>
              <w:t>.,</w:t>
            </w:r>
            <w:r w:rsidRPr="00757DCF">
              <w:rPr>
                <w:caps/>
              </w:rPr>
              <w:t xml:space="preserve"> Shakhlo, R. </w:t>
            </w:r>
            <w:r>
              <w:t>The Competitiveness a</w:t>
            </w:r>
            <w:r w:rsidRPr="00757DCF">
              <w:t xml:space="preserve">nd Sustainable Economic Development </w:t>
            </w:r>
            <w:r>
              <w:t>o</w:t>
            </w:r>
            <w:r w:rsidRPr="00757DCF">
              <w:t>f Tajikistan Regions.</w:t>
            </w:r>
            <w:r w:rsidRPr="00757DCF">
              <w:rPr>
                <w:caps/>
              </w:rPr>
              <w:t xml:space="preserve"> </w:t>
            </w:r>
            <w:r w:rsidRPr="00757DCF">
              <w:rPr>
                <w:i/>
              </w:rPr>
              <w:t>Journal of Competitiveness,</w:t>
            </w:r>
            <w:r w:rsidRPr="00757DCF">
              <w:t xml:space="preserve"> 2018, roč. 10, č. 1, s. 73-88</w:t>
            </w:r>
            <w:r w:rsidRPr="00757DCF">
              <w:rPr>
                <w:caps/>
              </w:rPr>
              <w:t>. ISSN 1804-171X. (45</w:t>
            </w:r>
            <w:r>
              <w:rPr>
                <w:caps/>
              </w:rPr>
              <w:t>%)</w:t>
            </w:r>
          </w:p>
          <w:p w:rsidR="00EF4839" w:rsidRDefault="00EF4839" w:rsidP="00EF4839">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(20%)</w:t>
            </w:r>
          </w:p>
          <w:p w:rsidR="00EF4839" w:rsidRDefault="00EF4839" w:rsidP="00EF4839">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(30%)</w:t>
            </w:r>
          </w:p>
          <w:p w:rsidR="00EF4839" w:rsidRDefault="00EF4839" w:rsidP="00EF4839">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(50%)</w:t>
            </w:r>
          </w:p>
          <w:p w:rsidR="00EF4839" w:rsidRPr="000D3E15" w:rsidRDefault="00EF4839" w:rsidP="00EF4839">
            <w:pPr>
              <w:jc w:val="both"/>
              <w:rPr>
                <w:color w:val="222222"/>
                <w:shd w:val="clear" w:color="auto" w:fill="FFFFFF"/>
              </w:rPr>
            </w:pPr>
            <w:r w:rsidRPr="00E66B0B">
              <w:rPr>
                <w:i/>
              </w:rPr>
              <w:t>Přehled projektové činnosti:</w:t>
            </w:r>
          </w:p>
          <w:p w:rsidR="00EF4839" w:rsidRDefault="00EF4839" w:rsidP="00EF4839">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EF4839" w:rsidRDefault="00EF4839" w:rsidP="00EF4839">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A70E18" w:rsidRPr="00D968AE" w:rsidRDefault="00EF4839" w:rsidP="00EF4839">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164"/>
        </w:trPr>
        <w:tc>
          <w:tcPr>
            <w:tcW w:w="9859" w:type="dxa"/>
            <w:gridSpan w:val="11"/>
          </w:tcPr>
          <w:p w:rsidR="00A70E18" w:rsidRDefault="00A70E18" w:rsidP="00A70E18">
            <w:pPr>
              <w:rPr>
                <w:b/>
              </w:rPr>
            </w:pPr>
          </w:p>
        </w:tc>
      </w:tr>
      <w:tr w:rsidR="00A70E18" w:rsidTr="00A70E18">
        <w:trPr>
          <w:cantSplit/>
          <w:trHeight w:val="148"/>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r>
        <w:br w:type="page"/>
      </w:r>
    </w:p>
    <w:tbl>
      <w:tblPr>
        <w:tblW w:w="9863"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5"/>
        <w:gridCol w:w="829"/>
        <w:gridCol w:w="1721"/>
        <w:gridCol w:w="524"/>
        <w:gridCol w:w="468"/>
        <w:gridCol w:w="994"/>
        <w:gridCol w:w="715"/>
        <w:gridCol w:w="71"/>
        <w:gridCol w:w="638"/>
        <w:gridCol w:w="693"/>
        <w:gridCol w:w="695"/>
      </w:tblGrid>
      <w:tr w:rsidR="00A149B5" w:rsidTr="00757DCF">
        <w:tc>
          <w:tcPr>
            <w:tcW w:w="9863" w:type="dxa"/>
            <w:gridSpan w:val="11"/>
            <w:tcBorders>
              <w:bottom w:val="double" w:sz="4" w:space="0" w:color="auto"/>
            </w:tcBorders>
            <w:shd w:val="clear" w:color="auto" w:fill="BDD6EE"/>
          </w:tcPr>
          <w:p w:rsidR="00A149B5" w:rsidRDefault="00A149B5" w:rsidP="003F6EB7">
            <w:pPr>
              <w:jc w:val="both"/>
              <w:rPr>
                <w:b/>
                <w:sz w:val="28"/>
              </w:rPr>
            </w:pPr>
            <w:r>
              <w:rPr>
                <w:b/>
                <w:sz w:val="28"/>
              </w:rPr>
              <w:lastRenderedPageBreak/>
              <w:t>C-I – Personální zabezpečení</w:t>
            </w:r>
          </w:p>
        </w:tc>
      </w:tr>
      <w:tr w:rsidR="00A149B5" w:rsidTr="00757DCF">
        <w:tc>
          <w:tcPr>
            <w:tcW w:w="2515" w:type="dxa"/>
            <w:tcBorders>
              <w:top w:val="double" w:sz="4" w:space="0" w:color="auto"/>
            </w:tcBorders>
            <w:shd w:val="clear" w:color="auto" w:fill="F7CAAC"/>
          </w:tcPr>
          <w:p w:rsidR="00A149B5" w:rsidRDefault="00A149B5" w:rsidP="003F6EB7">
            <w:pPr>
              <w:jc w:val="both"/>
              <w:rPr>
                <w:b/>
              </w:rPr>
            </w:pPr>
            <w:r>
              <w:rPr>
                <w:b/>
              </w:rPr>
              <w:t>Vysoká škola</w:t>
            </w:r>
          </w:p>
        </w:tc>
        <w:tc>
          <w:tcPr>
            <w:tcW w:w="7348" w:type="dxa"/>
            <w:gridSpan w:val="10"/>
          </w:tcPr>
          <w:p w:rsidR="00A149B5" w:rsidRDefault="00A149B5" w:rsidP="003F6EB7">
            <w:pPr>
              <w:jc w:val="both"/>
            </w:pPr>
            <w:r>
              <w:t>Univerzita Tomáše Bati ve Zlíně</w:t>
            </w:r>
          </w:p>
        </w:tc>
      </w:tr>
      <w:tr w:rsidR="00A149B5" w:rsidTr="00757DCF">
        <w:tc>
          <w:tcPr>
            <w:tcW w:w="2515" w:type="dxa"/>
            <w:shd w:val="clear" w:color="auto" w:fill="F7CAAC"/>
          </w:tcPr>
          <w:p w:rsidR="00A149B5" w:rsidRDefault="00A149B5" w:rsidP="003F6EB7">
            <w:pPr>
              <w:jc w:val="both"/>
              <w:rPr>
                <w:b/>
              </w:rPr>
            </w:pPr>
            <w:r>
              <w:rPr>
                <w:b/>
              </w:rPr>
              <w:t>Součást vysoké školy</w:t>
            </w:r>
          </w:p>
        </w:tc>
        <w:tc>
          <w:tcPr>
            <w:tcW w:w="7348" w:type="dxa"/>
            <w:gridSpan w:val="10"/>
          </w:tcPr>
          <w:p w:rsidR="00A149B5" w:rsidRDefault="00A149B5" w:rsidP="003F6EB7">
            <w:pPr>
              <w:jc w:val="both"/>
            </w:pPr>
            <w:r>
              <w:t>Fakulta managementu a ekonomiky</w:t>
            </w:r>
          </w:p>
        </w:tc>
      </w:tr>
      <w:tr w:rsidR="00A149B5" w:rsidTr="00757DCF">
        <w:tc>
          <w:tcPr>
            <w:tcW w:w="2515" w:type="dxa"/>
            <w:shd w:val="clear" w:color="auto" w:fill="F7CAAC"/>
          </w:tcPr>
          <w:p w:rsidR="00A149B5" w:rsidRDefault="00A149B5" w:rsidP="003F6EB7">
            <w:pPr>
              <w:jc w:val="both"/>
              <w:rPr>
                <w:b/>
              </w:rPr>
            </w:pPr>
            <w:r>
              <w:rPr>
                <w:b/>
              </w:rPr>
              <w:t>Název studijního programu</w:t>
            </w:r>
          </w:p>
        </w:tc>
        <w:tc>
          <w:tcPr>
            <w:tcW w:w="7348" w:type="dxa"/>
            <w:gridSpan w:val="10"/>
          </w:tcPr>
          <w:p w:rsidR="00A149B5" w:rsidRDefault="00BB582A" w:rsidP="003F6EB7">
            <w:pPr>
              <w:jc w:val="both"/>
            </w:pPr>
            <w:r w:rsidRPr="00F25E04">
              <w:t>Finance a finanční technologie</w:t>
            </w:r>
          </w:p>
        </w:tc>
      </w:tr>
      <w:tr w:rsidR="00A149B5" w:rsidTr="00757DCF">
        <w:tc>
          <w:tcPr>
            <w:tcW w:w="2515" w:type="dxa"/>
            <w:shd w:val="clear" w:color="auto" w:fill="F7CAAC"/>
          </w:tcPr>
          <w:p w:rsidR="00A149B5" w:rsidRDefault="00A149B5" w:rsidP="003F6EB7">
            <w:pPr>
              <w:jc w:val="both"/>
              <w:rPr>
                <w:b/>
              </w:rPr>
            </w:pPr>
            <w:r>
              <w:rPr>
                <w:b/>
              </w:rPr>
              <w:t>Jméno a příjmení</w:t>
            </w:r>
          </w:p>
        </w:tc>
        <w:tc>
          <w:tcPr>
            <w:tcW w:w="4536" w:type="dxa"/>
            <w:gridSpan w:val="5"/>
          </w:tcPr>
          <w:p w:rsidR="00A149B5" w:rsidRDefault="00A149B5" w:rsidP="003F6EB7">
            <w:pPr>
              <w:jc w:val="both"/>
            </w:pPr>
            <w:r>
              <w:t>Šárka PAPADAKI</w:t>
            </w:r>
          </w:p>
        </w:tc>
        <w:tc>
          <w:tcPr>
            <w:tcW w:w="715" w:type="dxa"/>
            <w:shd w:val="clear" w:color="auto" w:fill="F7CAAC"/>
          </w:tcPr>
          <w:p w:rsidR="00A149B5" w:rsidRDefault="00A149B5" w:rsidP="003F6EB7">
            <w:pPr>
              <w:jc w:val="both"/>
              <w:rPr>
                <w:b/>
              </w:rPr>
            </w:pPr>
            <w:r>
              <w:rPr>
                <w:b/>
              </w:rPr>
              <w:t>Tituly</w:t>
            </w:r>
          </w:p>
        </w:tc>
        <w:tc>
          <w:tcPr>
            <w:tcW w:w="2097" w:type="dxa"/>
            <w:gridSpan w:val="4"/>
          </w:tcPr>
          <w:p w:rsidR="00A149B5" w:rsidRDefault="00A149B5" w:rsidP="003F6EB7">
            <w:pPr>
              <w:jc w:val="both"/>
            </w:pPr>
            <w:r>
              <w:t>Ing.</w:t>
            </w:r>
            <w:r w:rsidR="00682011">
              <w:t>,</w:t>
            </w:r>
            <w:r>
              <w:t xml:space="preserve"> Ph.D.</w:t>
            </w:r>
          </w:p>
        </w:tc>
      </w:tr>
      <w:tr w:rsidR="00A149B5" w:rsidTr="00757DCF">
        <w:tc>
          <w:tcPr>
            <w:tcW w:w="2515" w:type="dxa"/>
            <w:shd w:val="clear" w:color="auto" w:fill="F7CAAC"/>
          </w:tcPr>
          <w:p w:rsidR="00A149B5" w:rsidRDefault="00A149B5" w:rsidP="003F6EB7">
            <w:pPr>
              <w:jc w:val="both"/>
              <w:rPr>
                <w:b/>
              </w:rPr>
            </w:pPr>
            <w:r>
              <w:rPr>
                <w:b/>
              </w:rPr>
              <w:t>Rok narození</w:t>
            </w:r>
          </w:p>
        </w:tc>
        <w:tc>
          <w:tcPr>
            <w:tcW w:w="829" w:type="dxa"/>
          </w:tcPr>
          <w:p w:rsidR="00A149B5" w:rsidRDefault="00A149B5" w:rsidP="003F6EB7">
            <w:pPr>
              <w:jc w:val="both"/>
            </w:pPr>
            <w:r>
              <w:t>1984</w:t>
            </w:r>
          </w:p>
        </w:tc>
        <w:tc>
          <w:tcPr>
            <w:tcW w:w="1721" w:type="dxa"/>
            <w:shd w:val="clear" w:color="auto" w:fill="F7CAAC"/>
          </w:tcPr>
          <w:p w:rsidR="00A149B5" w:rsidRDefault="00A149B5" w:rsidP="003F6EB7">
            <w:pPr>
              <w:jc w:val="both"/>
              <w:rPr>
                <w:b/>
              </w:rPr>
            </w:pPr>
            <w:r>
              <w:rPr>
                <w:b/>
              </w:rPr>
              <w:t>typ vztahu k VŠ</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5"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757DCF">
        <w:tc>
          <w:tcPr>
            <w:tcW w:w="5065" w:type="dxa"/>
            <w:gridSpan w:val="3"/>
            <w:shd w:val="clear" w:color="auto" w:fill="F7CAAC"/>
          </w:tcPr>
          <w:p w:rsidR="00A149B5" w:rsidRDefault="00A149B5" w:rsidP="003F6EB7">
            <w:pPr>
              <w:jc w:val="both"/>
              <w:rPr>
                <w:b/>
              </w:rPr>
            </w:pPr>
            <w:r>
              <w:rPr>
                <w:b/>
              </w:rPr>
              <w:t>Typ vztahu na součásti VŠ, která uskutečňuje st. program</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5"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757DCF">
        <w:tc>
          <w:tcPr>
            <w:tcW w:w="6057" w:type="dxa"/>
            <w:gridSpan w:val="5"/>
            <w:shd w:val="clear" w:color="auto" w:fill="F7CAAC"/>
          </w:tcPr>
          <w:p w:rsidR="00A149B5" w:rsidRDefault="00A149B5" w:rsidP="003F6EB7">
            <w:pPr>
              <w:jc w:val="both"/>
            </w:pPr>
            <w:r>
              <w:rPr>
                <w:b/>
              </w:rPr>
              <w:t>Další současná působení jako akademický pracovník na jiných VŠ</w:t>
            </w:r>
          </w:p>
        </w:tc>
        <w:tc>
          <w:tcPr>
            <w:tcW w:w="1709" w:type="dxa"/>
            <w:gridSpan w:val="2"/>
            <w:shd w:val="clear" w:color="auto" w:fill="F7CAAC"/>
          </w:tcPr>
          <w:p w:rsidR="00A149B5" w:rsidRDefault="00A149B5" w:rsidP="003F6EB7">
            <w:pPr>
              <w:jc w:val="both"/>
              <w:rPr>
                <w:b/>
              </w:rPr>
            </w:pPr>
            <w:r>
              <w:rPr>
                <w:b/>
              </w:rPr>
              <w:t>typ prac. vztahu</w:t>
            </w:r>
          </w:p>
        </w:tc>
        <w:tc>
          <w:tcPr>
            <w:tcW w:w="2097" w:type="dxa"/>
            <w:gridSpan w:val="4"/>
            <w:shd w:val="clear" w:color="auto" w:fill="F7CAAC"/>
          </w:tcPr>
          <w:p w:rsidR="00A149B5" w:rsidRDefault="00A149B5" w:rsidP="003F6EB7">
            <w:pPr>
              <w:jc w:val="both"/>
              <w:rPr>
                <w:b/>
              </w:rPr>
            </w:pPr>
            <w:r>
              <w:rPr>
                <w:b/>
              </w:rPr>
              <w:t>rozsah</w:t>
            </w:r>
          </w:p>
        </w:tc>
      </w:tr>
      <w:tr w:rsidR="00A149B5" w:rsidTr="00757DCF">
        <w:tc>
          <w:tcPr>
            <w:tcW w:w="6057" w:type="dxa"/>
            <w:gridSpan w:val="5"/>
          </w:tcPr>
          <w:p w:rsidR="00A149B5" w:rsidRDefault="00A149B5" w:rsidP="003F6EB7">
            <w:pPr>
              <w:jc w:val="both"/>
            </w:pPr>
            <w:r>
              <w:t xml:space="preserve">Moravská vysoká škola </w:t>
            </w:r>
          </w:p>
        </w:tc>
        <w:tc>
          <w:tcPr>
            <w:tcW w:w="1709" w:type="dxa"/>
            <w:gridSpan w:val="2"/>
          </w:tcPr>
          <w:p w:rsidR="00A149B5" w:rsidRDefault="00A149B5" w:rsidP="003F6EB7">
            <w:pPr>
              <w:jc w:val="both"/>
            </w:pPr>
            <w:r>
              <w:t>pp</w:t>
            </w:r>
          </w:p>
        </w:tc>
        <w:tc>
          <w:tcPr>
            <w:tcW w:w="2097" w:type="dxa"/>
            <w:gridSpan w:val="4"/>
          </w:tcPr>
          <w:p w:rsidR="00A149B5" w:rsidRDefault="00682011" w:rsidP="003F6EB7">
            <w:pPr>
              <w:jc w:val="both"/>
            </w:pPr>
            <w:r>
              <w:t>20 h/t</w:t>
            </w:r>
          </w:p>
        </w:tc>
      </w:tr>
      <w:tr w:rsidR="00A149B5" w:rsidTr="00757DCF">
        <w:tc>
          <w:tcPr>
            <w:tcW w:w="9863" w:type="dxa"/>
            <w:gridSpan w:val="11"/>
            <w:shd w:val="clear" w:color="auto" w:fill="F7CAAC"/>
          </w:tcPr>
          <w:p w:rsidR="00A149B5" w:rsidRDefault="00A149B5" w:rsidP="003F6EB7">
            <w:pPr>
              <w:jc w:val="both"/>
            </w:pPr>
            <w:r>
              <w:rPr>
                <w:b/>
              </w:rPr>
              <w:t>Předměty příslušného studijního programu a způsob zapojení do jejich výuky, příp. další zapojení do uskutečňování studijního programu</w:t>
            </w:r>
          </w:p>
        </w:tc>
      </w:tr>
      <w:tr w:rsidR="00A149B5" w:rsidTr="00757DCF">
        <w:trPr>
          <w:trHeight w:val="232"/>
        </w:trPr>
        <w:tc>
          <w:tcPr>
            <w:tcW w:w="9863" w:type="dxa"/>
            <w:gridSpan w:val="11"/>
            <w:tcBorders>
              <w:top w:val="nil"/>
            </w:tcBorders>
          </w:tcPr>
          <w:p w:rsidR="00A149B5" w:rsidRDefault="00A149B5" w:rsidP="003F6EB7">
            <w:pPr>
              <w:jc w:val="both"/>
            </w:pPr>
            <w:r>
              <w:t>Manažerské účetnictví – přednášející (40%)</w:t>
            </w:r>
          </w:p>
        </w:tc>
      </w:tr>
      <w:tr w:rsidR="00A149B5" w:rsidTr="00757DCF">
        <w:tc>
          <w:tcPr>
            <w:tcW w:w="9863" w:type="dxa"/>
            <w:gridSpan w:val="11"/>
            <w:shd w:val="clear" w:color="auto" w:fill="F7CAAC"/>
          </w:tcPr>
          <w:p w:rsidR="00A149B5" w:rsidRDefault="00A149B5" w:rsidP="003F6EB7">
            <w:pPr>
              <w:jc w:val="both"/>
            </w:pPr>
            <w:r>
              <w:rPr>
                <w:b/>
              </w:rPr>
              <w:t xml:space="preserve">Údaje o vzdělání na VŠ </w:t>
            </w:r>
          </w:p>
        </w:tc>
      </w:tr>
      <w:tr w:rsidR="00A149B5" w:rsidTr="00757DCF">
        <w:trPr>
          <w:trHeight w:val="729"/>
        </w:trPr>
        <w:tc>
          <w:tcPr>
            <w:tcW w:w="9863" w:type="dxa"/>
            <w:gridSpan w:val="11"/>
          </w:tcPr>
          <w:p w:rsidR="00A149B5" w:rsidRDefault="00FE28D2" w:rsidP="003F6EB7">
            <w:pPr>
              <w:jc w:val="both"/>
            </w:pPr>
            <w:r>
              <w:t xml:space="preserve">2009-2014 </w:t>
            </w:r>
            <w:r w:rsidRPr="00E828D6">
              <w:t xml:space="preserve">Univerzita Tomáše Bati ve Zlíně, </w:t>
            </w:r>
            <w:r>
              <w:t>Fakulta managementu a ekonomiky</w:t>
            </w:r>
            <w:r w:rsidR="00E460FA">
              <w:t>, obor Finance (</w:t>
            </w:r>
            <w:r w:rsidRPr="00E460FA">
              <w:rPr>
                <w:b/>
              </w:rPr>
              <w:t>Ph.D.</w:t>
            </w:r>
            <w:r w:rsidR="00E460FA" w:rsidRPr="00E460FA">
              <w:rPr>
                <w:b/>
              </w:rPr>
              <w:t>)</w:t>
            </w:r>
          </w:p>
          <w:p w:rsidR="00E460FA" w:rsidRPr="00E828D6" w:rsidRDefault="00E460FA" w:rsidP="00E460FA">
            <w:pPr>
              <w:ind w:left="1314" w:hanging="1314"/>
              <w:jc w:val="both"/>
            </w:pPr>
            <w:r>
              <w:t xml:space="preserve">2007-2010 </w:t>
            </w:r>
            <w:r w:rsidRPr="00E828D6">
              <w:t>Univerzita Tomáše Bati ve Zlíně, Fakulta humanitních studií</w:t>
            </w:r>
            <w:r>
              <w:t xml:space="preserve">, obor </w:t>
            </w:r>
            <w:r w:rsidRPr="00E828D6">
              <w:t xml:space="preserve">Učitelství odborných předmětů pro SŠ </w:t>
            </w:r>
            <w:r>
              <w:t>(</w:t>
            </w:r>
            <w:r w:rsidRPr="00E460FA">
              <w:rPr>
                <w:b/>
              </w:rPr>
              <w:t>Bc</w:t>
            </w:r>
            <w:r w:rsidRPr="00E828D6">
              <w:t>.</w:t>
            </w:r>
            <w:r>
              <w:t>)</w:t>
            </w:r>
          </w:p>
          <w:p w:rsidR="00E460FA" w:rsidRPr="00E460FA" w:rsidRDefault="00E460FA" w:rsidP="00E460FA">
            <w:pPr>
              <w:ind w:left="1314" w:hanging="1314"/>
              <w:jc w:val="both"/>
            </w:pPr>
            <w:r>
              <w:t>2002-</w:t>
            </w:r>
            <w:r w:rsidRPr="00E828D6">
              <w:t>2007</w:t>
            </w:r>
            <w:r>
              <w:t xml:space="preserve"> </w:t>
            </w:r>
            <w:r w:rsidRPr="00E828D6">
              <w:t xml:space="preserve">Univerzita Tomáše Bati ve Zlíně, </w:t>
            </w:r>
            <w:r>
              <w:t>Fakulta managementu a ekonomiky, obor Finance (</w:t>
            </w:r>
            <w:r w:rsidRPr="00E460FA">
              <w:rPr>
                <w:b/>
              </w:rPr>
              <w:t>Ing</w:t>
            </w:r>
            <w:r w:rsidRPr="00E828D6">
              <w:t>.</w:t>
            </w:r>
            <w:r>
              <w:t>)</w:t>
            </w:r>
          </w:p>
        </w:tc>
      </w:tr>
      <w:tr w:rsidR="00A149B5" w:rsidTr="00757DCF">
        <w:tc>
          <w:tcPr>
            <w:tcW w:w="9863" w:type="dxa"/>
            <w:gridSpan w:val="11"/>
            <w:shd w:val="clear" w:color="auto" w:fill="F7CAAC"/>
          </w:tcPr>
          <w:p w:rsidR="00A149B5" w:rsidRDefault="00A149B5" w:rsidP="003F6EB7">
            <w:pPr>
              <w:jc w:val="both"/>
              <w:rPr>
                <w:b/>
              </w:rPr>
            </w:pPr>
            <w:r>
              <w:rPr>
                <w:b/>
              </w:rPr>
              <w:t>Údaje o odborném působení od absolvování VŠ</w:t>
            </w:r>
          </w:p>
        </w:tc>
      </w:tr>
      <w:tr w:rsidR="00A149B5" w:rsidTr="00757DCF">
        <w:trPr>
          <w:trHeight w:val="885"/>
        </w:trPr>
        <w:tc>
          <w:tcPr>
            <w:tcW w:w="9863" w:type="dxa"/>
            <w:gridSpan w:val="11"/>
          </w:tcPr>
          <w:p w:rsidR="00A149B5" w:rsidRDefault="00A149B5" w:rsidP="003F6EB7">
            <w:pPr>
              <w:ind w:left="1097" w:hanging="1097"/>
              <w:jc w:val="both"/>
            </w:pPr>
            <w:r>
              <w:t>Od 11/2011 Univerzita Tomáše Bati ve Zlíně, Fakulta managementu a ekonomiky - Akademický pracovník – odborný asistent na Ústavu podnikové ekonomiky FaME UTB</w:t>
            </w:r>
          </w:p>
          <w:p w:rsidR="00A149B5" w:rsidRDefault="00A149B5" w:rsidP="003F6EB7">
            <w:pPr>
              <w:jc w:val="both"/>
            </w:pPr>
            <w:r>
              <w:t>2011-2012  Univerzita Tomáše Bati ve Zlíně, Fakulta managementu a ekonomiky - Finanční manažer a ekonom projektů</w:t>
            </w:r>
          </w:p>
          <w:p w:rsidR="00A149B5" w:rsidRDefault="00A149B5" w:rsidP="003F6EB7">
            <w:pPr>
              <w:jc w:val="both"/>
            </w:pPr>
            <w:r>
              <w:t>2010-2012   Regionální poradenská agentura - Externí spolupracovník v oblasti zpracování projektů</w:t>
            </w:r>
          </w:p>
        </w:tc>
      </w:tr>
      <w:tr w:rsidR="00A149B5" w:rsidTr="00757DCF">
        <w:trPr>
          <w:trHeight w:val="250"/>
        </w:trPr>
        <w:tc>
          <w:tcPr>
            <w:tcW w:w="9863" w:type="dxa"/>
            <w:gridSpan w:val="11"/>
            <w:shd w:val="clear" w:color="auto" w:fill="F7CAAC"/>
          </w:tcPr>
          <w:p w:rsidR="00A149B5" w:rsidRDefault="00A149B5" w:rsidP="003F6EB7">
            <w:pPr>
              <w:jc w:val="both"/>
            </w:pPr>
            <w:r>
              <w:rPr>
                <w:b/>
              </w:rPr>
              <w:t>Zkušenosti s vedením kvalifikačních a rigorózních prací</w:t>
            </w:r>
          </w:p>
        </w:tc>
      </w:tr>
      <w:tr w:rsidR="00A149B5" w:rsidTr="00757DCF">
        <w:trPr>
          <w:trHeight w:val="264"/>
        </w:trPr>
        <w:tc>
          <w:tcPr>
            <w:tcW w:w="9863" w:type="dxa"/>
            <w:gridSpan w:val="11"/>
          </w:tcPr>
          <w:p w:rsidR="00F87112" w:rsidRDefault="00F87112" w:rsidP="00F87112">
            <w:pPr>
              <w:jc w:val="both"/>
            </w:pPr>
            <w:r>
              <w:t>Počet vedených bakalářských prací – 49</w:t>
            </w:r>
          </w:p>
          <w:p w:rsidR="00A149B5" w:rsidRDefault="00F87112" w:rsidP="00F87112">
            <w:pPr>
              <w:jc w:val="both"/>
            </w:pPr>
            <w:r>
              <w:t>Počet vedených diplomových prací – 44</w:t>
            </w:r>
          </w:p>
        </w:tc>
      </w:tr>
      <w:tr w:rsidR="00A149B5" w:rsidTr="00757DCF">
        <w:trPr>
          <w:cantSplit/>
        </w:trPr>
        <w:tc>
          <w:tcPr>
            <w:tcW w:w="3344" w:type="dxa"/>
            <w:gridSpan w:val="2"/>
            <w:tcBorders>
              <w:top w:val="single" w:sz="12" w:space="0" w:color="auto"/>
            </w:tcBorders>
            <w:shd w:val="clear" w:color="auto" w:fill="F7CAAC"/>
          </w:tcPr>
          <w:p w:rsidR="00A149B5" w:rsidRDefault="00A149B5"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149B5" w:rsidRDefault="00A149B5"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149B5" w:rsidRDefault="00A149B5" w:rsidP="003F6EB7">
            <w:pPr>
              <w:jc w:val="both"/>
            </w:pPr>
            <w:r>
              <w:rPr>
                <w:b/>
              </w:rPr>
              <w:t>Řízení konáno na VŠ</w:t>
            </w:r>
          </w:p>
        </w:tc>
        <w:tc>
          <w:tcPr>
            <w:tcW w:w="2026" w:type="dxa"/>
            <w:gridSpan w:val="3"/>
            <w:tcBorders>
              <w:top w:val="single" w:sz="12" w:space="0" w:color="auto"/>
              <w:left w:val="single" w:sz="12" w:space="0" w:color="auto"/>
            </w:tcBorders>
            <w:shd w:val="clear" w:color="auto" w:fill="F7CAAC"/>
          </w:tcPr>
          <w:p w:rsidR="00A149B5" w:rsidRDefault="00A149B5" w:rsidP="003F6EB7">
            <w:pPr>
              <w:jc w:val="both"/>
              <w:rPr>
                <w:b/>
              </w:rPr>
            </w:pPr>
            <w:r>
              <w:rPr>
                <w:b/>
              </w:rPr>
              <w:t>Ohlasy publikací</w:t>
            </w:r>
          </w:p>
        </w:tc>
      </w:tr>
      <w:tr w:rsidR="00A149B5" w:rsidTr="00757DCF">
        <w:trPr>
          <w:cantSplit/>
        </w:trPr>
        <w:tc>
          <w:tcPr>
            <w:tcW w:w="3344" w:type="dxa"/>
            <w:gridSpan w:val="2"/>
          </w:tcPr>
          <w:p w:rsidR="00A149B5" w:rsidRDefault="00A149B5" w:rsidP="003F6EB7">
            <w:pPr>
              <w:jc w:val="both"/>
            </w:pPr>
          </w:p>
        </w:tc>
        <w:tc>
          <w:tcPr>
            <w:tcW w:w="2245" w:type="dxa"/>
            <w:gridSpan w:val="2"/>
          </w:tcPr>
          <w:p w:rsidR="00A149B5" w:rsidRDefault="00A149B5" w:rsidP="003F6EB7">
            <w:pPr>
              <w:jc w:val="both"/>
            </w:pPr>
          </w:p>
        </w:tc>
        <w:tc>
          <w:tcPr>
            <w:tcW w:w="2248" w:type="dxa"/>
            <w:gridSpan w:val="4"/>
            <w:tcBorders>
              <w:right w:val="single" w:sz="12" w:space="0" w:color="auto"/>
            </w:tcBorders>
          </w:tcPr>
          <w:p w:rsidR="00A149B5" w:rsidRDefault="00A149B5" w:rsidP="003F6EB7">
            <w:pPr>
              <w:jc w:val="both"/>
            </w:pPr>
          </w:p>
        </w:tc>
        <w:tc>
          <w:tcPr>
            <w:tcW w:w="638" w:type="dxa"/>
            <w:tcBorders>
              <w:left w:val="single" w:sz="12" w:space="0" w:color="auto"/>
            </w:tcBorders>
            <w:shd w:val="clear" w:color="auto" w:fill="F7CAAC"/>
          </w:tcPr>
          <w:p w:rsidR="00A149B5" w:rsidRDefault="00A149B5" w:rsidP="003F6EB7">
            <w:pPr>
              <w:jc w:val="both"/>
            </w:pPr>
            <w:r>
              <w:rPr>
                <w:b/>
              </w:rPr>
              <w:t>WOS</w:t>
            </w:r>
          </w:p>
        </w:tc>
        <w:tc>
          <w:tcPr>
            <w:tcW w:w="693" w:type="dxa"/>
            <w:shd w:val="clear" w:color="auto" w:fill="F7CAAC"/>
          </w:tcPr>
          <w:p w:rsidR="00A149B5" w:rsidRDefault="00A149B5" w:rsidP="003F6EB7">
            <w:pPr>
              <w:jc w:val="both"/>
              <w:rPr>
                <w:sz w:val="18"/>
              </w:rPr>
            </w:pPr>
            <w:r>
              <w:rPr>
                <w:b/>
                <w:sz w:val="18"/>
              </w:rPr>
              <w:t>Scopus</w:t>
            </w:r>
          </w:p>
        </w:tc>
        <w:tc>
          <w:tcPr>
            <w:tcW w:w="695" w:type="dxa"/>
            <w:shd w:val="clear" w:color="auto" w:fill="F7CAAC"/>
          </w:tcPr>
          <w:p w:rsidR="00A149B5" w:rsidRDefault="00A149B5" w:rsidP="003F6EB7">
            <w:pPr>
              <w:jc w:val="both"/>
            </w:pPr>
            <w:r>
              <w:rPr>
                <w:b/>
                <w:sz w:val="18"/>
              </w:rPr>
              <w:t>ostatní</w:t>
            </w:r>
          </w:p>
        </w:tc>
      </w:tr>
      <w:tr w:rsidR="00D33B05" w:rsidTr="00757DCF">
        <w:trPr>
          <w:cantSplit/>
          <w:trHeight w:val="70"/>
        </w:trPr>
        <w:tc>
          <w:tcPr>
            <w:tcW w:w="3344" w:type="dxa"/>
            <w:gridSpan w:val="2"/>
            <w:shd w:val="clear" w:color="auto" w:fill="F7CAAC"/>
          </w:tcPr>
          <w:p w:rsidR="00D33B05" w:rsidRDefault="00D33B05" w:rsidP="00D33B05">
            <w:pPr>
              <w:jc w:val="both"/>
            </w:pPr>
            <w:r>
              <w:rPr>
                <w:b/>
              </w:rPr>
              <w:t>Obor jmenovacího řízení</w:t>
            </w:r>
          </w:p>
        </w:tc>
        <w:tc>
          <w:tcPr>
            <w:tcW w:w="2245" w:type="dxa"/>
            <w:gridSpan w:val="2"/>
            <w:shd w:val="clear" w:color="auto" w:fill="F7CAAC"/>
          </w:tcPr>
          <w:p w:rsidR="00D33B05" w:rsidRDefault="00D33B05" w:rsidP="00D33B05">
            <w:pPr>
              <w:jc w:val="both"/>
            </w:pPr>
            <w:r>
              <w:rPr>
                <w:b/>
              </w:rPr>
              <w:t>Rok udělení hodnosti</w:t>
            </w:r>
          </w:p>
        </w:tc>
        <w:tc>
          <w:tcPr>
            <w:tcW w:w="2248" w:type="dxa"/>
            <w:gridSpan w:val="4"/>
            <w:tcBorders>
              <w:right w:val="single" w:sz="12" w:space="0" w:color="auto"/>
            </w:tcBorders>
            <w:shd w:val="clear" w:color="auto" w:fill="F7CAAC"/>
          </w:tcPr>
          <w:p w:rsidR="00D33B05" w:rsidRDefault="00D33B05" w:rsidP="00D33B05">
            <w:pPr>
              <w:jc w:val="both"/>
            </w:pPr>
            <w:r>
              <w:rPr>
                <w:b/>
              </w:rPr>
              <w:t>Řízení konáno na VŠ</w:t>
            </w:r>
          </w:p>
        </w:tc>
        <w:tc>
          <w:tcPr>
            <w:tcW w:w="638" w:type="dxa"/>
            <w:vMerge w:val="restart"/>
            <w:tcBorders>
              <w:left w:val="single" w:sz="12" w:space="0" w:color="auto"/>
            </w:tcBorders>
          </w:tcPr>
          <w:p w:rsidR="00D33B05" w:rsidRDefault="00C051D9" w:rsidP="00D33B05">
            <w:pPr>
              <w:jc w:val="both"/>
              <w:rPr>
                <w:b/>
              </w:rPr>
            </w:pPr>
            <w:r>
              <w:rPr>
                <w:b/>
              </w:rPr>
              <w:t>14</w:t>
            </w:r>
          </w:p>
        </w:tc>
        <w:tc>
          <w:tcPr>
            <w:tcW w:w="693" w:type="dxa"/>
            <w:vMerge w:val="restart"/>
          </w:tcPr>
          <w:p w:rsidR="00D33B05" w:rsidRDefault="00C051D9" w:rsidP="00D33B05">
            <w:pPr>
              <w:jc w:val="both"/>
              <w:rPr>
                <w:b/>
              </w:rPr>
            </w:pPr>
            <w:r>
              <w:rPr>
                <w:b/>
              </w:rPr>
              <w:t>19</w:t>
            </w:r>
          </w:p>
        </w:tc>
        <w:tc>
          <w:tcPr>
            <w:tcW w:w="695" w:type="dxa"/>
            <w:vMerge w:val="restart"/>
          </w:tcPr>
          <w:p w:rsidR="00D33B05" w:rsidRDefault="008F2EE0" w:rsidP="00D33B05">
            <w:pPr>
              <w:jc w:val="both"/>
              <w:rPr>
                <w:b/>
              </w:rPr>
            </w:pPr>
            <w:r>
              <w:rPr>
                <w:b/>
              </w:rPr>
              <w:t>0</w:t>
            </w:r>
          </w:p>
        </w:tc>
      </w:tr>
      <w:tr w:rsidR="00D33B05" w:rsidTr="00757DCF">
        <w:trPr>
          <w:trHeight w:val="205"/>
        </w:trPr>
        <w:tc>
          <w:tcPr>
            <w:tcW w:w="3344" w:type="dxa"/>
            <w:gridSpan w:val="2"/>
          </w:tcPr>
          <w:p w:rsidR="00D33B05" w:rsidRDefault="00D33B05" w:rsidP="00D33B05">
            <w:pPr>
              <w:jc w:val="both"/>
            </w:pPr>
          </w:p>
        </w:tc>
        <w:tc>
          <w:tcPr>
            <w:tcW w:w="2245" w:type="dxa"/>
            <w:gridSpan w:val="2"/>
          </w:tcPr>
          <w:p w:rsidR="00D33B05" w:rsidRDefault="00D33B05" w:rsidP="00D33B05">
            <w:pPr>
              <w:jc w:val="both"/>
            </w:pPr>
          </w:p>
        </w:tc>
        <w:tc>
          <w:tcPr>
            <w:tcW w:w="2248" w:type="dxa"/>
            <w:gridSpan w:val="4"/>
            <w:tcBorders>
              <w:right w:val="single" w:sz="12" w:space="0" w:color="auto"/>
            </w:tcBorders>
          </w:tcPr>
          <w:p w:rsidR="00D33B05" w:rsidRDefault="00D33B05" w:rsidP="00D33B05">
            <w:pPr>
              <w:jc w:val="both"/>
            </w:pPr>
          </w:p>
        </w:tc>
        <w:tc>
          <w:tcPr>
            <w:tcW w:w="638" w:type="dxa"/>
            <w:vMerge/>
            <w:tcBorders>
              <w:left w:val="single" w:sz="12" w:space="0" w:color="auto"/>
            </w:tcBorders>
            <w:vAlign w:val="center"/>
          </w:tcPr>
          <w:p w:rsidR="00D33B05" w:rsidRDefault="00D33B05" w:rsidP="00D33B05">
            <w:pPr>
              <w:rPr>
                <w:b/>
              </w:rPr>
            </w:pPr>
          </w:p>
        </w:tc>
        <w:tc>
          <w:tcPr>
            <w:tcW w:w="693" w:type="dxa"/>
            <w:vMerge/>
            <w:vAlign w:val="center"/>
          </w:tcPr>
          <w:p w:rsidR="00D33B05" w:rsidRDefault="00D33B05" w:rsidP="00D33B05">
            <w:pPr>
              <w:rPr>
                <w:b/>
              </w:rPr>
            </w:pPr>
          </w:p>
        </w:tc>
        <w:tc>
          <w:tcPr>
            <w:tcW w:w="695" w:type="dxa"/>
            <w:vMerge/>
            <w:vAlign w:val="center"/>
          </w:tcPr>
          <w:p w:rsidR="00D33B05" w:rsidRDefault="00D33B05" w:rsidP="00D33B05">
            <w:pPr>
              <w:rPr>
                <w:b/>
              </w:rPr>
            </w:pPr>
          </w:p>
        </w:tc>
      </w:tr>
      <w:tr w:rsidR="00D33B05" w:rsidTr="00757DCF">
        <w:tc>
          <w:tcPr>
            <w:tcW w:w="9863" w:type="dxa"/>
            <w:gridSpan w:val="11"/>
            <w:shd w:val="clear" w:color="auto" w:fill="F7CAAC"/>
          </w:tcPr>
          <w:p w:rsidR="00D33B05" w:rsidRDefault="00D33B05" w:rsidP="00D33B05">
            <w:pPr>
              <w:jc w:val="both"/>
              <w:rPr>
                <w:b/>
              </w:rPr>
            </w:pPr>
            <w:r>
              <w:rPr>
                <w:b/>
              </w:rPr>
              <w:t xml:space="preserve">Přehled o nejvýznamnější publikační a další tvůrčí činnosti nebo další profesní činnosti u odborníků z praxe vztahující se k zabezpečovaným předmětům </w:t>
            </w:r>
          </w:p>
        </w:tc>
      </w:tr>
      <w:tr w:rsidR="00D33B05" w:rsidTr="00757DCF">
        <w:trPr>
          <w:trHeight w:val="2347"/>
        </w:trPr>
        <w:tc>
          <w:tcPr>
            <w:tcW w:w="9863" w:type="dxa"/>
            <w:gridSpan w:val="11"/>
          </w:tcPr>
          <w:p w:rsidR="00757DCF" w:rsidRDefault="00757DCF" w:rsidP="00D33B05">
            <w:pPr>
              <w:pStyle w:val="Odstavecseseznamem"/>
              <w:ind w:left="0"/>
              <w:jc w:val="both"/>
            </w:pPr>
            <w:r w:rsidRPr="00757DCF">
              <w:t>POPESKO, B</w:t>
            </w:r>
            <w:r>
              <w:t>.,</w:t>
            </w:r>
            <w:r w:rsidRPr="00757DCF">
              <w:t xml:space="preserve"> NOVÁK, P</w:t>
            </w:r>
            <w:r>
              <w:t>.,</w:t>
            </w:r>
            <w:r w:rsidRPr="00757DCF">
              <w:t xml:space="preserve"> DVORSKÝ, J</w:t>
            </w:r>
            <w:r>
              <w:t>.,</w:t>
            </w:r>
            <w:r w:rsidRPr="00757DCF">
              <w:t xml:space="preserve"> PAPADAKI, Š. The Maturity of a Budgeting System and its Influence on Corporate Performance. </w:t>
            </w:r>
            <w:r w:rsidRPr="00757DCF">
              <w:rPr>
                <w:i/>
              </w:rPr>
              <w:t>Acta Polytechnica Hungarica</w:t>
            </w:r>
            <w:r w:rsidRPr="00757DCF">
              <w:t>, 2017, roč. 14, č. 7, s. 91-104. ISSN 1785-8860.</w:t>
            </w:r>
            <w:r>
              <w:t xml:space="preserve"> (15%)</w:t>
            </w:r>
          </w:p>
          <w:p w:rsidR="00757DCF" w:rsidRDefault="00757DCF" w:rsidP="00D33B05">
            <w:pPr>
              <w:pStyle w:val="Odstavecseseznamem"/>
              <w:ind w:left="0"/>
              <w:jc w:val="both"/>
            </w:pPr>
            <w:r w:rsidRPr="00757DCF">
              <w:t>PAPADAKI, Š</w:t>
            </w:r>
            <w:r>
              <w:t>.,</w:t>
            </w:r>
            <w:r w:rsidRPr="00757DCF">
              <w:t xml:space="preserve"> NOVÁK, P</w:t>
            </w:r>
            <w:r>
              <w:t>.,</w:t>
            </w:r>
            <w:r w:rsidRPr="00757DCF">
              <w:t xml:space="preserve"> DVORSKÝ, J. Attitude of university students to entrepreneurship. </w:t>
            </w:r>
            <w:r w:rsidRPr="00757DCF">
              <w:rPr>
                <w:i/>
              </w:rPr>
              <w:t>Economic Annals-XXI</w:t>
            </w:r>
            <w:r w:rsidRPr="00757DCF">
              <w:t>, 2017, roč. 166, č. 7-8, s. 100-104. ISSN 1728-6220</w:t>
            </w:r>
            <w:r>
              <w:t>. (30%)</w:t>
            </w:r>
          </w:p>
          <w:p w:rsidR="00D33B05" w:rsidRDefault="00D33B05" w:rsidP="00D33B05">
            <w:pPr>
              <w:pStyle w:val="Odstavecseseznamem"/>
              <w:ind w:left="0"/>
              <w:jc w:val="both"/>
            </w:pPr>
            <w:r w:rsidRPr="000D3E15">
              <w:t>POPESKO, B.</w:t>
            </w:r>
            <w:r>
              <w:t>,</w:t>
            </w:r>
            <w:r w:rsidRPr="000D3E15">
              <w:t xml:space="preserve"> PAPADAKI, S. </w:t>
            </w:r>
            <w:r w:rsidRPr="000D3E15">
              <w:rPr>
                <w:i/>
              </w:rPr>
              <w:t>Moderní metody řízení nákladů</w:t>
            </w:r>
            <w:r>
              <w:t>.</w:t>
            </w:r>
            <w:r w:rsidRPr="000D3E15">
              <w:t xml:space="preserve"> </w:t>
            </w:r>
            <w:r>
              <w:t xml:space="preserve">Praha: </w:t>
            </w:r>
            <w:r w:rsidRPr="000D3E15">
              <w:t>Grada</w:t>
            </w:r>
            <w:r>
              <w:t>,</w:t>
            </w:r>
            <w:r w:rsidRPr="000D3E15">
              <w:t xml:space="preserve"> 2016,</w:t>
            </w:r>
            <w:r>
              <w:t xml:space="preserve"> 264 s.</w:t>
            </w:r>
            <w:r w:rsidRPr="000D3E15">
              <w:t xml:space="preserve"> ISBN 978-80-247-5773-5</w:t>
            </w:r>
            <w:r>
              <w:t xml:space="preserve"> (20%)</w:t>
            </w:r>
            <w:r w:rsidRPr="000D3E15">
              <w:t>.</w:t>
            </w:r>
          </w:p>
          <w:p w:rsidR="00757DCF" w:rsidRDefault="00757DCF" w:rsidP="00D33B05">
            <w:pPr>
              <w:pStyle w:val="Odstavecseseznamem"/>
              <w:ind w:left="0"/>
              <w:jc w:val="both"/>
            </w:pPr>
            <w:r w:rsidRPr="00757DCF">
              <w:t>NOVÁK, P</w:t>
            </w:r>
            <w:r>
              <w:t>.,</w:t>
            </w:r>
            <w:r w:rsidRPr="00757DCF">
              <w:t xml:space="preserve"> PAPADAKI, Š</w:t>
            </w:r>
            <w:r>
              <w:t>.,</w:t>
            </w:r>
            <w:r w:rsidRPr="00757DCF">
              <w:t xml:space="preserve"> HRABEC, D</w:t>
            </w:r>
            <w:r>
              <w:t>.,</w:t>
            </w:r>
            <w:r w:rsidRPr="00757DCF">
              <w:t xml:space="preserve"> POPESKO, B</w:t>
            </w:r>
            <w:r>
              <w:t>.</w:t>
            </w:r>
            <w:r w:rsidRPr="00757DCF">
              <w:t xml:space="preserve"> Compari</w:t>
            </w:r>
            <w:r>
              <w:t>son of Managerial Implications f</w:t>
            </w:r>
            <w:r w:rsidRPr="00757DCF">
              <w:t xml:space="preserve">or Utilization </w:t>
            </w:r>
            <w:r>
              <w:t>of Variable Costing a</w:t>
            </w:r>
            <w:r w:rsidRPr="00757DCF">
              <w:t xml:space="preserve">nd Throughput Accounting Methods. </w:t>
            </w:r>
            <w:r w:rsidRPr="00757DCF">
              <w:rPr>
                <w:i/>
              </w:rPr>
              <w:t>Journal of Applied Engineering Science</w:t>
            </w:r>
            <w:r w:rsidRPr="00757DCF">
              <w:t>, 2016, roč. 2016, č. 14, s. 351-360. ISSN 1451-4117.</w:t>
            </w:r>
            <w:r>
              <w:t xml:space="preserve"> (30%)</w:t>
            </w:r>
          </w:p>
          <w:p w:rsidR="00475DA2" w:rsidRPr="000D3E15" w:rsidRDefault="00475DA2" w:rsidP="00475DA2">
            <w:pPr>
              <w:jc w:val="both"/>
              <w:rPr>
                <w:color w:val="222222"/>
                <w:shd w:val="clear" w:color="auto" w:fill="FFFFFF"/>
              </w:rPr>
            </w:pPr>
            <w:r>
              <w:rPr>
                <w:color w:val="222222"/>
                <w:shd w:val="clear" w:color="auto" w:fill="FFFFFF"/>
              </w:rPr>
              <w:t>POPESKO, B., PAPADAKI, Š.,</w:t>
            </w:r>
            <w:r w:rsidRPr="000D3E15">
              <w:rPr>
                <w:color w:val="222222"/>
                <w:shd w:val="clear" w:color="auto" w:fill="FFFFFF"/>
              </w:rPr>
              <w:t xml:space="preserve"> NOVÁK, P. Cost and reimbursement analysis of selected hospital diagnoses via activity-based costing.</w:t>
            </w:r>
            <w:r w:rsidRPr="000D3E15">
              <w:rPr>
                <w:rStyle w:val="apple-converted-space"/>
                <w:color w:val="222222"/>
                <w:shd w:val="clear" w:color="auto" w:fill="FFFFFF"/>
              </w:rPr>
              <w:t> </w:t>
            </w:r>
            <w:r w:rsidRPr="000D3E15">
              <w:rPr>
                <w:i/>
                <w:iCs/>
                <w:color w:val="222222"/>
                <w:shd w:val="clear" w:color="auto" w:fill="FFFFFF"/>
              </w:rPr>
              <w:t>E+ M Ekonomie a Management</w:t>
            </w:r>
            <w:r>
              <w:rPr>
                <w:color w:val="222222"/>
                <w:shd w:val="clear" w:color="auto" w:fill="FFFFFF"/>
              </w:rPr>
              <w:t>.</w:t>
            </w:r>
            <w:r w:rsidRPr="000D3E15">
              <w:rPr>
                <w:color w:val="222222"/>
                <w:shd w:val="clear" w:color="auto" w:fill="FFFFFF"/>
              </w:rPr>
              <w:t xml:space="preserve"> 2015,</w:t>
            </w:r>
            <w:r>
              <w:rPr>
                <w:color w:val="222222"/>
                <w:shd w:val="clear" w:color="auto" w:fill="FFFFFF"/>
              </w:rPr>
              <w:t xml:space="preserve"> roč. 2017, č. </w:t>
            </w:r>
            <w:r w:rsidRPr="000D3E15">
              <w:rPr>
                <w:color w:val="222222"/>
                <w:shd w:val="clear" w:color="auto" w:fill="FFFFFF"/>
              </w:rPr>
              <w:t>3</w:t>
            </w:r>
            <w:r>
              <w:rPr>
                <w:color w:val="222222"/>
                <w:shd w:val="clear" w:color="auto" w:fill="FFFFFF"/>
              </w:rPr>
              <w:t>,</w:t>
            </w:r>
            <w:r w:rsidRPr="000D3E15">
              <w:rPr>
                <w:color w:val="222222"/>
                <w:shd w:val="clear" w:color="auto" w:fill="FFFFFF"/>
              </w:rPr>
              <w:t xml:space="preserve"> 50</w:t>
            </w:r>
            <w:r>
              <w:rPr>
                <w:color w:val="222222"/>
                <w:shd w:val="clear" w:color="auto" w:fill="FFFFFF"/>
              </w:rPr>
              <w:t>-61 s</w:t>
            </w:r>
            <w:r w:rsidRPr="000D3E15">
              <w:rPr>
                <w:color w:val="222222"/>
                <w:shd w:val="clear" w:color="auto" w:fill="FFFFFF"/>
              </w:rPr>
              <w:t>.</w:t>
            </w:r>
            <w:r>
              <w:t xml:space="preserve"> </w:t>
            </w:r>
            <w:r w:rsidRPr="0064338C">
              <w:rPr>
                <w:color w:val="222222"/>
                <w:shd w:val="clear" w:color="auto" w:fill="FFFFFF"/>
              </w:rPr>
              <w:t>DOI: 10.15240/tul/001/2015-3-005</w:t>
            </w:r>
            <w:r>
              <w:rPr>
                <w:color w:val="222222"/>
                <w:shd w:val="clear" w:color="auto" w:fill="FFFFFF"/>
              </w:rPr>
              <w:t xml:space="preserve"> (30%).</w:t>
            </w:r>
          </w:p>
          <w:p w:rsidR="00F3186A" w:rsidRPr="000D3E15" w:rsidRDefault="00F3186A" w:rsidP="00D33B05">
            <w:pPr>
              <w:jc w:val="both"/>
              <w:rPr>
                <w:color w:val="222222"/>
                <w:shd w:val="clear" w:color="auto" w:fill="FFFFFF"/>
              </w:rPr>
            </w:pPr>
            <w:r w:rsidRPr="00E66B0B">
              <w:rPr>
                <w:i/>
              </w:rPr>
              <w:t>činnosti:</w:t>
            </w:r>
          </w:p>
          <w:p w:rsidR="00D33B05" w:rsidRDefault="00D33B05" w:rsidP="000C66E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(člen řešitelského týmu).</w:t>
            </w:r>
          </w:p>
          <w:p w:rsidR="00D33B05" w:rsidRPr="00914F6C" w:rsidRDefault="00D33B05" w:rsidP="000C66E2">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rsidR="00D33B05" w:rsidRDefault="00D33B05" w:rsidP="000C66E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 řešitelského týmu).</w:t>
            </w:r>
          </w:p>
          <w:p w:rsidR="00D70087" w:rsidRPr="000D3E15" w:rsidRDefault="002743B2" w:rsidP="000C66E2">
            <w:pPr>
              <w:jc w:val="both"/>
            </w:pPr>
            <w:r>
              <w:t>L</w:t>
            </w:r>
            <w:r w:rsidR="00D70087" w:rsidRPr="00EA6B4D">
              <w:t>IFELONG LEARNING PROGRAMME- ub programme -</w:t>
            </w:r>
            <w:r w:rsidR="00D70087">
              <w:t xml:space="preserve"> </w:t>
            </w:r>
            <w:r w:rsidR="00D70087" w:rsidRPr="00EA6B4D">
              <w:t>LEONARDO DA VINCI název projektu: Vocational Education for European Routes NEtworks (zkratka V.E.R.N.E.) – Vzdělávání  v rámci evropských stezek</w:t>
            </w:r>
            <w:r>
              <w:t xml:space="preserve"> (člen řešitelského týmu).</w:t>
            </w:r>
          </w:p>
        </w:tc>
      </w:tr>
      <w:tr w:rsidR="00D33B05" w:rsidTr="00757DCF">
        <w:trPr>
          <w:trHeight w:val="218"/>
        </w:trPr>
        <w:tc>
          <w:tcPr>
            <w:tcW w:w="9863" w:type="dxa"/>
            <w:gridSpan w:val="11"/>
            <w:shd w:val="clear" w:color="auto" w:fill="F7CAAC"/>
          </w:tcPr>
          <w:p w:rsidR="00D33B05" w:rsidRDefault="00D33B05" w:rsidP="00D33B05">
            <w:pPr>
              <w:rPr>
                <w:b/>
              </w:rPr>
            </w:pPr>
            <w:r>
              <w:rPr>
                <w:b/>
              </w:rPr>
              <w:t>Působení v zahraničí</w:t>
            </w:r>
          </w:p>
        </w:tc>
      </w:tr>
      <w:tr w:rsidR="00D33B05" w:rsidTr="00757DCF">
        <w:trPr>
          <w:trHeight w:val="141"/>
        </w:trPr>
        <w:tc>
          <w:tcPr>
            <w:tcW w:w="9863" w:type="dxa"/>
            <w:gridSpan w:val="11"/>
          </w:tcPr>
          <w:p w:rsidR="00D33B05" w:rsidRDefault="00D33B05" w:rsidP="00D33B05">
            <w:pPr>
              <w:rPr>
                <w:b/>
              </w:rPr>
            </w:pPr>
          </w:p>
        </w:tc>
      </w:tr>
      <w:tr w:rsidR="00D33B05" w:rsidTr="00757DCF">
        <w:trPr>
          <w:cantSplit/>
          <w:trHeight w:val="187"/>
        </w:trPr>
        <w:tc>
          <w:tcPr>
            <w:tcW w:w="2515" w:type="dxa"/>
            <w:shd w:val="clear" w:color="auto" w:fill="F7CAAC"/>
          </w:tcPr>
          <w:p w:rsidR="00D33B05" w:rsidRDefault="00D33B05" w:rsidP="00D33B05">
            <w:pPr>
              <w:jc w:val="both"/>
              <w:rPr>
                <w:b/>
              </w:rPr>
            </w:pPr>
            <w:r>
              <w:rPr>
                <w:b/>
              </w:rPr>
              <w:t xml:space="preserve">Podpis </w:t>
            </w:r>
          </w:p>
        </w:tc>
        <w:tc>
          <w:tcPr>
            <w:tcW w:w="4536" w:type="dxa"/>
            <w:gridSpan w:val="5"/>
          </w:tcPr>
          <w:p w:rsidR="00D33B05" w:rsidRDefault="00D33B05" w:rsidP="00D33B05">
            <w:pPr>
              <w:jc w:val="both"/>
            </w:pPr>
          </w:p>
        </w:tc>
        <w:tc>
          <w:tcPr>
            <w:tcW w:w="786" w:type="dxa"/>
            <w:gridSpan w:val="2"/>
            <w:shd w:val="clear" w:color="auto" w:fill="F7CAAC"/>
          </w:tcPr>
          <w:p w:rsidR="00D33B05" w:rsidRDefault="00D33B05" w:rsidP="00D33B05">
            <w:pPr>
              <w:jc w:val="both"/>
            </w:pPr>
            <w:r>
              <w:rPr>
                <w:b/>
              </w:rPr>
              <w:t>datum</w:t>
            </w:r>
          </w:p>
        </w:tc>
        <w:tc>
          <w:tcPr>
            <w:tcW w:w="2026" w:type="dxa"/>
            <w:gridSpan w:val="3"/>
          </w:tcPr>
          <w:p w:rsidR="00D33B05" w:rsidRDefault="00D33B05" w:rsidP="00D33B05">
            <w:pPr>
              <w:jc w:val="both"/>
            </w:pPr>
          </w:p>
        </w:tc>
      </w:tr>
    </w:tbl>
    <w:p w:rsidR="00757DCF" w:rsidRDefault="00757DCF">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7"/>
        <w:gridCol w:w="2411"/>
        <w:gridCol w:w="67"/>
        <w:gridCol w:w="762"/>
        <w:gridCol w:w="67"/>
        <w:gridCol w:w="1654"/>
        <w:gridCol w:w="67"/>
        <w:gridCol w:w="457"/>
        <w:gridCol w:w="67"/>
        <w:gridCol w:w="401"/>
        <w:gridCol w:w="67"/>
        <w:gridCol w:w="927"/>
        <w:gridCol w:w="67"/>
        <w:gridCol w:w="642"/>
        <w:gridCol w:w="67"/>
        <w:gridCol w:w="10"/>
        <w:gridCol w:w="67"/>
        <w:gridCol w:w="565"/>
        <w:gridCol w:w="67"/>
        <w:gridCol w:w="626"/>
        <w:gridCol w:w="67"/>
        <w:gridCol w:w="627"/>
        <w:gridCol w:w="97"/>
      </w:tblGrid>
      <w:tr w:rsidR="00A70E18" w:rsidTr="00757DCF">
        <w:trPr>
          <w:gridBefore w:val="1"/>
          <w:wBefore w:w="107" w:type="dxa"/>
        </w:trPr>
        <w:tc>
          <w:tcPr>
            <w:tcW w:w="9849" w:type="dxa"/>
            <w:gridSpan w:val="22"/>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757DCF">
        <w:trPr>
          <w:gridBefore w:val="1"/>
          <w:wBefore w:w="107" w:type="dxa"/>
        </w:trPr>
        <w:tc>
          <w:tcPr>
            <w:tcW w:w="2478" w:type="dxa"/>
            <w:gridSpan w:val="2"/>
            <w:tcBorders>
              <w:top w:val="double" w:sz="4" w:space="0" w:color="auto"/>
            </w:tcBorders>
            <w:shd w:val="clear" w:color="auto" w:fill="F7CAAC"/>
          </w:tcPr>
          <w:p w:rsidR="00A70E18" w:rsidRDefault="00A70E18" w:rsidP="00A70E18">
            <w:pPr>
              <w:jc w:val="both"/>
              <w:rPr>
                <w:b/>
              </w:rPr>
            </w:pPr>
            <w:r>
              <w:rPr>
                <w:b/>
              </w:rPr>
              <w:t>Vysoká škola</w:t>
            </w:r>
          </w:p>
        </w:tc>
        <w:tc>
          <w:tcPr>
            <w:tcW w:w="7371" w:type="dxa"/>
            <w:gridSpan w:val="20"/>
          </w:tcPr>
          <w:p w:rsidR="00A70E18" w:rsidRDefault="00A70E18" w:rsidP="00A70E18">
            <w:pPr>
              <w:jc w:val="both"/>
            </w:pPr>
            <w:r>
              <w:t>Univerzita Tomáše Bati ve Zlíně</w:t>
            </w:r>
          </w:p>
        </w:tc>
      </w:tr>
      <w:tr w:rsidR="00A70E18" w:rsidTr="00757DCF">
        <w:trPr>
          <w:gridBefore w:val="1"/>
          <w:wBefore w:w="107" w:type="dxa"/>
        </w:trPr>
        <w:tc>
          <w:tcPr>
            <w:tcW w:w="2478" w:type="dxa"/>
            <w:gridSpan w:val="2"/>
            <w:shd w:val="clear" w:color="auto" w:fill="F7CAAC"/>
          </w:tcPr>
          <w:p w:rsidR="00A70E18" w:rsidRDefault="00A70E18" w:rsidP="00A70E18">
            <w:pPr>
              <w:jc w:val="both"/>
              <w:rPr>
                <w:b/>
              </w:rPr>
            </w:pPr>
            <w:r>
              <w:rPr>
                <w:b/>
              </w:rPr>
              <w:t>Součást vysoké školy</w:t>
            </w:r>
          </w:p>
        </w:tc>
        <w:tc>
          <w:tcPr>
            <w:tcW w:w="7371" w:type="dxa"/>
            <w:gridSpan w:val="20"/>
          </w:tcPr>
          <w:p w:rsidR="00A70E18" w:rsidRDefault="00A70E18" w:rsidP="00A70E18">
            <w:pPr>
              <w:jc w:val="both"/>
            </w:pPr>
            <w:r>
              <w:t>Fakulta managementu a ekonomiky</w:t>
            </w:r>
          </w:p>
        </w:tc>
      </w:tr>
      <w:tr w:rsidR="00A70E18" w:rsidTr="00757DCF">
        <w:trPr>
          <w:gridBefore w:val="1"/>
          <w:wBefore w:w="107" w:type="dxa"/>
        </w:trPr>
        <w:tc>
          <w:tcPr>
            <w:tcW w:w="2478" w:type="dxa"/>
            <w:gridSpan w:val="2"/>
            <w:shd w:val="clear" w:color="auto" w:fill="F7CAAC"/>
          </w:tcPr>
          <w:p w:rsidR="00A70E18" w:rsidRDefault="00A70E18" w:rsidP="00A70E18">
            <w:pPr>
              <w:jc w:val="both"/>
              <w:rPr>
                <w:b/>
              </w:rPr>
            </w:pPr>
            <w:r>
              <w:rPr>
                <w:b/>
              </w:rPr>
              <w:t>Název studijního programu</w:t>
            </w:r>
          </w:p>
        </w:tc>
        <w:tc>
          <w:tcPr>
            <w:tcW w:w="7371" w:type="dxa"/>
            <w:gridSpan w:val="20"/>
          </w:tcPr>
          <w:p w:rsidR="00A70E18" w:rsidRDefault="00BB582A" w:rsidP="00A70E18">
            <w:pPr>
              <w:jc w:val="both"/>
            </w:pPr>
            <w:r w:rsidRPr="00F25E04">
              <w:t>Finance a finanční technologie</w:t>
            </w:r>
          </w:p>
        </w:tc>
      </w:tr>
      <w:tr w:rsidR="00A70E18" w:rsidTr="00757DCF">
        <w:trPr>
          <w:gridBefore w:val="1"/>
          <w:wBefore w:w="107" w:type="dxa"/>
        </w:trPr>
        <w:tc>
          <w:tcPr>
            <w:tcW w:w="2478" w:type="dxa"/>
            <w:gridSpan w:val="2"/>
            <w:shd w:val="clear" w:color="auto" w:fill="F7CAAC"/>
          </w:tcPr>
          <w:p w:rsidR="00A70E18" w:rsidRDefault="00A70E18" w:rsidP="00A70E18">
            <w:pPr>
              <w:jc w:val="both"/>
              <w:rPr>
                <w:b/>
              </w:rPr>
            </w:pPr>
            <w:r>
              <w:rPr>
                <w:b/>
              </w:rPr>
              <w:t>Jméno a příjmení</w:t>
            </w:r>
          </w:p>
        </w:tc>
        <w:tc>
          <w:tcPr>
            <w:tcW w:w="4536" w:type="dxa"/>
            <w:gridSpan w:val="10"/>
          </w:tcPr>
          <w:p w:rsidR="00A70E18" w:rsidRDefault="00A70E18" w:rsidP="00A70E18">
            <w:pPr>
              <w:jc w:val="both"/>
            </w:pPr>
            <w:r>
              <w:t>Marie PASEKOVÁ</w:t>
            </w:r>
          </w:p>
        </w:tc>
        <w:tc>
          <w:tcPr>
            <w:tcW w:w="709" w:type="dxa"/>
            <w:gridSpan w:val="2"/>
            <w:shd w:val="clear" w:color="auto" w:fill="F7CAAC"/>
          </w:tcPr>
          <w:p w:rsidR="00A70E18" w:rsidRDefault="00A70E18" w:rsidP="00A70E18">
            <w:pPr>
              <w:jc w:val="both"/>
              <w:rPr>
                <w:b/>
              </w:rPr>
            </w:pPr>
            <w:r>
              <w:rPr>
                <w:b/>
              </w:rPr>
              <w:t>Tituly</w:t>
            </w:r>
          </w:p>
        </w:tc>
        <w:tc>
          <w:tcPr>
            <w:tcW w:w="2126" w:type="dxa"/>
            <w:gridSpan w:val="8"/>
          </w:tcPr>
          <w:p w:rsidR="00A70E18" w:rsidRDefault="00A70E18" w:rsidP="00A70E18">
            <w:pPr>
              <w:jc w:val="both"/>
            </w:pPr>
            <w:r>
              <w:t>doc. Ing., Ph.D.</w:t>
            </w:r>
          </w:p>
        </w:tc>
      </w:tr>
      <w:tr w:rsidR="00A70E18" w:rsidTr="00757DCF">
        <w:trPr>
          <w:gridBefore w:val="1"/>
          <w:wBefore w:w="107" w:type="dxa"/>
        </w:trPr>
        <w:tc>
          <w:tcPr>
            <w:tcW w:w="2478" w:type="dxa"/>
            <w:gridSpan w:val="2"/>
            <w:shd w:val="clear" w:color="auto" w:fill="F7CAAC"/>
          </w:tcPr>
          <w:p w:rsidR="00A70E18" w:rsidRDefault="00A70E18" w:rsidP="00A70E18">
            <w:pPr>
              <w:jc w:val="both"/>
              <w:rPr>
                <w:b/>
              </w:rPr>
            </w:pPr>
            <w:r>
              <w:rPr>
                <w:b/>
              </w:rPr>
              <w:t>Rok narození</w:t>
            </w:r>
          </w:p>
        </w:tc>
        <w:tc>
          <w:tcPr>
            <w:tcW w:w="829" w:type="dxa"/>
            <w:gridSpan w:val="2"/>
          </w:tcPr>
          <w:p w:rsidR="00A70E18" w:rsidRDefault="00A70E18" w:rsidP="00A70E18">
            <w:pPr>
              <w:jc w:val="both"/>
            </w:pPr>
            <w:r>
              <w:t>1960</w:t>
            </w:r>
          </w:p>
        </w:tc>
        <w:tc>
          <w:tcPr>
            <w:tcW w:w="1721" w:type="dxa"/>
            <w:gridSpan w:val="2"/>
            <w:shd w:val="clear" w:color="auto" w:fill="F7CAAC"/>
          </w:tcPr>
          <w:p w:rsidR="00A70E18" w:rsidRDefault="00A70E18" w:rsidP="00A70E18">
            <w:pPr>
              <w:jc w:val="both"/>
              <w:rPr>
                <w:b/>
              </w:rPr>
            </w:pPr>
            <w:r>
              <w:rPr>
                <w:b/>
              </w:rPr>
              <w:t>typ vztahu k VŠ</w:t>
            </w:r>
          </w:p>
        </w:tc>
        <w:tc>
          <w:tcPr>
            <w:tcW w:w="992" w:type="dxa"/>
            <w:gridSpan w:val="4"/>
          </w:tcPr>
          <w:p w:rsidR="00A70E18" w:rsidRDefault="00A70E18" w:rsidP="00A70E18">
            <w:pPr>
              <w:jc w:val="both"/>
            </w:pPr>
            <w:r>
              <w:t>pp</w:t>
            </w:r>
          </w:p>
        </w:tc>
        <w:tc>
          <w:tcPr>
            <w:tcW w:w="994" w:type="dxa"/>
            <w:gridSpan w:val="2"/>
            <w:shd w:val="clear" w:color="auto" w:fill="F7CAAC"/>
          </w:tcPr>
          <w:p w:rsidR="00A70E18" w:rsidRDefault="00A70E18" w:rsidP="00A70E18">
            <w:pPr>
              <w:jc w:val="both"/>
              <w:rPr>
                <w:b/>
              </w:rPr>
            </w:pPr>
            <w:r>
              <w:rPr>
                <w:b/>
              </w:rPr>
              <w:t>rozsah</w:t>
            </w:r>
          </w:p>
        </w:tc>
        <w:tc>
          <w:tcPr>
            <w:tcW w:w="709" w:type="dxa"/>
            <w:gridSpan w:val="2"/>
          </w:tcPr>
          <w:p w:rsidR="00A70E18" w:rsidRDefault="00A70E18" w:rsidP="00A70E18">
            <w:pPr>
              <w:jc w:val="both"/>
            </w:pPr>
            <w:r>
              <w:t>40</w:t>
            </w:r>
          </w:p>
        </w:tc>
        <w:tc>
          <w:tcPr>
            <w:tcW w:w="709" w:type="dxa"/>
            <w:gridSpan w:val="4"/>
            <w:shd w:val="clear" w:color="auto" w:fill="F7CAAC"/>
          </w:tcPr>
          <w:p w:rsidR="00A70E18" w:rsidRDefault="00A70E18" w:rsidP="00A70E18">
            <w:pPr>
              <w:jc w:val="both"/>
              <w:rPr>
                <w:b/>
              </w:rPr>
            </w:pPr>
            <w:r>
              <w:rPr>
                <w:b/>
              </w:rPr>
              <w:t>do kdy</w:t>
            </w:r>
          </w:p>
        </w:tc>
        <w:tc>
          <w:tcPr>
            <w:tcW w:w="1417" w:type="dxa"/>
            <w:gridSpan w:val="4"/>
          </w:tcPr>
          <w:p w:rsidR="00A70E18" w:rsidRDefault="00A70E18" w:rsidP="00A70E18">
            <w:pPr>
              <w:jc w:val="both"/>
            </w:pPr>
            <w:r>
              <w:t>N</w:t>
            </w:r>
          </w:p>
        </w:tc>
      </w:tr>
      <w:tr w:rsidR="00A70E18" w:rsidTr="00757DCF">
        <w:trPr>
          <w:gridBefore w:val="1"/>
          <w:wBefore w:w="107" w:type="dxa"/>
        </w:trPr>
        <w:tc>
          <w:tcPr>
            <w:tcW w:w="5028" w:type="dxa"/>
            <w:gridSpan w:val="6"/>
            <w:shd w:val="clear" w:color="auto" w:fill="F7CAAC"/>
          </w:tcPr>
          <w:p w:rsidR="00A70E18" w:rsidRDefault="00A70E18" w:rsidP="00A70E18">
            <w:pPr>
              <w:jc w:val="both"/>
              <w:rPr>
                <w:b/>
              </w:rPr>
            </w:pPr>
            <w:r>
              <w:rPr>
                <w:b/>
              </w:rPr>
              <w:t>Typ vztahu na součásti VŠ, která uskutečňuje st. program</w:t>
            </w:r>
          </w:p>
        </w:tc>
        <w:tc>
          <w:tcPr>
            <w:tcW w:w="992" w:type="dxa"/>
            <w:gridSpan w:val="4"/>
          </w:tcPr>
          <w:p w:rsidR="00A70E18" w:rsidRDefault="00A70E18" w:rsidP="00A70E18">
            <w:pPr>
              <w:jc w:val="both"/>
            </w:pPr>
            <w:r>
              <w:t>pp</w:t>
            </w:r>
          </w:p>
        </w:tc>
        <w:tc>
          <w:tcPr>
            <w:tcW w:w="994" w:type="dxa"/>
            <w:gridSpan w:val="2"/>
            <w:shd w:val="clear" w:color="auto" w:fill="F7CAAC"/>
          </w:tcPr>
          <w:p w:rsidR="00A70E18" w:rsidRDefault="00A70E18" w:rsidP="00A70E18">
            <w:pPr>
              <w:jc w:val="both"/>
              <w:rPr>
                <w:b/>
              </w:rPr>
            </w:pPr>
            <w:r>
              <w:rPr>
                <w:b/>
              </w:rPr>
              <w:t>rozsah</w:t>
            </w:r>
          </w:p>
        </w:tc>
        <w:tc>
          <w:tcPr>
            <w:tcW w:w="709" w:type="dxa"/>
            <w:gridSpan w:val="2"/>
          </w:tcPr>
          <w:p w:rsidR="00A70E18" w:rsidRDefault="00A70E18" w:rsidP="00A70E18">
            <w:pPr>
              <w:jc w:val="both"/>
            </w:pPr>
            <w:r>
              <w:t>40</w:t>
            </w:r>
          </w:p>
        </w:tc>
        <w:tc>
          <w:tcPr>
            <w:tcW w:w="709" w:type="dxa"/>
            <w:gridSpan w:val="4"/>
            <w:shd w:val="clear" w:color="auto" w:fill="F7CAAC"/>
          </w:tcPr>
          <w:p w:rsidR="00A70E18" w:rsidRDefault="00A70E18" w:rsidP="00A70E18">
            <w:pPr>
              <w:jc w:val="both"/>
              <w:rPr>
                <w:b/>
              </w:rPr>
            </w:pPr>
            <w:r>
              <w:rPr>
                <w:b/>
              </w:rPr>
              <w:t>do kdy</w:t>
            </w:r>
          </w:p>
        </w:tc>
        <w:tc>
          <w:tcPr>
            <w:tcW w:w="1417" w:type="dxa"/>
            <w:gridSpan w:val="4"/>
          </w:tcPr>
          <w:p w:rsidR="00A70E18" w:rsidRDefault="00A70E18" w:rsidP="00A70E18">
            <w:pPr>
              <w:jc w:val="both"/>
            </w:pPr>
            <w:r>
              <w:t>N</w:t>
            </w:r>
          </w:p>
        </w:tc>
      </w:tr>
      <w:tr w:rsidR="00A70E18" w:rsidTr="00757DCF">
        <w:trPr>
          <w:gridBefore w:val="1"/>
          <w:wBefore w:w="107" w:type="dxa"/>
        </w:trPr>
        <w:tc>
          <w:tcPr>
            <w:tcW w:w="6020" w:type="dxa"/>
            <w:gridSpan w:val="10"/>
            <w:shd w:val="clear" w:color="auto" w:fill="F7CAAC"/>
          </w:tcPr>
          <w:p w:rsidR="00A70E18" w:rsidRDefault="00A70E18" w:rsidP="00A70E18">
            <w:pPr>
              <w:jc w:val="both"/>
            </w:pPr>
            <w:r>
              <w:rPr>
                <w:b/>
              </w:rPr>
              <w:t>Další současná působení jako akademický pracovník na jiných VŠ</w:t>
            </w:r>
          </w:p>
        </w:tc>
        <w:tc>
          <w:tcPr>
            <w:tcW w:w="1703" w:type="dxa"/>
            <w:gridSpan w:val="4"/>
            <w:shd w:val="clear" w:color="auto" w:fill="F7CAAC"/>
          </w:tcPr>
          <w:p w:rsidR="00A70E18" w:rsidRDefault="00A70E18" w:rsidP="00A70E18">
            <w:pPr>
              <w:jc w:val="both"/>
              <w:rPr>
                <w:b/>
              </w:rPr>
            </w:pPr>
            <w:r>
              <w:rPr>
                <w:b/>
              </w:rPr>
              <w:t>typ prac. vztahu</w:t>
            </w:r>
          </w:p>
        </w:tc>
        <w:tc>
          <w:tcPr>
            <w:tcW w:w="2126" w:type="dxa"/>
            <w:gridSpan w:val="8"/>
            <w:shd w:val="clear" w:color="auto" w:fill="F7CAAC"/>
          </w:tcPr>
          <w:p w:rsidR="00A70E18" w:rsidRDefault="00A70E18" w:rsidP="00A70E18">
            <w:pPr>
              <w:jc w:val="both"/>
              <w:rPr>
                <w:b/>
              </w:rPr>
            </w:pPr>
            <w:r>
              <w:rPr>
                <w:b/>
              </w:rPr>
              <w:t>rozsah</w:t>
            </w:r>
          </w:p>
        </w:tc>
      </w:tr>
      <w:tr w:rsidR="00A70E18" w:rsidTr="00757DCF">
        <w:trPr>
          <w:gridBefore w:val="1"/>
          <w:wBefore w:w="107" w:type="dxa"/>
        </w:trPr>
        <w:tc>
          <w:tcPr>
            <w:tcW w:w="6020" w:type="dxa"/>
            <w:gridSpan w:val="10"/>
          </w:tcPr>
          <w:p w:rsidR="00A70E18" w:rsidRDefault="00A70E18" w:rsidP="00A70E18">
            <w:pPr>
              <w:jc w:val="both"/>
            </w:pPr>
          </w:p>
        </w:tc>
        <w:tc>
          <w:tcPr>
            <w:tcW w:w="1703" w:type="dxa"/>
            <w:gridSpan w:val="4"/>
          </w:tcPr>
          <w:p w:rsidR="00A70E18" w:rsidRDefault="00A70E18" w:rsidP="00A70E18">
            <w:pPr>
              <w:jc w:val="both"/>
            </w:pPr>
          </w:p>
        </w:tc>
        <w:tc>
          <w:tcPr>
            <w:tcW w:w="2126" w:type="dxa"/>
            <w:gridSpan w:val="8"/>
          </w:tcPr>
          <w:p w:rsidR="00A70E18" w:rsidRDefault="00A70E18" w:rsidP="00A70E18">
            <w:pPr>
              <w:jc w:val="both"/>
            </w:pPr>
          </w:p>
        </w:tc>
      </w:tr>
      <w:tr w:rsidR="00A70E18" w:rsidTr="00757DCF">
        <w:trPr>
          <w:gridBefore w:val="1"/>
          <w:wBefore w:w="107" w:type="dxa"/>
        </w:trPr>
        <w:tc>
          <w:tcPr>
            <w:tcW w:w="9849" w:type="dxa"/>
            <w:gridSpan w:val="22"/>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757DCF">
        <w:trPr>
          <w:gridBefore w:val="1"/>
          <w:wBefore w:w="107" w:type="dxa"/>
          <w:trHeight w:val="383"/>
        </w:trPr>
        <w:tc>
          <w:tcPr>
            <w:tcW w:w="9849" w:type="dxa"/>
            <w:gridSpan w:val="22"/>
            <w:tcBorders>
              <w:top w:val="nil"/>
            </w:tcBorders>
          </w:tcPr>
          <w:p w:rsidR="00A70E18" w:rsidRDefault="00A70E18" w:rsidP="00A70E18">
            <w:pPr>
              <w:jc w:val="both"/>
            </w:pPr>
            <w:r>
              <w:t>Základy účetnictví – garant, přednášející (60%)</w:t>
            </w:r>
          </w:p>
          <w:p w:rsidR="00A70E18" w:rsidRDefault="00A70E18" w:rsidP="00A70E18">
            <w:pPr>
              <w:jc w:val="both"/>
            </w:pPr>
            <w:r w:rsidRPr="000643EF">
              <w:t>Accounting</w:t>
            </w:r>
            <w:r>
              <w:t xml:space="preserve"> in English – garant, přednášející (100%)</w:t>
            </w:r>
          </w:p>
        </w:tc>
      </w:tr>
      <w:tr w:rsidR="00A70E18" w:rsidTr="00757DCF">
        <w:trPr>
          <w:gridBefore w:val="1"/>
          <w:wBefore w:w="107" w:type="dxa"/>
        </w:trPr>
        <w:tc>
          <w:tcPr>
            <w:tcW w:w="9849" w:type="dxa"/>
            <w:gridSpan w:val="22"/>
            <w:shd w:val="clear" w:color="auto" w:fill="F7CAAC"/>
          </w:tcPr>
          <w:p w:rsidR="00A70E18" w:rsidRDefault="00A70E18" w:rsidP="00A70E18">
            <w:pPr>
              <w:jc w:val="both"/>
            </w:pPr>
            <w:r>
              <w:rPr>
                <w:b/>
              </w:rPr>
              <w:t xml:space="preserve">Údaje o vzdělání na VŠ </w:t>
            </w:r>
          </w:p>
        </w:tc>
      </w:tr>
      <w:tr w:rsidR="00A70E18" w:rsidTr="00757DCF">
        <w:trPr>
          <w:gridBefore w:val="1"/>
          <w:wBefore w:w="107" w:type="dxa"/>
          <w:trHeight w:val="572"/>
        </w:trPr>
        <w:tc>
          <w:tcPr>
            <w:tcW w:w="9849" w:type="dxa"/>
            <w:gridSpan w:val="22"/>
          </w:tcPr>
          <w:p w:rsidR="00A70E18" w:rsidRDefault="00A70E18" w:rsidP="00A70E18">
            <w:pPr>
              <w:autoSpaceDE w:val="0"/>
              <w:autoSpaceDN w:val="0"/>
              <w:adjustRightInd w:val="0"/>
            </w:pPr>
            <w:r>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p w:rsidR="00A70E18" w:rsidRPr="00CA25E1" w:rsidRDefault="00A70E18" w:rsidP="00A70E18">
            <w:pPr>
              <w:autoSpaceDE w:val="0"/>
              <w:autoSpaceDN w:val="0"/>
              <w:adjustRightInd w:val="0"/>
            </w:pPr>
            <w:r w:rsidRPr="00B43A15">
              <w:rPr>
                <w:b/>
              </w:rPr>
              <w:t>1986:</w:t>
            </w:r>
            <w:r>
              <w:t xml:space="preserve"> </w:t>
            </w:r>
            <w:r w:rsidRPr="00B43A15">
              <w:t>Vysoká škola ekonomická v Praze, Obchodní fakulta, ekonomika vnit</w:t>
            </w:r>
            <w:r w:rsidRPr="004808C0">
              <w:t>ř</w:t>
            </w:r>
            <w:r w:rsidRPr="00B43A15">
              <w:t>ního obchodu (</w:t>
            </w:r>
            <w:r w:rsidRPr="00B43A15">
              <w:rPr>
                <w:b/>
              </w:rPr>
              <w:t>Ing.</w:t>
            </w:r>
            <w:r>
              <w:t>)</w:t>
            </w:r>
          </w:p>
        </w:tc>
      </w:tr>
      <w:tr w:rsidR="00A70E18" w:rsidTr="00757DCF">
        <w:trPr>
          <w:gridBefore w:val="1"/>
          <w:wBefore w:w="107" w:type="dxa"/>
        </w:trPr>
        <w:tc>
          <w:tcPr>
            <w:tcW w:w="9849" w:type="dxa"/>
            <w:gridSpan w:val="22"/>
            <w:shd w:val="clear" w:color="auto" w:fill="F7CAAC"/>
          </w:tcPr>
          <w:p w:rsidR="00A70E18" w:rsidRDefault="00A70E18" w:rsidP="00A70E18">
            <w:pPr>
              <w:jc w:val="both"/>
              <w:rPr>
                <w:b/>
              </w:rPr>
            </w:pPr>
            <w:r>
              <w:rPr>
                <w:b/>
              </w:rPr>
              <w:t>Údaje o odborném působení od absolvování VŠ</w:t>
            </w:r>
          </w:p>
        </w:tc>
      </w:tr>
      <w:tr w:rsidR="00A70E18" w:rsidTr="00757DCF">
        <w:trPr>
          <w:gridBefore w:val="1"/>
          <w:wBefore w:w="107" w:type="dxa"/>
          <w:trHeight w:val="1090"/>
        </w:trPr>
        <w:tc>
          <w:tcPr>
            <w:tcW w:w="9849" w:type="dxa"/>
            <w:gridSpan w:val="22"/>
          </w:tcPr>
          <w:p w:rsidR="00A70E18" w:rsidRPr="00CA25E1" w:rsidRDefault="00A70E18" w:rsidP="00A70E18">
            <w:pPr>
              <w:autoSpaceDE w:val="0"/>
              <w:autoSpaceDN w:val="0"/>
              <w:adjustRightInd w:val="0"/>
            </w:pPr>
            <w:r w:rsidRPr="00CA25E1">
              <w:rPr>
                <w:b/>
              </w:rPr>
              <w:t>1979–1991:</w:t>
            </w:r>
            <w:r>
              <w:t xml:space="preserve">    </w:t>
            </w:r>
            <w:r w:rsidRPr="00CA25E1">
              <w:t>Potraviny Brno, závod 06-05 Zlín, personální referent, metodik informační soustavy</w:t>
            </w:r>
          </w:p>
          <w:p w:rsidR="00A70E18" w:rsidRPr="00CA25E1" w:rsidRDefault="00A70E18" w:rsidP="00A70E18">
            <w:pPr>
              <w:autoSpaceDE w:val="0"/>
              <w:autoSpaceDN w:val="0"/>
              <w:adjustRightInd w:val="0"/>
            </w:pPr>
            <w:r w:rsidRPr="00CA25E1">
              <w:rPr>
                <w:b/>
              </w:rPr>
              <w:t>1991–1992:</w:t>
            </w:r>
            <w:r w:rsidRPr="00CA25E1">
              <w:t xml:space="preserve">   </w:t>
            </w:r>
            <w:r>
              <w:t xml:space="preserve"> </w:t>
            </w:r>
            <w:r w:rsidRPr="00CA25E1">
              <w:t>účetní poradce</w:t>
            </w:r>
          </w:p>
          <w:p w:rsidR="00A70E18" w:rsidRPr="00CA25E1" w:rsidRDefault="00A70E18" w:rsidP="00A70E18">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rsidR="00A70E18" w:rsidRPr="00CA25E1" w:rsidRDefault="00A70E18" w:rsidP="00A70E18">
            <w:pPr>
              <w:autoSpaceDE w:val="0"/>
              <w:autoSpaceDN w:val="0"/>
              <w:adjustRightInd w:val="0"/>
            </w:pPr>
            <w:r w:rsidRPr="00CA25E1">
              <w:rPr>
                <w:b/>
              </w:rPr>
              <w:t>1994–2000:</w:t>
            </w:r>
            <w:r w:rsidRPr="00CA25E1">
              <w:t xml:space="preserve">   </w:t>
            </w:r>
            <w:r>
              <w:t xml:space="preserve"> </w:t>
            </w:r>
            <w:r w:rsidRPr="00CA25E1">
              <w:t>I</w:t>
            </w:r>
            <w:r>
              <w:t>S</w:t>
            </w:r>
            <w:r w:rsidRPr="00CA25E1">
              <w:t>ŠT Zlín, učitelka odborných předmětů</w:t>
            </w:r>
          </w:p>
          <w:p w:rsidR="00A70E18" w:rsidRDefault="00A70E18" w:rsidP="00A70E18">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rsidR="00A70E18" w:rsidRDefault="00A70E18" w:rsidP="00A70E18">
            <w:pPr>
              <w:autoSpaceDE w:val="0"/>
              <w:autoSpaceDN w:val="0"/>
              <w:adjustRightInd w:val="0"/>
            </w:pPr>
            <w:r>
              <w:t xml:space="preserve">                        asistent, </w:t>
            </w:r>
            <w:r w:rsidRPr="00CA25E1">
              <w:t>docent</w:t>
            </w:r>
          </w:p>
        </w:tc>
      </w:tr>
      <w:tr w:rsidR="00A70E18" w:rsidTr="00757DCF">
        <w:trPr>
          <w:gridBefore w:val="1"/>
          <w:wBefore w:w="107" w:type="dxa"/>
          <w:trHeight w:val="250"/>
        </w:trPr>
        <w:tc>
          <w:tcPr>
            <w:tcW w:w="9849" w:type="dxa"/>
            <w:gridSpan w:val="22"/>
            <w:shd w:val="clear" w:color="auto" w:fill="F7CAAC"/>
          </w:tcPr>
          <w:p w:rsidR="00A70E18" w:rsidRDefault="00A70E18" w:rsidP="00A70E18">
            <w:pPr>
              <w:jc w:val="both"/>
            </w:pPr>
            <w:r>
              <w:rPr>
                <w:b/>
              </w:rPr>
              <w:t>Zkušenosti s vedením kvalifikačních a rigorózních prací</w:t>
            </w:r>
          </w:p>
        </w:tc>
      </w:tr>
      <w:tr w:rsidR="00A70E18" w:rsidTr="00757DCF">
        <w:trPr>
          <w:gridBefore w:val="1"/>
          <w:wBefore w:w="107" w:type="dxa"/>
          <w:trHeight w:val="339"/>
        </w:trPr>
        <w:tc>
          <w:tcPr>
            <w:tcW w:w="9849" w:type="dxa"/>
            <w:gridSpan w:val="22"/>
          </w:tcPr>
          <w:p w:rsidR="00A70E18" w:rsidRDefault="00A70E18" w:rsidP="00A70E18">
            <w:pPr>
              <w:tabs>
                <w:tab w:val="left" w:pos="5610"/>
              </w:tabs>
              <w:jc w:val="both"/>
            </w:pPr>
            <w:r>
              <w:t xml:space="preserve">Počet vedených bakalářských prací – 74 </w:t>
            </w:r>
          </w:p>
          <w:p w:rsidR="00A70E18" w:rsidRDefault="00A70E18" w:rsidP="00A70E18">
            <w:pPr>
              <w:tabs>
                <w:tab w:val="left" w:pos="5610"/>
              </w:tabs>
              <w:jc w:val="both"/>
            </w:pPr>
            <w:r>
              <w:t>Počet vedených diplomových prací – 106</w:t>
            </w:r>
          </w:p>
          <w:p w:rsidR="00A70E18" w:rsidRDefault="00A70E18" w:rsidP="00A70E18">
            <w:pPr>
              <w:tabs>
                <w:tab w:val="left" w:pos="5610"/>
              </w:tabs>
              <w:jc w:val="both"/>
            </w:pPr>
            <w:r>
              <w:t xml:space="preserve">Počet vedených disertačních prací – 2 </w:t>
            </w:r>
          </w:p>
        </w:tc>
      </w:tr>
      <w:tr w:rsidR="00A70E18" w:rsidTr="00757DCF">
        <w:trPr>
          <w:gridBefore w:val="1"/>
          <w:wBefore w:w="107" w:type="dxa"/>
          <w:cantSplit/>
        </w:trPr>
        <w:tc>
          <w:tcPr>
            <w:tcW w:w="3307" w:type="dxa"/>
            <w:gridSpan w:val="4"/>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4"/>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49" w:type="dxa"/>
            <w:gridSpan w:val="6"/>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757DCF">
        <w:trPr>
          <w:gridBefore w:val="1"/>
          <w:wBefore w:w="107" w:type="dxa"/>
          <w:cantSplit/>
        </w:trPr>
        <w:tc>
          <w:tcPr>
            <w:tcW w:w="3307" w:type="dxa"/>
            <w:gridSpan w:val="4"/>
          </w:tcPr>
          <w:p w:rsidR="00A70E18" w:rsidRDefault="00A70E18" w:rsidP="00A70E18">
            <w:pPr>
              <w:jc w:val="both"/>
            </w:pPr>
            <w:r>
              <w:t>Management a ekonomika podniku</w:t>
            </w:r>
          </w:p>
        </w:tc>
        <w:tc>
          <w:tcPr>
            <w:tcW w:w="2245" w:type="dxa"/>
            <w:gridSpan w:val="4"/>
          </w:tcPr>
          <w:p w:rsidR="00A70E18" w:rsidRDefault="00A70E18" w:rsidP="00A70E18">
            <w:pPr>
              <w:jc w:val="both"/>
            </w:pPr>
            <w:r>
              <w:t>2010</w:t>
            </w:r>
          </w:p>
        </w:tc>
        <w:tc>
          <w:tcPr>
            <w:tcW w:w="2248" w:type="dxa"/>
            <w:gridSpan w:val="8"/>
            <w:tcBorders>
              <w:right w:val="single" w:sz="12" w:space="0" w:color="auto"/>
            </w:tcBorders>
          </w:tcPr>
          <w:p w:rsidR="00A70E18" w:rsidRPr="00DF3659" w:rsidRDefault="00A70E18" w:rsidP="00A70E18">
            <w:pPr>
              <w:ind w:left="708" w:hanging="708"/>
              <w:jc w:val="both"/>
              <w:rPr>
                <w:b/>
                <w:u w:val="single"/>
              </w:rPr>
            </w:pPr>
            <w:r>
              <w:t>UTB ve Zlíně</w:t>
            </w:r>
          </w:p>
        </w:tc>
        <w:tc>
          <w:tcPr>
            <w:tcW w:w="632" w:type="dxa"/>
            <w:gridSpan w:val="2"/>
            <w:tcBorders>
              <w:left w:val="single" w:sz="12" w:space="0" w:color="auto"/>
            </w:tcBorders>
            <w:shd w:val="clear" w:color="auto" w:fill="F7CAAC"/>
          </w:tcPr>
          <w:p w:rsidR="00A70E18" w:rsidRDefault="00A70E18" w:rsidP="00A70E18">
            <w:pPr>
              <w:jc w:val="both"/>
            </w:pPr>
            <w:r>
              <w:rPr>
                <w:b/>
              </w:rPr>
              <w:t>WOS</w:t>
            </w:r>
          </w:p>
        </w:tc>
        <w:tc>
          <w:tcPr>
            <w:tcW w:w="693" w:type="dxa"/>
            <w:gridSpan w:val="2"/>
            <w:shd w:val="clear" w:color="auto" w:fill="F7CAAC"/>
          </w:tcPr>
          <w:p w:rsidR="00A70E18" w:rsidRDefault="00A70E18" w:rsidP="00A70E18">
            <w:pPr>
              <w:jc w:val="both"/>
              <w:rPr>
                <w:sz w:val="18"/>
              </w:rPr>
            </w:pPr>
            <w:r>
              <w:rPr>
                <w:b/>
                <w:sz w:val="18"/>
              </w:rPr>
              <w:t>Scopus</w:t>
            </w:r>
          </w:p>
        </w:tc>
        <w:tc>
          <w:tcPr>
            <w:tcW w:w="724" w:type="dxa"/>
            <w:gridSpan w:val="2"/>
            <w:shd w:val="clear" w:color="auto" w:fill="F7CAAC"/>
          </w:tcPr>
          <w:p w:rsidR="00A70E18" w:rsidRDefault="00A70E18" w:rsidP="00A70E18">
            <w:pPr>
              <w:jc w:val="both"/>
            </w:pPr>
            <w:r>
              <w:rPr>
                <w:b/>
                <w:sz w:val="18"/>
              </w:rPr>
              <w:t>ostatní</w:t>
            </w:r>
          </w:p>
        </w:tc>
      </w:tr>
      <w:tr w:rsidR="00A70E18" w:rsidTr="00757DCF">
        <w:trPr>
          <w:gridBefore w:val="1"/>
          <w:wBefore w:w="107" w:type="dxa"/>
          <w:cantSplit/>
          <w:trHeight w:val="70"/>
        </w:trPr>
        <w:tc>
          <w:tcPr>
            <w:tcW w:w="3307" w:type="dxa"/>
            <w:gridSpan w:val="4"/>
            <w:shd w:val="clear" w:color="auto" w:fill="F7CAAC"/>
          </w:tcPr>
          <w:p w:rsidR="00A70E18" w:rsidRDefault="00A70E18" w:rsidP="00A70E18">
            <w:pPr>
              <w:jc w:val="both"/>
            </w:pPr>
            <w:r>
              <w:rPr>
                <w:b/>
              </w:rPr>
              <w:t>Obor jmenovacího řízení</w:t>
            </w:r>
          </w:p>
        </w:tc>
        <w:tc>
          <w:tcPr>
            <w:tcW w:w="2245" w:type="dxa"/>
            <w:gridSpan w:val="4"/>
            <w:shd w:val="clear" w:color="auto" w:fill="F7CAAC"/>
          </w:tcPr>
          <w:p w:rsidR="00A70E18" w:rsidRDefault="00A70E18" w:rsidP="00A70E18">
            <w:pPr>
              <w:jc w:val="both"/>
            </w:pPr>
            <w:r>
              <w:rPr>
                <w:b/>
              </w:rPr>
              <w:t>Rok udělení hodnosti</w:t>
            </w:r>
          </w:p>
        </w:tc>
        <w:tc>
          <w:tcPr>
            <w:tcW w:w="2248" w:type="dxa"/>
            <w:gridSpan w:val="8"/>
            <w:tcBorders>
              <w:right w:val="single" w:sz="12" w:space="0" w:color="auto"/>
            </w:tcBorders>
            <w:shd w:val="clear" w:color="auto" w:fill="F7CAAC"/>
          </w:tcPr>
          <w:p w:rsidR="00A70E18" w:rsidRDefault="00A70E18" w:rsidP="00A70E18">
            <w:pPr>
              <w:jc w:val="both"/>
            </w:pPr>
            <w:r>
              <w:rPr>
                <w:b/>
              </w:rPr>
              <w:t>Řízení konáno na VŠ</w:t>
            </w:r>
          </w:p>
        </w:tc>
        <w:tc>
          <w:tcPr>
            <w:tcW w:w="632" w:type="dxa"/>
            <w:gridSpan w:val="2"/>
            <w:vMerge w:val="restart"/>
            <w:tcBorders>
              <w:left w:val="single" w:sz="12" w:space="0" w:color="auto"/>
            </w:tcBorders>
          </w:tcPr>
          <w:p w:rsidR="00A70E18" w:rsidRDefault="00A70E18" w:rsidP="00A70E18">
            <w:pPr>
              <w:jc w:val="both"/>
              <w:rPr>
                <w:b/>
              </w:rPr>
            </w:pPr>
            <w:r>
              <w:rPr>
                <w:b/>
              </w:rPr>
              <w:t>34</w:t>
            </w:r>
          </w:p>
        </w:tc>
        <w:tc>
          <w:tcPr>
            <w:tcW w:w="693" w:type="dxa"/>
            <w:gridSpan w:val="2"/>
            <w:vMerge w:val="restart"/>
          </w:tcPr>
          <w:p w:rsidR="00A70E18" w:rsidRDefault="00C051D9" w:rsidP="00A70E18">
            <w:pPr>
              <w:jc w:val="both"/>
              <w:rPr>
                <w:b/>
              </w:rPr>
            </w:pPr>
            <w:r>
              <w:rPr>
                <w:b/>
              </w:rPr>
              <w:t>67</w:t>
            </w:r>
          </w:p>
        </w:tc>
        <w:tc>
          <w:tcPr>
            <w:tcW w:w="724" w:type="dxa"/>
            <w:gridSpan w:val="2"/>
            <w:vMerge w:val="restart"/>
          </w:tcPr>
          <w:p w:rsidR="00A70E18" w:rsidRDefault="00A70E18" w:rsidP="00A70E18">
            <w:pPr>
              <w:jc w:val="both"/>
              <w:rPr>
                <w:b/>
              </w:rPr>
            </w:pPr>
            <w:r>
              <w:rPr>
                <w:b/>
              </w:rPr>
              <w:t>376</w:t>
            </w:r>
          </w:p>
        </w:tc>
      </w:tr>
      <w:tr w:rsidR="00A70E18" w:rsidTr="00757DCF">
        <w:trPr>
          <w:gridBefore w:val="1"/>
          <w:wBefore w:w="107" w:type="dxa"/>
          <w:trHeight w:val="205"/>
        </w:trPr>
        <w:tc>
          <w:tcPr>
            <w:tcW w:w="3307" w:type="dxa"/>
            <w:gridSpan w:val="4"/>
          </w:tcPr>
          <w:p w:rsidR="00A70E18" w:rsidRDefault="00A70E18" w:rsidP="00A70E18">
            <w:pPr>
              <w:jc w:val="both"/>
            </w:pPr>
          </w:p>
        </w:tc>
        <w:tc>
          <w:tcPr>
            <w:tcW w:w="2245" w:type="dxa"/>
            <w:gridSpan w:val="4"/>
          </w:tcPr>
          <w:p w:rsidR="00A70E18" w:rsidRDefault="00A70E18" w:rsidP="00A70E18">
            <w:pPr>
              <w:jc w:val="both"/>
            </w:pPr>
          </w:p>
        </w:tc>
        <w:tc>
          <w:tcPr>
            <w:tcW w:w="2248" w:type="dxa"/>
            <w:gridSpan w:val="8"/>
            <w:tcBorders>
              <w:right w:val="single" w:sz="12" w:space="0" w:color="auto"/>
            </w:tcBorders>
          </w:tcPr>
          <w:p w:rsidR="00A70E18" w:rsidRDefault="00A70E18" w:rsidP="00A70E18">
            <w:pPr>
              <w:jc w:val="both"/>
            </w:pPr>
          </w:p>
        </w:tc>
        <w:tc>
          <w:tcPr>
            <w:tcW w:w="632" w:type="dxa"/>
            <w:gridSpan w:val="2"/>
            <w:vMerge/>
            <w:tcBorders>
              <w:left w:val="single" w:sz="12" w:space="0" w:color="auto"/>
            </w:tcBorders>
            <w:vAlign w:val="center"/>
          </w:tcPr>
          <w:p w:rsidR="00A70E18" w:rsidRDefault="00A70E18" w:rsidP="00A70E18">
            <w:pPr>
              <w:rPr>
                <w:b/>
              </w:rPr>
            </w:pPr>
          </w:p>
        </w:tc>
        <w:tc>
          <w:tcPr>
            <w:tcW w:w="693" w:type="dxa"/>
            <w:gridSpan w:val="2"/>
            <w:vMerge/>
            <w:vAlign w:val="center"/>
          </w:tcPr>
          <w:p w:rsidR="00A70E18" w:rsidRDefault="00A70E18" w:rsidP="00A70E18">
            <w:pPr>
              <w:rPr>
                <w:b/>
              </w:rPr>
            </w:pPr>
          </w:p>
        </w:tc>
        <w:tc>
          <w:tcPr>
            <w:tcW w:w="724" w:type="dxa"/>
            <w:gridSpan w:val="2"/>
            <w:vMerge/>
            <w:vAlign w:val="center"/>
          </w:tcPr>
          <w:p w:rsidR="00A70E18" w:rsidRDefault="00A70E18" w:rsidP="00A70E18">
            <w:pPr>
              <w:rPr>
                <w:b/>
              </w:rPr>
            </w:pPr>
          </w:p>
        </w:tc>
      </w:tr>
      <w:tr w:rsidR="00A70E18" w:rsidTr="00757DCF">
        <w:trPr>
          <w:gridBefore w:val="1"/>
          <w:wBefore w:w="107" w:type="dxa"/>
        </w:trPr>
        <w:tc>
          <w:tcPr>
            <w:tcW w:w="9849" w:type="dxa"/>
            <w:gridSpan w:val="22"/>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757DCF">
        <w:trPr>
          <w:gridBefore w:val="1"/>
          <w:wBefore w:w="107" w:type="dxa"/>
          <w:trHeight w:val="699"/>
        </w:trPr>
        <w:tc>
          <w:tcPr>
            <w:tcW w:w="9849" w:type="dxa"/>
            <w:gridSpan w:val="22"/>
          </w:tcPr>
          <w:p w:rsidR="0034440B" w:rsidRPr="002E4233" w:rsidRDefault="00A70E18" w:rsidP="0034440B">
            <w:pPr>
              <w:jc w:val="both"/>
            </w:pPr>
            <w:r>
              <w:br w:type="page"/>
            </w:r>
            <w:r w:rsidR="0034440B" w:rsidRPr="002E4233">
              <w:t xml:space="preserve">PASEKOVÁ, M., KOLÁŘOVÁ, E., OTRUSINOVÁ, M. Assessment of Accounting Spheres as Viewed by Accountants of Czech Enterprises. </w:t>
            </w:r>
            <w:r w:rsidR="0034440B" w:rsidRPr="00757DCF">
              <w:rPr>
                <w:i/>
              </w:rPr>
              <w:t>Internationa</w:t>
            </w:r>
            <w:r w:rsidR="00757DCF" w:rsidRPr="00757DCF">
              <w:rPr>
                <w:i/>
              </w:rPr>
              <w:t>l Advances in Economic Research</w:t>
            </w:r>
            <w:r w:rsidR="00757DCF">
              <w:t>.</w:t>
            </w:r>
            <w:r w:rsidR="0034440B" w:rsidRPr="002E4233">
              <w:t xml:space="preserve"> </w:t>
            </w:r>
            <w:r w:rsidR="00757DCF">
              <w:t xml:space="preserve">2018, vol. </w:t>
            </w:r>
            <w:r w:rsidR="0034440B" w:rsidRPr="002E4233">
              <w:t>24</w:t>
            </w:r>
            <w:r w:rsidR="00757DCF">
              <w:t xml:space="preserve">, iss. </w:t>
            </w:r>
            <w:r w:rsidR="0034440B" w:rsidRPr="002E4233">
              <w:t xml:space="preserve">3, </w:t>
            </w:r>
            <w:r w:rsidR="0034440B">
              <w:t xml:space="preserve">p. </w:t>
            </w:r>
            <w:r w:rsidR="0034440B" w:rsidRPr="002E4233">
              <w:t>295-296. DOI 10.1007/s11294-018-9693-9</w:t>
            </w:r>
            <w:r w:rsidR="0034440B">
              <w:t>.</w:t>
            </w:r>
            <w:r w:rsidR="0034440B" w:rsidRPr="002E4233">
              <w:t xml:space="preserve"> (60%)</w:t>
            </w:r>
          </w:p>
          <w:p w:rsidR="0034440B" w:rsidRPr="002E4233" w:rsidRDefault="0034440B" w:rsidP="0034440B">
            <w:pPr>
              <w:jc w:val="both"/>
            </w:pPr>
            <w:r w:rsidRPr="002E4233">
              <w:t xml:space="preserve">PASEKOVÁ, M., MÜLLEROVÁ, L., CRHOVÁ, Z., SVITAKOVÁ, B. Impact of reporting of deferred tax on sustainable development of a </w:t>
            </w:r>
            <w:r w:rsidR="00757DCF">
              <w:t>country: Case of Czech Republic.</w:t>
            </w:r>
            <w:r w:rsidRPr="002E4233">
              <w:t xml:space="preserve"> </w:t>
            </w:r>
            <w:r w:rsidRPr="00757DCF">
              <w:rPr>
                <w:i/>
              </w:rPr>
              <w:t>Journal of Security and Sustainability Issues</w:t>
            </w:r>
            <w:r w:rsidR="00757DCF">
              <w:rPr>
                <w:i/>
              </w:rPr>
              <w:t>.</w:t>
            </w:r>
            <w:r w:rsidR="00757DCF">
              <w:t xml:space="preserve"> 2018, vol.</w:t>
            </w:r>
            <w:r w:rsidRPr="002E4233">
              <w:t xml:space="preserve"> 7</w:t>
            </w:r>
            <w:r w:rsidR="00757DCF">
              <w:t xml:space="preserve">, iss. </w:t>
            </w:r>
            <w:r w:rsidRPr="002E4233">
              <w:t>4, p. 769-779. DOI: 10.9770/jssi.2018.7.4(13)</w:t>
            </w:r>
            <w:r>
              <w:t>.</w:t>
            </w:r>
            <w:r w:rsidRPr="002E4233">
              <w:t xml:space="preserve"> (60%)</w:t>
            </w:r>
          </w:p>
          <w:p w:rsidR="0034440B" w:rsidRPr="002E4233" w:rsidRDefault="0034440B" w:rsidP="0034440B">
            <w:pPr>
              <w:jc w:val="both"/>
            </w:pPr>
            <w:r w:rsidRPr="002E4233">
              <w:t xml:space="preserve">PASEKOVÁ, M., SVITAKOVÁ, B., KRAMNÁ, E., OTRUSINOVÁ, M., KOLÁŘOVÁ, E., </w:t>
            </w:r>
            <w:r>
              <w:t xml:space="preserve">CRHOVÁ, </w:t>
            </w:r>
            <w:r w:rsidRPr="002E4233">
              <w:t xml:space="preserve">Z. </w:t>
            </w:r>
            <w:r w:rsidR="00757DCF" w:rsidRPr="002E4233">
              <w:t xml:space="preserve">Problematic Areas </w:t>
            </w:r>
            <w:r w:rsidR="00757DCF">
              <w:t>of Accounting: Some Evidence from t</w:t>
            </w:r>
            <w:r w:rsidR="00757DCF" w:rsidRPr="002E4233">
              <w:t>he Czech Republic</w:t>
            </w:r>
            <w:r w:rsidRPr="002E4233">
              <w:t xml:space="preserve">. </w:t>
            </w:r>
            <w:r w:rsidRPr="00757DCF">
              <w:rPr>
                <w:i/>
              </w:rPr>
              <w:t>Journal of Competitiveness</w:t>
            </w:r>
            <w:r w:rsidR="00757DCF">
              <w:rPr>
                <w:i/>
              </w:rPr>
              <w:t>.</w:t>
            </w:r>
            <w:r w:rsidRPr="002E4233">
              <w:t xml:space="preserve"> </w:t>
            </w:r>
            <w:r w:rsidR="00757DCF">
              <w:t>2018, v</w:t>
            </w:r>
            <w:r w:rsidRPr="002E4233">
              <w:t xml:space="preserve">ol. 10, </w:t>
            </w:r>
            <w:r w:rsidR="00757DCF">
              <w:t>iss.</w:t>
            </w:r>
            <w:r w:rsidRPr="002E4233">
              <w:t xml:space="preserve"> 1, p</w:t>
            </w:r>
            <w:r>
              <w:t>.</w:t>
            </w:r>
            <w:r w:rsidRPr="002E4233">
              <w:t xml:space="preserve"> 89-105. ISSN 1804-171X (P</w:t>
            </w:r>
            <w:r w:rsidR="00757DCF">
              <w:t>rint), ISSN 1804-1728 (On-line).</w:t>
            </w:r>
            <w:r w:rsidRPr="002E4233">
              <w:t xml:space="preserve"> DOI: 10.7441/joc.2018.01.06</w:t>
            </w:r>
            <w:r>
              <w:t>.</w:t>
            </w:r>
            <w:r w:rsidRPr="002E4233">
              <w:t xml:space="preserve"> (35 %)</w:t>
            </w:r>
          </w:p>
          <w:p w:rsidR="0034440B" w:rsidRPr="002E4233" w:rsidRDefault="0034440B" w:rsidP="0034440B">
            <w:pPr>
              <w:jc w:val="both"/>
              <w:rPr>
                <w:rStyle w:val="Hypertextovodkaz"/>
              </w:rPr>
            </w:pPr>
            <w:r w:rsidRPr="002E4233">
              <w:t xml:space="preserve">STROUHAL, J., PASEKOVÁ, M., CRHOVÁ, Z. Are SMEs Willing to Report under IFRS? Czech Evidence. </w:t>
            </w:r>
            <w:r w:rsidRPr="002E4233">
              <w:rPr>
                <w:i/>
                <w:iCs/>
              </w:rPr>
              <w:t>International Advances in Economic Research.</w:t>
            </w:r>
            <w:r w:rsidRPr="002E4233">
              <w:t xml:space="preserve"> 2015, </w:t>
            </w:r>
            <w:r w:rsidR="00757DCF">
              <w:t>vol. 21, iss.</w:t>
            </w:r>
            <w:r w:rsidRPr="002E4233">
              <w:t xml:space="preserve"> 2, p. 237-238. ISSN 1083-0898. DOI: 10.1007/s11294-015-9514-3. </w:t>
            </w:r>
            <w:hyperlink r:id="rId80" w:history="1">
              <w:r w:rsidRPr="002E4233">
                <w:rPr>
                  <w:rStyle w:val="Hypertextovodkaz"/>
                </w:rPr>
                <w:t>http://link.springer.com/article/10.1007/s11294-015-9514-3?wt_mc=alerts.TOCjournals</w:t>
              </w:r>
            </w:hyperlink>
            <w:r w:rsidRPr="002E4233">
              <w:rPr>
                <w:rStyle w:val="Hypertextovodkaz"/>
              </w:rPr>
              <w:t xml:space="preserve"> (65%).</w:t>
            </w:r>
          </w:p>
          <w:p w:rsidR="0034440B" w:rsidRPr="002E4233" w:rsidRDefault="0034440B" w:rsidP="0034440B">
            <w:pPr>
              <w:jc w:val="both"/>
            </w:pPr>
            <w:r w:rsidRPr="002E4233">
              <w:t>PASEKOV</w:t>
            </w:r>
            <w:r>
              <w:t xml:space="preserve">Á, M., CRHOVÁ, Z., BAŘINOVÁ, D. </w:t>
            </w:r>
            <w:r w:rsidRPr="002E4233">
              <w:t xml:space="preserve">Czech Creditor Satisfaction with Debt Relief Under the Insolvency Act of 2008, </w:t>
            </w:r>
            <w:r w:rsidRPr="002E4233">
              <w:rPr>
                <w:i/>
              </w:rPr>
              <w:t>International Advances in Economic Research</w:t>
            </w:r>
            <w:r w:rsidR="00757DCF">
              <w:rPr>
                <w:i/>
              </w:rPr>
              <w:t>.</w:t>
            </w:r>
            <w:r w:rsidRPr="002E4233">
              <w:t xml:space="preserve"> 2015, vol. 21</w:t>
            </w:r>
            <w:r w:rsidR="00757DCF">
              <w:t>,</w:t>
            </w:r>
            <w:r w:rsidRPr="002E4233">
              <w:t xml:space="preserve"> iss.</w:t>
            </w:r>
            <w:r w:rsidR="00757DCF">
              <w:t xml:space="preserve"> </w:t>
            </w:r>
            <w:r w:rsidRPr="002E4233">
              <w:t>3,</w:t>
            </w:r>
            <w:r>
              <w:t xml:space="preserve"> </w:t>
            </w:r>
            <w:r w:rsidRPr="002E4233">
              <w:t xml:space="preserve">p. 349-350. DOI: 10.1007/s11294-015-9529-9. ISSN 1083-0898. Dostupné z: </w:t>
            </w:r>
            <w:hyperlink r:id="rId81" w:history="1">
              <w:r w:rsidRPr="00C035CE">
                <w:rPr>
                  <w:rStyle w:val="Hypertextovodkaz"/>
                </w:rPr>
                <w:t>http://link.springer.com/article/10.1007/s11294-015-9529-9 (65</w:t>
              </w:r>
            </w:hyperlink>
            <w:r w:rsidRPr="002E4233">
              <w:rPr>
                <w:rStyle w:val="Hypertextovodkaz"/>
              </w:rPr>
              <w:t xml:space="preserve"> %) </w:t>
            </w:r>
          </w:p>
          <w:p w:rsidR="00A70E18" w:rsidRPr="000D3E15" w:rsidRDefault="00A70E18" w:rsidP="00A70E18">
            <w:pPr>
              <w:jc w:val="both"/>
              <w:rPr>
                <w:color w:val="222222"/>
                <w:shd w:val="clear" w:color="auto" w:fill="FFFFFF"/>
              </w:rPr>
            </w:pPr>
            <w:r w:rsidRPr="00E66B0B">
              <w:rPr>
                <w:i/>
              </w:rPr>
              <w:t>Přehled projektové činnosti:</w:t>
            </w:r>
          </w:p>
          <w:p w:rsidR="00A70E18" w:rsidRPr="00127F41" w:rsidRDefault="00A70E18" w:rsidP="00A70E18">
            <w:pPr>
              <w:jc w:val="both"/>
            </w:pPr>
            <w:r w:rsidRPr="00727445">
              <w:t>GA ČR 402/09/0225 Užití IAS/IFRS v malých a středních podnicích a vliv na měření jejich výkonnosti 2009-2011 (hlavní řešitel)</w:t>
            </w:r>
            <w:r>
              <w:t>.</w:t>
            </w:r>
          </w:p>
        </w:tc>
      </w:tr>
      <w:tr w:rsidR="00A70E18" w:rsidTr="00757DCF">
        <w:trPr>
          <w:gridBefore w:val="1"/>
          <w:wBefore w:w="107" w:type="dxa"/>
          <w:trHeight w:val="218"/>
        </w:trPr>
        <w:tc>
          <w:tcPr>
            <w:tcW w:w="9849" w:type="dxa"/>
            <w:gridSpan w:val="22"/>
            <w:shd w:val="clear" w:color="auto" w:fill="F7CAAC"/>
          </w:tcPr>
          <w:p w:rsidR="00A70E18" w:rsidRDefault="00A70E18" w:rsidP="00A70E18">
            <w:pPr>
              <w:rPr>
                <w:b/>
              </w:rPr>
            </w:pPr>
            <w:r>
              <w:rPr>
                <w:b/>
              </w:rPr>
              <w:t>Působení v zahraničí</w:t>
            </w:r>
          </w:p>
        </w:tc>
      </w:tr>
      <w:tr w:rsidR="00A70E18" w:rsidTr="00757DCF">
        <w:trPr>
          <w:gridBefore w:val="1"/>
          <w:wBefore w:w="107" w:type="dxa"/>
          <w:trHeight w:val="60"/>
        </w:trPr>
        <w:tc>
          <w:tcPr>
            <w:tcW w:w="9849" w:type="dxa"/>
            <w:gridSpan w:val="22"/>
          </w:tcPr>
          <w:p w:rsidR="00A70E18" w:rsidRPr="00650157" w:rsidRDefault="00A70E18" w:rsidP="00A70E18">
            <w:r w:rsidRPr="00650157">
              <w:t>4/2007 ESC Saint-Etienne, in Saint-Etienne, France</w:t>
            </w:r>
          </w:p>
          <w:p w:rsidR="00A70E18" w:rsidRPr="00650157" w:rsidRDefault="00A70E18" w:rsidP="00A70E18">
            <w:r w:rsidRPr="00650157">
              <w:t>11/2007 Cyprus College, Nicosia, Cyprus</w:t>
            </w:r>
          </w:p>
          <w:p w:rsidR="00A70E18" w:rsidRDefault="00A70E18" w:rsidP="00A70E18">
            <w:pPr>
              <w:rPr>
                <w:b/>
              </w:rPr>
            </w:pPr>
            <w:r w:rsidRPr="00650157">
              <w:t>11/2009, 11/2012 University of Aveiro, Portugal</w:t>
            </w:r>
          </w:p>
        </w:tc>
      </w:tr>
      <w:tr w:rsidR="00A70E18" w:rsidTr="00757DCF">
        <w:trPr>
          <w:gridBefore w:val="1"/>
          <w:wBefore w:w="107" w:type="dxa"/>
          <w:cantSplit/>
          <w:trHeight w:val="128"/>
        </w:trPr>
        <w:tc>
          <w:tcPr>
            <w:tcW w:w="2478" w:type="dxa"/>
            <w:gridSpan w:val="2"/>
            <w:shd w:val="clear" w:color="auto" w:fill="F7CAAC"/>
          </w:tcPr>
          <w:p w:rsidR="00A70E18" w:rsidRDefault="00A70E18" w:rsidP="00A70E18">
            <w:pPr>
              <w:jc w:val="both"/>
              <w:rPr>
                <w:b/>
              </w:rPr>
            </w:pPr>
            <w:r>
              <w:rPr>
                <w:b/>
              </w:rPr>
              <w:t xml:space="preserve">Podpis </w:t>
            </w:r>
          </w:p>
        </w:tc>
        <w:tc>
          <w:tcPr>
            <w:tcW w:w="4536" w:type="dxa"/>
            <w:gridSpan w:val="10"/>
          </w:tcPr>
          <w:p w:rsidR="00A70E18" w:rsidRDefault="00A70E18" w:rsidP="00A70E18">
            <w:pPr>
              <w:jc w:val="both"/>
            </w:pPr>
          </w:p>
        </w:tc>
        <w:tc>
          <w:tcPr>
            <w:tcW w:w="786" w:type="dxa"/>
            <w:gridSpan w:val="4"/>
            <w:shd w:val="clear" w:color="auto" w:fill="F7CAAC"/>
          </w:tcPr>
          <w:p w:rsidR="00A70E18" w:rsidRDefault="00A70E18" w:rsidP="00A70E18">
            <w:pPr>
              <w:jc w:val="both"/>
            </w:pPr>
            <w:r>
              <w:rPr>
                <w:b/>
              </w:rPr>
              <w:t>datum</w:t>
            </w:r>
          </w:p>
        </w:tc>
        <w:tc>
          <w:tcPr>
            <w:tcW w:w="2049" w:type="dxa"/>
            <w:gridSpan w:val="6"/>
          </w:tcPr>
          <w:p w:rsidR="00A70E18" w:rsidRDefault="00A70E18" w:rsidP="00A70E18">
            <w:pPr>
              <w:jc w:val="both"/>
            </w:pPr>
          </w:p>
        </w:tc>
      </w:tr>
      <w:tr w:rsidR="00A70E18" w:rsidRPr="00F13E4B" w:rsidTr="00757DCF">
        <w:trPr>
          <w:gridAfter w:val="1"/>
          <w:wAfter w:w="97" w:type="dxa"/>
        </w:trPr>
        <w:tc>
          <w:tcPr>
            <w:tcW w:w="9859" w:type="dxa"/>
            <w:gridSpan w:val="22"/>
            <w:tcBorders>
              <w:bottom w:val="double" w:sz="4" w:space="0" w:color="auto"/>
            </w:tcBorders>
            <w:shd w:val="clear" w:color="auto" w:fill="BDD6EE"/>
          </w:tcPr>
          <w:p w:rsidR="00A70E18" w:rsidRPr="00F13E4B" w:rsidRDefault="00A70E18" w:rsidP="00A70E18">
            <w:pPr>
              <w:jc w:val="both"/>
              <w:rPr>
                <w:b/>
              </w:rPr>
            </w:pPr>
            <w:r>
              <w:rPr>
                <w:b/>
                <w:sz w:val="28"/>
              </w:rPr>
              <w:lastRenderedPageBreak/>
              <w:t>C-I – Personální zabezpečení</w:t>
            </w:r>
          </w:p>
        </w:tc>
      </w:tr>
      <w:tr w:rsidR="00A70E18" w:rsidRPr="00F13E4B" w:rsidTr="00757DCF">
        <w:trPr>
          <w:gridAfter w:val="1"/>
          <w:wAfter w:w="97" w:type="dxa"/>
        </w:trPr>
        <w:tc>
          <w:tcPr>
            <w:tcW w:w="2518" w:type="dxa"/>
            <w:gridSpan w:val="2"/>
            <w:tcBorders>
              <w:top w:val="double" w:sz="4" w:space="0" w:color="auto"/>
            </w:tcBorders>
            <w:shd w:val="clear" w:color="auto" w:fill="F7CAAC"/>
          </w:tcPr>
          <w:p w:rsidR="00A70E18" w:rsidRPr="00F13E4B" w:rsidRDefault="00A70E18" w:rsidP="00A70E18">
            <w:pPr>
              <w:jc w:val="both"/>
              <w:rPr>
                <w:b/>
              </w:rPr>
            </w:pPr>
            <w:r w:rsidRPr="00F13E4B">
              <w:rPr>
                <w:b/>
              </w:rPr>
              <w:t>Vysoká škola</w:t>
            </w:r>
          </w:p>
        </w:tc>
        <w:tc>
          <w:tcPr>
            <w:tcW w:w="7341" w:type="dxa"/>
            <w:gridSpan w:val="20"/>
          </w:tcPr>
          <w:p w:rsidR="00A70E18" w:rsidRPr="00F13E4B" w:rsidRDefault="00A70E18" w:rsidP="00A70E18">
            <w:pPr>
              <w:jc w:val="both"/>
            </w:pPr>
            <w:r w:rsidRPr="00F13E4B">
              <w:t>Univerzita Tomáše Bati ve Zlíně</w:t>
            </w:r>
          </w:p>
        </w:tc>
      </w:tr>
      <w:tr w:rsidR="00A70E18" w:rsidRPr="00F13E4B" w:rsidTr="00757DCF">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Součást vysoké školy</w:t>
            </w:r>
          </w:p>
        </w:tc>
        <w:tc>
          <w:tcPr>
            <w:tcW w:w="7341" w:type="dxa"/>
            <w:gridSpan w:val="20"/>
          </w:tcPr>
          <w:p w:rsidR="00A70E18" w:rsidRPr="00F13E4B" w:rsidRDefault="00A70E18" w:rsidP="00A70E18">
            <w:pPr>
              <w:jc w:val="both"/>
            </w:pPr>
            <w:r w:rsidRPr="00F13E4B">
              <w:t>Fakulta managementu a ekonomiky</w:t>
            </w:r>
          </w:p>
        </w:tc>
      </w:tr>
      <w:tr w:rsidR="00A70E18" w:rsidRPr="00F13E4B" w:rsidTr="00757DCF">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Název studijního programu</w:t>
            </w:r>
          </w:p>
        </w:tc>
        <w:tc>
          <w:tcPr>
            <w:tcW w:w="7341" w:type="dxa"/>
            <w:gridSpan w:val="20"/>
          </w:tcPr>
          <w:p w:rsidR="00A70E18" w:rsidRPr="00F13E4B" w:rsidRDefault="00BB582A" w:rsidP="00A70E18">
            <w:pPr>
              <w:jc w:val="both"/>
            </w:pPr>
            <w:r w:rsidRPr="00F25E04">
              <w:t>Finance a finanční technologie</w:t>
            </w:r>
          </w:p>
        </w:tc>
      </w:tr>
      <w:tr w:rsidR="00A70E18" w:rsidRPr="00F13E4B" w:rsidTr="00757DCF">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Jméno a příjmení</w:t>
            </w:r>
          </w:p>
        </w:tc>
        <w:tc>
          <w:tcPr>
            <w:tcW w:w="4536" w:type="dxa"/>
            <w:gridSpan w:val="10"/>
          </w:tcPr>
          <w:p w:rsidR="00A70E18" w:rsidRPr="00F13E4B" w:rsidRDefault="00A70E18" w:rsidP="00A70E18">
            <w:pPr>
              <w:jc w:val="both"/>
            </w:pPr>
            <w:r w:rsidRPr="00F13E4B">
              <w:t>Drahomíra PAVELKOVÁ</w:t>
            </w:r>
          </w:p>
        </w:tc>
        <w:tc>
          <w:tcPr>
            <w:tcW w:w="709" w:type="dxa"/>
            <w:gridSpan w:val="2"/>
            <w:shd w:val="clear" w:color="auto" w:fill="F7CAAC"/>
          </w:tcPr>
          <w:p w:rsidR="00A70E18" w:rsidRPr="00F13E4B" w:rsidRDefault="00A70E18" w:rsidP="00A70E18">
            <w:pPr>
              <w:jc w:val="both"/>
              <w:rPr>
                <w:b/>
              </w:rPr>
            </w:pPr>
            <w:r w:rsidRPr="00F13E4B">
              <w:rPr>
                <w:b/>
              </w:rPr>
              <w:t>Tituly</w:t>
            </w:r>
          </w:p>
        </w:tc>
        <w:tc>
          <w:tcPr>
            <w:tcW w:w="2096" w:type="dxa"/>
            <w:gridSpan w:val="8"/>
          </w:tcPr>
          <w:p w:rsidR="00A70E18" w:rsidRPr="00F13E4B" w:rsidRDefault="00A70E18" w:rsidP="00A70E18">
            <w:pPr>
              <w:jc w:val="both"/>
            </w:pPr>
            <w:r w:rsidRPr="00F13E4B">
              <w:t>prof. Dr. Ing.</w:t>
            </w:r>
          </w:p>
        </w:tc>
      </w:tr>
      <w:tr w:rsidR="00A70E18" w:rsidRPr="00F13E4B" w:rsidTr="00757DCF">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Rok narození</w:t>
            </w:r>
          </w:p>
        </w:tc>
        <w:tc>
          <w:tcPr>
            <w:tcW w:w="829" w:type="dxa"/>
            <w:gridSpan w:val="2"/>
          </w:tcPr>
          <w:p w:rsidR="00A70E18" w:rsidRPr="00F13E4B" w:rsidRDefault="00A70E18" w:rsidP="00A70E18">
            <w:pPr>
              <w:jc w:val="both"/>
            </w:pPr>
            <w:r w:rsidRPr="00F13E4B">
              <w:t>1963</w:t>
            </w:r>
          </w:p>
        </w:tc>
        <w:tc>
          <w:tcPr>
            <w:tcW w:w="1721" w:type="dxa"/>
            <w:gridSpan w:val="2"/>
            <w:shd w:val="clear" w:color="auto" w:fill="F7CAAC"/>
          </w:tcPr>
          <w:p w:rsidR="00A70E18" w:rsidRPr="00F13E4B" w:rsidRDefault="00A70E18" w:rsidP="00A70E18">
            <w:pPr>
              <w:jc w:val="both"/>
              <w:rPr>
                <w:b/>
              </w:rPr>
            </w:pPr>
            <w:r w:rsidRPr="00F13E4B">
              <w:rPr>
                <w:b/>
              </w:rPr>
              <w:t>typ vztahu k VŠ</w:t>
            </w:r>
          </w:p>
        </w:tc>
        <w:tc>
          <w:tcPr>
            <w:tcW w:w="992" w:type="dxa"/>
            <w:gridSpan w:val="4"/>
          </w:tcPr>
          <w:p w:rsidR="00A70E18" w:rsidRPr="00F13E4B" w:rsidRDefault="00A70E18" w:rsidP="00A70E18">
            <w:pPr>
              <w:jc w:val="both"/>
            </w:pPr>
            <w:r>
              <w:t>pp</w:t>
            </w:r>
          </w:p>
        </w:tc>
        <w:tc>
          <w:tcPr>
            <w:tcW w:w="994" w:type="dxa"/>
            <w:gridSpan w:val="2"/>
            <w:shd w:val="clear" w:color="auto" w:fill="F7CAAC"/>
          </w:tcPr>
          <w:p w:rsidR="00A70E18" w:rsidRPr="00F13E4B" w:rsidRDefault="00A70E18" w:rsidP="00A70E18">
            <w:pPr>
              <w:jc w:val="both"/>
              <w:rPr>
                <w:b/>
              </w:rPr>
            </w:pPr>
            <w:r w:rsidRPr="00F13E4B">
              <w:rPr>
                <w:b/>
              </w:rPr>
              <w:t>rozsah</w:t>
            </w:r>
          </w:p>
        </w:tc>
        <w:tc>
          <w:tcPr>
            <w:tcW w:w="709" w:type="dxa"/>
            <w:gridSpan w:val="2"/>
          </w:tcPr>
          <w:p w:rsidR="00A70E18" w:rsidRPr="00F13E4B" w:rsidRDefault="00A70E18" w:rsidP="00A70E18">
            <w:pPr>
              <w:jc w:val="both"/>
            </w:pPr>
            <w:r w:rsidRPr="00F13E4B">
              <w:t>40</w:t>
            </w:r>
          </w:p>
        </w:tc>
        <w:tc>
          <w:tcPr>
            <w:tcW w:w="709" w:type="dxa"/>
            <w:gridSpan w:val="4"/>
            <w:shd w:val="clear" w:color="auto" w:fill="F7CAAC"/>
          </w:tcPr>
          <w:p w:rsidR="00A70E18" w:rsidRPr="00F13E4B" w:rsidRDefault="00A70E18" w:rsidP="00A70E18">
            <w:pPr>
              <w:jc w:val="both"/>
              <w:rPr>
                <w:b/>
              </w:rPr>
            </w:pPr>
            <w:r w:rsidRPr="00F13E4B">
              <w:rPr>
                <w:b/>
              </w:rPr>
              <w:t>do kdy</w:t>
            </w:r>
          </w:p>
        </w:tc>
        <w:tc>
          <w:tcPr>
            <w:tcW w:w="1387" w:type="dxa"/>
            <w:gridSpan w:val="4"/>
          </w:tcPr>
          <w:p w:rsidR="00A70E18" w:rsidRPr="00F13E4B" w:rsidRDefault="00A70E18" w:rsidP="00A70E18">
            <w:pPr>
              <w:jc w:val="both"/>
            </w:pPr>
            <w:r w:rsidRPr="00F13E4B">
              <w:t>N</w:t>
            </w:r>
          </w:p>
        </w:tc>
      </w:tr>
      <w:tr w:rsidR="00A70E18" w:rsidRPr="00F13E4B" w:rsidTr="00757DCF">
        <w:trPr>
          <w:gridAfter w:val="1"/>
          <w:wAfter w:w="97" w:type="dxa"/>
        </w:trPr>
        <w:tc>
          <w:tcPr>
            <w:tcW w:w="5068" w:type="dxa"/>
            <w:gridSpan w:val="6"/>
            <w:shd w:val="clear" w:color="auto" w:fill="F7CAAC"/>
          </w:tcPr>
          <w:p w:rsidR="00A70E18" w:rsidRPr="00F13E4B" w:rsidRDefault="00A70E18" w:rsidP="00A70E18">
            <w:pPr>
              <w:jc w:val="both"/>
              <w:rPr>
                <w:b/>
              </w:rPr>
            </w:pPr>
            <w:r w:rsidRPr="00F13E4B">
              <w:rPr>
                <w:b/>
              </w:rPr>
              <w:t>Typ vztahu na součásti VŠ, která uskutečňuje st. program</w:t>
            </w:r>
          </w:p>
        </w:tc>
        <w:tc>
          <w:tcPr>
            <w:tcW w:w="992" w:type="dxa"/>
            <w:gridSpan w:val="4"/>
          </w:tcPr>
          <w:p w:rsidR="00A70E18" w:rsidRPr="00F13E4B" w:rsidRDefault="00A70E18" w:rsidP="00A70E18">
            <w:pPr>
              <w:jc w:val="both"/>
            </w:pPr>
            <w:r>
              <w:t>pp</w:t>
            </w:r>
          </w:p>
        </w:tc>
        <w:tc>
          <w:tcPr>
            <w:tcW w:w="994" w:type="dxa"/>
            <w:gridSpan w:val="2"/>
            <w:shd w:val="clear" w:color="auto" w:fill="F7CAAC"/>
          </w:tcPr>
          <w:p w:rsidR="00A70E18" w:rsidRPr="00F13E4B" w:rsidRDefault="00A70E18" w:rsidP="00A70E18">
            <w:pPr>
              <w:jc w:val="both"/>
              <w:rPr>
                <w:b/>
              </w:rPr>
            </w:pPr>
            <w:r w:rsidRPr="00F13E4B">
              <w:rPr>
                <w:b/>
              </w:rPr>
              <w:t>rozsah</w:t>
            </w:r>
          </w:p>
        </w:tc>
        <w:tc>
          <w:tcPr>
            <w:tcW w:w="709" w:type="dxa"/>
            <w:gridSpan w:val="2"/>
          </w:tcPr>
          <w:p w:rsidR="00A70E18" w:rsidRPr="00F13E4B" w:rsidRDefault="00A70E18" w:rsidP="00A70E18">
            <w:pPr>
              <w:jc w:val="both"/>
            </w:pPr>
            <w:r w:rsidRPr="00F13E4B">
              <w:t>40</w:t>
            </w:r>
          </w:p>
        </w:tc>
        <w:tc>
          <w:tcPr>
            <w:tcW w:w="709" w:type="dxa"/>
            <w:gridSpan w:val="4"/>
            <w:shd w:val="clear" w:color="auto" w:fill="F7CAAC"/>
          </w:tcPr>
          <w:p w:rsidR="00A70E18" w:rsidRPr="00F13E4B" w:rsidRDefault="00A70E18" w:rsidP="00A70E18">
            <w:pPr>
              <w:jc w:val="both"/>
              <w:rPr>
                <w:b/>
              </w:rPr>
            </w:pPr>
            <w:r w:rsidRPr="00F13E4B">
              <w:rPr>
                <w:b/>
              </w:rPr>
              <w:t>do kdy</w:t>
            </w:r>
          </w:p>
        </w:tc>
        <w:tc>
          <w:tcPr>
            <w:tcW w:w="1387" w:type="dxa"/>
            <w:gridSpan w:val="4"/>
          </w:tcPr>
          <w:p w:rsidR="00A70E18" w:rsidRPr="00F13E4B" w:rsidRDefault="00A70E18" w:rsidP="00A70E18">
            <w:pPr>
              <w:jc w:val="both"/>
            </w:pPr>
            <w:r w:rsidRPr="00F13E4B">
              <w:t>N</w:t>
            </w:r>
          </w:p>
        </w:tc>
      </w:tr>
      <w:tr w:rsidR="00A70E18" w:rsidRPr="00F13E4B" w:rsidTr="00757DCF">
        <w:trPr>
          <w:gridAfter w:val="1"/>
          <w:wAfter w:w="97" w:type="dxa"/>
        </w:trPr>
        <w:tc>
          <w:tcPr>
            <w:tcW w:w="6060" w:type="dxa"/>
            <w:gridSpan w:val="10"/>
            <w:shd w:val="clear" w:color="auto" w:fill="F7CAAC"/>
          </w:tcPr>
          <w:p w:rsidR="00A70E18" w:rsidRPr="00F13E4B" w:rsidRDefault="00A70E18" w:rsidP="00A70E18">
            <w:pPr>
              <w:jc w:val="both"/>
            </w:pPr>
            <w:r w:rsidRPr="00F13E4B">
              <w:rPr>
                <w:b/>
              </w:rPr>
              <w:t>Další současná působení jako akademický pracovník na jiných VŠ</w:t>
            </w:r>
          </w:p>
        </w:tc>
        <w:tc>
          <w:tcPr>
            <w:tcW w:w="1703" w:type="dxa"/>
            <w:gridSpan w:val="4"/>
            <w:shd w:val="clear" w:color="auto" w:fill="F7CAAC"/>
          </w:tcPr>
          <w:p w:rsidR="00A70E18" w:rsidRPr="00F13E4B" w:rsidRDefault="00A70E18" w:rsidP="00A70E18">
            <w:pPr>
              <w:jc w:val="both"/>
              <w:rPr>
                <w:b/>
              </w:rPr>
            </w:pPr>
            <w:r w:rsidRPr="00F13E4B">
              <w:rPr>
                <w:b/>
              </w:rPr>
              <w:t>typ prac. vztahu</w:t>
            </w:r>
          </w:p>
        </w:tc>
        <w:tc>
          <w:tcPr>
            <w:tcW w:w="2096" w:type="dxa"/>
            <w:gridSpan w:val="8"/>
            <w:shd w:val="clear" w:color="auto" w:fill="F7CAAC"/>
          </w:tcPr>
          <w:p w:rsidR="00A70E18" w:rsidRPr="00F13E4B" w:rsidRDefault="00A70E18" w:rsidP="00A70E18">
            <w:pPr>
              <w:jc w:val="both"/>
              <w:rPr>
                <w:b/>
              </w:rPr>
            </w:pPr>
            <w:r w:rsidRPr="00F13E4B">
              <w:rPr>
                <w:b/>
              </w:rPr>
              <w:t>rozsah</w:t>
            </w:r>
          </w:p>
        </w:tc>
      </w:tr>
      <w:tr w:rsidR="00A70E18" w:rsidRPr="00F13E4B" w:rsidTr="00757DCF">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757DCF">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757DCF">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757DCF">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757DCF">
        <w:trPr>
          <w:gridAfter w:val="1"/>
          <w:wAfter w:w="97" w:type="dxa"/>
        </w:trPr>
        <w:tc>
          <w:tcPr>
            <w:tcW w:w="9859" w:type="dxa"/>
            <w:gridSpan w:val="22"/>
            <w:shd w:val="clear" w:color="auto" w:fill="F7CAAC"/>
          </w:tcPr>
          <w:p w:rsidR="00A70E18" w:rsidRPr="00F13E4B" w:rsidRDefault="00A70E18" w:rsidP="00A70E18">
            <w:pPr>
              <w:jc w:val="both"/>
            </w:pPr>
            <w:r w:rsidRPr="00F13E4B">
              <w:rPr>
                <w:b/>
              </w:rPr>
              <w:t>Předměty příslušného studijního programu a způsob zapojení do jejich výuky, příp. další zapojení do uskutečňování studijního programu</w:t>
            </w:r>
          </w:p>
        </w:tc>
      </w:tr>
      <w:tr w:rsidR="00A70E18" w:rsidRPr="00F13E4B" w:rsidTr="00757DCF">
        <w:trPr>
          <w:gridAfter w:val="1"/>
          <w:wAfter w:w="97" w:type="dxa"/>
          <w:trHeight w:val="324"/>
        </w:trPr>
        <w:tc>
          <w:tcPr>
            <w:tcW w:w="9859" w:type="dxa"/>
            <w:gridSpan w:val="22"/>
            <w:tcBorders>
              <w:top w:val="nil"/>
            </w:tcBorders>
          </w:tcPr>
          <w:p w:rsidR="00A70E18" w:rsidRDefault="00A70E18" w:rsidP="00A70E18">
            <w:pPr>
              <w:jc w:val="both"/>
            </w:pPr>
            <w:r>
              <w:t>Finanční laboratoř – garant a přednášející (30%)</w:t>
            </w:r>
          </w:p>
          <w:p w:rsidR="00A70E18" w:rsidRPr="00F13E4B" w:rsidRDefault="00A70E18" w:rsidP="00A70E18">
            <w:pPr>
              <w:jc w:val="both"/>
            </w:pPr>
            <w:r>
              <w:t xml:space="preserve">Řízení organizací I, II – </w:t>
            </w:r>
            <w:r w:rsidR="00016FF9">
              <w:t xml:space="preserve">garant, </w:t>
            </w:r>
            <w:r>
              <w:t>přednášející (100%)</w:t>
            </w:r>
          </w:p>
        </w:tc>
      </w:tr>
      <w:tr w:rsidR="00A70E18" w:rsidRPr="00F13E4B" w:rsidTr="00757DCF">
        <w:trPr>
          <w:gridAfter w:val="1"/>
          <w:wAfter w:w="97" w:type="dxa"/>
        </w:trPr>
        <w:tc>
          <w:tcPr>
            <w:tcW w:w="9859" w:type="dxa"/>
            <w:gridSpan w:val="22"/>
            <w:shd w:val="clear" w:color="auto" w:fill="F7CAAC"/>
          </w:tcPr>
          <w:p w:rsidR="00A70E18" w:rsidRPr="00F13E4B" w:rsidRDefault="00A70E18" w:rsidP="00A70E18">
            <w:pPr>
              <w:jc w:val="both"/>
            </w:pPr>
            <w:r w:rsidRPr="00F13E4B">
              <w:rPr>
                <w:b/>
              </w:rPr>
              <w:t xml:space="preserve">Údaje o vzdělání na VŠ </w:t>
            </w:r>
          </w:p>
        </w:tc>
      </w:tr>
      <w:tr w:rsidR="00A70E18" w:rsidRPr="00F13E4B" w:rsidTr="00757DCF">
        <w:trPr>
          <w:gridAfter w:val="1"/>
          <w:wAfter w:w="97" w:type="dxa"/>
          <w:trHeight w:val="745"/>
        </w:trPr>
        <w:tc>
          <w:tcPr>
            <w:tcW w:w="9859" w:type="dxa"/>
            <w:gridSpan w:val="22"/>
          </w:tcPr>
          <w:p w:rsidR="00A70E18" w:rsidRDefault="00A70E18" w:rsidP="00A70E18">
            <w:pPr>
              <w:jc w:val="both"/>
              <w:rPr>
                <w:b/>
                <w:bCs/>
                <w:color w:val="000000"/>
              </w:rPr>
            </w:pPr>
            <w:r w:rsidRPr="00F13E4B">
              <w:rPr>
                <w:b/>
                <w:bCs/>
                <w:color w:val="000000"/>
              </w:rPr>
              <w:t>1994-1998:</w:t>
            </w:r>
            <w:r w:rsidRPr="00F13E4B">
              <w:rPr>
                <w:bCs/>
                <w:color w:val="000000"/>
              </w:rPr>
              <w:t xml:space="preserve">    VUT Brno, Fakulta podnikatelská, obor Řízení a ekonomika podniku </w:t>
            </w:r>
            <w:r w:rsidRPr="009114CE">
              <w:rPr>
                <w:b/>
                <w:bCs/>
                <w:color w:val="000000"/>
              </w:rPr>
              <w:t>(Dr.)</w:t>
            </w:r>
          </w:p>
          <w:p w:rsidR="00A70E18" w:rsidRPr="00824ADF" w:rsidRDefault="00A70E18" w:rsidP="00A70E18">
            <w:pPr>
              <w:jc w:val="both"/>
              <w:rPr>
                <w:bCs/>
                <w:color w:val="000000"/>
              </w:rPr>
            </w:pPr>
            <w:r w:rsidRPr="00F13E4B">
              <w:rPr>
                <w:b/>
                <w:bCs/>
                <w:color w:val="000000"/>
              </w:rPr>
              <w:t>1982-1987:</w:t>
            </w:r>
            <w:r w:rsidRPr="00F13E4B">
              <w:rPr>
                <w:bCs/>
                <w:color w:val="000000"/>
              </w:rPr>
              <w:t xml:space="preserve"> Slovenská technická univerzita v Bratislavě, Chemickotechnologická fakulta - specializace: </w:t>
            </w:r>
            <w:r w:rsidRPr="00F13E4B">
              <w:rPr>
                <w:bCs/>
                <w:color w:val="000000"/>
              </w:rPr>
              <w:br/>
              <w:t xml:space="preserve">                       Ekonomika a řízení chemického a potravinářského průmyslu </w:t>
            </w:r>
            <w:r w:rsidRPr="009114CE">
              <w:rPr>
                <w:b/>
                <w:bCs/>
                <w:color w:val="000000"/>
              </w:rPr>
              <w:t>(Ing.)</w:t>
            </w:r>
          </w:p>
        </w:tc>
      </w:tr>
      <w:tr w:rsidR="00A70E18" w:rsidRPr="00F13E4B" w:rsidTr="00757DCF">
        <w:trPr>
          <w:gridAfter w:val="1"/>
          <w:wAfter w:w="97" w:type="dxa"/>
        </w:trPr>
        <w:tc>
          <w:tcPr>
            <w:tcW w:w="9859" w:type="dxa"/>
            <w:gridSpan w:val="22"/>
            <w:shd w:val="clear" w:color="auto" w:fill="F7CAAC"/>
          </w:tcPr>
          <w:p w:rsidR="00A70E18" w:rsidRPr="00F13E4B" w:rsidRDefault="00A70E18" w:rsidP="00A70E18">
            <w:pPr>
              <w:jc w:val="both"/>
              <w:rPr>
                <w:b/>
              </w:rPr>
            </w:pPr>
            <w:r w:rsidRPr="00F13E4B">
              <w:rPr>
                <w:b/>
              </w:rPr>
              <w:t>Údaje o odborném působení od absolvování VŠ</w:t>
            </w:r>
          </w:p>
        </w:tc>
      </w:tr>
      <w:tr w:rsidR="00A70E18" w:rsidRPr="00F13E4B" w:rsidTr="00757DCF">
        <w:trPr>
          <w:gridAfter w:val="1"/>
          <w:wAfter w:w="97" w:type="dxa"/>
          <w:trHeight w:val="605"/>
        </w:trPr>
        <w:tc>
          <w:tcPr>
            <w:tcW w:w="9859" w:type="dxa"/>
            <w:gridSpan w:val="22"/>
          </w:tcPr>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1988-1992:</w:t>
            </w:r>
            <w:r w:rsidRPr="00F13E4B">
              <w:rPr>
                <w:bCs/>
                <w:color w:val="000000"/>
              </w:rPr>
              <w:t xml:space="preserve">   VŠE Bratislava, asistentka – Katedra vědeckotechnického rozvoje, odb. asistentka Katedra managementu</w:t>
            </w:r>
          </w:p>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1992-2000:</w:t>
            </w:r>
            <w:r w:rsidRPr="00F13E4B">
              <w:rPr>
                <w:bCs/>
                <w:color w:val="000000"/>
              </w:rPr>
              <w:t xml:space="preserve">   VUT Brno, FaME ve Zlíně, odborná asistentka, ředitelka Ústavu managementu</w:t>
            </w:r>
          </w:p>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2001-dosud:</w:t>
            </w:r>
            <w:r w:rsidRPr="00F13E4B">
              <w:rPr>
                <w:bCs/>
                <w:color w:val="000000"/>
              </w:rPr>
              <w:t xml:space="preserve">  UTB ve Zlíně, Fakulta managementu a ekonomiky</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ředitelka Ústavu financí a účetnictví (dosud)</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proděkanka pro kombinované formy studia a CŽV (2002-2004), </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prorektorka UTB pro tvůrčí činnosti (2004 - 2007)</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děkanka Fakulty managementu a ekonomiky (2008-2015)</w:t>
            </w:r>
          </w:p>
          <w:p w:rsidR="00A70E18" w:rsidRPr="00F13E4B" w:rsidRDefault="00A70E18" w:rsidP="00A70E18">
            <w:pPr>
              <w:tabs>
                <w:tab w:val="left" w:pos="1418"/>
              </w:tabs>
              <w:autoSpaceDE w:val="0"/>
              <w:autoSpaceDN w:val="0"/>
              <w:adjustRightInd w:val="0"/>
              <w:ind w:left="1416" w:hanging="1416"/>
            </w:pPr>
            <w:r w:rsidRPr="00F13E4B">
              <w:rPr>
                <w:bCs/>
                <w:color w:val="000000"/>
              </w:rPr>
              <w:t xml:space="preserve">                       prorektorka UTB pro pedagogickou činnost (2016-2017)</w:t>
            </w:r>
          </w:p>
        </w:tc>
      </w:tr>
      <w:tr w:rsidR="00A70E18" w:rsidRPr="00F13E4B" w:rsidTr="00757DCF">
        <w:trPr>
          <w:gridAfter w:val="1"/>
          <w:wAfter w:w="97" w:type="dxa"/>
          <w:trHeight w:val="250"/>
        </w:trPr>
        <w:tc>
          <w:tcPr>
            <w:tcW w:w="9859" w:type="dxa"/>
            <w:gridSpan w:val="22"/>
            <w:shd w:val="clear" w:color="auto" w:fill="F7CAAC"/>
          </w:tcPr>
          <w:p w:rsidR="00A70E18" w:rsidRPr="00F13E4B" w:rsidRDefault="00A70E18" w:rsidP="00A70E18">
            <w:pPr>
              <w:jc w:val="both"/>
            </w:pPr>
            <w:r w:rsidRPr="00F13E4B">
              <w:rPr>
                <w:b/>
              </w:rPr>
              <w:t>Zkušenosti s vedením kvalifikačních a rigorózních prací</w:t>
            </w:r>
          </w:p>
        </w:tc>
      </w:tr>
      <w:tr w:rsidR="00A70E18" w:rsidRPr="00F13E4B" w:rsidTr="00757DCF">
        <w:trPr>
          <w:gridAfter w:val="1"/>
          <w:wAfter w:w="97" w:type="dxa"/>
          <w:trHeight w:val="420"/>
        </w:trPr>
        <w:tc>
          <w:tcPr>
            <w:tcW w:w="9859" w:type="dxa"/>
            <w:gridSpan w:val="22"/>
          </w:tcPr>
          <w:p w:rsidR="00A70E18" w:rsidRPr="00F13E4B" w:rsidRDefault="00A70E18" w:rsidP="00A70E18">
            <w:pPr>
              <w:jc w:val="both"/>
            </w:pPr>
            <w:r w:rsidRPr="00F13E4B">
              <w:t xml:space="preserve">Počet vedených bakalářských prací – </w:t>
            </w:r>
            <w:r>
              <w:t>65</w:t>
            </w:r>
          </w:p>
          <w:p w:rsidR="00A70E18" w:rsidRDefault="00A70E18" w:rsidP="00A70E18">
            <w:pPr>
              <w:jc w:val="both"/>
            </w:pPr>
            <w:r w:rsidRPr="00F13E4B">
              <w:t xml:space="preserve">Počet vedených diplomových prací – </w:t>
            </w:r>
            <w:r>
              <w:t>150</w:t>
            </w:r>
          </w:p>
          <w:p w:rsidR="00A70E18" w:rsidRPr="00F13E4B" w:rsidRDefault="00A70E18" w:rsidP="00A70E18">
            <w:pPr>
              <w:jc w:val="both"/>
            </w:pPr>
            <w:r w:rsidRPr="00F13E4B">
              <w:t>Počet vedených di</w:t>
            </w:r>
            <w:r>
              <w:t>sertačních</w:t>
            </w:r>
            <w:r w:rsidRPr="00F13E4B">
              <w:t xml:space="preserve"> prací – </w:t>
            </w:r>
            <w:r>
              <w:t>13</w:t>
            </w:r>
          </w:p>
        </w:tc>
      </w:tr>
      <w:tr w:rsidR="00A70E18" w:rsidRPr="00F13E4B" w:rsidTr="00757DCF">
        <w:trPr>
          <w:gridAfter w:val="1"/>
          <w:wAfter w:w="97" w:type="dxa"/>
          <w:cantSplit/>
        </w:trPr>
        <w:tc>
          <w:tcPr>
            <w:tcW w:w="3347" w:type="dxa"/>
            <w:gridSpan w:val="4"/>
            <w:tcBorders>
              <w:top w:val="single" w:sz="12" w:space="0" w:color="auto"/>
            </w:tcBorders>
            <w:shd w:val="clear" w:color="auto" w:fill="F7CAAC"/>
          </w:tcPr>
          <w:p w:rsidR="00A70E18" w:rsidRPr="00F13E4B" w:rsidRDefault="00A70E18" w:rsidP="00A70E18">
            <w:pPr>
              <w:jc w:val="both"/>
            </w:pPr>
            <w:r w:rsidRPr="00F13E4B">
              <w:rPr>
                <w:b/>
              </w:rPr>
              <w:t xml:space="preserve">Obor habilitačního řízení </w:t>
            </w:r>
          </w:p>
        </w:tc>
        <w:tc>
          <w:tcPr>
            <w:tcW w:w="2245" w:type="dxa"/>
            <w:gridSpan w:val="4"/>
            <w:tcBorders>
              <w:top w:val="single" w:sz="12" w:space="0" w:color="auto"/>
            </w:tcBorders>
            <w:shd w:val="clear" w:color="auto" w:fill="F7CAAC"/>
          </w:tcPr>
          <w:p w:rsidR="00A70E18" w:rsidRPr="00F13E4B" w:rsidRDefault="00A70E18" w:rsidP="00A70E18">
            <w:pPr>
              <w:jc w:val="both"/>
            </w:pPr>
            <w:r w:rsidRPr="00F13E4B">
              <w:rPr>
                <w:b/>
              </w:rPr>
              <w:t>Rok udělení hodnosti</w:t>
            </w:r>
          </w:p>
        </w:tc>
        <w:tc>
          <w:tcPr>
            <w:tcW w:w="2248" w:type="dxa"/>
            <w:gridSpan w:val="8"/>
            <w:tcBorders>
              <w:top w:val="single" w:sz="12" w:space="0" w:color="auto"/>
              <w:right w:val="single" w:sz="12" w:space="0" w:color="auto"/>
            </w:tcBorders>
            <w:shd w:val="clear" w:color="auto" w:fill="F7CAAC"/>
          </w:tcPr>
          <w:p w:rsidR="00A70E18" w:rsidRPr="00F13E4B" w:rsidRDefault="00A70E18" w:rsidP="00A70E18">
            <w:pPr>
              <w:jc w:val="both"/>
            </w:pPr>
            <w:r w:rsidRPr="00F13E4B">
              <w:rPr>
                <w:b/>
              </w:rPr>
              <w:t>Řízení konáno na VŠ</w:t>
            </w:r>
          </w:p>
        </w:tc>
        <w:tc>
          <w:tcPr>
            <w:tcW w:w="2019" w:type="dxa"/>
            <w:gridSpan w:val="6"/>
            <w:tcBorders>
              <w:top w:val="single" w:sz="12" w:space="0" w:color="auto"/>
              <w:left w:val="single" w:sz="12" w:space="0" w:color="auto"/>
            </w:tcBorders>
            <w:shd w:val="clear" w:color="auto" w:fill="F7CAAC"/>
          </w:tcPr>
          <w:p w:rsidR="00A70E18" w:rsidRPr="00F13E4B" w:rsidRDefault="00A70E18" w:rsidP="00A70E18">
            <w:pPr>
              <w:jc w:val="both"/>
              <w:rPr>
                <w:b/>
              </w:rPr>
            </w:pPr>
            <w:r w:rsidRPr="00F13E4B">
              <w:rPr>
                <w:b/>
              </w:rPr>
              <w:t>Ohlasy publikací</w:t>
            </w:r>
          </w:p>
        </w:tc>
      </w:tr>
      <w:tr w:rsidR="00A70E18" w:rsidRPr="00F13E4B" w:rsidTr="00757DCF">
        <w:trPr>
          <w:gridAfter w:val="1"/>
          <w:wAfter w:w="97" w:type="dxa"/>
          <w:cantSplit/>
        </w:trPr>
        <w:tc>
          <w:tcPr>
            <w:tcW w:w="3347" w:type="dxa"/>
            <w:gridSpan w:val="4"/>
          </w:tcPr>
          <w:p w:rsidR="00A70E18" w:rsidRPr="00F13E4B" w:rsidRDefault="00A70E18" w:rsidP="0034440B">
            <w:r w:rsidRPr="00F13E4B">
              <w:t>Podniková ekonomika a management</w:t>
            </w:r>
          </w:p>
        </w:tc>
        <w:tc>
          <w:tcPr>
            <w:tcW w:w="2245" w:type="dxa"/>
            <w:gridSpan w:val="4"/>
          </w:tcPr>
          <w:p w:rsidR="00A70E18" w:rsidRPr="00F13E4B" w:rsidRDefault="00A70E18" w:rsidP="00A70E18">
            <w:pPr>
              <w:jc w:val="both"/>
            </w:pPr>
            <w:r w:rsidRPr="00F13E4B">
              <w:t>2002</w:t>
            </w:r>
          </w:p>
        </w:tc>
        <w:tc>
          <w:tcPr>
            <w:tcW w:w="2248" w:type="dxa"/>
            <w:gridSpan w:val="8"/>
            <w:tcBorders>
              <w:right w:val="single" w:sz="12" w:space="0" w:color="auto"/>
            </w:tcBorders>
          </w:tcPr>
          <w:p w:rsidR="00A70E18" w:rsidRPr="00F13E4B" w:rsidRDefault="00A70E18" w:rsidP="00A70E18">
            <w:r w:rsidRPr="00F13E4B">
              <w:t>Technická univerzita Liberec</w:t>
            </w:r>
          </w:p>
        </w:tc>
        <w:tc>
          <w:tcPr>
            <w:tcW w:w="632" w:type="dxa"/>
            <w:gridSpan w:val="2"/>
            <w:tcBorders>
              <w:left w:val="single" w:sz="12" w:space="0" w:color="auto"/>
            </w:tcBorders>
            <w:shd w:val="clear" w:color="auto" w:fill="F7CAAC"/>
          </w:tcPr>
          <w:p w:rsidR="00A70E18" w:rsidRPr="00F13E4B" w:rsidRDefault="00A70E18" w:rsidP="00A70E18">
            <w:pPr>
              <w:jc w:val="both"/>
            </w:pPr>
            <w:r w:rsidRPr="00F13E4B">
              <w:rPr>
                <w:b/>
              </w:rPr>
              <w:t>WOS</w:t>
            </w:r>
          </w:p>
        </w:tc>
        <w:tc>
          <w:tcPr>
            <w:tcW w:w="693" w:type="dxa"/>
            <w:gridSpan w:val="2"/>
            <w:shd w:val="clear" w:color="auto" w:fill="F7CAAC"/>
          </w:tcPr>
          <w:p w:rsidR="00A70E18" w:rsidRPr="00F13E4B" w:rsidRDefault="00A70E18" w:rsidP="00A70E18">
            <w:pPr>
              <w:jc w:val="both"/>
            </w:pPr>
            <w:r w:rsidRPr="00F13E4B">
              <w:rPr>
                <w:b/>
              </w:rPr>
              <w:t>Scopus</w:t>
            </w:r>
          </w:p>
        </w:tc>
        <w:tc>
          <w:tcPr>
            <w:tcW w:w="694" w:type="dxa"/>
            <w:gridSpan w:val="2"/>
            <w:shd w:val="clear" w:color="auto" w:fill="F7CAAC"/>
          </w:tcPr>
          <w:p w:rsidR="00A70E18" w:rsidRPr="00F13E4B" w:rsidRDefault="00A70E18" w:rsidP="00A70E18">
            <w:pPr>
              <w:jc w:val="both"/>
            </w:pPr>
            <w:r w:rsidRPr="00F13E4B">
              <w:rPr>
                <w:b/>
              </w:rPr>
              <w:t>ostatní</w:t>
            </w:r>
          </w:p>
        </w:tc>
      </w:tr>
      <w:tr w:rsidR="005B5037" w:rsidRPr="00F13E4B" w:rsidTr="00757DCF">
        <w:trPr>
          <w:gridAfter w:val="1"/>
          <w:wAfter w:w="97" w:type="dxa"/>
          <w:cantSplit/>
          <w:trHeight w:val="70"/>
        </w:trPr>
        <w:tc>
          <w:tcPr>
            <w:tcW w:w="3347" w:type="dxa"/>
            <w:gridSpan w:val="4"/>
            <w:shd w:val="clear" w:color="auto" w:fill="F7CAAC"/>
          </w:tcPr>
          <w:p w:rsidR="005B5037" w:rsidRPr="00F13E4B" w:rsidRDefault="005B5037" w:rsidP="005B5037">
            <w:pPr>
              <w:jc w:val="both"/>
            </w:pPr>
            <w:r w:rsidRPr="00F13E4B">
              <w:rPr>
                <w:b/>
              </w:rPr>
              <w:t>Obor jmenovacího řízení</w:t>
            </w:r>
          </w:p>
        </w:tc>
        <w:tc>
          <w:tcPr>
            <w:tcW w:w="2245" w:type="dxa"/>
            <w:gridSpan w:val="4"/>
            <w:shd w:val="clear" w:color="auto" w:fill="F7CAAC"/>
          </w:tcPr>
          <w:p w:rsidR="005B5037" w:rsidRPr="00F13E4B" w:rsidRDefault="005B5037" w:rsidP="005B5037">
            <w:pPr>
              <w:jc w:val="both"/>
            </w:pPr>
            <w:r w:rsidRPr="00F13E4B">
              <w:rPr>
                <w:b/>
              </w:rPr>
              <w:t>Rok udělení hodnosti</w:t>
            </w:r>
          </w:p>
        </w:tc>
        <w:tc>
          <w:tcPr>
            <w:tcW w:w="2248" w:type="dxa"/>
            <w:gridSpan w:val="8"/>
            <w:tcBorders>
              <w:right w:val="single" w:sz="12" w:space="0" w:color="auto"/>
            </w:tcBorders>
            <w:shd w:val="clear" w:color="auto" w:fill="F7CAAC"/>
          </w:tcPr>
          <w:p w:rsidR="005B5037" w:rsidRPr="00F13E4B" w:rsidRDefault="005B5037" w:rsidP="005B5037">
            <w:pPr>
              <w:jc w:val="both"/>
            </w:pPr>
            <w:r w:rsidRPr="00F13E4B">
              <w:rPr>
                <w:b/>
              </w:rPr>
              <w:t>Řízení konáno na VŠ</w:t>
            </w:r>
          </w:p>
        </w:tc>
        <w:tc>
          <w:tcPr>
            <w:tcW w:w="632" w:type="dxa"/>
            <w:gridSpan w:val="2"/>
            <w:vMerge w:val="restart"/>
            <w:tcBorders>
              <w:left w:val="single" w:sz="12" w:space="0" w:color="auto"/>
            </w:tcBorders>
          </w:tcPr>
          <w:p w:rsidR="005B5037" w:rsidRDefault="005B5037" w:rsidP="005B5037">
            <w:pPr>
              <w:jc w:val="both"/>
              <w:rPr>
                <w:b/>
              </w:rPr>
            </w:pPr>
            <w:r>
              <w:rPr>
                <w:b/>
              </w:rPr>
              <w:t>60</w:t>
            </w:r>
          </w:p>
        </w:tc>
        <w:tc>
          <w:tcPr>
            <w:tcW w:w="693" w:type="dxa"/>
            <w:gridSpan w:val="2"/>
            <w:vMerge w:val="restart"/>
          </w:tcPr>
          <w:p w:rsidR="005B5037" w:rsidRDefault="005B5037" w:rsidP="005B5037">
            <w:pPr>
              <w:jc w:val="both"/>
              <w:rPr>
                <w:b/>
              </w:rPr>
            </w:pPr>
            <w:r>
              <w:rPr>
                <w:b/>
              </w:rPr>
              <w:t>56</w:t>
            </w:r>
          </w:p>
        </w:tc>
        <w:tc>
          <w:tcPr>
            <w:tcW w:w="694" w:type="dxa"/>
            <w:gridSpan w:val="2"/>
            <w:vMerge w:val="restart"/>
          </w:tcPr>
          <w:p w:rsidR="005B5037" w:rsidRDefault="005B5037" w:rsidP="005B5037">
            <w:pPr>
              <w:jc w:val="both"/>
              <w:rPr>
                <w:b/>
              </w:rPr>
            </w:pPr>
            <w:r>
              <w:rPr>
                <w:b/>
              </w:rPr>
              <w:t>790</w:t>
            </w:r>
          </w:p>
        </w:tc>
      </w:tr>
      <w:tr w:rsidR="00A70E18" w:rsidRPr="00F13E4B" w:rsidTr="00757DCF">
        <w:trPr>
          <w:gridAfter w:val="1"/>
          <w:wAfter w:w="97" w:type="dxa"/>
          <w:trHeight w:val="205"/>
        </w:trPr>
        <w:tc>
          <w:tcPr>
            <w:tcW w:w="3347" w:type="dxa"/>
            <w:gridSpan w:val="4"/>
          </w:tcPr>
          <w:p w:rsidR="00A70E18" w:rsidRPr="00F13E4B" w:rsidRDefault="00A70E18" w:rsidP="00A70E18">
            <w:pPr>
              <w:jc w:val="both"/>
            </w:pPr>
            <w:r w:rsidRPr="00F13E4B">
              <w:t>Management a ekonomika podniku</w:t>
            </w:r>
          </w:p>
        </w:tc>
        <w:tc>
          <w:tcPr>
            <w:tcW w:w="2245" w:type="dxa"/>
            <w:gridSpan w:val="4"/>
          </w:tcPr>
          <w:p w:rsidR="00A70E18" w:rsidRPr="00F13E4B" w:rsidRDefault="00A70E18" w:rsidP="00A70E18">
            <w:pPr>
              <w:jc w:val="both"/>
            </w:pPr>
            <w:r w:rsidRPr="00F13E4B">
              <w:t>2010</w:t>
            </w:r>
          </w:p>
        </w:tc>
        <w:tc>
          <w:tcPr>
            <w:tcW w:w="2248" w:type="dxa"/>
            <w:gridSpan w:val="8"/>
            <w:tcBorders>
              <w:right w:val="single" w:sz="12" w:space="0" w:color="auto"/>
            </w:tcBorders>
          </w:tcPr>
          <w:p w:rsidR="00A70E18" w:rsidRPr="00F13E4B" w:rsidRDefault="00A70E18" w:rsidP="00A70E18">
            <w:pPr>
              <w:jc w:val="both"/>
            </w:pPr>
            <w:r w:rsidRPr="00F13E4B">
              <w:t>UTB ve Zlíně</w:t>
            </w:r>
          </w:p>
        </w:tc>
        <w:tc>
          <w:tcPr>
            <w:tcW w:w="632" w:type="dxa"/>
            <w:gridSpan w:val="2"/>
            <w:vMerge/>
            <w:tcBorders>
              <w:left w:val="single" w:sz="12" w:space="0" w:color="auto"/>
            </w:tcBorders>
            <w:vAlign w:val="center"/>
          </w:tcPr>
          <w:p w:rsidR="00A70E18" w:rsidRPr="00F13E4B" w:rsidRDefault="00A70E18" w:rsidP="00A70E18">
            <w:pPr>
              <w:rPr>
                <w:b/>
              </w:rPr>
            </w:pPr>
          </w:p>
        </w:tc>
        <w:tc>
          <w:tcPr>
            <w:tcW w:w="693" w:type="dxa"/>
            <w:gridSpan w:val="2"/>
            <w:vMerge/>
            <w:vAlign w:val="center"/>
          </w:tcPr>
          <w:p w:rsidR="00A70E18" w:rsidRPr="00F13E4B" w:rsidRDefault="00A70E18" w:rsidP="00A70E18">
            <w:pPr>
              <w:rPr>
                <w:b/>
              </w:rPr>
            </w:pPr>
          </w:p>
        </w:tc>
        <w:tc>
          <w:tcPr>
            <w:tcW w:w="694" w:type="dxa"/>
            <w:gridSpan w:val="2"/>
            <w:vMerge/>
            <w:vAlign w:val="center"/>
          </w:tcPr>
          <w:p w:rsidR="00A70E18" w:rsidRPr="00F13E4B" w:rsidRDefault="00A70E18" w:rsidP="00A70E18">
            <w:pPr>
              <w:rPr>
                <w:b/>
              </w:rPr>
            </w:pPr>
          </w:p>
        </w:tc>
      </w:tr>
      <w:tr w:rsidR="00A70E18" w:rsidRPr="00F13E4B" w:rsidTr="00757DCF">
        <w:trPr>
          <w:gridAfter w:val="1"/>
          <w:wAfter w:w="97" w:type="dxa"/>
        </w:trPr>
        <w:tc>
          <w:tcPr>
            <w:tcW w:w="9859" w:type="dxa"/>
            <w:gridSpan w:val="22"/>
            <w:shd w:val="clear" w:color="auto" w:fill="F7CAAC"/>
          </w:tcPr>
          <w:p w:rsidR="00A70E18" w:rsidRPr="00F13E4B" w:rsidRDefault="00A70E18" w:rsidP="00A70E18">
            <w:pPr>
              <w:jc w:val="both"/>
              <w:rPr>
                <w:b/>
              </w:rPr>
            </w:pPr>
            <w:r w:rsidRPr="00F13E4B">
              <w:rPr>
                <w:b/>
              </w:rPr>
              <w:t xml:space="preserve">Přehled o nejvýznamnější publikační a další tvůrčí činnosti nebo další profesní činnosti u odborníků z praxe vztahující se k zabezpečovaným předmětům </w:t>
            </w:r>
          </w:p>
        </w:tc>
      </w:tr>
      <w:tr w:rsidR="0034440B" w:rsidRPr="00F13E4B" w:rsidTr="00757DCF">
        <w:trPr>
          <w:gridAfter w:val="1"/>
          <w:wAfter w:w="97" w:type="dxa"/>
          <w:trHeight w:val="1833"/>
        </w:trPr>
        <w:tc>
          <w:tcPr>
            <w:tcW w:w="9859" w:type="dxa"/>
            <w:gridSpan w:val="22"/>
          </w:tcPr>
          <w:p w:rsidR="005B5037" w:rsidRDefault="005B5037" w:rsidP="005B5037">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73310A">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5B5037" w:rsidRDefault="005B5037" w:rsidP="005B5037">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8617E">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5B5037" w:rsidRPr="009F6E36" w:rsidRDefault="005B5037" w:rsidP="005B5037">
            <w:pPr>
              <w:pStyle w:val="Abstrakt"/>
              <w:spacing w:line="240" w:lineRule="auto"/>
              <w:jc w:val="both"/>
              <w:rPr>
                <w:b w:val="0"/>
                <w:sz w:val="20"/>
                <w:szCs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Pr="00C8617E">
              <w:rPr>
                <w:b w:val="0"/>
                <w:i/>
                <w:sz w:val="20"/>
              </w:rPr>
              <w:t xml:space="preserve">Acta </w:t>
            </w:r>
            <w:r>
              <w:rPr>
                <w:b w:val="0"/>
                <w:i/>
                <w:sz w:val="20"/>
              </w:rPr>
              <w:t>P</w:t>
            </w:r>
            <w:r w:rsidRPr="00C8617E">
              <w:rPr>
                <w:b w:val="0"/>
                <w:i/>
                <w:sz w:val="20"/>
              </w:rPr>
              <w:t xml:space="preserve">olytechnica </w:t>
            </w:r>
            <w:r>
              <w:rPr>
                <w:b w:val="0"/>
                <w:i/>
                <w:sz w:val="20"/>
              </w:rPr>
              <w:t>H</w:t>
            </w:r>
            <w:r w:rsidRPr="00C8617E">
              <w:rPr>
                <w:b w:val="0"/>
                <w:i/>
                <w:sz w:val="20"/>
              </w:rPr>
              <w:t>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 xml:space="preserve">DOI: </w:t>
            </w:r>
            <w:r w:rsidRPr="009F6E36">
              <w:rPr>
                <w:b w:val="0"/>
                <w:sz w:val="20"/>
                <w:szCs w:val="20"/>
              </w:rPr>
              <w:t>10.12700/APH.15.4.2018.4.9 (40 %)</w:t>
            </w:r>
          </w:p>
          <w:p w:rsidR="005B5037" w:rsidRPr="009F6E36" w:rsidRDefault="005B5037" w:rsidP="005B5037">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5B5037" w:rsidRDefault="005B5037" w:rsidP="005B5037">
            <w:pPr>
              <w:jc w:val="both"/>
            </w:pPr>
            <w:r>
              <w:t xml:space="preserve">PAVELKOVÁ, D., BEDNÁŘ, P., BIALIC-DAVENDRA, M.L., KNÁPKOVÁ, A. Internationalisation Activities of the Cluster Organisations: Factors Which Influence Them. </w:t>
            </w:r>
            <w:r>
              <w:rPr>
                <w:i/>
                <w:iCs/>
              </w:rPr>
              <w:t>Transformations in Business &amp; Economics</w:t>
            </w:r>
            <w:r>
              <w:t>, 2015, roč. 14, č. 3, pp. 316-332. ISSN 1648-4460 (40%)</w:t>
            </w:r>
          </w:p>
          <w:p w:rsidR="005B5037" w:rsidRDefault="005B5037" w:rsidP="005B5037">
            <w:pPr>
              <w:jc w:val="both"/>
            </w:pPr>
            <w:r w:rsidRPr="00E66B0B">
              <w:rPr>
                <w:i/>
              </w:rPr>
              <w:t>Přehled projektové činnosti</w:t>
            </w:r>
            <w:r>
              <w:rPr>
                <w:i/>
              </w:rPr>
              <w:t>:</w:t>
            </w:r>
            <w:r>
              <w:t xml:space="preserve"> </w:t>
            </w:r>
          </w:p>
          <w:p w:rsidR="005B5037" w:rsidRDefault="005B5037" w:rsidP="005B5037">
            <w:pPr>
              <w:tabs>
                <w:tab w:val="left" w:pos="1134"/>
              </w:tabs>
            </w:pPr>
            <w:r>
              <w:lastRenderedPageBreak/>
              <w:t>TA ČR TD010158</w:t>
            </w:r>
            <w:r w:rsidRPr="006D5892">
              <w:t xml:space="preserve"> Klastrová politika České republiky a jejích regionů pro globální konkurenceschopnost a udržitelný růst</w:t>
            </w:r>
            <w:r>
              <w:t xml:space="preserve"> 2012-2013 (hlavní řešitel)</w:t>
            </w:r>
          </w:p>
          <w:p w:rsidR="005B5037" w:rsidRDefault="005B5037" w:rsidP="005B5037">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rsidR="005B5037" w:rsidRDefault="005B5037" w:rsidP="005B5037">
            <w:pPr>
              <w:tabs>
                <w:tab w:val="left" w:pos="2565"/>
              </w:tabs>
            </w:pPr>
            <w:r w:rsidRPr="00F30A63">
              <w:t>GA ČR 402/09/1739 Tvorba modelu pro měření a řízení výkonnosti podniků 2009-2011 (</w:t>
            </w:r>
            <w:r>
              <w:t>člen řešitelského týmu</w:t>
            </w:r>
            <w:r w:rsidRPr="00F30A63">
              <w:t>)</w:t>
            </w:r>
          </w:p>
          <w:p w:rsidR="005B5037" w:rsidRDefault="005B5037" w:rsidP="005B5037">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rsidR="005B5037" w:rsidRDefault="005B5037" w:rsidP="005B5037">
            <w:pPr>
              <w:tabs>
                <w:tab w:val="left" w:pos="1134"/>
              </w:tabs>
              <w:jc w:val="both"/>
            </w:pPr>
            <w:r w:rsidRPr="00264F69">
              <w:t xml:space="preserve">GA ČR 102/07/1495 Hodnocení přínosů vyspělých technologií </w:t>
            </w:r>
            <w:r>
              <w:t xml:space="preserve">2007-2010 </w:t>
            </w:r>
            <w:r w:rsidRPr="00264F69">
              <w:t>(spoluřešitel)</w:t>
            </w:r>
          </w:p>
          <w:p w:rsidR="005B5037" w:rsidRDefault="005B5037" w:rsidP="005B5037">
            <w:pPr>
              <w:tabs>
                <w:tab w:val="left" w:pos="1134"/>
              </w:tabs>
              <w:jc w:val="both"/>
            </w:pPr>
            <w:r>
              <w:t>GA ČR 402/06/1526 Měření a řízení výkonnosti klastrů 2006-2009 (hlavní řešitel)</w:t>
            </w:r>
          </w:p>
          <w:p w:rsidR="005B5037" w:rsidRPr="00F81672" w:rsidRDefault="005B5037" w:rsidP="005B5037">
            <w:pPr>
              <w:jc w:val="both"/>
            </w:pPr>
            <w:r w:rsidRPr="00264F69">
              <w:t xml:space="preserve">GA ČR 402/03/0555 Faktory ovlivňující tvorbu ekonomické přidané hodnoty v plastikářském a gumárenském průmyslu </w:t>
            </w:r>
            <w:r w:rsidRPr="00F81672">
              <w:t>2003-2005 (hlavní řešitel)</w:t>
            </w:r>
          </w:p>
          <w:p w:rsidR="005B5037" w:rsidRPr="00F81672" w:rsidRDefault="005B5037" w:rsidP="005B5037">
            <w:pPr>
              <w:jc w:val="both"/>
            </w:pPr>
            <w:r w:rsidRPr="00F81672">
              <w:t xml:space="preserve">MPO ČR: </w:t>
            </w:r>
            <w:r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Pr="00F81672">
              <w:t>(hlavní řešitel)</w:t>
            </w:r>
          </w:p>
          <w:p w:rsidR="005B5037" w:rsidRPr="00F81672" w:rsidRDefault="005B5037" w:rsidP="005B5037">
            <w:pPr>
              <w:jc w:val="both"/>
            </w:pPr>
            <w:r w:rsidRPr="00F81672">
              <w:rPr>
                <w:rFonts w:eastAsiaTheme="minorHAnsi"/>
                <w:lang w:val="en-US" w:eastAsia="en-US"/>
              </w:rPr>
              <w:t xml:space="preserve">MPO ČR: Zpracování indikátorů pro hodnocení klastrů v rámci první výzvy OP PIK 2015. </w:t>
            </w:r>
            <w:r w:rsidRPr="00F81672">
              <w:t>(hlavní řešitel)</w:t>
            </w:r>
          </w:p>
          <w:p w:rsidR="0034440B" w:rsidRPr="00F13E4B" w:rsidRDefault="005B5037" w:rsidP="005B5037">
            <w:pPr>
              <w:jc w:val="both"/>
              <w:rPr>
                <w:szCs w:val="24"/>
                <w:lang w:val="sk-SK"/>
              </w:rPr>
            </w:pPr>
            <w:r w:rsidRPr="00F81672">
              <w:rPr>
                <w:szCs w:val="22"/>
              </w:rPr>
              <w:t xml:space="preserve">Visegrad Fund: V4ClusterPol 21520157: V4 cluster policies and their influence on the viability of cluster organizations 2016 </w:t>
            </w:r>
            <w:r w:rsidRPr="00F81672">
              <w:t>(hlavní řešitel)</w:t>
            </w:r>
          </w:p>
        </w:tc>
      </w:tr>
      <w:tr w:rsidR="00A70E18" w:rsidRPr="00F13E4B" w:rsidTr="00757DCF">
        <w:trPr>
          <w:gridAfter w:val="1"/>
          <w:wAfter w:w="97" w:type="dxa"/>
          <w:trHeight w:val="218"/>
        </w:trPr>
        <w:tc>
          <w:tcPr>
            <w:tcW w:w="9859" w:type="dxa"/>
            <w:gridSpan w:val="22"/>
            <w:shd w:val="clear" w:color="auto" w:fill="F7CAAC"/>
          </w:tcPr>
          <w:p w:rsidR="00A70E18" w:rsidRPr="00F13E4B" w:rsidRDefault="00A70E18" w:rsidP="00A70E18">
            <w:pPr>
              <w:rPr>
                <w:b/>
              </w:rPr>
            </w:pPr>
            <w:r w:rsidRPr="00F13E4B">
              <w:rPr>
                <w:b/>
              </w:rPr>
              <w:lastRenderedPageBreak/>
              <w:t>Působení v zahraničí</w:t>
            </w:r>
          </w:p>
        </w:tc>
      </w:tr>
      <w:tr w:rsidR="00A70E18" w:rsidRPr="00F13E4B" w:rsidTr="00757DCF">
        <w:trPr>
          <w:gridAfter w:val="1"/>
          <w:wAfter w:w="97" w:type="dxa"/>
          <w:trHeight w:val="186"/>
        </w:trPr>
        <w:tc>
          <w:tcPr>
            <w:tcW w:w="9859" w:type="dxa"/>
            <w:gridSpan w:val="22"/>
          </w:tcPr>
          <w:p w:rsidR="00A70E18" w:rsidRPr="00F13E4B" w:rsidRDefault="00A70E18" w:rsidP="00A70E18">
            <w:pPr>
              <w:rPr>
                <w:b/>
              </w:rPr>
            </w:pPr>
            <w:r w:rsidRPr="00F13E4B">
              <w:t>Červen-srpen 1985 - Japonsko, Yokohama National University</w:t>
            </w:r>
          </w:p>
        </w:tc>
      </w:tr>
      <w:tr w:rsidR="00A70E18" w:rsidRPr="00F13E4B" w:rsidTr="00757DCF">
        <w:trPr>
          <w:gridAfter w:val="1"/>
          <w:wAfter w:w="97" w:type="dxa"/>
          <w:cantSplit/>
          <w:trHeight w:val="219"/>
        </w:trPr>
        <w:tc>
          <w:tcPr>
            <w:tcW w:w="2518" w:type="dxa"/>
            <w:gridSpan w:val="2"/>
            <w:shd w:val="clear" w:color="auto" w:fill="F7CAAC"/>
          </w:tcPr>
          <w:p w:rsidR="00A70E18" w:rsidRPr="00F13E4B" w:rsidRDefault="00A70E18" w:rsidP="00A70E18">
            <w:pPr>
              <w:jc w:val="both"/>
              <w:rPr>
                <w:b/>
              </w:rPr>
            </w:pPr>
            <w:r w:rsidRPr="00F13E4B">
              <w:rPr>
                <w:b/>
              </w:rPr>
              <w:t xml:space="preserve">Podpis </w:t>
            </w:r>
          </w:p>
        </w:tc>
        <w:tc>
          <w:tcPr>
            <w:tcW w:w="4536" w:type="dxa"/>
            <w:gridSpan w:val="10"/>
          </w:tcPr>
          <w:p w:rsidR="00A70E18" w:rsidRPr="00F13E4B" w:rsidRDefault="00A70E18" w:rsidP="00A70E18">
            <w:pPr>
              <w:jc w:val="both"/>
            </w:pPr>
          </w:p>
        </w:tc>
        <w:tc>
          <w:tcPr>
            <w:tcW w:w="786" w:type="dxa"/>
            <w:gridSpan w:val="4"/>
            <w:shd w:val="clear" w:color="auto" w:fill="F7CAAC"/>
          </w:tcPr>
          <w:p w:rsidR="00A70E18" w:rsidRPr="00F13E4B" w:rsidRDefault="00A70E18" w:rsidP="00A70E18">
            <w:pPr>
              <w:jc w:val="both"/>
            </w:pPr>
            <w:r w:rsidRPr="00F13E4B">
              <w:rPr>
                <w:b/>
              </w:rPr>
              <w:t>datum</w:t>
            </w:r>
          </w:p>
        </w:tc>
        <w:tc>
          <w:tcPr>
            <w:tcW w:w="2019" w:type="dxa"/>
            <w:gridSpan w:val="6"/>
          </w:tcPr>
          <w:p w:rsidR="00A70E18" w:rsidRPr="00F13E4B" w:rsidRDefault="00A70E18" w:rsidP="00A70E18">
            <w:pPr>
              <w:jc w:val="both"/>
            </w:pPr>
          </w:p>
        </w:tc>
      </w:tr>
    </w:tbl>
    <w:p w:rsidR="00ED6BAD" w:rsidRDefault="00ED6BAD"/>
    <w:p w:rsidR="00A70E18" w:rsidRDefault="00A70E18">
      <w:r>
        <w:br w:type="page"/>
      </w:r>
    </w:p>
    <w:tbl>
      <w:tblPr>
        <w:tblW w:w="9857"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A8100F">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lastRenderedPageBreak/>
              <w:t>C-I – Personální zabezpečení</w:t>
            </w:r>
          </w:p>
        </w:tc>
      </w:tr>
      <w:tr w:rsidR="00AA1EEA" w:rsidTr="00A8100F">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A8100F">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A8100F">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BB582A" w:rsidP="003F6EB7">
            <w:pPr>
              <w:jc w:val="both"/>
            </w:pPr>
            <w:r w:rsidRPr="00F25E04">
              <w:t>Finance a finanční technologie</w:t>
            </w:r>
          </w:p>
        </w:tc>
      </w:tr>
      <w:tr w:rsidR="00AA1EEA" w:rsidTr="00A8100F">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Veronika PEČIVOVÁ</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 xml:space="preserve">Mgr. </w:t>
            </w:r>
          </w:p>
        </w:tc>
      </w:tr>
      <w:tr w:rsidR="00AA1EEA" w:rsidTr="00A8100F">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1979</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pPr>
              <w:jc w:val="both"/>
            </w:pPr>
            <w:r>
              <w:t>08/</w:t>
            </w:r>
            <w:del w:id="2549" w:author="Pavla Trefilová" w:date="2019-09-11T15:34:00Z">
              <w:r w:rsidDel="00A13DC4">
                <w:delText>2019</w:delText>
              </w:r>
            </w:del>
            <w:ins w:id="2550" w:author="Pavla Trefilová" w:date="2019-09-11T15:34:00Z">
              <w:r w:rsidR="00A13DC4">
                <w:t>2022</w:t>
              </w:r>
            </w:ins>
          </w:p>
        </w:tc>
      </w:tr>
      <w:tr w:rsidR="00AA1EEA" w:rsidTr="00A8100F">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p>
        </w:tc>
      </w:tr>
      <w:tr w:rsidR="00AA1EEA" w:rsidTr="00A8100F">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A8100F">
        <w:trPr>
          <w:trHeight w:val="466"/>
        </w:trPr>
        <w:tc>
          <w:tcPr>
            <w:tcW w:w="9857" w:type="dxa"/>
            <w:gridSpan w:val="11"/>
            <w:tcBorders>
              <w:top w:val="nil"/>
            </w:tcBorders>
          </w:tcPr>
          <w:p w:rsidR="00AA1EEA" w:rsidRDefault="00AA1EEA" w:rsidP="003F6EB7">
            <w:pPr>
              <w:jc w:val="both"/>
            </w:pPr>
            <w:r>
              <w:t>Španělština 1 – garant, vedení seminářů (100%)</w:t>
            </w:r>
          </w:p>
          <w:p w:rsidR="00AA1EEA" w:rsidRDefault="00AA1EEA" w:rsidP="003F6EB7">
            <w:pPr>
              <w:jc w:val="both"/>
            </w:pPr>
            <w:r>
              <w:t>Španělština 2 – garant, vedení seminářů (100%)</w:t>
            </w:r>
          </w:p>
        </w:tc>
      </w:tr>
      <w:tr w:rsidR="00AA1EEA" w:rsidTr="00A8100F">
        <w:tc>
          <w:tcPr>
            <w:tcW w:w="9857" w:type="dxa"/>
            <w:gridSpan w:val="11"/>
            <w:shd w:val="clear" w:color="auto" w:fill="F7CAAC"/>
          </w:tcPr>
          <w:p w:rsidR="00AA1EEA" w:rsidRDefault="00AA1EEA" w:rsidP="003F6EB7">
            <w:pPr>
              <w:jc w:val="both"/>
            </w:pPr>
            <w:r>
              <w:rPr>
                <w:b/>
              </w:rPr>
              <w:t xml:space="preserve">Údaje o vzdělání na VŠ </w:t>
            </w:r>
          </w:p>
        </w:tc>
      </w:tr>
      <w:tr w:rsidR="00AA1EEA" w:rsidTr="00A8100F">
        <w:trPr>
          <w:trHeight w:val="731"/>
        </w:trPr>
        <w:tc>
          <w:tcPr>
            <w:tcW w:w="9857" w:type="dxa"/>
            <w:gridSpan w:val="11"/>
          </w:tcPr>
          <w:p w:rsidR="00AA1EEA" w:rsidRPr="002F0C43" w:rsidRDefault="00AA1EEA" w:rsidP="00EA490E">
            <w:pPr>
              <w:ind w:left="1240" w:hanging="1240"/>
              <w:jc w:val="both"/>
            </w:pPr>
            <w:r>
              <w:rPr>
                <w:b/>
              </w:rPr>
              <w:t>1999</w:t>
            </w:r>
            <w:r w:rsidRPr="00FE3B0D">
              <w:rPr>
                <w:b/>
              </w:rPr>
              <w:t xml:space="preserve"> – 2005:</w:t>
            </w:r>
            <w:r>
              <w:t xml:space="preserve"> </w:t>
            </w:r>
            <w:r w:rsidR="00EA490E">
              <w:t xml:space="preserve"> </w:t>
            </w:r>
            <w:r>
              <w:t xml:space="preserve">Masarykova univerzita  Brno, Filozofická fakulta, obory Anglický jazyk a literatura, Španělský jazyk a literatura </w:t>
            </w:r>
            <w:r w:rsidRPr="008D5664">
              <w:t>(</w:t>
            </w:r>
            <w:r w:rsidRPr="00E460FA">
              <w:rPr>
                <w:b/>
              </w:rPr>
              <w:t>Mgr</w:t>
            </w:r>
            <w:r w:rsidRPr="008D5664">
              <w:t>.)</w:t>
            </w:r>
          </w:p>
        </w:tc>
      </w:tr>
      <w:tr w:rsidR="00AA1EEA" w:rsidTr="00A8100F">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A8100F">
        <w:trPr>
          <w:trHeight w:val="462"/>
        </w:trPr>
        <w:tc>
          <w:tcPr>
            <w:tcW w:w="9857" w:type="dxa"/>
            <w:gridSpan w:val="11"/>
          </w:tcPr>
          <w:p w:rsidR="00AA1EEA" w:rsidRDefault="00AA1EEA" w:rsidP="003F6EB7">
            <w:pPr>
              <w:jc w:val="both"/>
            </w:pPr>
            <w:r w:rsidRPr="00E30CFB">
              <w:rPr>
                <w:b/>
              </w:rPr>
              <w:t>9/2016 – dosud:</w:t>
            </w:r>
            <w:r>
              <w:t xml:space="preserve">  FHS UTB ve Zlíně, Fakulta humanitních studií, akademický pracovník</w:t>
            </w:r>
          </w:p>
        </w:tc>
      </w:tr>
      <w:tr w:rsidR="00AA1EEA" w:rsidTr="00A8100F">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A8100F">
        <w:trPr>
          <w:trHeight w:val="444"/>
        </w:trPr>
        <w:tc>
          <w:tcPr>
            <w:tcW w:w="9857" w:type="dxa"/>
            <w:gridSpan w:val="11"/>
          </w:tcPr>
          <w:p w:rsidR="00F87112" w:rsidRDefault="00F87112" w:rsidP="00F87112">
            <w:pPr>
              <w:jc w:val="both"/>
            </w:pPr>
            <w:r>
              <w:t xml:space="preserve">Počet vedených bakalářských prací – 0 </w:t>
            </w:r>
          </w:p>
          <w:p w:rsidR="00AA1EEA" w:rsidRDefault="00F87112" w:rsidP="00F87112">
            <w:pPr>
              <w:jc w:val="both"/>
            </w:pPr>
            <w:r>
              <w:t>Počet vedených diplomových prací – 0</w:t>
            </w:r>
          </w:p>
        </w:tc>
      </w:tr>
      <w:tr w:rsidR="00AA1EEA" w:rsidTr="00A8100F">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A8100F">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A8100F">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8F2EE0" w:rsidP="003F6EB7">
            <w:pPr>
              <w:jc w:val="both"/>
              <w:rPr>
                <w:b/>
              </w:rPr>
            </w:pPr>
            <w:r>
              <w:rPr>
                <w:b/>
              </w:rPr>
              <w:t>0</w:t>
            </w:r>
          </w:p>
        </w:tc>
        <w:tc>
          <w:tcPr>
            <w:tcW w:w="693" w:type="dxa"/>
            <w:vMerge w:val="restart"/>
          </w:tcPr>
          <w:p w:rsidR="00AA1EEA" w:rsidRDefault="008F2EE0" w:rsidP="003F6EB7">
            <w:pPr>
              <w:jc w:val="both"/>
              <w:rPr>
                <w:b/>
              </w:rPr>
            </w:pPr>
            <w:r>
              <w:rPr>
                <w:b/>
              </w:rPr>
              <w:t>0</w:t>
            </w:r>
          </w:p>
        </w:tc>
        <w:tc>
          <w:tcPr>
            <w:tcW w:w="694" w:type="dxa"/>
            <w:vMerge w:val="restart"/>
          </w:tcPr>
          <w:p w:rsidR="00AA1EEA" w:rsidRDefault="008F2EE0" w:rsidP="003F6EB7">
            <w:pPr>
              <w:jc w:val="both"/>
              <w:rPr>
                <w:b/>
              </w:rPr>
            </w:pPr>
            <w:r>
              <w:rPr>
                <w:b/>
              </w:rPr>
              <w:t>0</w:t>
            </w:r>
          </w:p>
        </w:tc>
      </w:tr>
      <w:tr w:rsidR="00AA1EEA" w:rsidTr="00A8100F">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A8100F">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A8100F">
        <w:trPr>
          <w:trHeight w:val="1913"/>
        </w:trPr>
        <w:tc>
          <w:tcPr>
            <w:tcW w:w="9857" w:type="dxa"/>
            <w:gridSpan w:val="11"/>
          </w:tcPr>
          <w:p w:rsidR="00AA1EEA" w:rsidRDefault="00915D25" w:rsidP="003F6EB7">
            <w:pPr>
              <w:jc w:val="both"/>
              <w:rPr>
                <w:b/>
              </w:rPr>
            </w:pPr>
            <w:ins w:id="2551" w:author="Drahomíra Pavelková" w:date="2019-09-04T19:41:00Z">
              <w:r w:rsidRPr="00BE7263">
                <w:rPr>
                  <w:bCs/>
                </w:rPr>
                <w:t>Dlouholetá profesní činnost v jazykovém lektorském vzdělávání. Od 2016 výuka španělštiny na FHS UTB ve Zlíně.</w:t>
              </w:r>
            </w:ins>
          </w:p>
        </w:tc>
      </w:tr>
      <w:tr w:rsidR="00AA1EEA" w:rsidTr="00A8100F">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A8100F">
        <w:trPr>
          <w:trHeight w:val="328"/>
        </w:trPr>
        <w:tc>
          <w:tcPr>
            <w:tcW w:w="9857" w:type="dxa"/>
            <w:gridSpan w:val="11"/>
          </w:tcPr>
          <w:p w:rsidR="00AA1EEA" w:rsidRDefault="00AA1EEA" w:rsidP="003F6EB7">
            <w:pPr>
              <w:rPr>
                <w:b/>
              </w:rPr>
            </w:pPr>
          </w:p>
        </w:tc>
      </w:tr>
      <w:tr w:rsidR="00AA1EEA" w:rsidTr="008D5664">
        <w:trPr>
          <w:cantSplit/>
          <w:trHeight w:val="198"/>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DF295A" w:rsidRDefault="00DF295A" w:rsidP="00694BA8">
      <w:pPr>
        <w:spacing w:after="160" w:line="259" w:lineRule="auto"/>
      </w:pPr>
    </w:p>
    <w:p w:rsidR="00AA1EEA" w:rsidRDefault="00AA1EE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F03C9" w:rsidTr="003F6EB7">
        <w:tc>
          <w:tcPr>
            <w:tcW w:w="9900" w:type="dxa"/>
            <w:gridSpan w:val="11"/>
            <w:tcBorders>
              <w:bottom w:val="double" w:sz="4" w:space="0" w:color="auto"/>
            </w:tcBorders>
            <w:shd w:val="clear" w:color="auto" w:fill="BDD6EE"/>
          </w:tcPr>
          <w:p w:rsidR="00CF03C9" w:rsidRDefault="00CF03C9" w:rsidP="003F6EB7">
            <w:pPr>
              <w:jc w:val="both"/>
              <w:rPr>
                <w:b/>
                <w:sz w:val="28"/>
              </w:rPr>
            </w:pPr>
            <w:r>
              <w:rPr>
                <w:b/>
                <w:sz w:val="28"/>
              </w:rPr>
              <w:lastRenderedPageBreak/>
              <w:t>C-I – Personální zabezpečení</w:t>
            </w:r>
          </w:p>
        </w:tc>
      </w:tr>
      <w:tr w:rsidR="00CF03C9" w:rsidTr="003F6EB7">
        <w:tc>
          <w:tcPr>
            <w:tcW w:w="2529" w:type="dxa"/>
            <w:tcBorders>
              <w:top w:val="double" w:sz="4" w:space="0" w:color="auto"/>
            </w:tcBorders>
            <w:shd w:val="clear" w:color="auto" w:fill="F7CAAC"/>
          </w:tcPr>
          <w:p w:rsidR="00CF03C9" w:rsidRDefault="00CF03C9" w:rsidP="003F6EB7">
            <w:pPr>
              <w:jc w:val="both"/>
              <w:rPr>
                <w:b/>
              </w:rPr>
            </w:pPr>
            <w:r>
              <w:rPr>
                <w:b/>
              </w:rPr>
              <w:t>Vysoká škola</w:t>
            </w:r>
          </w:p>
        </w:tc>
        <w:tc>
          <w:tcPr>
            <w:tcW w:w="7371" w:type="dxa"/>
            <w:gridSpan w:val="10"/>
          </w:tcPr>
          <w:p w:rsidR="00CF03C9" w:rsidRDefault="00CF03C9" w:rsidP="003F6EB7">
            <w:pPr>
              <w:jc w:val="both"/>
            </w:pPr>
            <w:r>
              <w:t>Univerzita Tomáše Bati ve Zlíně</w:t>
            </w:r>
          </w:p>
        </w:tc>
      </w:tr>
      <w:tr w:rsidR="00CF03C9" w:rsidTr="003F6EB7">
        <w:tc>
          <w:tcPr>
            <w:tcW w:w="2529" w:type="dxa"/>
            <w:shd w:val="clear" w:color="auto" w:fill="F7CAAC"/>
          </w:tcPr>
          <w:p w:rsidR="00CF03C9" w:rsidRDefault="00CF03C9" w:rsidP="003F6EB7">
            <w:pPr>
              <w:jc w:val="both"/>
              <w:rPr>
                <w:b/>
              </w:rPr>
            </w:pPr>
            <w:r>
              <w:rPr>
                <w:b/>
              </w:rPr>
              <w:t>Součást vysoké školy</w:t>
            </w:r>
          </w:p>
        </w:tc>
        <w:tc>
          <w:tcPr>
            <w:tcW w:w="7371" w:type="dxa"/>
            <w:gridSpan w:val="10"/>
          </w:tcPr>
          <w:p w:rsidR="00CF03C9" w:rsidRDefault="00CF03C9" w:rsidP="003F6EB7">
            <w:pPr>
              <w:jc w:val="both"/>
            </w:pPr>
            <w:r>
              <w:t>Fakulta managementu a ekonomiky</w:t>
            </w:r>
          </w:p>
        </w:tc>
      </w:tr>
      <w:tr w:rsidR="00CF03C9" w:rsidTr="003F6EB7">
        <w:tc>
          <w:tcPr>
            <w:tcW w:w="2529" w:type="dxa"/>
            <w:shd w:val="clear" w:color="auto" w:fill="F7CAAC"/>
          </w:tcPr>
          <w:p w:rsidR="00CF03C9" w:rsidRDefault="00CF03C9" w:rsidP="003F6EB7">
            <w:pPr>
              <w:jc w:val="both"/>
              <w:rPr>
                <w:b/>
              </w:rPr>
            </w:pPr>
            <w:r>
              <w:rPr>
                <w:b/>
              </w:rPr>
              <w:t>Název studijního programu</w:t>
            </w:r>
          </w:p>
        </w:tc>
        <w:tc>
          <w:tcPr>
            <w:tcW w:w="7371" w:type="dxa"/>
            <w:gridSpan w:val="10"/>
          </w:tcPr>
          <w:p w:rsidR="00CF03C9" w:rsidRDefault="00BB582A" w:rsidP="003F6EB7">
            <w:pPr>
              <w:jc w:val="both"/>
            </w:pPr>
            <w:r w:rsidRPr="00F25E04">
              <w:t>Finance a finanční technologie</w:t>
            </w:r>
          </w:p>
        </w:tc>
      </w:tr>
      <w:tr w:rsidR="00CF03C9" w:rsidTr="003F6EB7">
        <w:tc>
          <w:tcPr>
            <w:tcW w:w="2529" w:type="dxa"/>
            <w:shd w:val="clear" w:color="auto" w:fill="F7CAAC"/>
          </w:tcPr>
          <w:p w:rsidR="00CF03C9" w:rsidRDefault="00CF03C9" w:rsidP="003F6EB7">
            <w:pPr>
              <w:jc w:val="both"/>
              <w:rPr>
                <w:b/>
              </w:rPr>
            </w:pPr>
            <w:r>
              <w:rPr>
                <w:b/>
              </w:rPr>
              <w:t>Jméno a příjmení</w:t>
            </w:r>
          </w:p>
        </w:tc>
        <w:tc>
          <w:tcPr>
            <w:tcW w:w="4554" w:type="dxa"/>
            <w:gridSpan w:val="5"/>
          </w:tcPr>
          <w:p w:rsidR="00CF03C9" w:rsidRDefault="00CF03C9" w:rsidP="003F6EB7">
            <w:pPr>
              <w:jc w:val="both"/>
            </w:pPr>
            <w:r>
              <w:t>Michal PILÍK</w:t>
            </w:r>
          </w:p>
        </w:tc>
        <w:tc>
          <w:tcPr>
            <w:tcW w:w="712" w:type="dxa"/>
            <w:shd w:val="clear" w:color="auto" w:fill="F7CAAC"/>
          </w:tcPr>
          <w:p w:rsidR="00CF03C9" w:rsidRDefault="00CF03C9" w:rsidP="003F6EB7">
            <w:pPr>
              <w:jc w:val="both"/>
              <w:rPr>
                <w:b/>
              </w:rPr>
            </w:pPr>
            <w:r>
              <w:rPr>
                <w:b/>
              </w:rPr>
              <w:t>Tituly</w:t>
            </w:r>
          </w:p>
        </w:tc>
        <w:tc>
          <w:tcPr>
            <w:tcW w:w="2105" w:type="dxa"/>
            <w:gridSpan w:val="4"/>
          </w:tcPr>
          <w:p w:rsidR="00CF03C9" w:rsidRDefault="00CF03C9" w:rsidP="003F6EB7">
            <w:pPr>
              <w:jc w:val="both"/>
            </w:pPr>
            <w:r>
              <w:t>doc. Ing., Ph.D.</w:t>
            </w:r>
          </w:p>
        </w:tc>
      </w:tr>
      <w:tr w:rsidR="00CF03C9" w:rsidTr="003F6EB7">
        <w:tc>
          <w:tcPr>
            <w:tcW w:w="2529" w:type="dxa"/>
            <w:shd w:val="clear" w:color="auto" w:fill="F7CAAC"/>
          </w:tcPr>
          <w:p w:rsidR="00CF03C9" w:rsidRDefault="00CF03C9" w:rsidP="003F6EB7">
            <w:pPr>
              <w:jc w:val="both"/>
              <w:rPr>
                <w:b/>
              </w:rPr>
            </w:pPr>
            <w:r>
              <w:rPr>
                <w:b/>
              </w:rPr>
              <w:t>Rok narození</w:t>
            </w:r>
          </w:p>
        </w:tc>
        <w:tc>
          <w:tcPr>
            <w:tcW w:w="832" w:type="dxa"/>
          </w:tcPr>
          <w:p w:rsidR="00CF03C9" w:rsidRDefault="00CF03C9" w:rsidP="003F6EB7">
            <w:pPr>
              <w:jc w:val="both"/>
            </w:pPr>
            <w:r>
              <w:t>1978</w:t>
            </w:r>
          </w:p>
        </w:tc>
        <w:tc>
          <w:tcPr>
            <w:tcW w:w="1728" w:type="dxa"/>
            <w:shd w:val="clear" w:color="auto" w:fill="F7CAAC"/>
          </w:tcPr>
          <w:p w:rsidR="00CF03C9" w:rsidRDefault="00CF03C9" w:rsidP="003F6EB7">
            <w:pPr>
              <w:jc w:val="both"/>
              <w:rPr>
                <w:b/>
              </w:rPr>
            </w:pPr>
            <w:r>
              <w:rPr>
                <w:b/>
              </w:rPr>
              <w:t>typ vztahu k VŠ</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5089" w:type="dxa"/>
            <w:gridSpan w:val="3"/>
            <w:shd w:val="clear" w:color="auto" w:fill="F7CAAC"/>
          </w:tcPr>
          <w:p w:rsidR="00CF03C9" w:rsidRDefault="00CF03C9" w:rsidP="003F6EB7">
            <w:pPr>
              <w:jc w:val="both"/>
              <w:rPr>
                <w:b/>
              </w:rPr>
            </w:pPr>
            <w:r>
              <w:rPr>
                <w:b/>
              </w:rPr>
              <w:t>Typ vztahu na součásti VŠ, která uskutečňuje st. program</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6085" w:type="dxa"/>
            <w:gridSpan w:val="5"/>
            <w:shd w:val="clear" w:color="auto" w:fill="F7CAAC"/>
          </w:tcPr>
          <w:p w:rsidR="00CF03C9" w:rsidRDefault="00CF03C9" w:rsidP="003F6EB7">
            <w:pPr>
              <w:jc w:val="both"/>
            </w:pPr>
            <w:r>
              <w:rPr>
                <w:b/>
              </w:rPr>
              <w:t>Další současná působení jako akademický pracovník na jiných VŠ</w:t>
            </w:r>
          </w:p>
        </w:tc>
        <w:tc>
          <w:tcPr>
            <w:tcW w:w="1710" w:type="dxa"/>
            <w:gridSpan w:val="2"/>
            <w:shd w:val="clear" w:color="auto" w:fill="F7CAAC"/>
          </w:tcPr>
          <w:p w:rsidR="00CF03C9" w:rsidRDefault="00CF03C9" w:rsidP="003F6EB7">
            <w:pPr>
              <w:jc w:val="both"/>
              <w:rPr>
                <w:b/>
              </w:rPr>
            </w:pPr>
            <w:r>
              <w:rPr>
                <w:b/>
              </w:rPr>
              <w:t>typ prac. vztahu</w:t>
            </w:r>
          </w:p>
        </w:tc>
        <w:tc>
          <w:tcPr>
            <w:tcW w:w="2105" w:type="dxa"/>
            <w:gridSpan w:val="4"/>
            <w:shd w:val="clear" w:color="auto" w:fill="F7CAAC"/>
          </w:tcPr>
          <w:p w:rsidR="00CF03C9" w:rsidRDefault="00CF03C9" w:rsidP="003F6EB7">
            <w:pPr>
              <w:jc w:val="both"/>
              <w:rPr>
                <w:b/>
              </w:rPr>
            </w:pPr>
            <w:r>
              <w:rPr>
                <w:b/>
              </w:rPr>
              <w:t>rozsah</w:t>
            </w:r>
          </w:p>
        </w:tc>
      </w:tr>
      <w:tr w:rsidR="00CF03C9" w:rsidTr="003F6EB7">
        <w:tc>
          <w:tcPr>
            <w:tcW w:w="6085" w:type="dxa"/>
            <w:gridSpan w:val="5"/>
          </w:tcPr>
          <w:p w:rsidR="00CF03C9" w:rsidRDefault="00CF03C9" w:rsidP="003F6EB7">
            <w:r>
              <w:t>ČVUT v Praze, Masarykův ústav vyšších studií</w:t>
            </w:r>
          </w:p>
        </w:tc>
        <w:tc>
          <w:tcPr>
            <w:tcW w:w="1710" w:type="dxa"/>
            <w:gridSpan w:val="2"/>
          </w:tcPr>
          <w:p w:rsidR="00CF03C9" w:rsidRDefault="00CF03C9" w:rsidP="003F6EB7">
            <w:pPr>
              <w:jc w:val="both"/>
            </w:pPr>
            <w:r>
              <w:t>pp</w:t>
            </w:r>
          </w:p>
        </w:tc>
        <w:tc>
          <w:tcPr>
            <w:tcW w:w="2105" w:type="dxa"/>
            <w:gridSpan w:val="4"/>
          </w:tcPr>
          <w:p w:rsidR="00CF03C9" w:rsidRDefault="00CF03C9" w:rsidP="003F6EB7">
            <w:pPr>
              <w:jc w:val="both"/>
            </w:pPr>
            <w:r>
              <w:t>10</w:t>
            </w:r>
            <w:r w:rsidR="0033126B">
              <w:t xml:space="preserve"> h/t</w:t>
            </w: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9900" w:type="dxa"/>
            <w:gridSpan w:val="11"/>
            <w:shd w:val="clear" w:color="auto" w:fill="F7CAAC"/>
          </w:tcPr>
          <w:p w:rsidR="00CF03C9" w:rsidRDefault="00CF03C9" w:rsidP="003F6EB7">
            <w:pPr>
              <w:jc w:val="both"/>
            </w:pPr>
            <w:r>
              <w:rPr>
                <w:b/>
              </w:rPr>
              <w:t>Předměty příslušného studijního programu a způsob zapojení do jejich výuky, příp. další zapojení do uskutečňování studijního programu</w:t>
            </w:r>
          </w:p>
        </w:tc>
      </w:tr>
      <w:tr w:rsidR="00CF03C9" w:rsidTr="003F6EB7">
        <w:trPr>
          <w:trHeight w:val="643"/>
        </w:trPr>
        <w:tc>
          <w:tcPr>
            <w:tcW w:w="9900" w:type="dxa"/>
            <w:gridSpan w:val="11"/>
            <w:tcBorders>
              <w:top w:val="nil"/>
            </w:tcBorders>
          </w:tcPr>
          <w:p w:rsidR="002F067A" w:rsidRDefault="002F067A" w:rsidP="002F067A">
            <w:pPr>
              <w:jc w:val="both"/>
            </w:pPr>
            <w:r>
              <w:t>Seminář k bakalářské práci – garant, vedení seminářů (80%)</w:t>
            </w:r>
          </w:p>
          <w:p w:rsidR="002F067A" w:rsidRDefault="002F067A" w:rsidP="002F067A">
            <w:pPr>
              <w:jc w:val="both"/>
            </w:pPr>
          </w:p>
        </w:tc>
      </w:tr>
      <w:tr w:rsidR="00CF03C9" w:rsidTr="003F6EB7">
        <w:tc>
          <w:tcPr>
            <w:tcW w:w="9900" w:type="dxa"/>
            <w:gridSpan w:val="11"/>
            <w:shd w:val="clear" w:color="auto" w:fill="F7CAAC"/>
          </w:tcPr>
          <w:p w:rsidR="00CF03C9" w:rsidRDefault="00CF03C9" w:rsidP="003F6EB7">
            <w:pPr>
              <w:jc w:val="both"/>
            </w:pPr>
            <w:r>
              <w:rPr>
                <w:b/>
              </w:rPr>
              <w:t xml:space="preserve">Údaje o vzdělání na VŠ </w:t>
            </w:r>
          </w:p>
        </w:tc>
      </w:tr>
      <w:tr w:rsidR="00CF03C9" w:rsidTr="003F6EB7">
        <w:trPr>
          <w:trHeight w:val="887"/>
        </w:trPr>
        <w:tc>
          <w:tcPr>
            <w:tcW w:w="9900" w:type="dxa"/>
            <w:gridSpan w:val="11"/>
          </w:tcPr>
          <w:p w:rsidR="00CF03C9" w:rsidRPr="008D566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E460FA">
              <w:rPr>
                <w:b/>
                <w:color w:val="000000"/>
                <w:szCs w:val="24"/>
              </w:rPr>
              <w:t>Ph.D</w:t>
            </w:r>
            <w:r w:rsidRPr="008D5664">
              <w:rPr>
                <w:color w:val="000000"/>
                <w:szCs w:val="24"/>
              </w:rPr>
              <w:t>.)</w:t>
            </w:r>
          </w:p>
          <w:p w:rsidR="00CF03C9" w:rsidRPr="009A358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E460FA">
              <w:rPr>
                <w:b/>
                <w:color w:val="000000"/>
                <w:szCs w:val="24"/>
              </w:rPr>
              <w:t>Bc</w:t>
            </w:r>
            <w:r w:rsidRPr="008D5664">
              <w:rPr>
                <w:color w:val="000000"/>
                <w:szCs w:val="24"/>
              </w:rPr>
              <w:t>.)</w:t>
            </w:r>
          </w:p>
          <w:p w:rsidR="00CF03C9" w:rsidRPr="009A3584" w:rsidRDefault="00CF03C9" w:rsidP="003F6EB7">
            <w:pPr>
              <w:tabs>
                <w:tab w:val="left" w:pos="1418"/>
              </w:tabs>
              <w:autoSpaceDE w:val="0"/>
              <w:autoSpaceDN w:val="0"/>
              <w:adjustRightInd w:val="0"/>
              <w:spacing w:after="36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E460FA">
              <w:rPr>
                <w:b/>
                <w:color w:val="000000"/>
                <w:szCs w:val="24"/>
              </w:rPr>
              <w:t>Ing.</w:t>
            </w:r>
            <w:r w:rsidRPr="008D5664">
              <w:rPr>
                <w:color w:val="000000"/>
                <w:szCs w:val="24"/>
              </w:rPr>
              <w:t>)</w:t>
            </w:r>
          </w:p>
          <w:p w:rsidR="00CF03C9" w:rsidRDefault="00CF03C9" w:rsidP="003F6EB7">
            <w:pPr>
              <w:jc w:val="both"/>
              <w:rPr>
                <w:b/>
              </w:rPr>
            </w:pPr>
          </w:p>
        </w:tc>
      </w:tr>
      <w:tr w:rsidR="00CF03C9" w:rsidTr="003F6EB7">
        <w:trPr>
          <w:trHeight w:val="70"/>
        </w:trPr>
        <w:tc>
          <w:tcPr>
            <w:tcW w:w="9900" w:type="dxa"/>
            <w:gridSpan w:val="11"/>
            <w:shd w:val="clear" w:color="auto" w:fill="F7CAAC"/>
          </w:tcPr>
          <w:p w:rsidR="00CF03C9" w:rsidRDefault="00CF03C9" w:rsidP="003F6EB7">
            <w:pPr>
              <w:jc w:val="both"/>
              <w:rPr>
                <w:b/>
              </w:rPr>
            </w:pPr>
            <w:r>
              <w:rPr>
                <w:b/>
              </w:rPr>
              <w:t>Údaje o odborném působení od absolvování VŠ</w:t>
            </w:r>
          </w:p>
        </w:tc>
      </w:tr>
      <w:tr w:rsidR="00CF03C9" w:rsidTr="003F6EB7">
        <w:trPr>
          <w:trHeight w:val="781"/>
        </w:trPr>
        <w:tc>
          <w:tcPr>
            <w:tcW w:w="9900" w:type="dxa"/>
            <w:gridSpan w:val="11"/>
          </w:tcPr>
          <w:p w:rsidR="00CF03C9" w:rsidRDefault="00CF03C9" w:rsidP="003F6EB7">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rsidR="00CF03C9" w:rsidRDefault="00CF03C9" w:rsidP="003F6EB7">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rsidR="00CF03C9" w:rsidRPr="008E460F" w:rsidRDefault="00CF03C9" w:rsidP="003F6EB7">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rsidR="00CF03C9" w:rsidRDefault="00CF03C9" w:rsidP="003F6EB7">
            <w:pPr>
              <w:jc w:val="both"/>
            </w:pPr>
          </w:p>
        </w:tc>
      </w:tr>
      <w:tr w:rsidR="00CF03C9" w:rsidTr="003F6EB7">
        <w:trPr>
          <w:trHeight w:val="250"/>
        </w:trPr>
        <w:tc>
          <w:tcPr>
            <w:tcW w:w="9900" w:type="dxa"/>
            <w:gridSpan w:val="11"/>
            <w:shd w:val="clear" w:color="auto" w:fill="F7CAAC"/>
          </w:tcPr>
          <w:p w:rsidR="00CF03C9" w:rsidRDefault="00CF03C9" w:rsidP="003F6EB7">
            <w:pPr>
              <w:jc w:val="both"/>
            </w:pPr>
            <w:r>
              <w:rPr>
                <w:b/>
              </w:rPr>
              <w:t>Zkušenosti s vedením kvalifikačních a rigorózních prací</w:t>
            </w:r>
          </w:p>
        </w:tc>
      </w:tr>
      <w:tr w:rsidR="00CF03C9" w:rsidTr="00D34115">
        <w:trPr>
          <w:trHeight w:val="115"/>
        </w:trPr>
        <w:tc>
          <w:tcPr>
            <w:tcW w:w="9900" w:type="dxa"/>
            <w:gridSpan w:val="11"/>
          </w:tcPr>
          <w:p w:rsidR="00F87112" w:rsidRDefault="00F87112" w:rsidP="00F87112">
            <w:pPr>
              <w:jc w:val="both"/>
            </w:pPr>
            <w:r>
              <w:t xml:space="preserve">Počet vedených bakalářských prací – 79 </w:t>
            </w:r>
          </w:p>
          <w:p w:rsidR="00CF03C9" w:rsidRDefault="00F87112" w:rsidP="00F87112">
            <w:pPr>
              <w:jc w:val="both"/>
            </w:pPr>
            <w:r>
              <w:t>Počet vedených diplomových prací – 158</w:t>
            </w:r>
          </w:p>
        </w:tc>
      </w:tr>
      <w:tr w:rsidR="00CF03C9" w:rsidTr="003F6EB7">
        <w:trPr>
          <w:cantSplit/>
        </w:trPr>
        <w:tc>
          <w:tcPr>
            <w:tcW w:w="3361" w:type="dxa"/>
            <w:gridSpan w:val="2"/>
            <w:tcBorders>
              <w:top w:val="single" w:sz="12" w:space="0" w:color="auto"/>
            </w:tcBorders>
            <w:shd w:val="clear" w:color="auto" w:fill="F7CAAC"/>
          </w:tcPr>
          <w:p w:rsidR="00CF03C9" w:rsidRDefault="00CF03C9"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CF03C9" w:rsidRDefault="00CF03C9"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F03C9" w:rsidRDefault="00CF03C9"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F03C9" w:rsidRDefault="00CF03C9" w:rsidP="003F6EB7">
            <w:pPr>
              <w:jc w:val="both"/>
              <w:rPr>
                <w:b/>
              </w:rPr>
            </w:pPr>
            <w:r>
              <w:rPr>
                <w:b/>
              </w:rPr>
              <w:t>Ohlasy publikací</w:t>
            </w:r>
          </w:p>
        </w:tc>
      </w:tr>
      <w:tr w:rsidR="00CF03C9" w:rsidTr="003F6EB7">
        <w:trPr>
          <w:cantSplit/>
        </w:trPr>
        <w:tc>
          <w:tcPr>
            <w:tcW w:w="3361" w:type="dxa"/>
            <w:gridSpan w:val="2"/>
          </w:tcPr>
          <w:p w:rsidR="00CF03C9" w:rsidRDefault="00CF03C9" w:rsidP="003F6EB7">
            <w:pPr>
              <w:jc w:val="both"/>
            </w:pPr>
            <w:r>
              <w:t>Management a ekonomika podniku</w:t>
            </w:r>
          </w:p>
        </w:tc>
        <w:tc>
          <w:tcPr>
            <w:tcW w:w="2254" w:type="dxa"/>
            <w:gridSpan w:val="2"/>
          </w:tcPr>
          <w:p w:rsidR="00CF03C9" w:rsidRDefault="00CF03C9" w:rsidP="003F6EB7">
            <w:pPr>
              <w:jc w:val="both"/>
            </w:pPr>
            <w:r>
              <w:t>2015</w:t>
            </w:r>
          </w:p>
        </w:tc>
        <w:tc>
          <w:tcPr>
            <w:tcW w:w="2257" w:type="dxa"/>
            <w:gridSpan w:val="4"/>
            <w:tcBorders>
              <w:right w:val="single" w:sz="12" w:space="0" w:color="auto"/>
            </w:tcBorders>
          </w:tcPr>
          <w:p w:rsidR="00CF03C9" w:rsidRDefault="00CF03C9" w:rsidP="003F6EB7">
            <w:pPr>
              <w:jc w:val="both"/>
            </w:pPr>
            <w:r>
              <w:t>UTB ve Zlíně</w:t>
            </w:r>
          </w:p>
        </w:tc>
        <w:tc>
          <w:tcPr>
            <w:tcW w:w="635" w:type="dxa"/>
            <w:tcBorders>
              <w:left w:val="single" w:sz="12" w:space="0" w:color="auto"/>
            </w:tcBorders>
            <w:shd w:val="clear" w:color="auto" w:fill="F7CAAC"/>
          </w:tcPr>
          <w:p w:rsidR="00CF03C9" w:rsidRDefault="00CF03C9" w:rsidP="003F6EB7">
            <w:pPr>
              <w:jc w:val="both"/>
            </w:pPr>
            <w:r>
              <w:rPr>
                <w:b/>
              </w:rPr>
              <w:t>WOS</w:t>
            </w:r>
          </w:p>
        </w:tc>
        <w:tc>
          <w:tcPr>
            <w:tcW w:w="696" w:type="dxa"/>
            <w:shd w:val="clear" w:color="auto" w:fill="F7CAAC"/>
          </w:tcPr>
          <w:p w:rsidR="00CF03C9" w:rsidRDefault="00CF03C9" w:rsidP="003F6EB7">
            <w:pPr>
              <w:jc w:val="both"/>
              <w:rPr>
                <w:sz w:val="18"/>
              </w:rPr>
            </w:pPr>
            <w:r>
              <w:rPr>
                <w:b/>
                <w:sz w:val="18"/>
              </w:rPr>
              <w:t>Scopus</w:t>
            </w:r>
          </w:p>
        </w:tc>
        <w:tc>
          <w:tcPr>
            <w:tcW w:w="697" w:type="dxa"/>
            <w:shd w:val="clear" w:color="auto" w:fill="F7CAAC"/>
          </w:tcPr>
          <w:p w:rsidR="00CF03C9" w:rsidRDefault="00CF03C9" w:rsidP="003F6EB7">
            <w:pPr>
              <w:jc w:val="both"/>
            </w:pPr>
            <w:r>
              <w:rPr>
                <w:b/>
                <w:sz w:val="18"/>
              </w:rPr>
              <w:t>ostatní</w:t>
            </w:r>
          </w:p>
        </w:tc>
      </w:tr>
      <w:tr w:rsidR="00CF03C9" w:rsidTr="003F6EB7">
        <w:trPr>
          <w:cantSplit/>
          <w:trHeight w:val="70"/>
        </w:trPr>
        <w:tc>
          <w:tcPr>
            <w:tcW w:w="3361" w:type="dxa"/>
            <w:gridSpan w:val="2"/>
            <w:shd w:val="clear" w:color="auto" w:fill="F7CAAC"/>
          </w:tcPr>
          <w:p w:rsidR="00CF03C9" w:rsidRDefault="00CF03C9" w:rsidP="003F6EB7">
            <w:pPr>
              <w:jc w:val="both"/>
            </w:pPr>
            <w:r>
              <w:rPr>
                <w:b/>
              </w:rPr>
              <w:t>Obor jmenovacího řízení</w:t>
            </w:r>
          </w:p>
        </w:tc>
        <w:tc>
          <w:tcPr>
            <w:tcW w:w="2254" w:type="dxa"/>
            <w:gridSpan w:val="2"/>
            <w:shd w:val="clear" w:color="auto" w:fill="F7CAAC"/>
          </w:tcPr>
          <w:p w:rsidR="00CF03C9" w:rsidRDefault="00CF03C9" w:rsidP="003F6EB7">
            <w:pPr>
              <w:jc w:val="both"/>
            </w:pPr>
            <w:r>
              <w:rPr>
                <w:b/>
              </w:rPr>
              <w:t>Rok udělení hodnosti</w:t>
            </w:r>
          </w:p>
        </w:tc>
        <w:tc>
          <w:tcPr>
            <w:tcW w:w="2257" w:type="dxa"/>
            <w:gridSpan w:val="4"/>
            <w:tcBorders>
              <w:right w:val="single" w:sz="12" w:space="0" w:color="auto"/>
            </w:tcBorders>
            <w:shd w:val="clear" w:color="auto" w:fill="F7CAAC"/>
          </w:tcPr>
          <w:p w:rsidR="00CF03C9" w:rsidRDefault="00CF03C9" w:rsidP="003F6EB7">
            <w:pPr>
              <w:jc w:val="both"/>
            </w:pPr>
            <w:r>
              <w:rPr>
                <w:b/>
              </w:rPr>
              <w:t>Řízení konáno na VŠ</w:t>
            </w:r>
          </w:p>
        </w:tc>
        <w:tc>
          <w:tcPr>
            <w:tcW w:w="635" w:type="dxa"/>
            <w:vMerge w:val="restart"/>
            <w:tcBorders>
              <w:left w:val="single" w:sz="12" w:space="0" w:color="auto"/>
            </w:tcBorders>
          </w:tcPr>
          <w:p w:rsidR="00CF03C9" w:rsidRPr="008F2EE0" w:rsidRDefault="00C051D9" w:rsidP="003F6EB7">
            <w:pPr>
              <w:jc w:val="both"/>
              <w:rPr>
                <w:b/>
              </w:rPr>
            </w:pPr>
            <w:r>
              <w:rPr>
                <w:b/>
              </w:rPr>
              <w:t>12</w:t>
            </w:r>
          </w:p>
        </w:tc>
        <w:tc>
          <w:tcPr>
            <w:tcW w:w="696" w:type="dxa"/>
            <w:vMerge w:val="restart"/>
          </w:tcPr>
          <w:p w:rsidR="00CF03C9" w:rsidRPr="008F2EE0" w:rsidRDefault="00C051D9" w:rsidP="003F6EB7">
            <w:pPr>
              <w:jc w:val="both"/>
              <w:rPr>
                <w:b/>
              </w:rPr>
            </w:pPr>
            <w:r>
              <w:rPr>
                <w:b/>
              </w:rPr>
              <w:t>14</w:t>
            </w:r>
          </w:p>
        </w:tc>
        <w:tc>
          <w:tcPr>
            <w:tcW w:w="697" w:type="dxa"/>
            <w:vMerge w:val="restart"/>
          </w:tcPr>
          <w:p w:rsidR="00CF03C9" w:rsidRPr="008F2EE0" w:rsidRDefault="00CF03C9" w:rsidP="003F6EB7">
            <w:pPr>
              <w:jc w:val="both"/>
              <w:rPr>
                <w:b/>
              </w:rPr>
            </w:pPr>
            <w:r w:rsidRPr="008F2EE0">
              <w:rPr>
                <w:b/>
              </w:rPr>
              <w:t>21</w:t>
            </w:r>
          </w:p>
        </w:tc>
      </w:tr>
      <w:tr w:rsidR="00CF03C9" w:rsidTr="003F6EB7">
        <w:trPr>
          <w:trHeight w:val="205"/>
        </w:trPr>
        <w:tc>
          <w:tcPr>
            <w:tcW w:w="3361" w:type="dxa"/>
            <w:gridSpan w:val="2"/>
          </w:tcPr>
          <w:p w:rsidR="00CF03C9" w:rsidRDefault="00CF03C9" w:rsidP="003F6EB7">
            <w:pPr>
              <w:jc w:val="both"/>
            </w:pPr>
          </w:p>
        </w:tc>
        <w:tc>
          <w:tcPr>
            <w:tcW w:w="2254" w:type="dxa"/>
            <w:gridSpan w:val="2"/>
          </w:tcPr>
          <w:p w:rsidR="00CF03C9" w:rsidRDefault="00CF03C9" w:rsidP="003F6EB7">
            <w:pPr>
              <w:jc w:val="both"/>
            </w:pPr>
          </w:p>
        </w:tc>
        <w:tc>
          <w:tcPr>
            <w:tcW w:w="2257" w:type="dxa"/>
            <w:gridSpan w:val="4"/>
            <w:tcBorders>
              <w:right w:val="single" w:sz="12" w:space="0" w:color="auto"/>
            </w:tcBorders>
          </w:tcPr>
          <w:p w:rsidR="00CF03C9" w:rsidRDefault="00CF03C9" w:rsidP="003F6EB7">
            <w:pPr>
              <w:jc w:val="both"/>
            </w:pPr>
          </w:p>
        </w:tc>
        <w:tc>
          <w:tcPr>
            <w:tcW w:w="635" w:type="dxa"/>
            <w:vMerge/>
            <w:tcBorders>
              <w:left w:val="single" w:sz="12" w:space="0" w:color="auto"/>
            </w:tcBorders>
            <w:vAlign w:val="center"/>
          </w:tcPr>
          <w:p w:rsidR="00CF03C9" w:rsidRDefault="00CF03C9" w:rsidP="003F6EB7">
            <w:pPr>
              <w:rPr>
                <w:b/>
              </w:rPr>
            </w:pPr>
          </w:p>
        </w:tc>
        <w:tc>
          <w:tcPr>
            <w:tcW w:w="696" w:type="dxa"/>
            <w:vMerge/>
            <w:vAlign w:val="center"/>
          </w:tcPr>
          <w:p w:rsidR="00CF03C9" w:rsidRDefault="00CF03C9" w:rsidP="003F6EB7">
            <w:pPr>
              <w:rPr>
                <w:b/>
              </w:rPr>
            </w:pPr>
          </w:p>
        </w:tc>
        <w:tc>
          <w:tcPr>
            <w:tcW w:w="697" w:type="dxa"/>
            <w:vMerge/>
            <w:vAlign w:val="center"/>
          </w:tcPr>
          <w:p w:rsidR="00CF03C9" w:rsidRDefault="00CF03C9" w:rsidP="003F6EB7">
            <w:pPr>
              <w:rPr>
                <w:b/>
              </w:rPr>
            </w:pPr>
          </w:p>
        </w:tc>
      </w:tr>
      <w:tr w:rsidR="00CF03C9" w:rsidTr="003F6EB7">
        <w:tc>
          <w:tcPr>
            <w:tcW w:w="9900" w:type="dxa"/>
            <w:gridSpan w:val="11"/>
            <w:shd w:val="clear" w:color="auto" w:fill="F7CAAC"/>
          </w:tcPr>
          <w:p w:rsidR="00CF03C9" w:rsidRDefault="00CF03C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C9" w:rsidTr="003F6EB7">
        <w:trPr>
          <w:trHeight w:val="2347"/>
        </w:trPr>
        <w:tc>
          <w:tcPr>
            <w:tcW w:w="9900" w:type="dxa"/>
            <w:gridSpan w:val="11"/>
          </w:tcPr>
          <w:p w:rsidR="00C23F52" w:rsidRDefault="00C23F52" w:rsidP="00F3186A">
            <w:pPr>
              <w:jc w:val="both"/>
            </w:pPr>
            <w:r w:rsidRPr="00C23F52">
              <w:t>KWARTENG, M</w:t>
            </w:r>
            <w:r>
              <w:t>.</w:t>
            </w:r>
            <w:r w:rsidRPr="00C23F52">
              <w:t xml:space="preserve"> A</w:t>
            </w:r>
            <w:r>
              <w:t>.</w:t>
            </w:r>
            <w:r w:rsidRPr="00C23F52">
              <w:t>, PILÍK</w:t>
            </w:r>
            <w:r>
              <w:t xml:space="preserve">, M., </w:t>
            </w:r>
            <w:r w:rsidRPr="00C23F52">
              <w:t>JUŘIČKOVÁ</w:t>
            </w:r>
            <w:r>
              <w:t>, E</w:t>
            </w:r>
            <w:r w:rsidRPr="00C23F52">
              <w:t xml:space="preserve">. Beyond cost saving. Other factor consideration in online purchases of used electronic goods: a conjoint analysis approach. </w:t>
            </w:r>
            <w:r w:rsidRPr="00C23F52">
              <w:rPr>
                <w:i/>
              </w:rPr>
              <w:t>Management &amp; Marketing-Challenges For The Knowledge Society</w:t>
            </w:r>
            <w:r w:rsidRPr="00C23F52">
              <w:t xml:space="preserve">. 2018, vol. 13, iss. 3, s. 1051-1063. ISSN 1842-0206. </w:t>
            </w:r>
            <w:hyperlink r:id="rId82" w:history="1">
              <w:r w:rsidRPr="00C23F52">
                <w:rPr>
                  <w:rStyle w:val="Hypertextovodkaz"/>
                  <w:color w:val="auto"/>
                </w:rPr>
                <w:t>https://doi.org/10.2478/mmcks-2018-0022</w:t>
              </w:r>
            </w:hyperlink>
            <w:r>
              <w:t xml:space="preserve"> (30%)</w:t>
            </w:r>
          </w:p>
          <w:p w:rsidR="00F3186A" w:rsidRDefault="00F3186A" w:rsidP="00F3186A">
            <w:pPr>
              <w:jc w:val="both"/>
              <w:rPr>
                <w:b/>
              </w:rPr>
            </w:pPr>
            <w:r>
              <w:t xml:space="preserve">KWARTENG, A. M., PILÍK, M., JUŘIČKOVÁ, E. </w:t>
            </w:r>
            <w:r w:rsidRPr="00323565">
              <w:t>Mining Interest In Online Shoppers’ Data: An Association Rule Mining Approach</w:t>
            </w:r>
            <w:r>
              <w:t xml:space="preserve">. </w:t>
            </w:r>
            <w:r w:rsidRPr="00323565">
              <w:rPr>
                <w:i/>
              </w:rPr>
              <w:t>Acta Polytechnica Hungarica.</w:t>
            </w:r>
            <w:r>
              <w:t xml:space="preserve"> 2017, Volume 14, Issue 7. ISSN 1785-8860</w:t>
            </w:r>
            <w:r w:rsidRPr="00D5632F">
              <w:t>. (25 %)</w:t>
            </w:r>
          </w:p>
          <w:p w:rsidR="00CF03C9" w:rsidRDefault="00CF03C9" w:rsidP="00D36366">
            <w:pPr>
              <w:jc w:val="both"/>
            </w:pPr>
            <w:r>
              <w:rPr>
                <w:szCs w:val="32"/>
              </w:rPr>
              <w:t>PILÍK, M</w:t>
            </w:r>
            <w:r w:rsidR="00D36366">
              <w:rPr>
                <w:szCs w:val="32"/>
              </w:rPr>
              <w:t>.</w:t>
            </w:r>
            <w:r>
              <w:rPr>
                <w:szCs w:val="32"/>
              </w:rPr>
              <w:t>, JUŘIČKOVÁ</w:t>
            </w:r>
            <w:r w:rsidR="00D36366">
              <w:rPr>
                <w:szCs w:val="32"/>
              </w:rPr>
              <w:t>, E.,</w:t>
            </w:r>
            <w:r>
              <w:t xml:space="preserve"> KWARTENG</w:t>
            </w:r>
            <w:r w:rsidR="00D36366">
              <w:t>, A</w:t>
            </w:r>
            <w:r>
              <w:t>.</w:t>
            </w:r>
            <w:r w:rsidR="00D36366">
              <w:t xml:space="preserve"> M.</w:t>
            </w:r>
            <w:r>
              <w:t xml:space="preserve"> </w:t>
            </w:r>
            <w:r w:rsidRPr="0038329D">
              <w:t>Online shopping behaviour in conditions of digital transformation in the Czech Republic</w:t>
            </w:r>
            <w:r>
              <w:t xml:space="preserve">. </w:t>
            </w:r>
            <w:r w:rsidRPr="00D62B7B">
              <w:rPr>
                <w:i/>
              </w:rPr>
              <w:t xml:space="preserve">Economic Annals-XXI. </w:t>
            </w:r>
            <w:r>
              <w:t xml:space="preserve">2017, 165(3-4(1)). ISSN </w:t>
            </w:r>
            <w:r w:rsidRPr="0038329D">
              <w:t>1728-6220</w:t>
            </w:r>
            <w:r>
              <w:t xml:space="preserve">. </w:t>
            </w:r>
            <w:r w:rsidRPr="007867F2">
              <w:t>(40 %)</w:t>
            </w:r>
          </w:p>
          <w:p w:rsidR="00CF03C9" w:rsidRDefault="00CF03C9" w:rsidP="00D36366">
            <w:pPr>
              <w:jc w:val="both"/>
              <w:rPr>
                <w:b/>
                <w:szCs w:val="32"/>
              </w:rPr>
            </w:pPr>
            <w:r>
              <w:rPr>
                <w:szCs w:val="32"/>
              </w:rPr>
              <w:t>JUŘIČKOVÁ, E</w:t>
            </w:r>
            <w:r w:rsidR="00D36366">
              <w:rPr>
                <w:szCs w:val="32"/>
              </w:rPr>
              <w:t>.</w:t>
            </w:r>
            <w:r>
              <w:rPr>
                <w:szCs w:val="32"/>
              </w:rPr>
              <w:t>, PILÍK</w:t>
            </w:r>
            <w:r w:rsidR="00D36366">
              <w:rPr>
                <w:szCs w:val="32"/>
              </w:rPr>
              <w:t>, M.</w:t>
            </w:r>
            <w:r>
              <w:rPr>
                <w:szCs w:val="32"/>
              </w:rPr>
              <w:t>, KLÍMEK</w:t>
            </w:r>
            <w:r w:rsidR="00D36366">
              <w:rPr>
                <w:szCs w:val="32"/>
              </w:rPr>
              <w:t>, P.,</w:t>
            </w:r>
            <w:r>
              <w:rPr>
                <w:szCs w:val="32"/>
              </w:rPr>
              <w:t xml:space="preserve"> PÁLKA</w:t>
            </w:r>
            <w:r w:rsidR="00D36366">
              <w:rPr>
                <w:szCs w:val="32"/>
              </w:rPr>
              <w:t>, P</w:t>
            </w:r>
            <w:r>
              <w:rPr>
                <w:szCs w:val="32"/>
              </w:rPr>
              <w:t xml:space="preserve">. Comparison schopping agents and Czech online customers´ shopping behaviour. </w:t>
            </w:r>
            <w:r w:rsidRPr="00DF24D5">
              <w:rPr>
                <w:i/>
                <w:szCs w:val="32"/>
              </w:rPr>
              <w:t>International Journal of Enterpreneurial Knowledge.</w:t>
            </w:r>
            <w:r>
              <w:rPr>
                <w:szCs w:val="32"/>
              </w:rPr>
              <w:t xml:space="preserve"> 2016, roč. 4, č. 2, s. 62-69. ISSN </w:t>
            </w:r>
            <w:r w:rsidRPr="00DF24D5">
              <w:rPr>
                <w:szCs w:val="32"/>
              </w:rPr>
              <w:t>2336-2952</w:t>
            </w:r>
            <w:r>
              <w:rPr>
                <w:szCs w:val="32"/>
              </w:rPr>
              <w:t xml:space="preserve">. </w:t>
            </w:r>
            <w:r w:rsidRPr="00DF24D5">
              <w:rPr>
                <w:szCs w:val="32"/>
              </w:rPr>
              <w:t xml:space="preserve">DOI: </w:t>
            </w:r>
            <w:r w:rsidRPr="00B142CE">
              <w:rPr>
                <w:szCs w:val="32"/>
              </w:rPr>
              <w:t>10.1515/ijek-2016-0014</w:t>
            </w:r>
            <w:r>
              <w:rPr>
                <w:szCs w:val="32"/>
              </w:rPr>
              <w:t xml:space="preserve"> </w:t>
            </w:r>
            <w:r w:rsidRPr="00D5632F">
              <w:rPr>
                <w:szCs w:val="32"/>
              </w:rPr>
              <w:t>(40 %)</w:t>
            </w:r>
          </w:p>
          <w:p w:rsidR="00CF03C9" w:rsidRPr="00C23F52" w:rsidRDefault="00CF03C9" w:rsidP="00D36366">
            <w:pPr>
              <w:jc w:val="both"/>
              <w:rPr>
                <w:szCs w:val="32"/>
              </w:rPr>
            </w:pPr>
            <w:r>
              <w:rPr>
                <w:szCs w:val="32"/>
              </w:rPr>
              <w:t>PILÍK, M</w:t>
            </w:r>
            <w:r w:rsidR="00D36366">
              <w:rPr>
                <w:szCs w:val="32"/>
              </w:rPr>
              <w:t>.,</w:t>
            </w:r>
            <w:r>
              <w:rPr>
                <w:szCs w:val="32"/>
              </w:rPr>
              <w:t xml:space="preserve"> JUŘIČKOVÁ</w:t>
            </w:r>
            <w:r w:rsidR="00D36366">
              <w:rPr>
                <w:szCs w:val="32"/>
              </w:rPr>
              <w:t>, E</w:t>
            </w:r>
            <w:r>
              <w:rPr>
                <w:szCs w:val="32"/>
              </w:rPr>
              <w:t xml:space="preserve">. Trust and security as a significant factors influencing on-line buying behavior in the Czech Republic. </w:t>
            </w:r>
            <w:r w:rsidRPr="00DF24D5">
              <w:rPr>
                <w:i/>
                <w:szCs w:val="32"/>
              </w:rPr>
              <w:t xml:space="preserve">Economics </w:t>
            </w:r>
            <w:r w:rsidRPr="00C23F52">
              <w:rPr>
                <w:i/>
                <w:szCs w:val="32"/>
              </w:rPr>
              <w:t>Management Innovation.</w:t>
            </w:r>
            <w:r w:rsidRPr="00C23F52">
              <w:rPr>
                <w:szCs w:val="32"/>
              </w:rPr>
              <w:t xml:space="preserve"> 2016, Volume 8, Issue 2, pp. 31-44. ISSN 1805-353X. Available at: http://www.emijournal.cz/ (50 %)</w:t>
            </w:r>
          </w:p>
          <w:p w:rsidR="00F3186A" w:rsidRPr="00C23F52" w:rsidRDefault="00F3186A" w:rsidP="002955B8">
            <w:pPr>
              <w:jc w:val="both"/>
              <w:rPr>
                <w:i/>
              </w:rPr>
            </w:pPr>
            <w:r w:rsidRPr="00C23F52">
              <w:rPr>
                <w:i/>
              </w:rPr>
              <w:t xml:space="preserve">Přehled projektové činnosti: </w:t>
            </w:r>
          </w:p>
          <w:p w:rsidR="00CF03C9" w:rsidRDefault="002955B8" w:rsidP="002955B8">
            <w:pPr>
              <w:jc w:val="both"/>
            </w:pPr>
            <w:r w:rsidRPr="00C23F52">
              <w:rPr>
                <w:rStyle w:val="Hypertextovodkaz"/>
                <w:color w:val="auto"/>
                <w:szCs w:val="32"/>
                <w:u w:val="none"/>
              </w:rPr>
              <w:t>GA ČR P403/11/P175</w:t>
            </w:r>
            <w:r w:rsidRPr="00C23F52">
              <w:rPr>
                <w:rStyle w:val="Hypertextovodkaz"/>
                <w:color w:val="auto"/>
                <w:szCs w:val="32"/>
              </w:rPr>
              <w:t xml:space="preserve"> </w:t>
            </w:r>
            <w:r w:rsidRPr="00C23F52">
              <w:t>Faktory ovlivňující on-line nákupní chování na Internetu v prostředí e-commerce na B2C a B2B trzích v ČR 2011-2013 (hlavní řešitel</w:t>
            </w:r>
            <w:r w:rsidRPr="003278A1">
              <w:t>)</w:t>
            </w:r>
            <w:r>
              <w:t>.</w:t>
            </w:r>
          </w:p>
          <w:p w:rsidR="007108D1" w:rsidRPr="007108D1" w:rsidRDefault="007108D1" w:rsidP="000C66E2">
            <w:pPr>
              <w:jc w:val="both"/>
            </w:pPr>
            <w:r>
              <w:t xml:space="preserve">H2020 -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CF03C9" w:rsidTr="003F6EB7">
        <w:trPr>
          <w:trHeight w:val="218"/>
        </w:trPr>
        <w:tc>
          <w:tcPr>
            <w:tcW w:w="9900" w:type="dxa"/>
            <w:gridSpan w:val="11"/>
            <w:shd w:val="clear" w:color="auto" w:fill="F7CAAC"/>
          </w:tcPr>
          <w:p w:rsidR="00CF03C9" w:rsidRDefault="00CF03C9" w:rsidP="003F6EB7">
            <w:pPr>
              <w:rPr>
                <w:b/>
              </w:rPr>
            </w:pPr>
            <w:r>
              <w:rPr>
                <w:b/>
              </w:rPr>
              <w:t>Působení v zahraničí</w:t>
            </w:r>
          </w:p>
        </w:tc>
      </w:tr>
      <w:tr w:rsidR="00CF03C9" w:rsidTr="00D36366">
        <w:trPr>
          <w:trHeight w:val="70"/>
        </w:trPr>
        <w:tc>
          <w:tcPr>
            <w:tcW w:w="9900" w:type="dxa"/>
            <w:gridSpan w:val="11"/>
          </w:tcPr>
          <w:p w:rsidR="00CF03C9" w:rsidRDefault="00CF03C9" w:rsidP="003F6EB7">
            <w:pPr>
              <w:rPr>
                <w:b/>
              </w:rPr>
            </w:pPr>
          </w:p>
        </w:tc>
      </w:tr>
      <w:tr w:rsidR="00CF03C9" w:rsidTr="00D36366">
        <w:trPr>
          <w:cantSplit/>
          <w:trHeight w:val="113"/>
        </w:trPr>
        <w:tc>
          <w:tcPr>
            <w:tcW w:w="2529" w:type="dxa"/>
            <w:shd w:val="clear" w:color="auto" w:fill="F7CAAC"/>
          </w:tcPr>
          <w:p w:rsidR="00CF03C9" w:rsidRDefault="00CF03C9" w:rsidP="003F6EB7">
            <w:pPr>
              <w:jc w:val="both"/>
              <w:rPr>
                <w:b/>
              </w:rPr>
            </w:pPr>
            <w:r>
              <w:rPr>
                <w:b/>
              </w:rPr>
              <w:t xml:space="preserve">Podpis </w:t>
            </w:r>
          </w:p>
        </w:tc>
        <w:tc>
          <w:tcPr>
            <w:tcW w:w="4554" w:type="dxa"/>
            <w:gridSpan w:val="5"/>
          </w:tcPr>
          <w:p w:rsidR="00CF03C9" w:rsidRPr="00B10230" w:rsidRDefault="00CF03C9" w:rsidP="003F6EB7">
            <w:pPr>
              <w:jc w:val="both"/>
              <w:rPr>
                <w:b/>
              </w:rPr>
            </w:pPr>
          </w:p>
        </w:tc>
        <w:tc>
          <w:tcPr>
            <w:tcW w:w="789" w:type="dxa"/>
            <w:gridSpan w:val="2"/>
            <w:shd w:val="clear" w:color="auto" w:fill="F7CAAC"/>
          </w:tcPr>
          <w:p w:rsidR="00CF03C9" w:rsidRDefault="00CF03C9" w:rsidP="003F6EB7">
            <w:pPr>
              <w:jc w:val="both"/>
            </w:pPr>
            <w:r>
              <w:rPr>
                <w:b/>
              </w:rPr>
              <w:t>datum</w:t>
            </w:r>
          </w:p>
        </w:tc>
        <w:tc>
          <w:tcPr>
            <w:tcW w:w="2028" w:type="dxa"/>
            <w:gridSpan w:val="3"/>
          </w:tcPr>
          <w:p w:rsidR="00CF03C9" w:rsidRDefault="00CF03C9" w:rsidP="003F6EB7">
            <w:pPr>
              <w:jc w:val="both"/>
            </w:pPr>
          </w:p>
        </w:tc>
      </w:tr>
    </w:tbl>
    <w:p w:rsidR="0054300D" w:rsidRDefault="0054300D">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F3186A">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lastRenderedPageBreak/>
              <w:t>C-I – Personální zabezpečení</w:t>
            </w:r>
          </w:p>
        </w:tc>
      </w:tr>
      <w:tr w:rsidR="00AA1EEA" w:rsidTr="00F3186A">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F3186A">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F3186A">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BB582A" w:rsidP="003F6EB7">
            <w:pPr>
              <w:jc w:val="both"/>
            </w:pPr>
            <w:r w:rsidRPr="00F25E04">
              <w:t>Finance a finanční technologie</w:t>
            </w:r>
          </w:p>
        </w:tc>
      </w:tr>
      <w:tr w:rsidR="00AA1EEA" w:rsidTr="00F3186A">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Michal PIVNIČKA</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Ing.</w:t>
            </w:r>
            <w:r w:rsidR="00EA490E">
              <w:t>,</w:t>
            </w:r>
            <w:r>
              <w:t xml:space="preserve"> Ph.D.</w:t>
            </w:r>
          </w:p>
        </w:tc>
      </w:tr>
      <w:tr w:rsidR="00AA1EEA" w:rsidTr="00F3186A">
        <w:trPr>
          <w:trHeight w:val="259"/>
        </w:trPr>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1981</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F3186A">
        <w:trPr>
          <w:trHeight w:val="466"/>
        </w:trPr>
        <w:tc>
          <w:tcPr>
            <w:tcW w:w="9857" w:type="dxa"/>
            <w:gridSpan w:val="11"/>
            <w:tcBorders>
              <w:top w:val="nil"/>
            </w:tcBorders>
          </w:tcPr>
          <w:p w:rsidR="00AA1EEA" w:rsidRPr="00AA1EEA" w:rsidRDefault="00B0096A" w:rsidP="00C051D9">
            <w:pPr>
              <w:jc w:val="both"/>
              <w:rPr>
                <w:b/>
              </w:rPr>
            </w:pPr>
            <w:r>
              <w:t>Úvod do studia</w:t>
            </w:r>
            <w:r w:rsidR="00AA1EEA">
              <w:t xml:space="preserve"> systém</w:t>
            </w:r>
            <w:r w:rsidR="00ED6BAD">
              <w:t>ů - garant, přednášející (</w:t>
            </w:r>
            <w:r w:rsidR="00C051D9">
              <w:t>10</w:t>
            </w:r>
            <w:r w:rsidR="00AA1EEA">
              <w:t>0%)</w:t>
            </w:r>
          </w:p>
        </w:tc>
      </w:tr>
      <w:tr w:rsidR="00AA1EEA" w:rsidTr="00F3186A">
        <w:tc>
          <w:tcPr>
            <w:tcW w:w="9857" w:type="dxa"/>
            <w:gridSpan w:val="11"/>
            <w:shd w:val="clear" w:color="auto" w:fill="F7CAAC"/>
          </w:tcPr>
          <w:p w:rsidR="00AA1EEA" w:rsidRDefault="00AA1EEA" w:rsidP="003F6EB7">
            <w:pPr>
              <w:jc w:val="both"/>
            </w:pPr>
            <w:r>
              <w:rPr>
                <w:b/>
              </w:rPr>
              <w:t xml:space="preserve">Údaje o vzdělání na VŠ </w:t>
            </w:r>
          </w:p>
        </w:tc>
      </w:tr>
      <w:tr w:rsidR="00AA1EEA" w:rsidTr="00F3186A">
        <w:trPr>
          <w:trHeight w:val="1055"/>
        </w:trPr>
        <w:tc>
          <w:tcPr>
            <w:tcW w:w="9857" w:type="dxa"/>
            <w:gridSpan w:val="11"/>
          </w:tcPr>
          <w:p w:rsidR="00AA1EEA" w:rsidRPr="00806AFD" w:rsidRDefault="00AA1EEA" w:rsidP="00EA490E">
            <w:pPr>
              <w:autoSpaceDE w:val="0"/>
              <w:autoSpaceDN w:val="0"/>
              <w:adjustRightInd w:val="0"/>
              <w:ind w:left="1097" w:hanging="1097"/>
              <w:rPr>
                <w:b/>
                <w:bCs/>
                <w:color w:val="000000"/>
                <w:szCs w:val="24"/>
              </w:rPr>
            </w:pPr>
            <w:r>
              <w:rPr>
                <w:b/>
                <w:bCs/>
                <w:color w:val="000000"/>
                <w:szCs w:val="24"/>
              </w:rPr>
              <w:t xml:space="preserve">2008 – 2015: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Ph.D</w:t>
            </w:r>
            <w:r w:rsidRPr="008D5664">
              <w:rPr>
                <w:color w:val="000000"/>
                <w:szCs w:val="24"/>
              </w:rPr>
              <w:t>.)</w:t>
            </w:r>
          </w:p>
          <w:p w:rsidR="00AA1EEA" w:rsidRDefault="00AA1EEA" w:rsidP="00EA490E">
            <w:pPr>
              <w:autoSpaceDE w:val="0"/>
              <w:autoSpaceDN w:val="0"/>
              <w:adjustRightInd w:val="0"/>
              <w:ind w:left="1097" w:hanging="1097"/>
              <w:rPr>
                <w:color w:val="000000"/>
                <w:szCs w:val="24"/>
              </w:rPr>
            </w:pPr>
            <w:r>
              <w:rPr>
                <w:b/>
                <w:bCs/>
                <w:color w:val="000000"/>
                <w:szCs w:val="24"/>
              </w:rPr>
              <w:t xml:space="preserve">2006 – 2008: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Ing</w:t>
            </w:r>
            <w:r w:rsidRPr="008D5664">
              <w:rPr>
                <w:color w:val="000000"/>
                <w:szCs w:val="24"/>
              </w:rPr>
              <w:t>.)</w:t>
            </w:r>
          </w:p>
          <w:p w:rsidR="00AA1EEA" w:rsidRPr="00462C94" w:rsidRDefault="00AA1EEA" w:rsidP="008D5664">
            <w:pPr>
              <w:autoSpaceDE w:val="0"/>
              <w:autoSpaceDN w:val="0"/>
              <w:adjustRightInd w:val="0"/>
              <w:rPr>
                <w:color w:val="000000"/>
                <w:szCs w:val="24"/>
              </w:rPr>
            </w:pPr>
            <w:r>
              <w:rPr>
                <w:b/>
                <w:bCs/>
                <w:color w:val="000000"/>
                <w:szCs w:val="24"/>
              </w:rPr>
              <w:t xml:space="preserve">2002 – 2006: </w:t>
            </w:r>
            <w:r w:rsidRPr="009A3584">
              <w:rPr>
                <w:color w:val="000000"/>
                <w:szCs w:val="24"/>
              </w:rPr>
              <w:t xml:space="preserve">Univerzita Tomáš Bati ve Zlíně, Fakulta managementu a ekonomiky, obor </w:t>
            </w:r>
            <w:r>
              <w:rPr>
                <w:color w:val="000000"/>
                <w:szCs w:val="24"/>
              </w:rPr>
              <w:t>Ma</w:t>
            </w:r>
            <w:r w:rsidR="008D5664">
              <w:rPr>
                <w:color w:val="000000"/>
                <w:szCs w:val="24"/>
              </w:rPr>
              <w:t>nagement</w:t>
            </w:r>
            <w:r>
              <w:rPr>
                <w:color w:val="000000"/>
                <w:szCs w:val="24"/>
              </w:rPr>
              <w:t xml:space="preserve"> a </w:t>
            </w:r>
            <w:r w:rsidR="008D5664">
              <w:rPr>
                <w:color w:val="000000"/>
                <w:szCs w:val="24"/>
              </w:rPr>
              <w:t>ekonomika</w:t>
            </w:r>
            <w:r>
              <w:rPr>
                <w:color w:val="000000"/>
                <w:szCs w:val="24"/>
              </w:rPr>
              <w:t xml:space="preserve"> </w:t>
            </w:r>
            <w:r w:rsidRPr="008D5664">
              <w:rPr>
                <w:color w:val="000000"/>
                <w:szCs w:val="24"/>
              </w:rPr>
              <w:t>(</w:t>
            </w:r>
            <w:r w:rsidRPr="00E460FA">
              <w:rPr>
                <w:b/>
                <w:color w:val="000000"/>
                <w:szCs w:val="24"/>
              </w:rPr>
              <w:t>Bc</w:t>
            </w:r>
            <w:r w:rsidRPr="008D5664">
              <w:rPr>
                <w:color w:val="000000"/>
                <w:szCs w:val="24"/>
              </w:rPr>
              <w:t>.)</w:t>
            </w:r>
          </w:p>
        </w:tc>
      </w:tr>
      <w:tr w:rsidR="00AA1EEA" w:rsidTr="00F3186A">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F3186A">
        <w:trPr>
          <w:trHeight w:val="1090"/>
        </w:trPr>
        <w:tc>
          <w:tcPr>
            <w:tcW w:w="9857" w:type="dxa"/>
            <w:gridSpan w:val="11"/>
          </w:tcPr>
          <w:p w:rsidR="00AA1EEA" w:rsidRDefault="00AA1EEA" w:rsidP="003F6EB7">
            <w:pPr>
              <w:jc w:val="both"/>
            </w:pPr>
            <w:r>
              <w:t xml:space="preserve">08/2010: Onsemiconductor, Obor praxe: informační systémy </w:t>
            </w:r>
          </w:p>
          <w:p w:rsidR="00AA1EEA" w:rsidRPr="008E460F" w:rsidRDefault="00AA1EEA" w:rsidP="003F6EB7">
            <w:pPr>
              <w:tabs>
                <w:tab w:val="left" w:pos="2127"/>
              </w:tabs>
              <w:autoSpaceDE w:val="0"/>
              <w:autoSpaceDN w:val="0"/>
              <w:adjustRightInd w:val="0"/>
              <w:rPr>
                <w:color w:val="000000"/>
                <w:szCs w:val="24"/>
              </w:rPr>
            </w:pPr>
            <w:r>
              <w:t xml:space="preserve">01/2011 – dosud: </w:t>
            </w:r>
            <w:r>
              <w:rPr>
                <w:color w:val="000000"/>
                <w:szCs w:val="24"/>
              </w:rPr>
              <w:t>UTB ve Zlíně, Fakulta managementu a ekonomiky, akademický pracovník</w:t>
            </w:r>
          </w:p>
          <w:p w:rsidR="00AA1EEA" w:rsidRDefault="00AA1EEA" w:rsidP="003F6EB7">
            <w:pPr>
              <w:jc w:val="both"/>
            </w:pPr>
            <w:r>
              <w:t xml:space="preserve">01/2014 – dosud: Axiom Tech; Obor: modelování a simulace výrobních systémů, technické analýzy, optimalizace systémů </w:t>
            </w:r>
          </w:p>
          <w:p w:rsidR="00AA1EEA" w:rsidRPr="006761E0" w:rsidRDefault="00AA1EEA" w:rsidP="003F6EB7">
            <w:pPr>
              <w:jc w:val="both"/>
            </w:pPr>
            <w:r>
              <w:t>01/2014 – dosud: různé praktické projekty a poradenská činnost v oblasti modelování a simulací</w:t>
            </w:r>
            <w:r>
              <w:tab/>
            </w:r>
          </w:p>
        </w:tc>
      </w:tr>
      <w:tr w:rsidR="00AA1EEA" w:rsidTr="00F3186A">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F3186A">
        <w:trPr>
          <w:trHeight w:val="383"/>
        </w:trPr>
        <w:tc>
          <w:tcPr>
            <w:tcW w:w="9857" w:type="dxa"/>
            <w:gridSpan w:val="11"/>
          </w:tcPr>
          <w:p w:rsidR="00F87112" w:rsidRDefault="00F87112" w:rsidP="00F87112">
            <w:pPr>
              <w:jc w:val="both"/>
            </w:pPr>
            <w:r>
              <w:t xml:space="preserve">Počet vedených bakalářských prací – 2 </w:t>
            </w:r>
          </w:p>
          <w:p w:rsidR="00AA1EEA" w:rsidRPr="006761E0" w:rsidRDefault="00F87112" w:rsidP="003F6EB7">
            <w:pPr>
              <w:jc w:val="both"/>
            </w:pPr>
            <w:r>
              <w:t>Počet vedených diplomových prací – 12</w:t>
            </w:r>
          </w:p>
        </w:tc>
      </w:tr>
      <w:tr w:rsidR="00AA1EEA" w:rsidTr="00F3186A">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F3186A">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F3186A">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C051D9" w:rsidP="003F6EB7">
            <w:pPr>
              <w:jc w:val="both"/>
              <w:rPr>
                <w:b/>
              </w:rPr>
            </w:pPr>
            <w:r>
              <w:rPr>
                <w:b/>
              </w:rPr>
              <w:t>3</w:t>
            </w:r>
          </w:p>
        </w:tc>
        <w:tc>
          <w:tcPr>
            <w:tcW w:w="693" w:type="dxa"/>
            <w:vMerge w:val="restart"/>
          </w:tcPr>
          <w:p w:rsidR="00AA1EEA" w:rsidRDefault="005B2559" w:rsidP="003F6EB7">
            <w:pPr>
              <w:jc w:val="both"/>
              <w:rPr>
                <w:b/>
              </w:rPr>
            </w:pPr>
            <w:r>
              <w:rPr>
                <w:b/>
              </w:rPr>
              <w:t>0</w:t>
            </w:r>
          </w:p>
        </w:tc>
        <w:tc>
          <w:tcPr>
            <w:tcW w:w="694" w:type="dxa"/>
            <w:vMerge w:val="restart"/>
          </w:tcPr>
          <w:p w:rsidR="00AA1EEA" w:rsidRDefault="005B2559" w:rsidP="003F6EB7">
            <w:pPr>
              <w:jc w:val="both"/>
              <w:rPr>
                <w:b/>
              </w:rPr>
            </w:pPr>
            <w:r>
              <w:rPr>
                <w:b/>
              </w:rPr>
              <w:t>0</w:t>
            </w:r>
          </w:p>
        </w:tc>
      </w:tr>
      <w:tr w:rsidR="00AA1EEA" w:rsidTr="00F3186A">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F3186A">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F3186A">
        <w:trPr>
          <w:trHeight w:val="2347"/>
        </w:trPr>
        <w:tc>
          <w:tcPr>
            <w:tcW w:w="9857" w:type="dxa"/>
            <w:gridSpan w:val="11"/>
          </w:tcPr>
          <w:p w:rsidR="00690E31" w:rsidRPr="00D43017" w:rsidRDefault="00690E31" w:rsidP="00690E31">
            <w:pPr>
              <w:jc w:val="both"/>
            </w:pPr>
            <w:r w:rsidRPr="00D43017">
              <w:t>BUŘITA L., HRUŠECKÁ D., PIVNIČKA M., ROSMAN P. T</w:t>
            </w:r>
            <w:r>
              <w:t>he Use of Knoweledge Management Systems and Event-B Modelling in a Lean Enterprise.</w:t>
            </w:r>
            <w:r w:rsidRPr="00D43017">
              <w:t xml:space="preserve"> </w:t>
            </w:r>
            <w:r w:rsidRPr="004D5CD3">
              <w:rPr>
                <w:i/>
              </w:rPr>
              <w:t>Journal of Competitiveness</w:t>
            </w:r>
            <w:r>
              <w:t>.</w:t>
            </w:r>
            <w:r w:rsidRPr="00D43017">
              <w:t xml:space="preserve"> </w:t>
            </w:r>
            <w:r>
              <w:t xml:space="preserve">2018, Volume </w:t>
            </w:r>
            <w:r w:rsidRPr="00D43017">
              <w:t>10</w:t>
            </w:r>
            <w:r>
              <w:t xml:space="preserve">, Issue </w:t>
            </w:r>
            <w:r w:rsidRPr="00D43017">
              <w:t>1,</w:t>
            </w:r>
            <w:r>
              <w:t xml:space="preserve"> pp. </w:t>
            </w:r>
            <w:r w:rsidRPr="00D43017">
              <w:t>40 - 53.</w:t>
            </w:r>
            <w:r>
              <w:t xml:space="preserve"> </w:t>
            </w:r>
            <w:r w:rsidRPr="00D43017">
              <w:t>ISSN 1804-171X</w:t>
            </w:r>
            <w:r>
              <w:t>.</w:t>
            </w:r>
            <w:r w:rsidRPr="00D43017">
              <w:t xml:space="preserve"> </w:t>
            </w:r>
            <w:hyperlink r:id="rId83" w:history="1">
              <w:r w:rsidRPr="00774EC6">
                <w:rPr>
                  <w:rStyle w:val="Hypertextovodkaz"/>
                </w:rPr>
                <w:t>https://doi.org/10.7441/joc.2018.01.03</w:t>
              </w:r>
            </w:hyperlink>
            <w:r>
              <w:t xml:space="preserve"> </w:t>
            </w:r>
            <w:r w:rsidRPr="004154B1">
              <w:t>(25%)</w:t>
            </w:r>
          </w:p>
          <w:p w:rsidR="00690E31" w:rsidRDefault="00690E31" w:rsidP="00690E31">
            <w:pPr>
              <w:jc w:val="both"/>
            </w:pPr>
            <w:r w:rsidRPr="004827AC">
              <w:t>HRUŠECKÁ, D</w:t>
            </w:r>
            <w:r>
              <w:t>.</w:t>
            </w:r>
            <w:r w:rsidRPr="004827AC">
              <w:t>,</w:t>
            </w:r>
            <w:r w:rsidRPr="00D43017">
              <w:t xml:space="preserve"> </w:t>
            </w:r>
            <w:r>
              <w:t>SAID KRAYEM, R. A.</w:t>
            </w:r>
            <w:r w:rsidRPr="00D43017">
              <w:t xml:space="preserve">, </w:t>
            </w:r>
            <w:r w:rsidRPr="004827AC">
              <w:t>PIVNIČKA</w:t>
            </w:r>
            <w:r>
              <w:t xml:space="preserve">, M. </w:t>
            </w:r>
            <w:r w:rsidRPr="00FB3FED">
              <w:t>E</w:t>
            </w:r>
            <w:r>
              <w:t xml:space="preserve">vent-B Model for Increasting the Efficiency of </w:t>
            </w:r>
            <w:r w:rsidRPr="00FB3FED">
              <w:t>W</w:t>
            </w:r>
            <w:r>
              <w:t xml:space="preserve">arehouse Management. </w:t>
            </w:r>
            <w:r w:rsidRPr="004D5CD3">
              <w:rPr>
                <w:i/>
              </w:rPr>
              <w:t>Polish Journal of Management Studies</w:t>
            </w:r>
            <w:r>
              <w:rPr>
                <w:i/>
              </w:rPr>
              <w:t>.</w:t>
            </w:r>
            <w:r w:rsidRPr="00FB3FED">
              <w:t xml:space="preserve"> 2018</w:t>
            </w:r>
            <w:r>
              <w:t>, Volume</w:t>
            </w:r>
            <w:r w:rsidRPr="00FB3FED">
              <w:t xml:space="preserve"> 17</w:t>
            </w:r>
            <w:r>
              <w:t xml:space="preserve">, Issue </w:t>
            </w:r>
            <w:r w:rsidRPr="00FB3FED">
              <w:t>2</w:t>
            </w:r>
            <w:r>
              <w:t xml:space="preserve">, pp. </w:t>
            </w:r>
            <w:r w:rsidRPr="00FB3FED">
              <w:t>63-74</w:t>
            </w:r>
            <w:r>
              <w:t>. ISSN</w:t>
            </w:r>
            <w:r w:rsidRPr="00FB3FED">
              <w:t xml:space="preserve"> 2081-7452</w:t>
            </w:r>
            <w:r>
              <w:t xml:space="preserve">. </w:t>
            </w:r>
            <w:r w:rsidRPr="00FB3FED">
              <w:t>DOI: 10.17512/pjms.2018.17.2.06</w:t>
            </w:r>
            <w:r>
              <w:t xml:space="preserve"> (25%)</w:t>
            </w:r>
          </w:p>
          <w:p w:rsidR="00690E31" w:rsidRDefault="00690E31" w:rsidP="00690E31">
            <w:pPr>
              <w:jc w:val="both"/>
            </w:pPr>
            <w:r w:rsidRPr="004827AC">
              <w:t>HRUŠECKÁ, D</w:t>
            </w:r>
            <w:r>
              <w:t>.</w:t>
            </w:r>
            <w:r w:rsidRPr="004827AC">
              <w:t>, PIVNIČKA</w:t>
            </w:r>
            <w:r>
              <w:t xml:space="preserve">, M., </w:t>
            </w:r>
            <w:r w:rsidRPr="004827AC">
              <w:t>BORGES LOPES</w:t>
            </w:r>
            <w:r>
              <w:t>, R</w:t>
            </w:r>
            <w:r w:rsidRPr="004827AC">
              <w:t xml:space="preserve">. Logistics </w:t>
            </w:r>
            <w:r>
              <w:t>M</w:t>
            </w:r>
            <w:r w:rsidRPr="004827AC">
              <w:t xml:space="preserve">anagement as a </w:t>
            </w:r>
            <w:r>
              <w:t>System Co</w:t>
            </w:r>
            <w:r w:rsidRPr="004827AC">
              <w:t xml:space="preserve">nstraint. </w:t>
            </w:r>
            <w:r w:rsidRPr="003E4C0E">
              <w:rPr>
                <w:i/>
              </w:rPr>
              <w:t xml:space="preserve">Polish </w:t>
            </w:r>
            <w:r>
              <w:rPr>
                <w:i/>
              </w:rPr>
              <w:t xml:space="preserve">Journal of Management Studies. </w:t>
            </w:r>
            <w:r>
              <w:t>2017, Volume</w:t>
            </w:r>
            <w:r w:rsidRPr="004827AC">
              <w:t xml:space="preserve"> 15, </w:t>
            </w:r>
            <w:r>
              <w:t>Issue</w:t>
            </w:r>
            <w:r w:rsidRPr="004827AC">
              <w:t xml:space="preserve"> 1, </w:t>
            </w:r>
            <w:r>
              <w:t>pp</w:t>
            </w:r>
            <w:r w:rsidRPr="004827AC">
              <w:t>. 76-87. ISSN 2081-7452</w:t>
            </w:r>
            <w:r>
              <w:t xml:space="preserve">. </w:t>
            </w:r>
            <w:hyperlink r:id="rId84" w:history="1">
              <w:r w:rsidRPr="003E4C0E">
                <w:rPr>
                  <w:rStyle w:val="Hypertextovodkaz"/>
                </w:rPr>
                <w:t>https://doi.org/10.17512/pjms.2017.15.1.08</w:t>
              </w:r>
            </w:hyperlink>
            <w:r w:rsidRPr="003E4C0E">
              <w:t xml:space="preserve">  </w:t>
            </w:r>
            <w:r>
              <w:t>(40%)</w:t>
            </w:r>
            <w:r w:rsidRPr="004827AC">
              <w:t>.</w:t>
            </w:r>
          </w:p>
          <w:p w:rsidR="00AA1EEA" w:rsidRPr="00690E31" w:rsidRDefault="00690E31" w:rsidP="00AA1EEA">
            <w:pPr>
              <w:jc w:val="both"/>
            </w:pPr>
            <w:r w:rsidRPr="00533D8C">
              <w:t>PIVNIČKA, M</w:t>
            </w:r>
            <w:r>
              <w:t>.,</w:t>
            </w:r>
            <w:r w:rsidRPr="00533D8C">
              <w:t xml:space="preserve"> HRUŠECKÁ</w:t>
            </w:r>
            <w:r>
              <w:t>, D</w:t>
            </w:r>
            <w:r w:rsidRPr="00533D8C">
              <w:t xml:space="preserve">. Possibilities of Using Computer Simulation in Production Process. </w:t>
            </w:r>
            <w:r w:rsidRPr="00533D8C">
              <w:rPr>
                <w:i/>
              </w:rPr>
              <w:t>In Proceedings of The 4th International Conference on Industrial Engineering and Operations Management</w:t>
            </w:r>
            <w:r w:rsidRPr="00533D8C">
              <w:t xml:space="preserve">. Novi: IEOM Society, 2014, </w:t>
            </w:r>
            <w:r>
              <w:t xml:space="preserve">pp. </w:t>
            </w:r>
            <w:r w:rsidRPr="00533D8C">
              <w:t>1273-1280. ISSN 21</w:t>
            </w:r>
            <w:r>
              <w:t>69-8767. ISB</w:t>
            </w:r>
            <w:r w:rsidR="00C051D9">
              <w:t>N 978-0-9855497-1-8 (90%).</w:t>
            </w:r>
          </w:p>
        </w:tc>
      </w:tr>
      <w:tr w:rsidR="00AA1EEA" w:rsidTr="00F3186A">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F3186A">
        <w:trPr>
          <w:trHeight w:val="135"/>
        </w:trPr>
        <w:tc>
          <w:tcPr>
            <w:tcW w:w="9857" w:type="dxa"/>
            <w:gridSpan w:val="11"/>
          </w:tcPr>
          <w:p w:rsidR="00AA1EEA" w:rsidRDefault="00AA1EEA" w:rsidP="003F6EB7">
            <w:pPr>
              <w:rPr>
                <w:b/>
              </w:rPr>
            </w:pPr>
          </w:p>
        </w:tc>
      </w:tr>
      <w:tr w:rsidR="00AA1EEA" w:rsidTr="00F3186A">
        <w:trPr>
          <w:cantSplit/>
          <w:trHeight w:val="70"/>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F3186A" w:rsidRDefault="00F3186A">
      <w:r>
        <w:br w:type="page"/>
      </w:r>
    </w:p>
    <w:tbl>
      <w:tblPr>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13"/>
        <w:gridCol w:w="73"/>
        <w:gridCol w:w="636"/>
        <w:gridCol w:w="693"/>
        <w:gridCol w:w="694"/>
      </w:tblGrid>
      <w:tr w:rsidR="00AA1EEA" w:rsidTr="00F3186A">
        <w:tc>
          <w:tcPr>
            <w:tcW w:w="9861" w:type="dxa"/>
            <w:gridSpan w:val="11"/>
            <w:tcBorders>
              <w:bottom w:val="double" w:sz="4" w:space="0" w:color="auto"/>
            </w:tcBorders>
            <w:shd w:val="clear" w:color="auto" w:fill="BDD6EE"/>
          </w:tcPr>
          <w:p w:rsidR="00AA1EEA" w:rsidRDefault="00AA1EEA" w:rsidP="003F6EB7">
            <w:pPr>
              <w:jc w:val="both"/>
              <w:rPr>
                <w:b/>
                <w:sz w:val="28"/>
              </w:rPr>
            </w:pPr>
            <w:r>
              <w:rPr>
                <w:b/>
                <w:sz w:val="28"/>
              </w:rPr>
              <w:lastRenderedPageBreak/>
              <w:t>C-I – Personální zabezpečení</w:t>
            </w:r>
          </w:p>
        </w:tc>
      </w:tr>
      <w:tr w:rsidR="00AA1EEA" w:rsidTr="00F3186A">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5" w:type="dxa"/>
            <w:gridSpan w:val="10"/>
          </w:tcPr>
          <w:p w:rsidR="00AA1EEA" w:rsidRDefault="00AA1EEA" w:rsidP="003F6EB7">
            <w:pPr>
              <w:jc w:val="both"/>
            </w:pPr>
            <w:r>
              <w:t>Univerzita Tomáše Bati ve Zlíně</w:t>
            </w:r>
          </w:p>
        </w:tc>
      </w:tr>
      <w:tr w:rsidR="00AA1EEA" w:rsidTr="00F3186A">
        <w:tc>
          <w:tcPr>
            <w:tcW w:w="2516" w:type="dxa"/>
            <w:shd w:val="clear" w:color="auto" w:fill="F7CAAC"/>
          </w:tcPr>
          <w:p w:rsidR="00AA1EEA" w:rsidRDefault="00AA1EEA" w:rsidP="003F6EB7">
            <w:pPr>
              <w:jc w:val="both"/>
              <w:rPr>
                <w:b/>
              </w:rPr>
            </w:pPr>
            <w:r>
              <w:rPr>
                <w:b/>
              </w:rPr>
              <w:t>Součást vysoké školy</w:t>
            </w:r>
          </w:p>
        </w:tc>
        <w:tc>
          <w:tcPr>
            <w:tcW w:w="7345" w:type="dxa"/>
            <w:gridSpan w:val="10"/>
          </w:tcPr>
          <w:p w:rsidR="00AA1EEA" w:rsidRDefault="00AA1EEA" w:rsidP="003F6EB7">
            <w:pPr>
              <w:jc w:val="both"/>
            </w:pPr>
            <w:r>
              <w:t>Fakulta managementu a ekonomiky</w:t>
            </w:r>
          </w:p>
        </w:tc>
      </w:tr>
      <w:tr w:rsidR="00AA1EEA" w:rsidTr="00F3186A">
        <w:tc>
          <w:tcPr>
            <w:tcW w:w="2516" w:type="dxa"/>
            <w:shd w:val="clear" w:color="auto" w:fill="F7CAAC"/>
          </w:tcPr>
          <w:p w:rsidR="00AA1EEA" w:rsidRDefault="00AA1EEA" w:rsidP="003F6EB7">
            <w:pPr>
              <w:jc w:val="both"/>
              <w:rPr>
                <w:b/>
              </w:rPr>
            </w:pPr>
            <w:r>
              <w:rPr>
                <w:b/>
              </w:rPr>
              <w:t>Název studijního programu</w:t>
            </w:r>
          </w:p>
        </w:tc>
        <w:tc>
          <w:tcPr>
            <w:tcW w:w="7345" w:type="dxa"/>
            <w:gridSpan w:val="10"/>
          </w:tcPr>
          <w:p w:rsidR="00AA1EEA" w:rsidRDefault="00BB582A" w:rsidP="003F6EB7">
            <w:pPr>
              <w:jc w:val="both"/>
            </w:pPr>
            <w:r w:rsidRPr="00F25E04">
              <w:t>Finance a finanční technologie</w:t>
            </w:r>
          </w:p>
        </w:tc>
      </w:tr>
      <w:tr w:rsidR="00AA1EEA" w:rsidTr="00F3186A">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Boris POPESKO</w:t>
            </w:r>
          </w:p>
        </w:tc>
        <w:tc>
          <w:tcPr>
            <w:tcW w:w="713" w:type="dxa"/>
            <w:shd w:val="clear" w:color="auto" w:fill="F7CAAC"/>
          </w:tcPr>
          <w:p w:rsidR="00AA1EEA" w:rsidRDefault="00AA1EEA" w:rsidP="003F6EB7">
            <w:pPr>
              <w:jc w:val="both"/>
              <w:rPr>
                <w:b/>
              </w:rPr>
            </w:pPr>
            <w:r>
              <w:rPr>
                <w:b/>
              </w:rPr>
              <w:t>Tituly</w:t>
            </w:r>
          </w:p>
        </w:tc>
        <w:tc>
          <w:tcPr>
            <w:tcW w:w="2096" w:type="dxa"/>
            <w:gridSpan w:val="4"/>
          </w:tcPr>
          <w:p w:rsidR="00AA1EEA" w:rsidRDefault="00A13DC4">
            <w:pPr>
              <w:jc w:val="both"/>
            </w:pPr>
            <w:ins w:id="2552" w:author="Pavla Trefilová" w:date="2019-09-11T15:34:00Z">
              <w:r>
                <w:t>prof</w:t>
              </w:r>
            </w:ins>
            <w:del w:id="2553" w:author="Pavla Trefilová" w:date="2019-09-11T15:34:00Z">
              <w:r w:rsidR="00AA1EEA" w:rsidDel="00A13DC4">
                <w:delText>doc</w:delText>
              </w:r>
            </w:del>
            <w:r w:rsidR="00AA1EEA">
              <w:t>. Ing.</w:t>
            </w:r>
            <w:r w:rsidR="00682011">
              <w:t>,</w:t>
            </w:r>
            <w:r w:rsidR="00AA1EEA">
              <w:t xml:space="preserve"> Ph.D.</w:t>
            </w:r>
          </w:p>
        </w:tc>
      </w:tr>
      <w:tr w:rsidR="00AA1EEA" w:rsidTr="00F3186A">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1978</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13"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13"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7"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F3186A">
        <w:tc>
          <w:tcPr>
            <w:tcW w:w="6058" w:type="dxa"/>
            <w:gridSpan w:val="5"/>
          </w:tcPr>
          <w:p w:rsidR="00AA1EEA" w:rsidRDefault="00121A92" w:rsidP="003F6EB7">
            <w:pPr>
              <w:jc w:val="both"/>
            </w:pPr>
            <w:r>
              <w:t>Vysoká škola obchodní v Praze, o.p.s.</w:t>
            </w:r>
          </w:p>
        </w:tc>
        <w:tc>
          <w:tcPr>
            <w:tcW w:w="1707" w:type="dxa"/>
            <w:gridSpan w:val="2"/>
          </w:tcPr>
          <w:p w:rsidR="00AA1EEA" w:rsidRDefault="00AA1EEA" w:rsidP="003F6EB7">
            <w:pPr>
              <w:jc w:val="both"/>
            </w:pPr>
            <w:r>
              <w:t>pp</w:t>
            </w:r>
          </w:p>
        </w:tc>
        <w:tc>
          <w:tcPr>
            <w:tcW w:w="2096" w:type="dxa"/>
            <w:gridSpan w:val="4"/>
          </w:tcPr>
          <w:p w:rsidR="00AA1EEA" w:rsidRDefault="00121A92" w:rsidP="003F6EB7">
            <w:pPr>
              <w:jc w:val="both"/>
            </w:pPr>
            <w:r>
              <w:t>10</w:t>
            </w:r>
          </w:p>
        </w:tc>
      </w:tr>
      <w:tr w:rsidR="00AA1EEA" w:rsidTr="00F3186A">
        <w:tc>
          <w:tcPr>
            <w:tcW w:w="9861"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F3186A">
        <w:trPr>
          <w:trHeight w:val="466"/>
        </w:trPr>
        <w:tc>
          <w:tcPr>
            <w:tcW w:w="9861" w:type="dxa"/>
            <w:gridSpan w:val="11"/>
            <w:tcBorders>
              <w:top w:val="nil"/>
            </w:tcBorders>
          </w:tcPr>
          <w:p w:rsidR="00AA1EEA" w:rsidRDefault="00AA1EEA" w:rsidP="003F6EB7">
            <w:pPr>
              <w:jc w:val="both"/>
            </w:pPr>
            <w:r>
              <w:t>Manažerské účetnictví - garant, přednášející (60%)</w:t>
            </w:r>
          </w:p>
          <w:p w:rsidR="00AA1EEA" w:rsidRDefault="00AA1EEA" w:rsidP="009A3BB4">
            <w:pPr>
              <w:jc w:val="both"/>
            </w:pPr>
            <w:r>
              <w:t xml:space="preserve">Podnikatelská akademie 2 – garant, </w:t>
            </w:r>
            <w:r w:rsidR="009A3BB4">
              <w:t>vedení seminářů</w:t>
            </w:r>
            <w:r>
              <w:t xml:space="preserve"> (70%)</w:t>
            </w:r>
          </w:p>
        </w:tc>
      </w:tr>
      <w:tr w:rsidR="00AA1EEA" w:rsidTr="00F3186A">
        <w:tc>
          <w:tcPr>
            <w:tcW w:w="9861" w:type="dxa"/>
            <w:gridSpan w:val="11"/>
            <w:shd w:val="clear" w:color="auto" w:fill="F7CAAC"/>
          </w:tcPr>
          <w:p w:rsidR="00AA1EEA" w:rsidRDefault="00AA1EEA" w:rsidP="003F6EB7">
            <w:pPr>
              <w:jc w:val="both"/>
            </w:pPr>
            <w:r>
              <w:rPr>
                <w:b/>
              </w:rPr>
              <w:t xml:space="preserve">Údaje o vzdělání na VŠ </w:t>
            </w:r>
          </w:p>
        </w:tc>
      </w:tr>
      <w:tr w:rsidR="00AA1EEA" w:rsidTr="007044B0">
        <w:trPr>
          <w:trHeight w:val="621"/>
        </w:trPr>
        <w:tc>
          <w:tcPr>
            <w:tcW w:w="9861" w:type="dxa"/>
            <w:gridSpan w:val="11"/>
          </w:tcPr>
          <w:p w:rsidR="00AA1EEA" w:rsidRDefault="00AA1EEA" w:rsidP="00E460FA">
            <w:pPr>
              <w:pStyle w:val="Zkladntext"/>
              <w:ind w:left="1172" w:hanging="1172"/>
              <w:rPr>
                <w:rFonts w:ascii="Times New Roman" w:hAnsi="Times New Roman"/>
                <w:i w:val="0"/>
                <w:sz w:val="20"/>
              </w:rPr>
            </w:pPr>
            <w:r w:rsidRPr="00AA1EEA">
              <w:rPr>
                <w:rFonts w:ascii="Times New Roman" w:hAnsi="Times New Roman"/>
                <w:i w:val="0"/>
                <w:sz w:val="20"/>
              </w:rPr>
              <w:t>2001-2005</w:t>
            </w:r>
            <w:r w:rsidRPr="00AA1EEA">
              <w:rPr>
                <w:rFonts w:ascii="Times New Roman" w:hAnsi="Times New Roman"/>
                <w:i w:val="0"/>
                <w:sz w:val="20"/>
              </w:rPr>
              <w:tab/>
              <w:t>UTB ve Zlíně, Fakulta managementu a ekonomiky, obor „</w:t>
            </w:r>
            <w:r w:rsidR="00E460FA">
              <w:rPr>
                <w:rFonts w:ascii="Times New Roman" w:hAnsi="Times New Roman"/>
                <w:i w:val="0"/>
                <w:sz w:val="20"/>
              </w:rPr>
              <w:t>Ekonomika a management podniku“ (</w:t>
            </w:r>
            <w:r w:rsidRPr="00E460FA">
              <w:rPr>
                <w:rFonts w:ascii="Times New Roman" w:hAnsi="Times New Roman"/>
                <w:b/>
                <w:i w:val="0"/>
                <w:sz w:val="20"/>
              </w:rPr>
              <w:t>Ph.D</w:t>
            </w:r>
            <w:r w:rsidRPr="00AA1EEA">
              <w:rPr>
                <w:rFonts w:ascii="Times New Roman" w:hAnsi="Times New Roman"/>
                <w:i w:val="0"/>
                <w:sz w:val="20"/>
              </w:rPr>
              <w:t>.</w:t>
            </w:r>
            <w:r w:rsidR="00E460FA">
              <w:rPr>
                <w:rFonts w:ascii="Times New Roman" w:hAnsi="Times New Roman"/>
                <w:i w:val="0"/>
                <w:sz w:val="20"/>
              </w:rPr>
              <w:t>)</w:t>
            </w:r>
          </w:p>
          <w:p w:rsidR="00E460FA" w:rsidRPr="00AA1EEA" w:rsidRDefault="00E460FA" w:rsidP="00E460FA">
            <w:pPr>
              <w:pStyle w:val="Zkladntext"/>
              <w:ind w:left="1172" w:hanging="1172"/>
              <w:rPr>
                <w:rFonts w:ascii="Times New Roman" w:hAnsi="Times New Roman"/>
                <w:b/>
                <w:i w:val="0"/>
                <w:sz w:val="20"/>
              </w:rPr>
            </w:pPr>
            <w:r w:rsidRPr="00AA1EEA">
              <w:rPr>
                <w:rFonts w:ascii="Times New Roman" w:hAnsi="Times New Roman"/>
                <w:i w:val="0"/>
                <w:sz w:val="20"/>
              </w:rPr>
              <w:t>1999-2001</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w:t>
            </w:r>
            <w:r w:rsidRPr="00AA1EEA">
              <w:rPr>
                <w:rFonts w:ascii="Times New Roman" w:hAnsi="Times New Roman"/>
                <w:i w:val="0"/>
                <w:sz w:val="20"/>
              </w:rPr>
              <w:t xml:space="preserve"> </w:t>
            </w:r>
            <w:r>
              <w:rPr>
                <w:rFonts w:ascii="Times New Roman" w:hAnsi="Times New Roman"/>
                <w:i w:val="0"/>
                <w:sz w:val="20"/>
              </w:rPr>
              <w:t>(</w:t>
            </w:r>
            <w:r w:rsidRPr="00E460FA">
              <w:rPr>
                <w:rFonts w:ascii="Times New Roman" w:hAnsi="Times New Roman"/>
                <w:b/>
                <w:i w:val="0"/>
                <w:sz w:val="20"/>
              </w:rPr>
              <w:t>Ing.</w:t>
            </w:r>
            <w:r>
              <w:rPr>
                <w:rFonts w:ascii="Times New Roman" w:hAnsi="Times New Roman"/>
                <w:i w:val="0"/>
                <w:sz w:val="20"/>
              </w:rPr>
              <w:t>)</w:t>
            </w:r>
          </w:p>
          <w:p w:rsidR="00E460FA" w:rsidRPr="00E460FA" w:rsidRDefault="00E460FA" w:rsidP="00E460FA">
            <w:pPr>
              <w:pStyle w:val="Zkladntext"/>
              <w:ind w:left="1172" w:hanging="1172"/>
              <w:rPr>
                <w:rFonts w:ascii="Times New Roman" w:hAnsi="Times New Roman"/>
                <w:i w:val="0"/>
                <w:sz w:val="20"/>
              </w:rPr>
            </w:pPr>
            <w:r w:rsidRPr="00AA1EEA">
              <w:rPr>
                <w:rFonts w:ascii="Times New Roman" w:hAnsi="Times New Roman"/>
                <w:i w:val="0"/>
                <w:sz w:val="20"/>
              </w:rPr>
              <w:t>1996-1999</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 (</w:t>
            </w:r>
            <w:r w:rsidRPr="00E460FA">
              <w:rPr>
                <w:rFonts w:ascii="Times New Roman" w:hAnsi="Times New Roman"/>
                <w:b/>
                <w:i w:val="0"/>
                <w:sz w:val="20"/>
              </w:rPr>
              <w:t>Bc.</w:t>
            </w:r>
            <w:r>
              <w:rPr>
                <w:rFonts w:ascii="Times New Roman" w:hAnsi="Times New Roman"/>
                <w:i w:val="0"/>
                <w:sz w:val="20"/>
              </w:rPr>
              <w:t>)</w:t>
            </w:r>
          </w:p>
        </w:tc>
      </w:tr>
      <w:tr w:rsidR="00AA1EEA" w:rsidTr="00F3186A">
        <w:tc>
          <w:tcPr>
            <w:tcW w:w="9861" w:type="dxa"/>
            <w:gridSpan w:val="11"/>
            <w:shd w:val="clear" w:color="auto" w:fill="F7CAAC"/>
          </w:tcPr>
          <w:p w:rsidR="00AA1EEA" w:rsidRPr="00AA1EEA" w:rsidRDefault="00AA1EEA" w:rsidP="003F6EB7">
            <w:pPr>
              <w:jc w:val="both"/>
              <w:rPr>
                <w:b/>
              </w:rPr>
            </w:pPr>
            <w:r w:rsidRPr="00AA1EEA">
              <w:rPr>
                <w:b/>
              </w:rPr>
              <w:t>Údaje o odborném působení od absolvování VŠ</w:t>
            </w:r>
          </w:p>
        </w:tc>
      </w:tr>
      <w:tr w:rsidR="00AA1EEA" w:rsidTr="00F3186A">
        <w:trPr>
          <w:trHeight w:val="1090"/>
        </w:trPr>
        <w:tc>
          <w:tcPr>
            <w:tcW w:w="9861" w:type="dxa"/>
            <w:gridSpan w:val="11"/>
          </w:tcPr>
          <w:p w:rsidR="00AA1EEA" w:rsidRPr="00AA1EEA" w:rsidRDefault="00AA1EEA" w:rsidP="003F6EB7">
            <w:pPr>
              <w:pStyle w:val="Zkladntext"/>
              <w:ind w:left="1172" w:hanging="1172"/>
              <w:rPr>
                <w:rFonts w:ascii="Times New Roman" w:hAnsi="Times New Roman"/>
                <w:b/>
                <w:i w:val="0"/>
                <w:sz w:val="20"/>
              </w:rPr>
            </w:pPr>
            <w:r w:rsidRPr="00AA1EEA">
              <w:rPr>
                <w:rFonts w:ascii="Times New Roman" w:hAnsi="Times New Roman"/>
                <w:i w:val="0"/>
                <w:sz w:val="20"/>
              </w:rPr>
              <w:t>2002-2011</w:t>
            </w:r>
            <w:r w:rsidRPr="00AA1EEA">
              <w:rPr>
                <w:rFonts w:ascii="Times New Roman" w:hAnsi="Times New Roman"/>
                <w:i w:val="0"/>
                <w:sz w:val="20"/>
              </w:rPr>
              <w:tab/>
              <w:t>UTB ve Zlíně, Fakulta managementu a ekonomiky, Ústav podnikové ekonomiky, asistent/odborný asistent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2006-2012</w:t>
            </w:r>
            <w:r w:rsidRPr="00AA1EEA">
              <w:rPr>
                <w:rFonts w:ascii="Times New Roman" w:hAnsi="Times New Roman"/>
                <w:i w:val="0"/>
              </w:rPr>
              <w:t xml:space="preserve">     </w:t>
            </w:r>
            <w:r w:rsidRPr="00AA1EEA">
              <w:rPr>
                <w:rFonts w:ascii="Times New Roman" w:hAnsi="Times New Roman"/>
                <w:i w:val="0"/>
                <w:sz w:val="20"/>
              </w:rPr>
              <w:t>OPTIMICON, s.r.o. – jednatel</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2011-dosud</w:t>
            </w:r>
            <w:r w:rsidRPr="00AA1EEA">
              <w:rPr>
                <w:rFonts w:ascii="Times New Roman" w:hAnsi="Times New Roman"/>
                <w:i w:val="0"/>
                <w:sz w:val="20"/>
              </w:rPr>
              <w:tab/>
              <w:t>UTB ve Zlíně, Fakulta managementu a ekonomiky, Ústav podnikové ekonomiky, ředitel ústavu/docent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2011-2015</w:t>
            </w:r>
            <w:r w:rsidRPr="00AA1EEA">
              <w:rPr>
                <w:rFonts w:ascii="Times New Roman" w:hAnsi="Times New Roman"/>
                <w:i w:val="0"/>
                <w:sz w:val="20"/>
              </w:rPr>
              <w:tab/>
              <w:t>Vysoká škola podnikání, akademický pracovník</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2015-2017</w:t>
            </w:r>
            <w:r w:rsidRPr="00AA1EEA">
              <w:rPr>
                <w:rFonts w:ascii="Times New Roman" w:hAnsi="Times New Roman"/>
                <w:i w:val="0"/>
                <w:sz w:val="20"/>
              </w:rPr>
              <w:tab/>
              <w:t>Vysoká škola podnikání a práva, akademický pracovník</w:t>
            </w:r>
          </w:p>
          <w:p w:rsidR="00AA1EEA" w:rsidRPr="00AA1EEA" w:rsidRDefault="00AA1EEA" w:rsidP="003F6EB7">
            <w:pPr>
              <w:pStyle w:val="Zkladntext"/>
              <w:ind w:left="1172" w:hanging="1172"/>
              <w:rPr>
                <w:rFonts w:ascii="Times New Roman" w:hAnsi="Times New Roman"/>
                <w:i w:val="0"/>
              </w:rPr>
            </w:pPr>
            <w:r w:rsidRPr="00AA1EEA">
              <w:rPr>
                <w:rFonts w:ascii="Times New Roman" w:hAnsi="Times New Roman"/>
                <w:i w:val="0"/>
                <w:sz w:val="20"/>
              </w:rPr>
              <w:t xml:space="preserve">2017-dosud     Paneurópska Vysoká Škola, Bratislava </w:t>
            </w:r>
          </w:p>
        </w:tc>
      </w:tr>
      <w:tr w:rsidR="00AA1EEA" w:rsidTr="00F3186A">
        <w:trPr>
          <w:trHeight w:val="250"/>
        </w:trPr>
        <w:tc>
          <w:tcPr>
            <w:tcW w:w="9861" w:type="dxa"/>
            <w:gridSpan w:val="11"/>
            <w:shd w:val="clear" w:color="auto" w:fill="F7CAAC"/>
          </w:tcPr>
          <w:p w:rsidR="00AA1EEA" w:rsidRDefault="00AA1EEA" w:rsidP="003F6EB7">
            <w:pPr>
              <w:jc w:val="both"/>
            </w:pPr>
            <w:r>
              <w:rPr>
                <w:b/>
              </w:rPr>
              <w:t>Zkušenosti s vedením kvalifikačních a rigorózních prací</w:t>
            </w:r>
          </w:p>
        </w:tc>
      </w:tr>
      <w:tr w:rsidR="00AA1EEA" w:rsidTr="00F3186A">
        <w:trPr>
          <w:trHeight w:val="190"/>
        </w:trPr>
        <w:tc>
          <w:tcPr>
            <w:tcW w:w="9861" w:type="dxa"/>
            <w:gridSpan w:val="11"/>
          </w:tcPr>
          <w:p w:rsidR="00F87112" w:rsidRDefault="00F87112" w:rsidP="00F87112">
            <w:pPr>
              <w:jc w:val="both"/>
            </w:pPr>
            <w:r>
              <w:t>Počet vedených bakalářských prací – 100</w:t>
            </w:r>
          </w:p>
          <w:p w:rsidR="00AA1EEA" w:rsidRDefault="00F87112" w:rsidP="00F87112">
            <w:pPr>
              <w:jc w:val="both"/>
            </w:pPr>
            <w:r>
              <w:t>Počet vedených diplomových prací – 121</w:t>
            </w:r>
          </w:p>
        </w:tc>
      </w:tr>
      <w:tr w:rsidR="00AA1EEA" w:rsidTr="00F3186A">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23"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F3186A">
        <w:trPr>
          <w:cantSplit/>
        </w:trPr>
        <w:tc>
          <w:tcPr>
            <w:tcW w:w="3345" w:type="dxa"/>
            <w:gridSpan w:val="2"/>
          </w:tcPr>
          <w:p w:rsidR="00AA1EEA" w:rsidRDefault="00AA1EEA" w:rsidP="003F6EB7">
            <w:pPr>
              <w:jc w:val="both"/>
            </w:pPr>
            <w:r w:rsidRPr="00992018">
              <w:t>Management a ekonomika podniku</w:t>
            </w:r>
          </w:p>
        </w:tc>
        <w:tc>
          <w:tcPr>
            <w:tcW w:w="2245" w:type="dxa"/>
            <w:gridSpan w:val="2"/>
          </w:tcPr>
          <w:p w:rsidR="00AA1EEA" w:rsidRDefault="00AA1EEA" w:rsidP="003F6EB7">
            <w:pPr>
              <w:jc w:val="both"/>
            </w:pPr>
            <w:r>
              <w:t>2010</w:t>
            </w:r>
          </w:p>
        </w:tc>
        <w:tc>
          <w:tcPr>
            <w:tcW w:w="2248" w:type="dxa"/>
            <w:gridSpan w:val="4"/>
            <w:tcBorders>
              <w:right w:val="single" w:sz="12" w:space="0" w:color="auto"/>
            </w:tcBorders>
          </w:tcPr>
          <w:p w:rsidR="00AA1EEA" w:rsidRDefault="00AA1EEA" w:rsidP="003F6EB7">
            <w:pPr>
              <w:jc w:val="both"/>
            </w:pPr>
            <w:r>
              <w:t>UTB ve Zlíně</w:t>
            </w:r>
          </w:p>
        </w:tc>
        <w:tc>
          <w:tcPr>
            <w:tcW w:w="636"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F3186A">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6" w:type="dxa"/>
            <w:vMerge w:val="restart"/>
            <w:tcBorders>
              <w:left w:val="single" w:sz="12" w:space="0" w:color="auto"/>
            </w:tcBorders>
          </w:tcPr>
          <w:p w:rsidR="00AA1EEA" w:rsidRDefault="00C051D9" w:rsidP="003F6EB7">
            <w:pPr>
              <w:jc w:val="both"/>
              <w:rPr>
                <w:b/>
              </w:rPr>
            </w:pPr>
            <w:r>
              <w:rPr>
                <w:b/>
              </w:rPr>
              <w:t>59</w:t>
            </w:r>
          </w:p>
        </w:tc>
        <w:tc>
          <w:tcPr>
            <w:tcW w:w="693" w:type="dxa"/>
            <w:vMerge w:val="restart"/>
          </w:tcPr>
          <w:p w:rsidR="00AA1EEA" w:rsidRDefault="00C051D9" w:rsidP="00C051D9">
            <w:pPr>
              <w:jc w:val="both"/>
              <w:rPr>
                <w:b/>
              </w:rPr>
            </w:pPr>
            <w:r>
              <w:rPr>
                <w:b/>
              </w:rPr>
              <w:t>57</w:t>
            </w:r>
          </w:p>
        </w:tc>
        <w:tc>
          <w:tcPr>
            <w:tcW w:w="694" w:type="dxa"/>
            <w:vMerge w:val="restart"/>
          </w:tcPr>
          <w:p w:rsidR="00AA1EEA" w:rsidRDefault="00AA1EEA" w:rsidP="003F6EB7">
            <w:pPr>
              <w:jc w:val="both"/>
              <w:rPr>
                <w:b/>
              </w:rPr>
            </w:pPr>
            <w:r>
              <w:rPr>
                <w:b/>
              </w:rPr>
              <w:t>120</w:t>
            </w:r>
          </w:p>
        </w:tc>
      </w:tr>
      <w:tr w:rsidR="00A13DC4" w:rsidTr="00F3186A">
        <w:trPr>
          <w:trHeight w:val="205"/>
        </w:trPr>
        <w:tc>
          <w:tcPr>
            <w:tcW w:w="3345" w:type="dxa"/>
            <w:gridSpan w:val="2"/>
          </w:tcPr>
          <w:p w:rsidR="00A13DC4" w:rsidRDefault="00A13DC4" w:rsidP="00A13DC4">
            <w:pPr>
              <w:jc w:val="both"/>
            </w:pPr>
            <w:ins w:id="2554" w:author="Pavla Trefilová" w:date="2019-09-11T15:34:00Z">
              <w:r w:rsidRPr="00992018">
                <w:t>Management a ekonomika podniku</w:t>
              </w:r>
            </w:ins>
          </w:p>
        </w:tc>
        <w:tc>
          <w:tcPr>
            <w:tcW w:w="2245" w:type="dxa"/>
            <w:gridSpan w:val="2"/>
          </w:tcPr>
          <w:p w:rsidR="00A13DC4" w:rsidRDefault="00A13DC4" w:rsidP="00A13DC4">
            <w:pPr>
              <w:jc w:val="both"/>
            </w:pPr>
            <w:ins w:id="2555" w:author="Pavla Trefilová" w:date="2019-09-11T15:34:00Z">
              <w:r>
                <w:t>2019</w:t>
              </w:r>
            </w:ins>
          </w:p>
        </w:tc>
        <w:tc>
          <w:tcPr>
            <w:tcW w:w="2248" w:type="dxa"/>
            <w:gridSpan w:val="4"/>
            <w:tcBorders>
              <w:right w:val="single" w:sz="12" w:space="0" w:color="auto"/>
            </w:tcBorders>
          </w:tcPr>
          <w:p w:rsidR="00A13DC4" w:rsidRDefault="00A13DC4" w:rsidP="00A13DC4">
            <w:pPr>
              <w:jc w:val="both"/>
            </w:pPr>
            <w:ins w:id="2556" w:author="Pavla Trefilová" w:date="2019-09-11T15:34:00Z">
              <w:r>
                <w:t>UTB ve Zlíně</w:t>
              </w:r>
            </w:ins>
          </w:p>
        </w:tc>
        <w:tc>
          <w:tcPr>
            <w:tcW w:w="636" w:type="dxa"/>
            <w:vMerge/>
            <w:tcBorders>
              <w:left w:val="single" w:sz="12" w:space="0" w:color="auto"/>
            </w:tcBorders>
            <w:vAlign w:val="center"/>
          </w:tcPr>
          <w:p w:rsidR="00A13DC4" w:rsidRDefault="00A13DC4" w:rsidP="00A13DC4">
            <w:pPr>
              <w:rPr>
                <w:b/>
              </w:rPr>
            </w:pPr>
          </w:p>
        </w:tc>
        <w:tc>
          <w:tcPr>
            <w:tcW w:w="693" w:type="dxa"/>
            <w:vMerge/>
            <w:vAlign w:val="center"/>
          </w:tcPr>
          <w:p w:rsidR="00A13DC4" w:rsidRDefault="00A13DC4" w:rsidP="00A13DC4">
            <w:pPr>
              <w:rPr>
                <w:b/>
              </w:rPr>
            </w:pPr>
          </w:p>
        </w:tc>
        <w:tc>
          <w:tcPr>
            <w:tcW w:w="694" w:type="dxa"/>
            <w:vMerge/>
            <w:vAlign w:val="center"/>
          </w:tcPr>
          <w:p w:rsidR="00A13DC4" w:rsidRDefault="00A13DC4" w:rsidP="00A13DC4">
            <w:pPr>
              <w:rPr>
                <w:b/>
              </w:rPr>
            </w:pPr>
          </w:p>
        </w:tc>
      </w:tr>
      <w:tr w:rsidR="00A13DC4" w:rsidTr="00F3186A">
        <w:tc>
          <w:tcPr>
            <w:tcW w:w="9861" w:type="dxa"/>
            <w:gridSpan w:val="11"/>
            <w:shd w:val="clear" w:color="auto" w:fill="F7CAAC"/>
          </w:tcPr>
          <w:p w:rsidR="00A13DC4" w:rsidRDefault="00A13DC4" w:rsidP="00A13DC4">
            <w:pPr>
              <w:jc w:val="both"/>
              <w:rPr>
                <w:b/>
              </w:rPr>
            </w:pPr>
            <w:r>
              <w:rPr>
                <w:b/>
              </w:rPr>
              <w:t xml:space="preserve">Přehled o nejvýznamnější publikační a další tvůrčí činnosti nebo další profesní činnosti u odborníků z praxe vztahující se k zabezpečovaným předmětům </w:t>
            </w:r>
          </w:p>
        </w:tc>
      </w:tr>
      <w:tr w:rsidR="00A13DC4" w:rsidTr="00F87112">
        <w:trPr>
          <w:trHeight w:val="411"/>
        </w:trPr>
        <w:tc>
          <w:tcPr>
            <w:tcW w:w="9861" w:type="dxa"/>
            <w:gridSpan w:val="11"/>
          </w:tcPr>
          <w:p w:rsidR="00A13DC4" w:rsidRDefault="00A13DC4" w:rsidP="00A13DC4">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rsidR="00A13DC4" w:rsidRDefault="00A13DC4" w:rsidP="00A13DC4">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rsidR="00A13DC4" w:rsidRDefault="00A13DC4" w:rsidP="00A13DC4">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Pr>
                <w:i/>
              </w:rPr>
              <w:t>.</w:t>
            </w:r>
            <w:r w:rsidRPr="00097A9F">
              <w:t xml:space="preserve"> Vol. 14, No. 3C (36C), 2015</w:t>
            </w:r>
            <w:r>
              <w:t xml:space="preserve"> (40%)</w:t>
            </w:r>
            <w:r w:rsidRPr="00097A9F">
              <w:t>.</w:t>
            </w:r>
          </w:p>
          <w:p w:rsidR="00A13DC4" w:rsidRDefault="00A13DC4" w:rsidP="00A13DC4">
            <w:pPr>
              <w:jc w:val="both"/>
            </w:pPr>
            <w:r>
              <w:t xml:space="preserve">POPESKO, B., PAPADAKI, Š., NOVÁK, P., Cost and Reimbursement Analysis of Selected Hospital Diagnoses via Activity-Based Costing. </w:t>
            </w:r>
            <w:r>
              <w:rPr>
                <w:i/>
              </w:rPr>
              <w:t>E+M Ekonomie a management.</w:t>
            </w:r>
            <w:r>
              <w:t xml:space="preserve"> Volume 18, Issue 3, 2015. ISSN 1212-3609. DOI: 10.15240/tul/001/2015-3-005 (40%)</w:t>
            </w:r>
          </w:p>
          <w:p w:rsidR="00A13DC4" w:rsidRDefault="00A13DC4" w:rsidP="00A13DC4">
            <w:pPr>
              <w:jc w:val="both"/>
            </w:pPr>
            <w:r>
              <w:t xml:space="preserve">POPESKO, B, NOVÁK, P., PAPADAKI, Š. Measuring diagnosis and patient profitability in healthcare: Economics vs ethics. </w:t>
            </w:r>
            <w:r>
              <w:rPr>
                <w:i/>
              </w:rPr>
              <w:t>Economics and Sociology.</w:t>
            </w:r>
            <w:r>
              <w:t xml:space="preserve"> Volume 8, Issue 1, 2015. ISSN 2071-789X. DOI: 10.14254/2071- 789X.2015/8-1/18 (40%)</w:t>
            </w:r>
          </w:p>
          <w:p w:rsidR="00A13DC4" w:rsidRDefault="00A13DC4" w:rsidP="00A13DC4">
            <w:pPr>
              <w:jc w:val="both"/>
            </w:pPr>
            <w:r w:rsidRPr="00E66B0B">
              <w:rPr>
                <w:i/>
              </w:rPr>
              <w:t>Přehled projektové činnosti:</w:t>
            </w:r>
          </w:p>
          <w:p w:rsidR="00A13DC4" w:rsidRDefault="00A13DC4" w:rsidP="00A13DC4">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A13DC4" w:rsidRDefault="00A13DC4" w:rsidP="00A13DC4">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A13DC4" w:rsidRDefault="00A13DC4" w:rsidP="00A13DC4">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rsidR="00A13DC4" w:rsidRPr="00E46AED" w:rsidRDefault="00A13DC4" w:rsidP="00A13DC4">
            <w:pPr>
              <w:jc w:val="both"/>
            </w:pPr>
            <w:r w:rsidRPr="009A269C">
              <w:t>ERASMUS+ KA2 2016-1-CZ01-KA203-023873 Pilot project: Entrepeneurship education for University students 2016-</w:t>
            </w:r>
            <w:r>
              <w:t xml:space="preserve">2018 (člen řešitelského týmu). </w:t>
            </w:r>
          </w:p>
        </w:tc>
      </w:tr>
      <w:tr w:rsidR="00A13DC4" w:rsidTr="00F3186A">
        <w:trPr>
          <w:trHeight w:val="218"/>
        </w:trPr>
        <w:tc>
          <w:tcPr>
            <w:tcW w:w="9861" w:type="dxa"/>
            <w:gridSpan w:val="11"/>
            <w:shd w:val="clear" w:color="auto" w:fill="F7CAAC"/>
          </w:tcPr>
          <w:p w:rsidR="00A13DC4" w:rsidRDefault="00A13DC4" w:rsidP="00A13DC4">
            <w:pPr>
              <w:rPr>
                <w:b/>
              </w:rPr>
            </w:pPr>
            <w:r>
              <w:rPr>
                <w:b/>
              </w:rPr>
              <w:t>Působení v zahraničí</w:t>
            </w:r>
          </w:p>
        </w:tc>
      </w:tr>
      <w:tr w:rsidR="00A13DC4" w:rsidTr="00F3186A">
        <w:trPr>
          <w:trHeight w:val="64"/>
        </w:trPr>
        <w:tc>
          <w:tcPr>
            <w:tcW w:w="9861" w:type="dxa"/>
            <w:gridSpan w:val="11"/>
          </w:tcPr>
          <w:p w:rsidR="00A13DC4" w:rsidRDefault="00A13DC4" w:rsidP="00A13DC4">
            <w:pPr>
              <w:rPr>
                <w:b/>
              </w:rPr>
            </w:pPr>
          </w:p>
        </w:tc>
      </w:tr>
      <w:tr w:rsidR="00A13DC4" w:rsidTr="00F3186A">
        <w:trPr>
          <w:cantSplit/>
          <w:trHeight w:val="146"/>
        </w:trPr>
        <w:tc>
          <w:tcPr>
            <w:tcW w:w="2516" w:type="dxa"/>
            <w:shd w:val="clear" w:color="auto" w:fill="F7CAAC"/>
          </w:tcPr>
          <w:p w:rsidR="00A13DC4" w:rsidRDefault="00A13DC4" w:rsidP="00A13DC4">
            <w:pPr>
              <w:jc w:val="both"/>
              <w:rPr>
                <w:b/>
              </w:rPr>
            </w:pPr>
            <w:r>
              <w:rPr>
                <w:b/>
              </w:rPr>
              <w:t xml:space="preserve">Podpis </w:t>
            </w:r>
          </w:p>
        </w:tc>
        <w:tc>
          <w:tcPr>
            <w:tcW w:w="4536" w:type="dxa"/>
            <w:gridSpan w:val="5"/>
          </w:tcPr>
          <w:p w:rsidR="00A13DC4" w:rsidRDefault="00A13DC4" w:rsidP="00A13DC4">
            <w:pPr>
              <w:jc w:val="both"/>
            </w:pPr>
          </w:p>
        </w:tc>
        <w:tc>
          <w:tcPr>
            <w:tcW w:w="786" w:type="dxa"/>
            <w:gridSpan w:val="2"/>
            <w:shd w:val="clear" w:color="auto" w:fill="F7CAAC"/>
          </w:tcPr>
          <w:p w:rsidR="00A13DC4" w:rsidRDefault="00A13DC4" w:rsidP="00A13DC4">
            <w:pPr>
              <w:jc w:val="both"/>
            </w:pPr>
            <w:r>
              <w:rPr>
                <w:b/>
              </w:rPr>
              <w:t>datum</w:t>
            </w:r>
          </w:p>
        </w:tc>
        <w:tc>
          <w:tcPr>
            <w:tcW w:w="2023" w:type="dxa"/>
            <w:gridSpan w:val="3"/>
          </w:tcPr>
          <w:p w:rsidR="00A13DC4" w:rsidRDefault="00A13DC4" w:rsidP="00A13DC4">
            <w:pPr>
              <w:jc w:val="both"/>
            </w:pPr>
          </w:p>
        </w:tc>
      </w:tr>
    </w:tbl>
    <w:p w:rsidR="00CE0ABB" w:rsidRDefault="00CE0ABB"/>
    <w:p w:rsidR="00CE0ABB" w:rsidRDefault="00CE0ABB">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E0ABB" w:rsidTr="003119BD">
        <w:tc>
          <w:tcPr>
            <w:tcW w:w="9900" w:type="dxa"/>
            <w:gridSpan w:val="11"/>
            <w:tcBorders>
              <w:top w:val="single" w:sz="4" w:space="0" w:color="auto"/>
              <w:left w:val="single" w:sz="4" w:space="0" w:color="auto"/>
              <w:bottom w:val="double" w:sz="4" w:space="0" w:color="auto"/>
              <w:right w:val="single" w:sz="4" w:space="0" w:color="auto"/>
            </w:tcBorders>
            <w:shd w:val="clear" w:color="auto" w:fill="BDD6EE"/>
          </w:tcPr>
          <w:p w:rsidR="00CE0ABB" w:rsidRDefault="00CE0ABB" w:rsidP="003119BD">
            <w:pPr>
              <w:jc w:val="both"/>
              <w:rPr>
                <w:b/>
                <w:sz w:val="28"/>
              </w:rPr>
            </w:pPr>
            <w:r>
              <w:rPr>
                <w:b/>
                <w:sz w:val="28"/>
              </w:rPr>
              <w:lastRenderedPageBreak/>
              <w:t>C-I – Personální zabezpečení</w:t>
            </w:r>
          </w:p>
        </w:tc>
      </w:tr>
      <w:tr w:rsidR="00CE0ABB" w:rsidTr="003119BD">
        <w:tc>
          <w:tcPr>
            <w:tcW w:w="2529" w:type="dxa"/>
            <w:tcBorders>
              <w:top w:val="double" w:sz="4" w:space="0" w:color="auto"/>
            </w:tcBorders>
            <w:shd w:val="clear" w:color="auto" w:fill="F7CAAC"/>
          </w:tcPr>
          <w:p w:rsidR="00CE0ABB" w:rsidRDefault="00CE0ABB" w:rsidP="003119BD">
            <w:pPr>
              <w:jc w:val="both"/>
              <w:rPr>
                <w:b/>
              </w:rPr>
            </w:pPr>
            <w:r>
              <w:rPr>
                <w:b/>
              </w:rPr>
              <w:t>Vysoká škola</w:t>
            </w:r>
          </w:p>
        </w:tc>
        <w:tc>
          <w:tcPr>
            <w:tcW w:w="7371" w:type="dxa"/>
            <w:gridSpan w:val="10"/>
          </w:tcPr>
          <w:p w:rsidR="00CE0ABB" w:rsidRDefault="00CE0ABB" w:rsidP="003119BD">
            <w:pPr>
              <w:jc w:val="both"/>
            </w:pPr>
            <w:r>
              <w:t>Univerzita Tomáše Bati ve Zlíně</w:t>
            </w:r>
          </w:p>
        </w:tc>
      </w:tr>
      <w:tr w:rsidR="00CE0ABB" w:rsidTr="003119BD">
        <w:tc>
          <w:tcPr>
            <w:tcW w:w="2529" w:type="dxa"/>
            <w:shd w:val="clear" w:color="auto" w:fill="F7CAAC"/>
          </w:tcPr>
          <w:p w:rsidR="00CE0ABB" w:rsidRDefault="00CE0ABB" w:rsidP="003119BD">
            <w:pPr>
              <w:jc w:val="both"/>
              <w:rPr>
                <w:b/>
              </w:rPr>
            </w:pPr>
            <w:r>
              <w:rPr>
                <w:b/>
              </w:rPr>
              <w:t>Součást vysoké školy</w:t>
            </w:r>
          </w:p>
        </w:tc>
        <w:tc>
          <w:tcPr>
            <w:tcW w:w="7371" w:type="dxa"/>
            <w:gridSpan w:val="10"/>
          </w:tcPr>
          <w:p w:rsidR="00CE0ABB" w:rsidRDefault="00CE0ABB" w:rsidP="003119BD">
            <w:pPr>
              <w:jc w:val="both"/>
            </w:pPr>
            <w:r>
              <w:t>Fakulta managementu a ekonomiky</w:t>
            </w:r>
          </w:p>
        </w:tc>
      </w:tr>
      <w:tr w:rsidR="00CE0ABB" w:rsidTr="003119BD">
        <w:tc>
          <w:tcPr>
            <w:tcW w:w="2529" w:type="dxa"/>
            <w:shd w:val="clear" w:color="auto" w:fill="F7CAAC"/>
          </w:tcPr>
          <w:p w:rsidR="00CE0ABB" w:rsidRDefault="00CE0ABB" w:rsidP="003119BD">
            <w:pPr>
              <w:jc w:val="both"/>
              <w:rPr>
                <w:b/>
              </w:rPr>
            </w:pPr>
            <w:r>
              <w:rPr>
                <w:b/>
              </w:rPr>
              <w:t>Název studijního programu</w:t>
            </w:r>
          </w:p>
        </w:tc>
        <w:tc>
          <w:tcPr>
            <w:tcW w:w="7371" w:type="dxa"/>
            <w:gridSpan w:val="10"/>
          </w:tcPr>
          <w:p w:rsidR="00CE0ABB" w:rsidRDefault="00CE0ABB" w:rsidP="003119BD">
            <w:pPr>
              <w:jc w:val="both"/>
            </w:pPr>
            <w:r w:rsidRPr="00F25E04">
              <w:t>Finance a finanční technologie</w:t>
            </w:r>
          </w:p>
        </w:tc>
      </w:tr>
      <w:tr w:rsidR="00CE0ABB" w:rsidTr="003119BD">
        <w:tc>
          <w:tcPr>
            <w:tcW w:w="2529" w:type="dxa"/>
            <w:shd w:val="clear" w:color="auto" w:fill="F7CAAC"/>
          </w:tcPr>
          <w:p w:rsidR="00CE0ABB" w:rsidRDefault="00CE0ABB" w:rsidP="003119BD">
            <w:pPr>
              <w:jc w:val="both"/>
              <w:rPr>
                <w:b/>
              </w:rPr>
            </w:pPr>
            <w:r>
              <w:rPr>
                <w:b/>
              </w:rPr>
              <w:t>Jméno a příjmení</w:t>
            </w:r>
          </w:p>
        </w:tc>
        <w:tc>
          <w:tcPr>
            <w:tcW w:w="4554" w:type="dxa"/>
            <w:gridSpan w:val="5"/>
          </w:tcPr>
          <w:p w:rsidR="00CE0ABB" w:rsidRDefault="00CE0ABB" w:rsidP="003119BD">
            <w:pPr>
              <w:jc w:val="both"/>
            </w:pPr>
            <w:r>
              <w:t>Daniel REMEŠ</w:t>
            </w:r>
          </w:p>
        </w:tc>
        <w:tc>
          <w:tcPr>
            <w:tcW w:w="712" w:type="dxa"/>
            <w:shd w:val="clear" w:color="auto" w:fill="F7CAAC"/>
          </w:tcPr>
          <w:p w:rsidR="00CE0ABB" w:rsidRDefault="00CE0ABB" w:rsidP="003119BD">
            <w:pPr>
              <w:jc w:val="both"/>
              <w:rPr>
                <w:b/>
              </w:rPr>
            </w:pPr>
            <w:r>
              <w:rPr>
                <w:b/>
              </w:rPr>
              <w:t>Tituly</w:t>
            </w:r>
          </w:p>
        </w:tc>
        <w:tc>
          <w:tcPr>
            <w:tcW w:w="2105" w:type="dxa"/>
            <w:gridSpan w:val="4"/>
          </w:tcPr>
          <w:p w:rsidR="00CE0ABB" w:rsidRDefault="00CE0ABB" w:rsidP="003119BD">
            <w:pPr>
              <w:jc w:val="both"/>
            </w:pPr>
            <w:r>
              <w:t>Ing., Ph.D.</w:t>
            </w:r>
          </w:p>
        </w:tc>
      </w:tr>
      <w:tr w:rsidR="00CE0ABB" w:rsidTr="003119BD">
        <w:tc>
          <w:tcPr>
            <w:tcW w:w="2529" w:type="dxa"/>
            <w:shd w:val="clear" w:color="auto" w:fill="F7CAAC"/>
          </w:tcPr>
          <w:p w:rsidR="00CE0ABB" w:rsidRDefault="00CE0ABB" w:rsidP="003119BD">
            <w:pPr>
              <w:jc w:val="both"/>
              <w:rPr>
                <w:b/>
              </w:rPr>
            </w:pPr>
            <w:r>
              <w:rPr>
                <w:b/>
              </w:rPr>
              <w:t>Rok narození</w:t>
            </w:r>
          </w:p>
        </w:tc>
        <w:tc>
          <w:tcPr>
            <w:tcW w:w="832" w:type="dxa"/>
          </w:tcPr>
          <w:p w:rsidR="00CE0ABB" w:rsidRDefault="00CE0ABB" w:rsidP="003119BD">
            <w:pPr>
              <w:jc w:val="both"/>
            </w:pPr>
            <w:r>
              <w:t>1979</w:t>
            </w:r>
          </w:p>
        </w:tc>
        <w:tc>
          <w:tcPr>
            <w:tcW w:w="1728" w:type="dxa"/>
            <w:shd w:val="clear" w:color="auto" w:fill="F7CAAC"/>
          </w:tcPr>
          <w:p w:rsidR="00CE0ABB" w:rsidRDefault="00CE0ABB" w:rsidP="003119BD">
            <w:pPr>
              <w:jc w:val="both"/>
              <w:rPr>
                <w:b/>
              </w:rPr>
            </w:pPr>
            <w:r>
              <w:rPr>
                <w:b/>
              </w:rPr>
              <w:t>typ vztahu k VŠ</w:t>
            </w:r>
          </w:p>
        </w:tc>
        <w:tc>
          <w:tcPr>
            <w:tcW w:w="996" w:type="dxa"/>
            <w:gridSpan w:val="2"/>
          </w:tcPr>
          <w:p w:rsidR="00CE0ABB" w:rsidRDefault="00CE0ABB" w:rsidP="003119BD">
            <w:pPr>
              <w:jc w:val="both"/>
            </w:pPr>
            <w:r>
              <w:t>DPP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CE0ABB" w:rsidP="003119BD">
            <w:pPr>
              <w:jc w:val="both"/>
            </w:pPr>
          </w:p>
        </w:tc>
      </w:tr>
      <w:tr w:rsidR="00CE0ABB" w:rsidTr="003119BD">
        <w:tc>
          <w:tcPr>
            <w:tcW w:w="5089" w:type="dxa"/>
            <w:gridSpan w:val="3"/>
            <w:shd w:val="clear" w:color="auto" w:fill="F7CAAC"/>
          </w:tcPr>
          <w:p w:rsidR="00CE0ABB" w:rsidRDefault="00CE0ABB" w:rsidP="003119BD">
            <w:pPr>
              <w:jc w:val="both"/>
              <w:rPr>
                <w:b/>
              </w:rPr>
            </w:pPr>
            <w:r>
              <w:rPr>
                <w:b/>
              </w:rPr>
              <w:t>Typ vztahu na součásti VŠ, která uskutečňuje st. program</w:t>
            </w:r>
          </w:p>
        </w:tc>
        <w:tc>
          <w:tcPr>
            <w:tcW w:w="996" w:type="dxa"/>
            <w:gridSpan w:val="2"/>
          </w:tcPr>
          <w:p w:rsidR="00CE0ABB" w:rsidRDefault="00CE0ABB" w:rsidP="003119BD">
            <w:pPr>
              <w:jc w:val="both"/>
            </w:pPr>
            <w:r>
              <w:t>DPP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CE0ABB" w:rsidP="003119BD">
            <w:pPr>
              <w:jc w:val="both"/>
            </w:pPr>
          </w:p>
        </w:tc>
      </w:tr>
      <w:tr w:rsidR="00CE0ABB" w:rsidTr="003119BD">
        <w:tc>
          <w:tcPr>
            <w:tcW w:w="6085" w:type="dxa"/>
            <w:gridSpan w:val="5"/>
            <w:shd w:val="clear" w:color="auto" w:fill="F7CAAC"/>
          </w:tcPr>
          <w:p w:rsidR="00CE0ABB" w:rsidRDefault="00CE0ABB" w:rsidP="003119BD">
            <w:pPr>
              <w:jc w:val="both"/>
            </w:pPr>
            <w:r>
              <w:rPr>
                <w:b/>
              </w:rPr>
              <w:t>Další současná působení jako akademický pracovník na jiných VŠ</w:t>
            </w:r>
          </w:p>
        </w:tc>
        <w:tc>
          <w:tcPr>
            <w:tcW w:w="1710" w:type="dxa"/>
            <w:gridSpan w:val="2"/>
            <w:shd w:val="clear" w:color="auto" w:fill="F7CAAC"/>
          </w:tcPr>
          <w:p w:rsidR="00CE0ABB" w:rsidRDefault="00CE0ABB" w:rsidP="003119BD">
            <w:pPr>
              <w:jc w:val="both"/>
              <w:rPr>
                <w:b/>
              </w:rPr>
            </w:pPr>
            <w:r>
              <w:rPr>
                <w:b/>
              </w:rPr>
              <w:t>typ prac. vztahu</w:t>
            </w:r>
          </w:p>
        </w:tc>
        <w:tc>
          <w:tcPr>
            <w:tcW w:w="2105" w:type="dxa"/>
            <w:gridSpan w:val="4"/>
            <w:shd w:val="clear" w:color="auto" w:fill="F7CAAC"/>
          </w:tcPr>
          <w:p w:rsidR="00CE0ABB" w:rsidRDefault="00CE0ABB" w:rsidP="003119BD">
            <w:pPr>
              <w:jc w:val="both"/>
              <w:rPr>
                <w:b/>
              </w:rPr>
            </w:pPr>
            <w:r>
              <w:rPr>
                <w:b/>
              </w:rPr>
              <w:t>rozsah</w:t>
            </w:r>
          </w:p>
        </w:tc>
      </w:tr>
      <w:tr w:rsidR="00CE0ABB" w:rsidTr="003119BD">
        <w:tc>
          <w:tcPr>
            <w:tcW w:w="6085" w:type="dxa"/>
            <w:gridSpan w:val="5"/>
          </w:tcPr>
          <w:p w:rsidR="00CE0ABB" w:rsidRDefault="00CE0ABB" w:rsidP="003119BD"/>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9900" w:type="dxa"/>
            <w:gridSpan w:val="11"/>
            <w:shd w:val="clear" w:color="auto" w:fill="F7CAAC"/>
          </w:tcPr>
          <w:p w:rsidR="00CE0ABB" w:rsidRDefault="00CE0ABB" w:rsidP="003119BD">
            <w:pPr>
              <w:jc w:val="both"/>
            </w:pPr>
            <w:r>
              <w:rPr>
                <w:b/>
              </w:rPr>
              <w:t>Předměty příslušného studijního programu a způsob zapojení do jejich výuky, příp. další zapojení do uskutečňování studijního programu</w:t>
            </w:r>
          </w:p>
        </w:tc>
      </w:tr>
      <w:tr w:rsidR="00CE0ABB" w:rsidTr="003119BD">
        <w:trPr>
          <w:trHeight w:val="643"/>
        </w:trPr>
        <w:tc>
          <w:tcPr>
            <w:tcW w:w="9900" w:type="dxa"/>
            <w:gridSpan w:val="11"/>
            <w:tcBorders>
              <w:top w:val="nil"/>
            </w:tcBorders>
          </w:tcPr>
          <w:p w:rsidR="00BA1CF9" w:rsidRPr="00110BDA" w:rsidRDefault="00CE0ABB" w:rsidP="00BA1CF9">
            <w:pPr>
              <w:jc w:val="both"/>
            </w:pPr>
            <w:r>
              <w:t>Podnikové finance</w:t>
            </w:r>
            <w:r w:rsidR="00075F2A">
              <w:t xml:space="preserve"> I</w:t>
            </w:r>
            <w:r>
              <w:t xml:space="preserve"> - přednášející (10%)</w:t>
            </w:r>
            <w:r w:rsidR="00BA1CF9">
              <w:t xml:space="preserve"> – odborník z praxe</w:t>
            </w:r>
          </w:p>
          <w:p w:rsidR="00CE0ABB" w:rsidRDefault="00CE0ABB" w:rsidP="003119BD">
            <w:pPr>
              <w:jc w:val="both"/>
            </w:pPr>
          </w:p>
        </w:tc>
      </w:tr>
      <w:tr w:rsidR="00CE0ABB" w:rsidTr="003119BD">
        <w:tc>
          <w:tcPr>
            <w:tcW w:w="9900" w:type="dxa"/>
            <w:gridSpan w:val="11"/>
            <w:shd w:val="clear" w:color="auto" w:fill="F7CAAC"/>
          </w:tcPr>
          <w:p w:rsidR="00CE0ABB" w:rsidRDefault="00CE0ABB" w:rsidP="003119BD">
            <w:pPr>
              <w:jc w:val="both"/>
            </w:pPr>
            <w:r>
              <w:rPr>
                <w:b/>
              </w:rPr>
              <w:t xml:space="preserve">Údaje o vzdělání na VŠ </w:t>
            </w:r>
          </w:p>
        </w:tc>
      </w:tr>
      <w:tr w:rsidR="00CE0ABB" w:rsidTr="003119BD">
        <w:trPr>
          <w:trHeight w:val="841"/>
        </w:trPr>
        <w:tc>
          <w:tcPr>
            <w:tcW w:w="9900" w:type="dxa"/>
            <w:gridSpan w:val="11"/>
          </w:tcPr>
          <w:p w:rsidR="00CE0ABB" w:rsidRPr="009A3584"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2004 – 2008: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CE0ABB" w:rsidRPr="009A3584"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2002 – 2004: </w:t>
            </w:r>
            <w:r>
              <w:rPr>
                <w:color w:val="000000"/>
                <w:szCs w:val="24"/>
              </w:rPr>
              <w:t>UTB</w:t>
            </w:r>
            <w:r w:rsidRPr="009A3584">
              <w:rPr>
                <w:color w:val="000000"/>
                <w:szCs w:val="24"/>
              </w:rPr>
              <w:t xml:space="preserve"> ve Zlíně, Fakulta managementu a ekonomiky, obor </w:t>
            </w:r>
            <w:r>
              <w:rPr>
                <w:color w:val="000000"/>
                <w:szCs w:val="24"/>
              </w:rPr>
              <w:t>Podniková ekonomika (</w:t>
            </w:r>
            <w:r>
              <w:rPr>
                <w:b/>
                <w:color w:val="000000"/>
                <w:szCs w:val="24"/>
              </w:rPr>
              <w:t>Ing.</w:t>
            </w:r>
            <w:r w:rsidRPr="009A3584">
              <w:rPr>
                <w:color w:val="000000"/>
                <w:szCs w:val="24"/>
              </w:rPr>
              <w:t>)</w:t>
            </w:r>
          </w:p>
          <w:p w:rsidR="00CE0ABB" w:rsidRPr="009A3584" w:rsidRDefault="00CE0ABB" w:rsidP="003119BD">
            <w:pPr>
              <w:tabs>
                <w:tab w:val="left" w:pos="1418"/>
              </w:tabs>
              <w:autoSpaceDE w:val="0"/>
              <w:autoSpaceDN w:val="0"/>
              <w:adjustRightInd w:val="0"/>
              <w:ind w:left="1418" w:hanging="1418"/>
              <w:rPr>
                <w:color w:val="000000"/>
                <w:szCs w:val="24"/>
              </w:rPr>
            </w:pPr>
            <w:r>
              <w:rPr>
                <w:b/>
                <w:bCs/>
                <w:color w:val="000000"/>
                <w:szCs w:val="24"/>
              </w:rPr>
              <w:t xml:space="preserve">1999 – 2002: </w:t>
            </w:r>
            <w:r>
              <w:rPr>
                <w:color w:val="000000"/>
                <w:szCs w:val="24"/>
              </w:rPr>
              <w:t>UTB</w:t>
            </w:r>
            <w:r w:rsidRPr="009A3584">
              <w:rPr>
                <w:color w:val="000000"/>
                <w:szCs w:val="24"/>
              </w:rPr>
              <w:t xml:space="preserve"> ve Zlíně, Fakulta managementu a ekonomiky, obor </w:t>
            </w:r>
            <w:r>
              <w:rPr>
                <w:color w:val="000000"/>
                <w:szCs w:val="24"/>
              </w:rPr>
              <w:t>Ekonomika a management</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p w:rsidR="00CE0ABB" w:rsidRDefault="00CE0ABB" w:rsidP="003119BD">
            <w:pPr>
              <w:jc w:val="both"/>
              <w:rPr>
                <w:b/>
              </w:rPr>
            </w:pPr>
          </w:p>
        </w:tc>
      </w:tr>
      <w:tr w:rsidR="00CE0ABB" w:rsidTr="003119BD">
        <w:trPr>
          <w:trHeight w:val="70"/>
        </w:trPr>
        <w:tc>
          <w:tcPr>
            <w:tcW w:w="9900" w:type="dxa"/>
            <w:gridSpan w:val="11"/>
            <w:shd w:val="clear" w:color="auto" w:fill="F7CAAC"/>
          </w:tcPr>
          <w:p w:rsidR="00CE0ABB" w:rsidRDefault="00CE0ABB" w:rsidP="003119BD">
            <w:pPr>
              <w:jc w:val="both"/>
              <w:rPr>
                <w:b/>
              </w:rPr>
            </w:pPr>
            <w:r>
              <w:rPr>
                <w:b/>
              </w:rPr>
              <w:t>Údaje o odborném působení od absolvování VŠ</w:t>
            </w:r>
          </w:p>
        </w:tc>
      </w:tr>
      <w:tr w:rsidR="00CE0ABB" w:rsidTr="003119BD">
        <w:trPr>
          <w:trHeight w:val="781"/>
        </w:trPr>
        <w:tc>
          <w:tcPr>
            <w:tcW w:w="9900" w:type="dxa"/>
            <w:gridSpan w:val="11"/>
          </w:tcPr>
          <w:p w:rsidR="00CE0ABB" w:rsidRDefault="00CE0ABB" w:rsidP="003119BD">
            <w:pPr>
              <w:tabs>
                <w:tab w:val="left" w:pos="2127"/>
              </w:tabs>
              <w:autoSpaceDE w:val="0"/>
              <w:autoSpaceDN w:val="0"/>
              <w:adjustRightInd w:val="0"/>
            </w:pPr>
            <w:r w:rsidRPr="0047765C">
              <w:t xml:space="preserve">2018/05 </w:t>
            </w:r>
            <w:r>
              <w:t>–</w:t>
            </w:r>
            <w:r w:rsidRPr="0047765C">
              <w:t xml:space="preserve"> dosud</w:t>
            </w:r>
            <w:r>
              <w:t>: Česká zbrojovka, a.s., f</w:t>
            </w:r>
            <w:r w:rsidRPr="0047765C">
              <w:t>inanční ředitel CZ-Auto</w:t>
            </w:r>
          </w:p>
          <w:p w:rsidR="00CE0ABB" w:rsidRDefault="00CE0ABB" w:rsidP="003119BD">
            <w:pPr>
              <w:tabs>
                <w:tab w:val="left" w:pos="2127"/>
              </w:tabs>
              <w:autoSpaceDE w:val="0"/>
              <w:autoSpaceDN w:val="0"/>
              <w:adjustRightInd w:val="0"/>
            </w:pPr>
            <w:r w:rsidRPr="00A36F4D">
              <w:t>2014 – 2018</w:t>
            </w:r>
            <w:r>
              <w:t>: P</w:t>
            </w:r>
            <w:r w:rsidRPr="00A36F4D">
              <w:t>ředseda dozorčí rady Střední škola MESIT, o.p.s</w:t>
            </w:r>
          </w:p>
          <w:p w:rsidR="00CE0ABB" w:rsidRDefault="00CE0ABB" w:rsidP="003119BD">
            <w:pPr>
              <w:tabs>
                <w:tab w:val="left" w:pos="2127"/>
              </w:tabs>
              <w:autoSpaceDE w:val="0"/>
              <w:autoSpaceDN w:val="0"/>
              <w:adjustRightInd w:val="0"/>
            </w:pPr>
            <w:r w:rsidRPr="00566E82">
              <w:t xml:space="preserve">2010 </w:t>
            </w:r>
            <w:r>
              <w:t>–</w:t>
            </w:r>
            <w:r w:rsidRPr="00566E82">
              <w:t xml:space="preserve"> </w:t>
            </w:r>
            <w:r>
              <w:t xml:space="preserve">2018: </w:t>
            </w:r>
            <w:r w:rsidRPr="0047765C">
              <w:t>MESIT foundry, a.s., Uherské Hradiště</w:t>
            </w:r>
            <w:r>
              <w:t xml:space="preserve">, </w:t>
            </w:r>
            <w:r w:rsidRPr="0047765C">
              <w:t>vedoucí ekonomického útvaru</w:t>
            </w:r>
          </w:p>
          <w:p w:rsidR="00CE0ABB" w:rsidRDefault="00CE0ABB" w:rsidP="003119BD">
            <w:pPr>
              <w:tabs>
                <w:tab w:val="left" w:pos="2127"/>
              </w:tabs>
              <w:autoSpaceDE w:val="0"/>
              <w:autoSpaceDN w:val="0"/>
              <w:adjustRightInd w:val="0"/>
            </w:pPr>
            <w:r w:rsidRPr="0047765C">
              <w:t>2010</w:t>
            </w:r>
            <w:r>
              <w:t xml:space="preserve"> – </w:t>
            </w:r>
            <w:r w:rsidRPr="0047765C">
              <w:t>2014</w:t>
            </w:r>
            <w:r>
              <w:t xml:space="preserve">: </w:t>
            </w:r>
            <w:r w:rsidRPr="0047765C">
              <w:t>MESIT foundry, a.s., Uherské Hradiště</w:t>
            </w:r>
            <w:r>
              <w:t>,</w:t>
            </w:r>
            <w:r w:rsidRPr="0047765C">
              <w:t xml:space="preserve"> člen představenstva</w:t>
            </w:r>
          </w:p>
          <w:p w:rsidR="00CE0ABB" w:rsidRDefault="00CE0ABB" w:rsidP="003119BD">
            <w:pPr>
              <w:tabs>
                <w:tab w:val="left" w:pos="2127"/>
              </w:tabs>
              <w:autoSpaceDE w:val="0"/>
              <w:autoSpaceDN w:val="0"/>
              <w:adjustRightInd w:val="0"/>
            </w:pPr>
            <w:r w:rsidRPr="00566E82">
              <w:t>2008 – 2009</w:t>
            </w:r>
            <w:r>
              <w:t xml:space="preserve">: </w:t>
            </w:r>
            <w:r w:rsidRPr="00566E82">
              <w:t>VULKAN a.s., Partizánske, SR</w:t>
            </w:r>
            <w:r>
              <w:t xml:space="preserve">, </w:t>
            </w:r>
            <w:r w:rsidRPr="00C6273F">
              <w:t>ředitel nákupu</w:t>
            </w:r>
          </w:p>
          <w:p w:rsidR="00CE0ABB" w:rsidRDefault="00CE0ABB" w:rsidP="003119BD">
            <w:pPr>
              <w:tabs>
                <w:tab w:val="left" w:pos="2127"/>
              </w:tabs>
              <w:autoSpaceDE w:val="0"/>
              <w:autoSpaceDN w:val="0"/>
              <w:adjustRightInd w:val="0"/>
            </w:pPr>
            <w:r w:rsidRPr="00566E82">
              <w:t>2007 – 2008</w:t>
            </w:r>
            <w:r>
              <w:t xml:space="preserve">: </w:t>
            </w:r>
            <w:r w:rsidRPr="00566E82">
              <w:t>REMERX s.r.o., Slavičín</w:t>
            </w:r>
            <w:r>
              <w:t xml:space="preserve">, </w:t>
            </w:r>
            <w:r w:rsidRPr="0047765C">
              <w:t>obchodní ředitel</w:t>
            </w:r>
            <w:r>
              <w:t xml:space="preserve"> </w:t>
            </w:r>
          </w:p>
        </w:tc>
      </w:tr>
      <w:tr w:rsidR="00CE0ABB" w:rsidTr="003119BD">
        <w:trPr>
          <w:trHeight w:val="250"/>
        </w:trPr>
        <w:tc>
          <w:tcPr>
            <w:tcW w:w="9900" w:type="dxa"/>
            <w:gridSpan w:val="11"/>
            <w:shd w:val="clear" w:color="auto" w:fill="F7CAAC"/>
          </w:tcPr>
          <w:p w:rsidR="00CE0ABB" w:rsidRDefault="00CE0ABB" w:rsidP="003119BD">
            <w:pPr>
              <w:jc w:val="both"/>
            </w:pPr>
            <w:r>
              <w:rPr>
                <w:b/>
              </w:rPr>
              <w:t>Zkušenosti s vedením kvalifikačních a rigorózních prací</w:t>
            </w:r>
          </w:p>
        </w:tc>
      </w:tr>
      <w:tr w:rsidR="00CE0ABB" w:rsidTr="003119BD">
        <w:trPr>
          <w:trHeight w:val="418"/>
        </w:trPr>
        <w:tc>
          <w:tcPr>
            <w:tcW w:w="9900" w:type="dxa"/>
            <w:gridSpan w:val="11"/>
          </w:tcPr>
          <w:p w:rsidR="00CE0ABB" w:rsidRDefault="00CE0ABB" w:rsidP="003119BD">
            <w:pPr>
              <w:jc w:val="both"/>
            </w:pPr>
            <w:r>
              <w:t>Počet vedených bakalářských prací – 9</w:t>
            </w:r>
          </w:p>
          <w:p w:rsidR="00CE0ABB" w:rsidRDefault="00CE0ABB" w:rsidP="003119BD">
            <w:pPr>
              <w:jc w:val="both"/>
            </w:pPr>
            <w:r>
              <w:t>Počet vedených diplomových prací – 61</w:t>
            </w:r>
          </w:p>
        </w:tc>
      </w:tr>
      <w:tr w:rsidR="00CE0ABB" w:rsidTr="003119BD">
        <w:trPr>
          <w:cantSplit/>
        </w:trPr>
        <w:tc>
          <w:tcPr>
            <w:tcW w:w="3361" w:type="dxa"/>
            <w:gridSpan w:val="2"/>
            <w:tcBorders>
              <w:top w:val="single" w:sz="12" w:space="0" w:color="auto"/>
            </w:tcBorders>
            <w:shd w:val="clear" w:color="auto" w:fill="F7CAAC"/>
          </w:tcPr>
          <w:p w:rsidR="00CE0ABB" w:rsidRDefault="00CE0ABB" w:rsidP="003119BD">
            <w:pPr>
              <w:jc w:val="both"/>
            </w:pPr>
            <w:r>
              <w:rPr>
                <w:b/>
              </w:rPr>
              <w:t xml:space="preserve">Obor habilitačního řízení </w:t>
            </w:r>
          </w:p>
        </w:tc>
        <w:tc>
          <w:tcPr>
            <w:tcW w:w="2254" w:type="dxa"/>
            <w:gridSpan w:val="2"/>
            <w:tcBorders>
              <w:top w:val="single" w:sz="12" w:space="0" w:color="auto"/>
            </w:tcBorders>
            <w:shd w:val="clear" w:color="auto" w:fill="F7CAAC"/>
          </w:tcPr>
          <w:p w:rsidR="00CE0ABB" w:rsidRDefault="00CE0ABB" w:rsidP="003119BD">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E0ABB" w:rsidRDefault="00CE0ABB" w:rsidP="003119BD">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E0ABB" w:rsidRDefault="00CE0ABB" w:rsidP="003119BD">
            <w:pPr>
              <w:jc w:val="both"/>
              <w:rPr>
                <w:b/>
              </w:rPr>
            </w:pPr>
            <w:r>
              <w:rPr>
                <w:b/>
              </w:rPr>
              <w:t>Ohlasy publikací</w:t>
            </w:r>
          </w:p>
        </w:tc>
      </w:tr>
      <w:tr w:rsidR="00CE0ABB" w:rsidTr="003119BD">
        <w:trPr>
          <w:cantSplit/>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tcBorders>
              <w:left w:val="single" w:sz="12" w:space="0" w:color="auto"/>
            </w:tcBorders>
            <w:shd w:val="clear" w:color="auto" w:fill="F7CAAC"/>
          </w:tcPr>
          <w:p w:rsidR="00CE0ABB" w:rsidRDefault="00CE0ABB" w:rsidP="003119BD">
            <w:pPr>
              <w:jc w:val="both"/>
            </w:pPr>
            <w:r>
              <w:rPr>
                <w:b/>
              </w:rPr>
              <w:t>WOS</w:t>
            </w:r>
          </w:p>
        </w:tc>
        <w:tc>
          <w:tcPr>
            <w:tcW w:w="696" w:type="dxa"/>
            <w:shd w:val="clear" w:color="auto" w:fill="F7CAAC"/>
          </w:tcPr>
          <w:p w:rsidR="00CE0ABB" w:rsidRDefault="00CE0ABB" w:rsidP="003119BD">
            <w:pPr>
              <w:jc w:val="both"/>
              <w:rPr>
                <w:sz w:val="18"/>
              </w:rPr>
            </w:pPr>
            <w:r>
              <w:rPr>
                <w:b/>
                <w:sz w:val="18"/>
              </w:rPr>
              <w:t>Scopus</w:t>
            </w:r>
          </w:p>
        </w:tc>
        <w:tc>
          <w:tcPr>
            <w:tcW w:w="697" w:type="dxa"/>
            <w:shd w:val="clear" w:color="auto" w:fill="F7CAAC"/>
          </w:tcPr>
          <w:p w:rsidR="00CE0ABB" w:rsidRDefault="00CE0ABB" w:rsidP="003119BD">
            <w:pPr>
              <w:jc w:val="both"/>
            </w:pPr>
            <w:r>
              <w:rPr>
                <w:b/>
                <w:sz w:val="18"/>
              </w:rPr>
              <w:t>ostatní</w:t>
            </w:r>
          </w:p>
        </w:tc>
      </w:tr>
      <w:tr w:rsidR="00CE0ABB" w:rsidTr="003119BD">
        <w:trPr>
          <w:cantSplit/>
          <w:trHeight w:val="70"/>
        </w:trPr>
        <w:tc>
          <w:tcPr>
            <w:tcW w:w="3361" w:type="dxa"/>
            <w:gridSpan w:val="2"/>
            <w:shd w:val="clear" w:color="auto" w:fill="F7CAAC"/>
          </w:tcPr>
          <w:p w:rsidR="00CE0ABB" w:rsidRDefault="00CE0ABB" w:rsidP="003119BD">
            <w:pPr>
              <w:jc w:val="both"/>
            </w:pPr>
            <w:r>
              <w:rPr>
                <w:b/>
              </w:rPr>
              <w:t>Obor jmenovacího řízení</w:t>
            </w:r>
          </w:p>
        </w:tc>
        <w:tc>
          <w:tcPr>
            <w:tcW w:w="2254" w:type="dxa"/>
            <w:gridSpan w:val="2"/>
            <w:shd w:val="clear" w:color="auto" w:fill="F7CAAC"/>
          </w:tcPr>
          <w:p w:rsidR="00CE0ABB" w:rsidRDefault="00CE0ABB" w:rsidP="003119BD">
            <w:pPr>
              <w:jc w:val="both"/>
            </w:pPr>
            <w:r>
              <w:rPr>
                <w:b/>
              </w:rPr>
              <w:t>Rok udělení hodnosti</w:t>
            </w:r>
          </w:p>
        </w:tc>
        <w:tc>
          <w:tcPr>
            <w:tcW w:w="2257" w:type="dxa"/>
            <w:gridSpan w:val="4"/>
            <w:tcBorders>
              <w:right w:val="single" w:sz="12" w:space="0" w:color="auto"/>
            </w:tcBorders>
            <w:shd w:val="clear" w:color="auto" w:fill="F7CAAC"/>
          </w:tcPr>
          <w:p w:rsidR="00CE0ABB" w:rsidRDefault="00CE0ABB" w:rsidP="003119BD">
            <w:pPr>
              <w:jc w:val="both"/>
            </w:pPr>
            <w:r>
              <w:rPr>
                <w:b/>
              </w:rPr>
              <w:t>Řízení konáno na VŠ</w:t>
            </w:r>
          </w:p>
        </w:tc>
        <w:tc>
          <w:tcPr>
            <w:tcW w:w="635" w:type="dxa"/>
            <w:vMerge w:val="restart"/>
            <w:tcBorders>
              <w:left w:val="single" w:sz="12" w:space="0" w:color="auto"/>
            </w:tcBorders>
          </w:tcPr>
          <w:p w:rsidR="00CE0ABB" w:rsidRDefault="00CE0ABB" w:rsidP="003119BD">
            <w:pPr>
              <w:jc w:val="both"/>
              <w:rPr>
                <w:b/>
              </w:rPr>
            </w:pPr>
          </w:p>
        </w:tc>
        <w:tc>
          <w:tcPr>
            <w:tcW w:w="696" w:type="dxa"/>
            <w:vMerge w:val="restart"/>
          </w:tcPr>
          <w:p w:rsidR="00CE0ABB" w:rsidRDefault="00CE0ABB" w:rsidP="003119BD">
            <w:pPr>
              <w:jc w:val="both"/>
              <w:rPr>
                <w:b/>
              </w:rPr>
            </w:pPr>
          </w:p>
        </w:tc>
        <w:tc>
          <w:tcPr>
            <w:tcW w:w="697" w:type="dxa"/>
            <w:vMerge w:val="restart"/>
          </w:tcPr>
          <w:p w:rsidR="00CE0ABB" w:rsidRDefault="00CE0ABB" w:rsidP="003119BD">
            <w:pPr>
              <w:jc w:val="both"/>
              <w:rPr>
                <w:b/>
              </w:rPr>
            </w:pPr>
          </w:p>
        </w:tc>
      </w:tr>
      <w:tr w:rsidR="00CE0ABB" w:rsidTr="003119BD">
        <w:trPr>
          <w:trHeight w:val="205"/>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vMerge/>
            <w:tcBorders>
              <w:left w:val="single" w:sz="12" w:space="0" w:color="auto"/>
            </w:tcBorders>
            <w:vAlign w:val="center"/>
          </w:tcPr>
          <w:p w:rsidR="00CE0ABB" w:rsidRDefault="00CE0ABB" w:rsidP="003119BD">
            <w:pPr>
              <w:rPr>
                <w:b/>
              </w:rPr>
            </w:pPr>
          </w:p>
        </w:tc>
        <w:tc>
          <w:tcPr>
            <w:tcW w:w="696" w:type="dxa"/>
            <w:vMerge/>
            <w:vAlign w:val="center"/>
          </w:tcPr>
          <w:p w:rsidR="00CE0ABB" w:rsidRDefault="00CE0ABB" w:rsidP="003119BD">
            <w:pPr>
              <w:rPr>
                <w:b/>
              </w:rPr>
            </w:pPr>
          </w:p>
        </w:tc>
        <w:tc>
          <w:tcPr>
            <w:tcW w:w="697" w:type="dxa"/>
            <w:vMerge/>
            <w:vAlign w:val="center"/>
          </w:tcPr>
          <w:p w:rsidR="00CE0ABB" w:rsidRDefault="00CE0ABB" w:rsidP="003119BD">
            <w:pPr>
              <w:rPr>
                <w:b/>
              </w:rPr>
            </w:pPr>
          </w:p>
        </w:tc>
      </w:tr>
      <w:tr w:rsidR="00CE0ABB" w:rsidTr="003119BD">
        <w:tc>
          <w:tcPr>
            <w:tcW w:w="9900" w:type="dxa"/>
            <w:gridSpan w:val="11"/>
            <w:shd w:val="clear" w:color="auto" w:fill="F7CAAC"/>
          </w:tcPr>
          <w:p w:rsidR="00CE0ABB" w:rsidRDefault="00CE0ABB" w:rsidP="003119BD">
            <w:pPr>
              <w:jc w:val="both"/>
              <w:rPr>
                <w:b/>
              </w:rPr>
            </w:pPr>
            <w:r>
              <w:rPr>
                <w:b/>
              </w:rPr>
              <w:t xml:space="preserve">Přehled o nejvýznamnější publikační a další tvůrčí činnosti nebo další profesní činnosti u odborníků z praxe vztahující se k zabezpečovaným předmětům </w:t>
            </w:r>
          </w:p>
        </w:tc>
      </w:tr>
      <w:tr w:rsidR="00CE0ABB" w:rsidRPr="00D968AE" w:rsidTr="003119BD">
        <w:trPr>
          <w:trHeight w:val="2347"/>
        </w:trPr>
        <w:tc>
          <w:tcPr>
            <w:tcW w:w="9900" w:type="dxa"/>
            <w:gridSpan w:val="11"/>
          </w:tcPr>
          <w:p w:rsidR="00CE0ABB" w:rsidRDefault="00CE0ABB" w:rsidP="003119BD">
            <w:pPr>
              <w:rPr>
                <w:ins w:id="2557" w:author="Neubauerová Bronislava" w:date="2019-08-29T10:15:00Z"/>
              </w:rPr>
            </w:pPr>
            <w:r w:rsidRPr="0031779A">
              <w:t>KNÁPKOVÁ, A</w:t>
            </w:r>
            <w:r>
              <w:t xml:space="preserve">., </w:t>
            </w:r>
            <w:r w:rsidRPr="0031779A">
              <w:t>PAVELKOVÁ, D</w:t>
            </w:r>
            <w:r>
              <w:t>.</w:t>
            </w:r>
            <w:r w:rsidRPr="0031779A">
              <w:t xml:space="preserve"> REMEŠ</w:t>
            </w:r>
            <w:r>
              <w:t>,</w:t>
            </w:r>
            <w:r w:rsidRPr="0031779A">
              <w:t xml:space="preserve"> </w:t>
            </w:r>
            <w:r>
              <w:t xml:space="preserve">D. </w:t>
            </w:r>
            <w:r w:rsidRPr="0031779A">
              <w:t>a K</w:t>
            </w:r>
            <w:r>
              <w:t>.</w:t>
            </w:r>
            <w:r w:rsidRPr="0031779A">
              <w:t xml:space="preserve"> ŠTEKER. Finanční analýza: komplexní průvodce s příklady. 3., kompletně aktualizované vydání. Praha: Grada, 2017, 232 s. ISBN 978-80-271-0563-2.</w:t>
            </w:r>
            <w:r>
              <w:t xml:space="preserve"> (20%)</w:t>
            </w:r>
          </w:p>
          <w:p w:rsidR="00112F4C" w:rsidRDefault="00112F4C" w:rsidP="003119BD">
            <w:pPr>
              <w:rPr>
                <w:ins w:id="2558" w:author="Neubauerová Bronislava" w:date="2019-08-29T10:15:00Z"/>
              </w:rPr>
            </w:pPr>
          </w:p>
          <w:p w:rsidR="00112F4C" w:rsidRPr="00D968AE" w:rsidRDefault="00112F4C" w:rsidP="003119BD">
            <w:ins w:id="2559" w:author="Neubauerová Bronislava" w:date="2019-08-29T10:15:00Z">
              <w:r w:rsidRPr="00112F4C">
                <w:t>Od ukončení studia působil na pozicích finančního ředitele nebo vedoucího ekonomického útvaru, v současnosti působí jako finanční ředitel ve firmě Česká zbrojovka, a.s. CZ_AUTO. Ve své profesi se zaměřuje zejména na řízení podnikových financí.</w:t>
              </w:r>
            </w:ins>
          </w:p>
        </w:tc>
      </w:tr>
      <w:tr w:rsidR="00CE0ABB" w:rsidTr="003119BD">
        <w:trPr>
          <w:trHeight w:val="218"/>
        </w:trPr>
        <w:tc>
          <w:tcPr>
            <w:tcW w:w="9900" w:type="dxa"/>
            <w:gridSpan w:val="11"/>
            <w:shd w:val="clear" w:color="auto" w:fill="F7CAAC"/>
          </w:tcPr>
          <w:p w:rsidR="00CE0ABB" w:rsidRDefault="00CE0ABB" w:rsidP="003119BD">
            <w:pPr>
              <w:rPr>
                <w:b/>
              </w:rPr>
            </w:pPr>
            <w:r>
              <w:rPr>
                <w:b/>
              </w:rPr>
              <w:t>Působení v zahraničí</w:t>
            </w:r>
          </w:p>
        </w:tc>
      </w:tr>
      <w:tr w:rsidR="00CE0ABB" w:rsidTr="003119BD">
        <w:trPr>
          <w:trHeight w:val="70"/>
        </w:trPr>
        <w:tc>
          <w:tcPr>
            <w:tcW w:w="9900" w:type="dxa"/>
            <w:gridSpan w:val="11"/>
          </w:tcPr>
          <w:p w:rsidR="00CE0ABB" w:rsidRDefault="00CE0ABB" w:rsidP="003119BD">
            <w:pPr>
              <w:rPr>
                <w:b/>
              </w:rPr>
            </w:pPr>
          </w:p>
        </w:tc>
      </w:tr>
      <w:tr w:rsidR="00CE0ABB" w:rsidTr="003119BD">
        <w:trPr>
          <w:cantSplit/>
          <w:trHeight w:val="262"/>
        </w:trPr>
        <w:tc>
          <w:tcPr>
            <w:tcW w:w="2529" w:type="dxa"/>
            <w:shd w:val="clear" w:color="auto" w:fill="F7CAAC"/>
          </w:tcPr>
          <w:p w:rsidR="00CE0ABB" w:rsidRDefault="00CE0ABB" w:rsidP="003119BD">
            <w:pPr>
              <w:jc w:val="both"/>
              <w:rPr>
                <w:b/>
              </w:rPr>
            </w:pPr>
            <w:r>
              <w:rPr>
                <w:b/>
              </w:rPr>
              <w:t xml:space="preserve">Podpis </w:t>
            </w:r>
          </w:p>
        </w:tc>
        <w:tc>
          <w:tcPr>
            <w:tcW w:w="4554" w:type="dxa"/>
            <w:gridSpan w:val="5"/>
          </w:tcPr>
          <w:p w:rsidR="00CE0ABB" w:rsidRPr="00B10230" w:rsidRDefault="00CE0ABB" w:rsidP="003119BD">
            <w:pPr>
              <w:jc w:val="both"/>
              <w:rPr>
                <w:b/>
              </w:rPr>
            </w:pPr>
          </w:p>
        </w:tc>
        <w:tc>
          <w:tcPr>
            <w:tcW w:w="789" w:type="dxa"/>
            <w:gridSpan w:val="2"/>
            <w:shd w:val="clear" w:color="auto" w:fill="F7CAAC"/>
          </w:tcPr>
          <w:p w:rsidR="00CE0ABB" w:rsidRDefault="00CE0ABB" w:rsidP="003119BD">
            <w:pPr>
              <w:jc w:val="both"/>
            </w:pPr>
            <w:r>
              <w:rPr>
                <w:b/>
              </w:rPr>
              <w:t>datum</w:t>
            </w:r>
          </w:p>
        </w:tc>
        <w:tc>
          <w:tcPr>
            <w:tcW w:w="2028" w:type="dxa"/>
            <w:gridSpan w:val="3"/>
          </w:tcPr>
          <w:p w:rsidR="00CE0ABB" w:rsidRDefault="00CE0ABB" w:rsidP="003119BD">
            <w:pPr>
              <w:jc w:val="both"/>
            </w:pPr>
          </w:p>
        </w:tc>
      </w:tr>
    </w:tbl>
    <w:p w:rsidR="00BB3746" w:rsidRDefault="00BB3746">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92991" w:rsidRPr="00EA7D15" w:rsidTr="00DB18BC">
        <w:tc>
          <w:tcPr>
            <w:tcW w:w="9900" w:type="dxa"/>
            <w:gridSpan w:val="11"/>
            <w:tcBorders>
              <w:bottom w:val="double" w:sz="4" w:space="0" w:color="auto"/>
            </w:tcBorders>
            <w:shd w:val="clear" w:color="auto" w:fill="BDD6EE"/>
          </w:tcPr>
          <w:p w:rsidR="00B92991" w:rsidRPr="00EA7D15" w:rsidRDefault="00B92991" w:rsidP="003F6EB7">
            <w:pPr>
              <w:jc w:val="both"/>
              <w:rPr>
                <w:b/>
                <w:sz w:val="28"/>
              </w:rPr>
            </w:pPr>
            <w:r w:rsidRPr="00EA7D15">
              <w:rPr>
                <w:b/>
                <w:sz w:val="28"/>
              </w:rPr>
              <w:lastRenderedPageBreak/>
              <w:t>C-I – Personální zabezpečení</w:t>
            </w:r>
          </w:p>
        </w:tc>
      </w:tr>
      <w:tr w:rsidR="00B92991" w:rsidRPr="00EA7D15" w:rsidTr="00DB18BC">
        <w:tc>
          <w:tcPr>
            <w:tcW w:w="2529" w:type="dxa"/>
            <w:tcBorders>
              <w:top w:val="double" w:sz="4" w:space="0" w:color="auto"/>
            </w:tcBorders>
            <w:shd w:val="clear" w:color="auto" w:fill="F7CAAC"/>
          </w:tcPr>
          <w:p w:rsidR="00B92991" w:rsidRPr="00EA7D15" w:rsidRDefault="00B92991" w:rsidP="003F6EB7">
            <w:pPr>
              <w:jc w:val="both"/>
              <w:rPr>
                <w:b/>
              </w:rPr>
            </w:pPr>
            <w:r w:rsidRPr="00EA7D15">
              <w:rPr>
                <w:b/>
              </w:rPr>
              <w:t>Vysoká škola</w:t>
            </w:r>
          </w:p>
        </w:tc>
        <w:tc>
          <w:tcPr>
            <w:tcW w:w="7371" w:type="dxa"/>
            <w:gridSpan w:val="10"/>
          </w:tcPr>
          <w:p w:rsidR="00B92991" w:rsidRPr="00EA7D15" w:rsidRDefault="00B92991" w:rsidP="003F6EB7">
            <w:pPr>
              <w:jc w:val="both"/>
            </w:pPr>
            <w:r w:rsidRPr="00EA7D15">
              <w:t>Univerzita Tomáše Bati ve Zlíně</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Součást vysoké školy</w:t>
            </w:r>
          </w:p>
        </w:tc>
        <w:tc>
          <w:tcPr>
            <w:tcW w:w="7371" w:type="dxa"/>
            <w:gridSpan w:val="10"/>
          </w:tcPr>
          <w:p w:rsidR="00B92991" w:rsidRPr="00EA7D15" w:rsidRDefault="00B92991" w:rsidP="003F6EB7">
            <w:pPr>
              <w:jc w:val="both"/>
            </w:pPr>
            <w:r>
              <w:t>Fakulta managementu a ekonomiky</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Název studijního programu</w:t>
            </w:r>
          </w:p>
        </w:tc>
        <w:tc>
          <w:tcPr>
            <w:tcW w:w="7371" w:type="dxa"/>
            <w:gridSpan w:val="10"/>
          </w:tcPr>
          <w:p w:rsidR="00B92991" w:rsidRPr="00EA7D15" w:rsidRDefault="00BB582A" w:rsidP="003F6EB7">
            <w:pPr>
              <w:jc w:val="both"/>
            </w:pPr>
            <w:r w:rsidRPr="00F25E04">
              <w:t>Finance a finanční technologie</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Jméno a příjmení</w:t>
            </w:r>
          </w:p>
        </w:tc>
        <w:tc>
          <w:tcPr>
            <w:tcW w:w="4554" w:type="dxa"/>
            <w:gridSpan w:val="5"/>
          </w:tcPr>
          <w:p w:rsidR="00B92991" w:rsidRPr="00EA7D15" w:rsidRDefault="00A357A8" w:rsidP="003F6EB7">
            <w:pPr>
              <w:jc w:val="both"/>
            </w:pPr>
            <w:r w:rsidRPr="00EA7D15">
              <w:t>Daniel</w:t>
            </w:r>
            <w:r>
              <w:t xml:space="preserve"> Paul</w:t>
            </w:r>
            <w:r w:rsidRPr="00EA7D15">
              <w:t xml:space="preserve"> SAMPEY</w:t>
            </w:r>
          </w:p>
        </w:tc>
        <w:tc>
          <w:tcPr>
            <w:tcW w:w="712" w:type="dxa"/>
            <w:shd w:val="clear" w:color="auto" w:fill="F7CAAC"/>
          </w:tcPr>
          <w:p w:rsidR="00B92991" w:rsidRPr="00EA7D15" w:rsidRDefault="00B92991" w:rsidP="003F6EB7">
            <w:pPr>
              <w:jc w:val="both"/>
              <w:rPr>
                <w:b/>
              </w:rPr>
            </w:pPr>
            <w:r w:rsidRPr="00EA7D15">
              <w:rPr>
                <w:b/>
              </w:rPr>
              <w:t>Tituly</w:t>
            </w:r>
          </w:p>
        </w:tc>
        <w:tc>
          <w:tcPr>
            <w:tcW w:w="2105" w:type="dxa"/>
            <w:gridSpan w:val="4"/>
          </w:tcPr>
          <w:p w:rsidR="00B92991" w:rsidRPr="00EA7D15" w:rsidRDefault="00B92991" w:rsidP="003F6EB7">
            <w:pPr>
              <w:jc w:val="both"/>
            </w:pPr>
            <w:r w:rsidRPr="00EA7D15">
              <w:t>MFA</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Rok narození</w:t>
            </w:r>
          </w:p>
        </w:tc>
        <w:tc>
          <w:tcPr>
            <w:tcW w:w="832" w:type="dxa"/>
          </w:tcPr>
          <w:p w:rsidR="00B92991" w:rsidRPr="00EA7D15" w:rsidRDefault="00B92991" w:rsidP="003F6EB7">
            <w:pPr>
              <w:jc w:val="both"/>
            </w:pPr>
            <w:r w:rsidRPr="00EA7D15">
              <w:t>1963</w:t>
            </w:r>
          </w:p>
        </w:tc>
        <w:tc>
          <w:tcPr>
            <w:tcW w:w="1728" w:type="dxa"/>
            <w:shd w:val="clear" w:color="auto" w:fill="F7CAAC"/>
          </w:tcPr>
          <w:p w:rsidR="00B92991" w:rsidRPr="00EA7D15" w:rsidRDefault="00B92991" w:rsidP="003F6EB7">
            <w:pPr>
              <w:jc w:val="both"/>
              <w:rPr>
                <w:b/>
              </w:rPr>
            </w:pPr>
            <w:r w:rsidRPr="00EA7D15">
              <w:rPr>
                <w:b/>
              </w:rPr>
              <w:t>typ vztahu k VŠ</w:t>
            </w:r>
          </w:p>
        </w:tc>
        <w:tc>
          <w:tcPr>
            <w:tcW w:w="996" w:type="dxa"/>
            <w:gridSpan w:val="2"/>
          </w:tcPr>
          <w:p w:rsidR="00B92991" w:rsidRPr="00EA7D15" w:rsidRDefault="00B92991" w:rsidP="003F6EB7">
            <w:pPr>
              <w:jc w:val="both"/>
            </w:pPr>
            <w:r w:rsidRPr="00EA7D15">
              <w:t>pp</w:t>
            </w: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r w:rsidRPr="00EA7D15">
              <w:t>40</w:t>
            </w: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33126B" w:rsidP="00984BE6">
            <w:pPr>
              <w:jc w:val="both"/>
            </w:pPr>
            <w:r>
              <w:t>0</w:t>
            </w:r>
            <w:r w:rsidR="00B92991" w:rsidRPr="00EA7D15">
              <w:t>8/</w:t>
            </w:r>
            <w:del w:id="2560" w:author="Pavla Trefilová" w:date="2019-09-16T07:28:00Z">
              <w:r w:rsidR="00B92991" w:rsidRPr="00EA7D15" w:rsidDel="00984BE6">
                <w:delText>2019</w:delText>
              </w:r>
            </w:del>
            <w:ins w:id="2561" w:author="Pavla Trefilová" w:date="2019-09-16T07:28:00Z">
              <w:r w:rsidR="00984BE6" w:rsidRPr="00EA7D15">
                <w:t>20</w:t>
              </w:r>
              <w:r w:rsidR="00984BE6">
                <w:t>22</w:t>
              </w:r>
            </w:ins>
          </w:p>
        </w:tc>
      </w:tr>
      <w:tr w:rsidR="00B92991" w:rsidRPr="00EA7D15" w:rsidTr="00DB18BC">
        <w:tc>
          <w:tcPr>
            <w:tcW w:w="5089" w:type="dxa"/>
            <w:gridSpan w:val="3"/>
            <w:shd w:val="clear" w:color="auto" w:fill="F7CAAC"/>
          </w:tcPr>
          <w:p w:rsidR="00B92991" w:rsidRPr="00EA7D15" w:rsidRDefault="00B92991" w:rsidP="003F6EB7">
            <w:pPr>
              <w:jc w:val="both"/>
              <w:rPr>
                <w:b/>
              </w:rPr>
            </w:pPr>
            <w:r w:rsidRPr="00EA7D15">
              <w:rPr>
                <w:b/>
              </w:rPr>
              <w:t>Typ vztahu na součásti VŠ, která uskutečňuje st. program</w:t>
            </w:r>
          </w:p>
        </w:tc>
        <w:tc>
          <w:tcPr>
            <w:tcW w:w="996" w:type="dxa"/>
            <w:gridSpan w:val="2"/>
          </w:tcPr>
          <w:p w:rsidR="00B92991" w:rsidRPr="00EA7D15" w:rsidRDefault="00B92991" w:rsidP="003F6EB7">
            <w:pPr>
              <w:jc w:val="both"/>
            </w:pP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B92991" w:rsidP="003F6EB7">
            <w:pPr>
              <w:jc w:val="both"/>
            </w:pPr>
          </w:p>
        </w:tc>
      </w:tr>
      <w:tr w:rsidR="00B92991" w:rsidRPr="00EA7D15" w:rsidTr="00DB18BC">
        <w:tc>
          <w:tcPr>
            <w:tcW w:w="6085" w:type="dxa"/>
            <w:gridSpan w:val="5"/>
            <w:shd w:val="clear" w:color="auto" w:fill="F7CAAC"/>
          </w:tcPr>
          <w:p w:rsidR="00B92991" w:rsidRPr="00EA7D15" w:rsidRDefault="00B92991" w:rsidP="003F6EB7">
            <w:pPr>
              <w:jc w:val="both"/>
            </w:pPr>
            <w:r w:rsidRPr="00EA7D15">
              <w:rPr>
                <w:b/>
              </w:rPr>
              <w:t>Další současná působení jako akademický pracovník na jiných VŠ</w:t>
            </w:r>
          </w:p>
        </w:tc>
        <w:tc>
          <w:tcPr>
            <w:tcW w:w="1710" w:type="dxa"/>
            <w:gridSpan w:val="2"/>
            <w:shd w:val="clear" w:color="auto" w:fill="F7CAAC"/>
          </w:tcPr>
          <w:p w:rsidR="00B92991" w:rsidRPr="00EA7D15" w:rsidRDefault="00B92991" w:rsidP="003F6EB7">
            <w:pPr>
              <w:jc w:val="both"/>
              <w:rPr>
                <w:b/>
              </w:rPr>
            </w:pPr>
            <w:r w:rsidRPr="00EA7D15">
              <w:rPr>
                <w:b/>
              </w:rPr>
              <w:t>typ prac. vztahu</w:t>
            </w:r>
          </w:p>
        </w:tc>
        <w:tc>
          <w:tcPr>
            <w:tcW w:w="2105" w:type="dxa"/>
            <w:gridSpan w:val="4"/>
            <w:shd w:val="clear" w:color="auto" w:fill="F7CAAC"/>
          </w:tcPr>
          <w:p w:rsidR="00B92991" w:rsidRPr="00EA7D15" w:rsidRDefault="00B92991" w:rsidP="003F6EB7">
            <w:pPr>
              <w:jc w:val="both"/>
              <w:rPr>
                <w:b/>
              </w:rPr>
            </w:pPr>
            <w:r w:rsidRPr="00EA7D15">
              <w:rPr>
                <w:b/>
              </w:rPr>
              <w:t>rozsah</w:t>
            </w:r>
          </w:p>
        </w:tc>
      </w:tr>
      <w:tr w:rsidR="00B92991" w:rsidRPr="00EA7D15" w:rsidTr="00DB18BC">
        <w:tc>
          <w:tcPr>
            <w:tcW w:w="6085" w:type="dxa"/>
            <w:gridSpan w:val="5"/>
          </w:tcPr>
          <w:p w:rsidR="00B92991" w:rsidRPr="00EA7D15" w:rsidRDefault="00B92991" w:rsidP="003F6EB7">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RPr="00EA7D15" w:rsidTr="00DB18BC">
        <w:tc>
          <w:tcPr>
            <w:tcW w:w="6085" w:type="dxa"/>
            <w:gridSpan w:val="5"/>
          </w:tcPr>
          <w:p w:rsidR="00B92991" w:rsidRPr="00EA7D15" w:rsidRDefault="00B92991" w:rsidP="003F6EB7">
            <w:pPr>
              <w:jc w:val="both"/>
            </w:pPr>
            <w:r w:rsidRPr="00EA7D15">
              <w:t xml:space="preserve">UHK, Filozofická </w:t>
            </w:r>
            <w:r w:rsidRPr="00EA7D15">
              <w:rPr>
                <w:bCs/>
              </w:rPr>
              <w:t>fakulta, ÚSP</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RPr="00EA7D15" w:rsidTr="00DB18BC">
        <w:tc>
          <w:tcPr>
            <w:tcW w:w="9900" w:type="dxa"/>
            <w:gridSpan w:val="11"/>
            <w:shd w:val="clear" w:color="auto" w:fill="F7CAAC"/>
          </w:tcPr>
          <w:p w:rsidR="00B92991" w:rsidRPr="00EA7D15" w:rsidRDefault="00B92991" w:rsidP="003F6EB7">
            <w:pPr>
              <w:jc w:val="both"/>
            </w:pPr>
            <w:r w:rsidRPr="00EA7D15">
              <w:rPr>
                <w:b/>
              </w:rPr>
              <w:t>Předměty příslušného studijního programu a způsob zapojení do jejich výuky, příp. další zapojení do uskutečňování studijního programu</w:t>
            </w:r>
          </w:p>
        </w:tc>
      </w:tr>
      <w:tr w:rsidR="00B92991" w:rsidTr="00DB18BC">
        <w:trPr>
          <w:trHeight w:val="360"/>
        </w:trPr>
        <w:tc>
          <w:tcPr>
            <w:tcW w:w="9900" w:type="dxa"/>
            <w:gridSpan w:val="11"/>
            <w:tcBorders>
              <w:top w:val="nil"/>
            </w:tcBorders>
          </w:tcPr>
          <w:p w:rsidR="00B92991" w:rsidRDefault="00B92991" w:rsidP="003F6EB7">
            <w:pPr>
              <w:jc w:val="both"/>
            </w:pPr>
            <w:r w:rsidRPr="00EA7D15">
              <w:t>Korespondence v angličtině</w:t>
            </w:r>
            <w:r>
              <w:t xml:space="preserve"> </w:t>
            </w:r>
            <w:r>
              <w:rPr>
                <w:rFonts w:eastAsiaTheme="minorHAnsi"/>
                <w:lang w:eastAsia="en-US"/>
              </w:rPr>
              <w:t xml:space="preserve">- </w:t>
            </w:r>
            <w:r>
              <w:t>garant, vedení seminářů (100%)</w:t>
            </w:r>
          </w:p>
        </w:tc>
      </w:tr>
      <w:tr w:rsidR="00B92991" w:rsidTr="00DB18BC">
        <w:tc>
          <w:tcPr>
            <w:tcW w:w="9900" w:type="dxa"/>
            <w:gridSpan w:val="11"/>
            <w:shd w:val="clear" w:color="auto" w:fill="F7CAAC"/>
          </w:tcPr>
          <w:p w:rsidR="00B92991" w:rsidRDefault="00B92991" w:rsidP="003F6EB7">
            <w:pPr>
              <w:jc w:val="both"/>
            </w:pPr>
            <w:r>
              <w:rPr>
                <w:b/>
              </w:rPr>
              <w:t xml:space="preserve">Údaje o vzdělání na VŠ </w:t>
            </w:r>
          </w:p>
        </w:tc>
      </w:tr>
      <w:tr w:rsidR="00B92991" w:rsidRPr="00166C6C" w:rsidTr="00DB18BC">
        <w:trPr>
          <w:trHeight w:val="1055"/>
        </w:trPr>
        <w:tc>
          <w:tcPr>
            <w:tcW w:w="9900" w:type="dxa"/>
            <w:gridSpan w:val="11"/>
          </w:tcPr>
          <w:p w:rsidR="00B92991" w:rsidRDefault="00B92991" w:rsidP="003F6EB7">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rsidR="00B92991" w:rsidRPr="0020015D" w:rsidRDefault="00B92991" w:rsidP="003F6EB7">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rsidR="00B92991" w:rsidRPr="008B13C5" w:rsidRDefault="00B92991" w:rsidP="003F6EB7">
            <w:pPr>
              <w:autoSpaceDE w:val="0"/>
              <w:autoSpaceDN w:val="0"/>
              <w:adjustRightInd w:val="0"/>
              <w:rPr>
                <w:rFonts w:eastAsiaTheme="minorHAnsi"/>
                <w:lang w:eastAsia="en-US"/>
              </w:rPr>
            </w:pPr>
            <w:r w:rsidRPr="008B13C5">
              <w:rPr>
                <w:rFonts w:eastAsiaTheme="minorHAnsi"/>
                <w:lang w:eastAsia="en-US"/>
              </w:rPr>
              <w:t>Praxe:</w:t>
            </w:r>
          </w:p>
          <w:p w:rsidR="00B92991" w:rsidRPr="00166C6C" w:rsidRDefault="00B92991" w:rsidP="00F87112">
            <w:pPr>
              <w:pStyle w:val="FormtovanvHTML"/>
            </w:pPr>
            <w:r w:rsidRPr="00166C6C">
              <w:rPr>
                <w:rFonts w:ascii="Times New Roman" w:hAnsi="Times New Roman" w:cs="Times New Roman"/>
              </w:rPr>
              <w:t>Pracoval 23 let na zahraničních a českých univerzitách a institucích. Je autorem více než 25 článků</w:t>
            </w:r>
            <w:r w:rsidR="00F87112">
              <w:rPr>
                <w:rFonts w:ascii="Times New Roman" w:hAnsi="Times New Roman" w:cs="Times New Roman"/>
              </w:rPr>
              <w:t>.</w:t>
            </w: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Údaje o odborném působení od absolvování VŠ</w:t>
            </w:r>
          </w:p>
        </w:tc>
      </w:tr>
      <w:tr w:rsidR="00B92991" w:rsidRPr="00EA7D15" w:rsidTr="00DB18BC">
        <w:trPr>
          <w:trHeight w:val="1090"/>
        </w:trPr>
        <w:tc>
          <w:tcPr>
            <w:tcW w:w="9900" w:type="dxa"/>
            <w:gridSpan w:val="11"/>
          </w:tcPr>
          <w:p w:rsidR="00983CE3" w:rsidRDefault="00983CE3" w:rsidP="00983CE3">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rsidR="00983CE3" w:rsidRPr="00EA7D15" w:rsidRDefault="00983CE3" w:rsidP="00983CE3">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rsidR="00983CE3" w:rsidRPr="00EA7D15" w:rsidRDefault="00983CE3" w:rsidP="00983CE3">
            <w:pPr>
              <w:jc w:val="both"/>
            </w:pPr>
            <w:r w:rsidRPr="00EA7D15">
              <w:t xml:space="preserve">2000-2004 – Wangle School, Litoměřice, překladatel, lektor </w:t>
            </w:r>
          </w:p>
          <w:p w:rsidR="00983CE3" w:rsidRPr="00EA7D15" w:rsidRDefault="00983CE3" w:rsidP="00983CE3">
            <w:pPr>
              <w:jc w:val="both"/>
            </w:pPr>
            <w:r w:rsidRPr="00EA7D15">
              <w:t>2003-2004 – UJEP v Ústí nad Labem JAK PF, lektor</w:t>
            </w:r>
          </w:p>
          <w:p w:rsidR="00983CE3" w:rsidRPr="00EA7D15" w:rsidRDefault="00983CE3" w:rsidP="00983CE3">
            <w:pPr>
              <w:jc w:val="both"/>
            </w:pPr>
            <w:r w:rsidRPr="00EA7D15">
              <w:t xml:space="preserve">2004-2009 – UHK PdF KAJL, odborný asistent </w:t>
            </w:r>
          </w:p>
          <w:p w:rsidR="00983CE3" w:rsidRPr="00EA7D15" w:rsidRDefault="00983CE3" w:rsidP="00983CE3">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rsidR="00983CE3" w:rsidRPr="00EA7D15" w:rsidRDefault="00983CE3" w:rsidP="00983CE3">
            <w:pPr>
              <w:jc w:val="both"/>
            </w:pPr>
            <w:r w:rsidRPr="00EA7D15">
              <w:t xml:space="preserve">2009-2016 – UPa FF KAA, odborný asistent, překladatel </w:t>
            </w:r>
          </w:p>
          <w:p w:rsidR="00983CE3" w:rsidRPr="00EA7D15" w:rsidRDefault="00983CE3" w:rsidP="00983CE3">
            <w:pPr>
              <w:jc w:val="both"/>
            </w:pPr>
            <w:r w:rsidRPr="00EA7D15">
              <w:t xml:space="preserve">2016-dosud – UHK FF ÚSP, překladatel </w:t>
            </w:r>
          </w:p>
          <w:p w:rsidR="00D46A75" w:rsidRPr="00EA7D15" w:rsidRDefault="00983CE3" w:rsidP="00983CE3">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B92991" w:rsidRPr="00EA7D15" w:rsidTr="00DB18BC">
        <w:trPr>
          <w:trHeight w:val="250"/>
        </w:trPr>
        <w:tc>
          <w:tcPr>
            <w:tcW w:w="9900" w:type="dxa"/>
            <w:gridSpan w:val="11"/>
            <w:shd w:val="clear" w:color="auto" w:fill="F7CAAC"/>
          </w:tcPr>
          <w:p w:rsidR="00B92991" w:rsidRPr="00EA7D15" w:rsidRDefault="00B92991" w:rsidP="003F6EB7">
            <w:pPr>
              <w:jc w:val="both"/>
            </w:pPr>
            <w:r w:rsidRPr="00EA7D15">
              <w:rPr>
                <w:b/>
              </w:rPr>
              <w:t>Zkušenosti s vedením kvalifikačních a rigorózních prací</w:t>
            </w:r>
          </w:p>
        </w:tc>
      </w:tr>
      <w:tr w:rsidR="00B92991" w:rsidTr="00DB18BC">
        <w:trPr>
          <w:trHeight w:val="64"/>
        </w:trPr>
        <w:tc>
          <w:tcPr>
            <w:tcW w:w="9900" w:type="dxa"/>
            <w:gridSpan w:val="11"/>
          </w:tcPr>
          <w:p w:rsidR="00F87112" w:rsidRDefault="00F87112" w:rsidP="00F87112">
            <w:pPr>
              <w:jc w:val="both"/>
            </w:pPr>
            <w:r>
              <w:t xml:space="preserve">Počet vedených bakalářských prací – 50 </w:t>
            </w:r>
          </w:p>
          <w:p w:rsidR="00B92991" w:rsidRDefault="00F87112" w:rsidP="00F87112">
            <w:r>
              <w:t>Počet vedených diplomových prací – 12</w:t>
            </w:r>
          </w:p>
        </w:tc>
      </w:tr>
      <w:tr w:rsidR="00B92991" w:rsidRPr="00EA7D15" w:rsidTr="00DB18BC">
        <w:trPr>
          <w:cantSplit/>
        </w:trPr>
        <w:tc>
          <w:tcPr>
            <w:tcW w:w="3361" w:type="dxa"/>
            <w:gridSpan w:val="2"/>
            <w:tcBorders>
              <w:top w:val="single" w:sz="12" w:space="0" w:color="auto"/>
            </w:tcBorders>
            <w:shd w:val="clear" w:color="auto" w:fill="F7CAAC"/>
          </w:tcPr>
          <w:p w:rsidR="00B92991" w:rsidRPr="00EA7D15" w:rsidRDefault="00B92991" w:rsidP="003F6EB7">
            <w:pPr>
              <w:jc w:val="both"/>
            </w:pPr>
            <w:r w:rsidRPr="00EA7D15">
              <w:rPr>
                <w:b/>
              </w:rPr>
              <w:t xml:space="preserve">Obor habilitačního řízení </w:t>
            </w:r>
          </w:p>
        </w:tc>
        <w:tc>
          <w:tcPr>
            <w:tcW w:w="2254" w:type="dxa"/>
            <w:gridSpan w:val="2"/>
            <w:tcBorders>
              <w:top w:val="single" w:sz="12" w:space="0" w:color="auto"/>
            </w:tcBorders>
            <w:shd w:val="clear" w:color="auto" w:fill="F7CAAC"/>
          </w:tcPr>
          <w:p w:rsidR="00B92991" w:rsidRPr="00EA7D15" w:rsidRDefault="00B92991" w:rsidP="003F6EB7">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rsidR="00B92991" w:rsidRPr="00EA7D15" w:rsidRDefault="00B92991" w:rsidP="003F6EB7">
            <w:pPr>
              <w:jc w:val="both"/>
              <w:rPr>
                <w:b/>
              </w:rPr>
            </w:pPr>
            <w:r w:rsidRPr="00EA7D15">
              <w:rPr>
                <w:b/>
              </w:rPr>
              <w:t>Ohlasy publikací</w:t>
            </w:r>
          </w:p>
        </w:tc>
      </w:tr>
      <w:tr w:rsidR="00B92991" w:rsidRPr="00EA7D15" w:rsidTr="00DB18BC">
        <w:trPr>
          <w:cantSplit/>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tcBorders>
              <w:left w:val="single" w:sz="12" w:space="0" w:color="auto"/>
            </w:tcBorders>
            <w:shd w:val="clear" w:color="auto" w:fill="F7CAAC"/>
          </w:tcPr>
          <w:p w:rsidR="00B92991" w:rsidRPr="00EA7D15" w:rsidRDefault="00B92991" w:rsidP="003F6EB7">
            <w:pPr>
              <w:jc w:val="both"/>
            </w:pPr>
            <w:r w:rsidRPr="00EA7D15">
              <w:rPr>
                <w:b/>
              </w:rPr>
              <w:t>WOS</w:t>
            </w:r>
          </w:p>
        </w:tc>
        <w:tc>
          <w:tcPr>
            <w:tcW w:w="696" w:type="dxa"/>
            <w:shd w:val="clear" w:color="auto" w:fill="F7CAAC"/>
          </w:tcPr>
          <w:p w:rsidR="00B92991" w:rsidRPr="00EA7D15" w:rsidRDefault="00B92991" w:rsidP="003F6EB7">
            <w:pPr>
              <w:jc w:val="both"/>
              <w:rPr>
                <w:sz w:val="18"/>
              </w:rPr>
            </w:pPr>
            <w:r w:rsidRPr="00EA7D15">
              <w:rPr>
                <w:b/>
                <w:sz w:val="18"/>
              </w:rPr>
              <w:t>Scopus</w:t>
            </w:r>
          </w:p>
        </w:tc>
        <w:tc>
          <w:tcPr>
            <w:tcW w:w="697" w:type="dxa"/>
            <w:shd w:val="clear" w:color="auto" w:fill="F7CAAC"/>
          </w:tcPr>
          <w:p w:rsidR="00B92991" w:rsidRPr="00EA7D15" w:rsidRDefault="00B92991" w:rsidP="003F6EB7">
            <w:pPr>
              <w:jc w:val="both"/>
            </w:pPr>
            <w:r w:rsidRPr="00EA7D15">
              <w:rPr>
                <w:b/>
                <w:sz w:val="18"/>
              </w:rPr>
              <w:t>ostatní</w:t>
            </w:r>
          </w:p>
        </w:tc>
      </w:tr>
      <w:tr w:rsidR="00B92991" w:rsidRPr="00EA7D15" w:rsidTr="00DB18BC">
        <w:trPr>
          <w:cantSplit/>
          <w:trHeight w:val="70"/>
        </w:trPr>
        <w:tc>
          <w:tcPr>
            <w:tcW w:w="3361" w:type="dxa"/>
            <w:gridSpan w:val="2"/>
            <w:shd w:val="clear" w:color="auto" w:fill="F7CAAC"/>
          </w:tcPr>
          <w:p w:rsidR="00B92991" w:rsidRPr="00EA7D15" w:rsidRDefault="00B92991" w:rsidP="003F6EB7">
            <w:pPr>
              <w:jc w:val="both"/>
            </w:pPr>
            <w:r w:rsidRPr="00EA7D15">
              <w:rPr>
                <w:b/>
              </w:rPr>
              <w:t>Obor jmenovacího řízení</w:t>
            </w:r>
          </w:p>
        </w:tc>
        <w:tc>
          <w:tcPr>
            <w:tcW w:w="2254" w:type="dxa"/>
            <w:gridSpan w:val="2"/>
            <w:shd w:val="clear" w:color="auto" w:fill="F7CAAC"/>
          </w:tcPr>
          <w:p w:rsidR="00B92991" w:rsidRPr="00EA7D15" w:rsidRDefault="00B92991" w:rsidP="003F6EB7">
            <w:pPr>
              <w:jc w:val="both"/>
            </w:pPr>
            <w:r w:rsidRPr="00EA7D15">
              <w:rPr>
                <w:b/>
              </w:rPr>
              <w:t>Rok udělení hodnosti</w:t>
            </w:r>
          </w:p>
        </w:tc>
        <w:tc>
          <w:tcPr>
            <w:tcW w:w="2257" w:type="dxa"/>
            <w:gridSpan w:val="4"/>
            <w:tcBorders>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635" w:type="dxa"/>
            <w:vMerge w:val="restart"/>
            <w:tcBorders>
              <w:left w:val="single" w:sz="12" w:space="0" w:color="auto"/>
            </w:tcBorders>
          </w:tcPr>
          <w:p w:rsidR="00B92991" w:rsidRPr="00EA7D15" w:rsidRDefault="007518C0" w:rsidP="003F6EB7">
            <w:pPr>
              <w:jc w:val="both"/>
              <w:rPr>
                <w:b/>
              </w:rPr>
            </w:pPr>
            <w:r>
              <w:rPr>
                <w:b/>
              </w:rPr>
              <w:t>0</w:t>
            </w:r>
          </w:p>
        </w:tc>
        <w:tc>
          <w:tcPr>
            <w:tcW w:w="696" w:type="dxa"/>
            <w:vMerge w:val="restart"/>
          </w:tcPr>
          <w:p w:rsidR="00B92991" w:rsidRPr="00EA7D15" w:rsidRDefault="007518C0" w:rsidP="003F6EB7">
            <w:pPr>
              <w:jc w:val="both"/>
              <w:rPr>
                <w:b/>
              </w:rPr>
            </w:pPr>
            <w:r>
              <w:rPr>
                <w:b/>
              </w:rPr>
              <w:t>0</w:t>
            </w:r>
          </w:p>
        </w:tc>
        <w:tc>
          <w:tcPr>
            <w:tcW w:w="697" w:type="dxa"/>
            <w:vMerge w:val="restart"/>
          </w:tcPr>
          <w:p w:rsidR="00B92991" w:rsidRPr="00EA7D15" w:rsidRDefault="007518C0" w:rsidP="003F6EB7">
            <w:pPr>
              <w:jc w:val="both"/>
              <w:rPr>
                <w:b/>
              </w:rPr>
            </w:pPr>
            <w:r>
              <w:rPr>
                <w:b/>
              </w:rPr>
              <w:t>0</w:t>
            </w:r>
          </w:p>
        </w:tc>
      </w:tr>
      <w:tr w:rsidR="00B92991" w:rsidRPr="00EA7D15" w:rsidTr="00DB18BC">
        <w:trPr>
          <w:trHeight w:val="205"/>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vMerge/>
            <w:tcBorders>
              <w:left w:val="single" w:sz="12" w:space="0" w:color="auto"/>
            </w:tcBorders>
            <w:vAlign w:val="center"/>
          </w:tcPr>
          <w:p w:rsidR="00B92991" w:rsidRPr="00EA7D15" w:rsidRDefault="00B92991" w:rsidP="003F6EB7">
            <w:pPr>
              <w:rPr>
                <w:b/>
              </w:rPr>
            </w:pPr>
          </w:p>
        </w:tc>
        <w:tc>
          <w:tcPr>
            <w:tcW w:w="696" w:type="dxa"/>
            <w:vMerge/>
            <w:vAlign w:val="center"/>
          </w:tcPr>
          <w:p w:rsidR="00B92991" w:rsidRPr="00EA7D15" w:rsidRDefault="00B92991" w:rsidP="003F6EB7">
            <w:pPr>
              <w:rPr>
                <w:b/>
              </w:rPr>
            </w:pPr>
          </w:p>
        </w:tc>
        <w:tc>
          <w:tcPr>
            <w:tcW w:w="697" w:type="dxa"/>
            <w:vMerge/>
            <w:vAlign w:val="center"/>
          </w:tcPr>
          <w:p w:rsidR="00B92991" w:rsidRPr="00EA7D15" w:rsidRDefault="00B92991" w:rsidP="003F6EB7">
            <w:pPr>
              <w:rPr>
                <w:b/>
              </w:rPr>
            </w:pP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B92991" w:rsidRPr="008B13C5" w:rsidTr="00DB18BC">
        <w:trPr>
          <w:trHeight w:val="566"/>
        </w:trPr>
        <w:tc>
          <w:tcPr>
            <w:tcW w:w="9900" w:type="dxa"/>
            <w:gridSpan w:val="11"/>
          </w:tcPr>
          <w:p w:rsidR="00B92991" w:rsidRDefault="00B92991" w:rsidP="00D36366">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r w:rsidR="00D36366">
              <w:rPr>
                <w:color w:val="000000" w:themeColor="text1"/>
              </w:rPr>
              <w:t xml:space="preserve"> </w:t>
            </w:r>
            <w:r w:rsidR="00D36366" w:rsidRPr="00D36366">
              <w:rPr>
                <w:color w:val="000000" w:themeColor="text1"/>
              </w:rPr>
              <w:t>http://pdf2.uhk.cz/hkjas/pi/vol1nr1_2014.pdf</w:t>
            </w:r>
          </w:p>
          <w:p w:rsidR="00B92991" w:rsidRPr="008B13C5" w:rsidRDefault="00B92991" w:rsidP="00D36366">
            <w:pPr>
              <w:jc w:val="both"/>
              <w:rPr>
                <w:color w:val="000000" w:themeColor="text1"/>
              </w:rPr>
            </w:pPr>
          </w:p>
        </w:tc>
      </w:tr>
      <w:tr w:rsidR="00B92991" w:rsidRPr="00EA7D15" w:rsidTr="00DB18BC">
        <w:trPr>
          <w:trHeight w:val="218"/>
        </w:trPr>
        <w:tc>
          <w:tcPr>
            <w:tcW w:w="9900" w:type="dxa"/>
            <w:gridSpan w:val="11"/>
            <w:shd w:val="clear" w:color="auto" w:fill="F7CAAC"/>
          </w:tcPr>
          <w:p w:rsidR="00B92991" w:rsidRPr="00EA7D15" w:rsidRDefault="00B92991" w:rsidP="003F6EB7">
            <w:pPr>
              <w:rPr>
                <w:b/>
              </w:rPr>
            </w:pPr>
            <w:r w:rsidRPr="00EA7D15">
              <w:rPr>
                <w:b/>
              </w:rPr>
              <w:t>Působení v zahraničí</w:t>
            </w:r>
          </w:p>
        </w:tc>
      </w:tr>
      <w:tr w:rsidR="00B92991" w:rsidRPr="003D4B84" w:rsidTr="00DB18BC">
        <w:trPr>
          <w:trHeight w:val="328"/>
        </w:trPr>
        <w:tc>
          <w:tcPr>
            <w:tcW w:w="9900" w:type="dxa"/>
            <w:gridSpan w:val="11"/>
          </w:tcPr>
          <w:p w:rsidR="00B92991" w:rsidRPr="003D4B84" w:rsidRDefault="00B92991">
            <w:pPr>
              <w:rPr>
                <w:color w:val="000000" w:themeColor="text1"/>
              </w:rPr>
            </w:pPr>
          </w:p>
        </w:tc>
      </w:tr>
      <w:tr w:rsidR="00B92991" w:rsidTr="00DB18BC">
        <w:trPr>
          <w:cantSplit/>
          <w:trHeight w:val="261"/>
        </w:trPr>
        <w:tc>
          <w:tcPr>
            <w:tcW w:w="2529" w:type="dxa"/>
            <w:shd w:val="clear" w:color="auto" w:fill="F7CAAC"/>
          </w:tcPr>
          <w:p w:rsidR="00B92991" w:rsidRDefault="00B92991" w:rsidP="003F6EB7">
            <w:pPr>
              <w:jc w:val="both"/>
              <w:rPr>
                <w:b/>
              </w:rPr>
            </w:pPr>
            <w:r>
              <w:rPr>
                <w:b/>
              </w:rPr>
              <w:t xml:space="preserve">Podpis </w:t>
            </w:r>
          </w:p>
        </w:tc>
        <w:tc>
          <w:tcPr>
            <w:tcW w:w="4554" w:type="dxa"/>
            <w:gridSpan w:val="5"/>
          </w:tcPr>
          <w:p w:rsidR="00B92991" w:rsidRDefault="00B92991" w:rsidP="003F6EB7">
            <w:pPr>
              <w:jc w:val="both"/>
            </w:pPr>
          </w:p>
        </w:tc>
        <w:tc>
          <w:tcPr>
            <w:tcW w:w="789" w:type="dxa"/>
            <w:gridSpan w:val="2"/>
            <w:shd w:val="clear" w:color="auto" w:fill="F7CAAC"/>
          </w:tcPr>
          <w:p w:rsidR="00B92991" w:rsidRDefault="00B92991" w:rsidP="003F6EB7">
            <w:pPr>
              <w:jc w:val="both"/>
            </w:pPr>
            <w:r>
              <w:rPr>
                <w:b/>
              </w:rPr>
              <w:t>datum</w:t>
            </w:r>
          </w:p>
        </w:tc>
        <w:tc>
          <w:tcPr>
            <w:tcW w:w="2028" w:type="dxa"/>
            <w:gridSpan w:val="3"/>
          </w:tcPr>
          <w:p w:rsidR="00B92991" w:rsidRDefault="00B92991" w:rsidP="003F6EB7">
            <w:pPr>
              <w:jc w:val="both"/>
            </w:pPr>
          </w:p>
        </w:tc>
      </w:tr>
    </w:tbl>
    <w:p w:rsidR="00B92991" w:rsidRDefault="00B92991" w:rsidP="00694BA8">
      <w:pPr>
        <w:spacing w:after="160" w:line="259" w:lineRule="auto"/>
      </w:pPr>
    </w:p>
    <w:p w:rsidR="00983CE3" w:rsidRDefault="00983CE3" w:rsidP="00694BA8">
      <w:pPr>
        <w:spacing w:after="160" w:line="259" w:lineRule="auto"/>
      </w:pPr>
    </w:p>
    <w:p w:rsidR="00983CE3" w:rsidRDefault="00983CE3" w:rsidP="00694BA8">
      <w:pPr>
        <w:spacing w:after="160" w:line="259" w:lineRule="auto"/>
      </w:pPr>
    </w:p>
    <w:p w:rsidR="002C641E" w:rsidRDefault="002C641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321F" w:rsidTr="003F6EB7">
        <w:tc>
          <w:tcPr>
            <w:tcW w:w="9859" w:type="dxa"/>
            <w:gridSpan w:val="11"/>
            <w:tcBorders>
              <w:bottom w:val="double" w:sz="4" w:space="0" w:color="auto"/>
            </w:tcBorders>
            <w:shd w:val="clear" w:color="auto" w:fill="BDD6EE"/>
          </w:tcPr>
          <w:p w:rsidR="00E8321F" w:rsidRDefault="00E8321F" w:rsidP="003F6EB7">
            <w:pPr>
              <w:jc w:val="both"/>
              <w:rPr>
                <w:b/>
                <w:sz w:val="28"/>
              </w:rPr>
            </w:pPr>
            <w:r>
              <w:rPr>
                <w:b/>
                <w:sz w:val="28"/>
              </w:rPr>
              <w:lastRenderedPageBreak/>
              <w:t>C-I – Personální zabezpečení</w:t>
            </w:r>
          </w:p>
        </w:tc>
      </w:tr>
      <w:tr w:rsidR="00E8321F" w:rsidTr="003F6EB7">
        <w:tc>
          <w:tcPr>
            <w:tcW w:w="2518" w:type="dxa"/>
            <w:tcBorders>
              <w:top w:val="double" w:sz="4" w:space="0" w:color="auto"/>
            </w:tcBorders>
            <w:shd w:val="clear" w:color="auto" w:fill="F7CAAC"/>
          </w:tcPr>
          <w:p w:rsidR="00E8321F" w:rsidRDefault="00E8321F" w:rsidP="003F6EB7">
            <w:pPr>
              <w:jc w:val="both"/>
              <w:rPr>
                <w:b/>
              </w:rPr>
            </w:pPr>
            <w:r>
              <w:rPr>
                <w:b/>
              </w:rPr>
              <w:t>Vysoká škola</w:t>
            </w:r>
          </w:p>
        </w:tc>
        <w:tc>
          <w:tcPr>
            <w:tcW w:w="7341" w:type="dxa"/>
            <w:gridSpan w:val="10"/>
          </w:tcPr>
          <w:p w:rsidR="00E8321F" w:rsidRDefault="00E8321F" w:rsidP="003F6EB7">
            <w:pPr>
              <w:jc w:val="both"/>
            </w:pPr>
            <w:r>
              <w:t>Univerzita Tomáše Bati ve Zlíně</w:t>
            </w:r>
          </w:p>
        </w:tc>
      </w:tr>
      <w:tr w:rsidR="00E8321F" w:rsidTr="003F6EB7">
        <w:tc>
          <w:tcPr>
            <w:tcW w:w="2518" w:type="dxa"/>
            <w:shd w:val="clear" w:color="auto" w:fill="F7CAAC"/>
          </w:tcPr>
          <w:p w:rsidR="00E8321F" w:rsidRDefault="00E8321F" w:rsidP="003F6EB7">
            <w:pPr>
              <w:jc w:val="both"/>
              <w:rPr>
                <w:b/>
              </w:rPr>
            </w:pPr>
            <w:r>
              <w:rPr>
                <w:b/>
              </w:rPr>
              <w:t>Součást vysoké školy</w:t>
            </w:r>
          </w:p>
        </w:tc>
        <w:tc>
          <w:tcPr>
            <w:tcW w:w="7341" w:type="dxa"/>
            <w:gridSpan w:val="10"/>
          </w:tcPr>
          <w:p w:rsidR="00E8321F" w:rsidRDefault="00E8321F" w:rsidP="003F6EB7">
            <w:pPr>
              <w:jc w:val="both"/>
            </w:pPr>
            <w:r>
              <w:t>Fakulta managementu a ekonomiky</w:t>
            </w:r>
          </w:p>
        </w:tc>
      </w:tr>
      <w:tr w:rsidR="00E8321F" w:rsidTr="003F6EB7">
        <w:tc>
          <w:tcPr>
            <w:tcW w:w="2518" w:type="dxa"/>
            <w:shd w:val="clear" w:color="auto" w:fill="F7CAAC"/>
          </w:tcPr>
          <w:p w:rsidR="00E8321F" w:rsidRDefault="00E8321F" w:rsidP="003F6EB7">
            <w:pPr>
              <w:jc w:val="both"/>
              <w:rPr>
                <w:b/>
              </w:rPr>
            </w:pPr>
            <w:r>
              <w:rPr>
                <w:b/>
              </w:rPr>
              <w:t>Název studijního programu</w:t>
            </w:r>
          </w:p>
        </w:tc>
        <w:tc>
          <w:tcPr>
            <w:tcW w:w="7341" w:type="dxa"/>
            <w:gridSpan w:val="10"/>
          </w:tcPr>
          <w:p w:rsidR="00E8321F" w:rsidRDefault="00BB582A" w:rsidP="003F6EB7">
            <w:pPr>
              <w:jc w:val="both"/>
            </w:pPr>
            <w:r w:rsidRPr="00F25E04">
              <w:t>Finance a finanční technologie</w:t>
            </w:r>
          </w:p>
        </w:tc>
      </w:tr>
      <w:tr w:rsidR="00E8321F" w:rsidTr="003F6EB7">
        <w:tc>
          <w:tcPr>
            <w:tcW w:w="2518" w:type="dxa"/>
            <w:shd w:val="clear" w:color="auto" w:fill="F7CAAC"/>
          </w:tcPr>
          <w:p w:rsidR="00E8321F" w:rsidRDefault="00E8321F" w:rsidP="003F6EB7">
            <w:pPr>
              <w:jc w:val="both"/>
              <w:rPr>
                <w:b/>
              </w:rPr>
            </w:pPr>
            <w:r>
              <w:rPr>
                <w:b/>
              </w:rPr>
              <w:t>Jméno a příjmení</w:t>
            </w:r>
          </w:p>
        </w:tc>
        <w:tc>
          <w:tcPr>
            <w:tcW w:w="4536" w:type="dxa"/>
            <w:gridSpan w:val="5"/>
          </w:tcPr>
          <w:p w:rsidR="00E8321F" w:rsidRDefault="00E8321F" w:rsidP="003F6EB7">
            <w:pPr>
              <w:jc w:val="both"/>
            </w:pPr>
            <w:r>
              <w:t>Lubomír SEDLÁČEK</w:t>
            </w:r>
          </w:p>
        </w:tc>
        <w:tc>
          <w:tcPr>
            <w:tcW w:w="709" w:type="dxa"/>
            <w:shd w:val="clear" w:color="auto" w:fill="F7CAAC"/>
          </w:tcPr>
          <w:p w:rsidR="00E8321F" w:rsidRDefault="00E8321F" w:rsidP="003F6EB7">
            <w:pPr>
              <w:jc w:val="both"/>
              <w:rPr>
                <w:b/>
              </w:rPr>
            </w:pPr>
            <w:r>
              <w:rPr>
                <w:b/>
              </w:rPr>
              <w:t>Tituly</w:t>
            </w:r>
          </w:p>
        </w:tc>
        <w:tc>
          <w:tcPr>
            <w:tcW w:w="2096" w:type="dxa"/>
            <w:gridSpan w:val="4"/>
          </w:tcPr>
          <w:p w:rsidR="00E8321F" w:rsidRDefault="00E8321F" w:rsidP="003F6EB7">
            <w:pPr>
              <w:jc w:val="both"/>
            </w:pPr>
            <w:r>
              <w:t>Mgr.</w:t>
            </w:r>
            <w:r w:rsidR="0033126B">
              <w:t>,</w:t>
            </w:r>
            <w:r>
              <w:t xml:space="preserve"> Ph.D.</w:t>
            </w:r>
          </w:p>
        </w:tc>
      </w:tr>
      <w:tr w:rsidR="00E8321F" w:rsidTr="003F6EB7">
        <w:tc>
          <w:tcPr>
            <w:tcW w:w="2518" w:type="dxa"/>
            <w:shd w:val="clear" w:color="auto" w:fill="F7CAAC"/>
          </w:tcPr>
          <w:p w:rsidR="00E8321F" w:rsidRDefault="00E8321F" w:rsidP="003F6EB7">
            <w:pPr>
              <w:jc w:val="both"/>
              <w:rPr>
                <w:b/>
              </w:rPr>
            </w:pPr>
            <w:r>
              <w:rPr>
                <w:b/>
              </w:rPr>
              <w:t>Rok narození</w:t>
            </w:r>
          </w:p>
        </w:tc>
        <w:tc>
          <w:tcPr>
            <w:tcW w:w="829" w:type="dxa"/>
          </w:tcPr>
          <w:p w:rsidR="00E8321F" w:rsidRDefault="00E8321F" w:rsidP="003F6EB7">
            <w:pPr>
              <w:jc w:val="both"/>
            </w:pPr>
            <w:r>
              <w:t>1961</w:t>
            </w:r>
          </w:p>
        </w:tc>
        <w:tc>
          <w:tcPr>
            <w:tcW w:w="1721" w:type="dxa"/>
            <w:shd w:val="clear" w:color="auto" w:fill="F7CAAC"/>
          </w:tcPr>
          <w:p w:rsidR="00E8321F" w:rsidRDefault="00E8321F" w:rsidP="003F6EB7">
            <w:pPr>
              <w:jc w:val="both"/>
              <w:rPr>
                <w:b/>
              </w:rPr>
            </w:pPr>
            <w:r>
              <w:rPr>
                <w:b/>
              </w:rPr>
              <w:t>typ vztahu k VŠ</w:t>
            </w:r>
          </w:p>
        </w:tc>
        <w:tc>
          <w:tcPr>
            <w:tcW w:w="992" w:type="dxa"/>
            <w:gridSpan w:val="2"/>
          </w:tcPr>
          <w:p w:rsidR="00E8321F" w:rsidRDefault="00E8321F" w:rsidP="003F6EB7">
            <w:pPr>
              <w:jc w:val="both"/>
            </w:pPr>
            <w:r>
              <w:t>pp</w:t>
            </w: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r>
              <w:t>40</w:t>
            </w: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r>
              <w:t>N</w:t>
            </w:r>
          </w:p>
        </w:tc>
      </w:tr>
      <w:tr w:rsidR="00E8321F" w:rsidTr="003F6EB7">
        <w:tc>
          <w:tcPr>
            <w:tcW w:w="5068" w:type="dxa"/>
            <w:gridSpan w:val="3"/>
            <w:shd w:val="clear" w:color="auto" w:fill="F7CAAC"/>
          </w:tcPr>
          <w:p w:rsidR="00E8321F" w:rsidRDefault="00E8321F" w:rsidP="003F6EB7">
            <w:pPr>
              <w:jc w:val="both"/>
              <w:rPr>
                <w:b/>
              </w:rPr>
            </w:pPr>
            <w:r>
              <w:rPr>
                <w:b/>
              </w:rPr>
              <w:t>Typ vztahu na součásti VŠ, která uskutečňuje st. program</w:t>
            </w:r>
          </w:p>
        </w:tc>
        <w:tc>
          <w:tcPr>
            <w:tcW w:w="992" w:type="dxa"/>
            <w:gridSpan w:val="2"/>
          </w:tcPr>
          <w:p w:rsidR="00E8321F" w:rsidRDefault="00E8321F" w:rsidP="003F6EB7">
            <w:pPr>
              <w:jc w:val="both"/>
            </w:pP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p>
        </w:tc>
      </w:tr>
      <w:tr w:rsidR="00E8321F" w:rsidTr="003F6EB7">
        <w:tc>
          <w:tcPr>
            <w:tcW w:w="6060" w:type="dxa"/>
            <w:gridSpan w:val="5"/>
            <w:shd w:val="clear" w:color="auto" w:fill="F7CAAC"/>
          </w:tcPr>
          <w:p w:rsidR="00E8321F" w:rsidRDefault="00E8321F" w:rsidP="003F6EB7">
            <w:pPr>
              <w:jc w:val="both"/>
            </w:pPr>
            <w:r>
              <w:rPr>
                <w:b/>
              </w:rPr>
              <w:t>Další současná působení jako akademický pracovník na jiných VŠ</w:t>
            </w:r>
          </w:p>
        </w:tc>
        <w:tc>
          <w:tcPr>
            <w:tcW w:w="1703" w:type="dxa"/>
            <w:gridSpan w:val="2"/>
            <w:shd w:val="clear" w:color="auto" w:fill="F7CAAC"/>
          </w:tcPr>
          <w:p w:rsidR="00E8321F" w:rsidRDefault="00E8321F" w:rsidP="003F6EB7">
            <w:pPr>
              <w:jc w:val="both"/>
              <w:rPr>
                <w:b/>
              </w:rPr>
            </w:pPr>
            <w:r>
              <w:rPr>
                <w:b/>
              </w:rPr>
              <w:t>typ prac. vztahu</w:t>
            </w:r>
          </w:p>
        </w:tc>
        <w:tc>
          <w:tcPr>
            <w:tcW w:w="2096" w:type="dxa"/>
            <w:gridSpan w:val="4"/>
            <w:shd w:val="clear" w:color="auto" w:fill="F7CAAC"/>
          </w:tcPr>
          <w:p w:rsidR="00E8321F" w:rsidRDefault="00E8321F" w:rsidP="003F6EB7">
            <w:pPr>
              <w:jc w:val="both"/>
              <w:rPr>
                <w:b/>
              </w:rPr>
            </w:pPr>
            <w:r>
              <w:rPr>
                <w:b/>
              </w:rPr>
              <w:t>rozsah</w:t>
            </w: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9859" w:type="dxa"/>
            <w:gridSpan w:val="11"/>
            <w:shd w:val="clear" w:color="auto" w:fill="F7CAAC"/>
          </w:tcPr>
          <w:p w:rsidR="00E8321F" w:rsidRDefault="00E8321F" w:rsidP="003F6EB7">
            <w:pPr>
              <w:jc w:val="both"/>
            </w:pPr>
            <w:r>
              <w:rPr>
                <w:b/>
              </w:rPr>
              <w:t>Předměty příslušného studijního programu a způsob zapojení do jejich výuky, příp. další zapojení do uskutečňování studijního programu</w:t>
            </w:r>
          </w:p>
        </w:tc>
      </w:tr>
      <w:tr w:rsidR="00E8321F" w:rsidTr="003F6EB7">
        <w:trPr>
          <w:trHeight w:val="466"/>
        </w:trPr>
        <w:tc>
          <w:tcPr>
            <w:tcW w:w="9859" w:type="dxa"/>
            <w:gridSpan w:val="11"/>
            <w:tcBorders>
              <w:top w:val="nil"/>
            </w:tcBorders>
          </w:tcPr>
          <w:p w:rsidR="00E8321F" w:rsidRDefault="00E8321F" w:rsidP="00645ECD">
            <w:pPr>
              <w:jc w:val="both"/>
            </w:pPr>
            <w:r>
              <w:t>Matematika EI – garant, přednášející (</w:t>
            </w:r>
            <w:r w:rsidR="00645ECD">
              <w:t>6</w:t>
            </w:r>
            <w:r>
              <w:t>0%)</w:t>
            </w:r>
          </w:p>
        </w:tc>
      </w:tr>
      <w:tr w:rsidR="00E8321F" w:rsidTr="003F6EB7">
        <w:tc>
          <w:tcPr>
            <w:tcW w:w="9859" w:type="dxa"/>
            <w:gridSpan w:val="11"/>
            <w:shd w:val="clear" w:color="auto" w:fill="F7CAAC"/>
          </w:tcPr>
          <w:p w:rsidR="00E8321F" w:rsidRDefault="00E8321F" w:rsidP="003F6EB7">
            <w:pPr>
              <w:jc w:val="both"/>
            </w:pPr>
            <w:r>
              <w:rPr>
                <w:b/>
              </w:rPr>
              <w:t xml:space="preserve">Údaje o vzdělání na VŠ </w:t>
            </w:r>
          </w:p>
        </w:tc>
      </w:tr>
      <w:tr w:rsidR="00E8321F" w:rsidTr="003F6EB7">
        <w:trPr>
          <w:trHeight w:val="1055"/>
        </w:trPr>
        <w:tc>
          <w:tcPr>
            <w:tcW w:w="9859" w:type="dxa"/>
            <w:gridSpan w:val="11"/>
          </w:tcPr>
          <w:p w:rsidR="00E8321F" w:rsidRPr="00EA490E" w:rsidRDefault="00E8321F" w:rsidP="00EA490E">
            <w:pPr>
              <w:tabs>
                <w:tab w:val="left" w:pos="1324"/>
              </w:tabs>
              <w:ind w:left="1324" w:hanging="1324"/>
              <w:jc w:val="both"/>
            </w:pPr>
            <w:r>
              <w:rPr>
                <w:b/>
              </w:rPr>
              <w:t>2003</w:t>
            </w:r>
            <w:r w:rsidRPr="00B634A9">
              <w:rPr>
                <w:b/>
                <w:bCs/>
                <w:color w:val="000000"/>
                <w:szCs w:val="24"/>
              </w:rPr>
              <w:t>–</w:t>
            </w:r>
            <w:r>
              <w:rPr>
                <w:b/>
              </w:rPr>
              <w:t>2007</w:t>
            </w:r>
            <w:r w:rsidRPr="00B634A9">
              <w:rPr>
                <w:b/>
              </w:rPr>
              <w:t>:</w:t>
            </w:r>
            <w:r w:rsidRPr="00246388">
              <w:t xml:space="preserve"> U</w:t>
            </w:r>
            <w:r>
              <w:t xml:space="preserve">niverzita </w:t>
            </w:r>
            <w:r w:rsidRPr="00246388">
              <w:t>P</w:t>
            </w:r>
            <w:r>
              <w:t>alackého</w:t>
            </w:r>
            <w:r w:rsidRPr="00246388">
              <w:t xml:space="preserve"> Olomouc, Fakulta pedagogická, Pedago</w:t>
            </w:r>
            <w:r>
              <w:t>gika se zaměřením na matematiku</w:t>
            </w:r>
            <w:r>
              <w:rPr>
                <w:b/>
              </w:rPr>
              <w:t xml:space="preserve"> </w:t>
            </w:r>
            <w:r w:rsidRPr="00EA490E">
              <w:t>(</w:t>
            </w:r>
            <w:r w:rsidRPr="00987B8F">
              <w:rPr>
                <w:b/>
              </w:rPr>
              <w:t>Ph.D</w:t>
            </w:r>
            <w:r w:rsidRPr="00EA490E">
              <w:t>.)</w:t>
            </w:r>
          </w:p>
          <w:p w:rsidR="00E8321F" w:rsidRDefault="00E8321F" w:rsidP="003F6EB7">
            <w:pPr>
              <w:tabs>
                <w:tab w:val="left" w:pos="1324"/>
              </w:tabs>
              <w:ind w:left="1324" w:hanging="1324"/>
              <w:jc w:val="both"/>
            </w:pPr>
            <w:r>
              <w:rPr>
                <w:b/>
              </w:rPr>
              <w:t>1979</w:t>
            </w:r>
            <w:r w:rsidRPr="00B634A9">
              <w:rPr>
                <w:b/>
                <w:bCs/>
                <w:color w:val="000000"/>
                <w:szCs w:val="24"/>
              </w:rPr>
              <w:t>–</w:t>
            </w:r>
            <w:r w:rsidRPr="00B634A9">
              <w:rPr>
                <w:b/>
              </w:rPr>
              <w:t>1985:</w:t>
            </w:r>
            <w:r w:rsidRPr="00246388">
              <w:t xml:space="preserve"> M</w:t>
            </w:r>
            <w:r>
              <w:t xml:space="preserve">asarykova </w:t>
            </w:r>
            <w:r w:rsidRPr="00246388">
              <w:t>U</w:t>
            </w:r>
            <w:r>
              <w:t>niverzita</w:t>
            </w:r>
            <w:r w:rsidRPr="00246388">
              <w:t xml:space="preserve"> Brno, Fakulta přírodovědecká, Matematika-chemie uč</w:t>
            </w:r>
            <w:r>
              <w:t xml:space="preserve">itelství všeobecně        </w:t>
            </w:r>
          </w:p>
          <w:p w:rsidR="00E8321F" w:rsidRDefault="00E8321F" w:rsidP="003F6EB7">
            <w:pPr>
              <w:tabs>
                <w:tab w:val="left" w:pos="1324"/>
              </w:tabs>
              <w:ind w:left="1324" w:hanging="1324"/>
              <w:jc w:val="both"/>
              <w:rPr>
                <w:b/>
              </w:rPr>
            </w:pPr>
            <w:r>
              <w:rPr>
                <w:b/>
              </w:rPr>
              <w:t xml:space="preserve">                     </w:t>
            </w:r>
            <w:r>
              <w:t xml:space="preserve">vzdělávacích </w:t>
            </w:r>
            <w:r w:rsidRPr="00246388">
              <w:t>předmětů</w:t>
            </w:r>
            <w:r>
              <w:t xml:space="preserve"> </w:t>
            </w:r>
            <w:r w:rsidRPr="00EA490E">
              <w:t>(</w:t>
            </w:r>
            <w:r w:rsidRPr="00987B8F">
              <w:rPr>
                <w:b/>
              </w:rPr>
              <w:t>Mgr</w:t>
            </w:r>
            <w:r w:rsidRPr="00EA490E">
              <w:t>.)</w:t>
            </w:r>
          </w:p>
        </w:tc>
      </w:tr>
      <w:tr w:rsidR="00E8321F" w:rsidTr="003F6EB7">
        <w:tc>
          <w:tcPr>
            <w:tcW w:w="9859" w:type="dxa"/>
            <w:gridSpan w:val="11"/>
            <w:shd w:val="clear" w:color="auto" w:fill="F7CAAC"/>
          </w:tcPr>
          <w:p w:rsidR="00E8321F" w:rsidRDefault="00E8321F" w:rsidP="003F6EB7">
            <w:pPr>
              <w:jc w:val="both"/>
              <w:rPr>
                <w:b/>
              </w:rPr>
            </w:pPr>
            <w:r>
              <w:rPr>
                <w:b/>
              </w:rPr>
              <w:t>Údaje o odborném působení od absolvování VŠ</w:t>
            </w:r>
          </w:p>
        </w:tc>
      </w:tr>
      <w:tr w:rsidR="00E8321F" w:rsidTr="003F6EB7">
        <w:trPr>
          <w:trHeight w:val="1090"/>
        </w:trPr>
        <w:tc>
          <w:tcPr>
            <w:tcW w:w="9859" w:type="dxa"/>
            <w:gridSpan w:val="11"/>
          </w:tcPr>
          <w:p w:rsidR="00E8321F" w:rsidRPr="00246388" w:rsidRDefault="00E8321F" w:rsidP="003F6EB7">
            <w:pPr>
              <w:tabs>
                <w:tab w:val="left" w:pos="1324"/>
              </w:tabs>
              <w:ind w:left="1324" w:hanging="1324"/>
              <w:jc w:val="both"/>
            </w:pPr>
            <w:r w:rsidRPr="00D61661">
              <w:rPr>
                <w:b/>
              </w:rPr>
              <w:t>1985</w:t>
            </w:r>
            <w:r w:rsidRPr="00D61661">
              <w:rPr>
                <w:b/>
                <w:color w:val="000000"/>
                <w:szCs w:val="24"/>
              </w:rPr>
              <w:t>–</w:t>
            </w:r>
            <w:r w:rsidRPr="00D61661">
              <w:rPr>
                <w:b/>
              </w:rPr>
              <w:t>1989:</w:t>
            </w:r>
            <w:r w:rsidRPr="00246388">
              <w:t xml:space="preserve"> 16. ZŠ Zlín, učitel</w:t>
            </w:r>
          </w:p>
          <w:p w:rsidR="00E8321F" w:rsidRPr="00246388" w:rsidRDefault="00E8321F" w:rsidP="003F6EB7">
            <w:pPr>
              <w:tabs>
                <w:tab w:val="left" w:pos="1324"/>
              </w:tabs>
              <w:ind w:left="1324" w:hanging="1324"/>
              <w:jc w:val="both"/>
            </w:pPr>
            <w:r w:rsidRPr="00D61661">
              <w:rPr>
                <w:b/>
              </w:rPr>
              <w:t>1989</w:t>
            </w:r>
            <w:r w:rsidRPr="00D61661">
              <w:rPr>
                <w:b/>
                <w:color w:val="000000"/>
                <w:szCs w:val="24"/>
              </w:rPr>
              <w:t>–</w:t>
            </w:r>
            <w:r w:rsidRPr="00D61661">
              <w:rPr>
                <w:b/>
              </w:rPr>
              <w:t>1991:</w:t>
            </w:r>
            <w:r w:rsidRPr="00246388">
              <w:t xml:space="preserve"> ZŠ Velký Ořechov, učitel</w:t>
            </w:r>
          </w:p>
          <w:p w:rsidR="00E8321F" w:rsidRPr="00246388" w:rsidRDefault="00E8321F" w:rsidP="003F6EB7">
            <w:pPr>
              <w:tabs>
                <w:tab w:val="left" w:pos="1324"/>
              </w:tabs>
              <w:ind w:left="1324" w:hanging="1324"/>
              <w:jc w:val="both"/>
            </w:pPr>
            <w:r w:rsidRPr="00D61661">
              <w:rPr>
                <w:b/>
              </w:rPr>
              <w:t>1991</w:t>
            </w:r>
            <w:r w:rsidRPr="00D61661">
              <w:rPr>
                <w:b/>
                <w:color w:val="000000"/>
                <w:szCs w:val="24"/>
              </w:rPr>
              <w:t>–</w:t>
            </w:r>
            <w:r w:rsidRPr="00D61661">
              <w:rPr>
                <w:b/>
              </w:rPr>
              <w:t>1995:</w:t>
            </w:r>
            <w:r w:rsidRPr="00246388">
              <w:t xml:space="preserve"> 12. ZŠ Zlín, učitel</w:t>
            </w:r>
          </w:p>
          <w:p w:rsidR="00E8321F" w:rsidRPr="00246388" w:rsidRDefault="00E8321F" w:rsidP="003F6EB7">
            <w:pPr>
              <w:tabs>
                <w:tab w:val="left" w:pos="1324"/>
              </w:tabs>
              <w:ind w:left="1324" w:hanging="1324"/>
              <w:jc w:val="both"/>
            </w:pPr>
            <w:r w:rsidRPr="00D61661">
              <w:rPr>
                <w:b/>
              </w:rPr>
              <w:t>1995</w:t>
            </w:r>
            <w:r w:rsidRPr="00D61661">
              <w:rPr>
                <w:b/>
                <w:color w:val="000000"/>
                <w:szCs w:val="24"/>
              </w:rPr>
              <w:t>–</w:t>
            </w:r>
            <w:r w:rsidRPr="00D61661">
              <w:rPr>
                <w:b/>
              </w:rPr>
              <w:t>2000:</w:t>
            </w:r>
            <w:r w:rsidRPr="00246388">
              <w:t xml:space="preserve"> SPŠ kožařská Zlín, učitel</w:t>
            </w:r>
          </w:p>
          <w:p w:rsidR="00E8321F" w:rsidRPr="00246388" w:rsidRDefault="00E8321F" w:rsidP="003F6EB7">
            <w:pPr>
              <w:tabs>
                <w:tab w:val="left" w:pos="1324"/>
              </w:tabs>
              <w:ind w:left="1324" w:hanging="1324"/>
              <w:jc w:val="both"/>
            </w:pPr>
            <w:r w:rsidRPr="00D61661">
              <w:rPr>
                <w:b/>
              </w:rPr>
              <w:t>2000</w:t>
            </w:r>
            <w:r w:rsidRPr="00D61661">
              <w:rPr>
                <w:b/>
                <w:color w:val="000000"/>
                <w:szCs w:val="24"/>
              </w:rPr>
              <w:t>–</w:t>
            </w:r>
            <w:r w:rsidRPr="00D61661">
              <w:rPr>
                <w:b/>
              </w:rPr>
              <w:t>2003:</w:t>
            </w:r>
            <w:r w:rsidRPr="00246388">
              <w:t xml:space="preserve"> Gymnázium a Jazyková škola s právem státní jazykové zkoušky Zlín, učitel</w:t>
            </w:r>
          </w:p>
          <w:p w:rsidR="00E8321F" w:rsidRPr="00246388" w:rsidRDefault="00E8321F" w:rsidP="003F6EB7">
            <w:pPr>
              <w:tabs>
                <w:tab w:val="left" w:pos="1324"/>
              </w:tabs>
              <w:ind w:left="1324" w:hanging="1324"/>
              <w:jc w:val="both"/>
            </w:pPr>
            <w:r w:rsidRPr="00D61661">
              <w:rPr>
                <w:b/>
              </w:rPr>
              <w:t>2003</w:t>
            </w:r>
            <w:r w:rsidRPr="00D61661">
              <w:rPr>
                <w:b/>
                <w:color w:val="000000"/>
                <w:szCs w:val="24"/>
              </w:rPr>
              <w:t>–</w:t>
            </w:r>
            <w:r w:rsidRPr="00D61661">
              <w:rPr>
                <w:b/>
              </w:rPr>
              <w:t>2005:</w:t>
            </w:r>
            <w:r w:rsidRPr="00246388">
              <w:t xml:space="preserve"> Fakulta technologická, Univerzita Tomáše Bati ve Zlíně, Ústav matematiky, asistent</w:t>
            </w:r>
          </w:p>
          <w:p w:rsidR="00E8321F" w:rsidRDefault="00E8321F" w:rsidP="003F6EB7">
            <w:pPr>
              <w:tabs>
                <w:tab w:val="left" w:pos="1324"/>
              </w:tabs>
              <w:ind w:left="1324" w:hanging="1324"/>
              <w:jc w:val="both"/>
            </w:pPr>
            <w:r w:rsidRPr="00D61661">
              <w:rPr>
                <w:b/>
              </w:rPr>
              <w:t>2006</w:t>
            </w:r>
            <w:r w:rsidRPr="00D61661">
              <w:rPr>
                <w:b/>
                <w:color w:val="000000"/>
                <w:szCs w:val="24"/>
              </w:rPr>
              <w:t>–</w:t>
            </w:r>
            <w:r w:rsidRPr="00D61661">
              <w:rPr>
                <w:b/>
              </w:rPr>
              <w:t>dosud:</w:t>
            </w:r>
            <w:r w:rsidRPr="00246388">
              <w:t xml:space="preserve"> Fakulta aplikované informatiky, Univerzita Tomáše Bati ve Zlíně, Ústav matematiky, odborný asistent</w:t>
            </w:r>
          </w:p>
        </w:tc>
      </w:tr>
      <w:tr w:rsidR="00E8321F" w:rsidTr="003F6EB7">
        <w:trPr>
          <w:trHeight w:val="250"/>
        </w:trPr>
        <w:tc>
          <w:tcPr>
            <w:tcW w:w="9859" w:type="dxa"/>
            <w:gridSpan w:val="11"/>
            <w:shd w:val="clear" w:color="auto" w:fill="F7CAAC"/>
          </w:tcPr>
          <w:p w:rsidR="00E8321F" w:rsidRDefault="00E8321F" w:rsidP="003F6EB7">
            <w:pPr>
              <w:jc w:val="both"/>
            </w:pPr>
            <w:r>
              <w:rPr>
                <w:b/>
              </w:rPr>
              <w:t>Zkušenosti s vedením kvalifikačních a rigorózních prací</w:t>
            </w:r>
          </w:p>
        </w:tc>
      </w:tr>
      <w:tr w:rsidR="00E8321F" w:rsidTr="00D34115">
        <w:trPr>
          <w:trHeight w:val="111"/>
        </w:trPr>
        <w:tc>
          <w:tcPr>
            <w:tcW w:w="9859" w:type="dxa"/>
            <w:gridSpan w:val="11"/>
          </w:tcPr>
          <w:p w:rsidR="00F87112" w:rsidRDefault="00F87112" w:rsidP="00F87112">
            <w:pPr>
              <w:jc w:val="both"/>
            </w:pPr>
            <w:r>
              <w:t xml:space="preserve">Počet vedených bakalářských prací – 5 </w:t>
            </w:r>
          </w:p>
          <w:p w:rsidR="00F87112" w:rsidRDefault="00F87112" w:rsidP="00F87112">
            <w:pPr>
              <w:jc w:val="both"/>
            </w:pPr>
            <w:r>
              <w:t>Počet vedených diplomových prací – 2</w:t>
            </w:r>
          </w:p>
        </w:tc>
      </w:tr>
      <w:tr w:rsidR="00E8321F" w:rsidTr="003F6EB7">
        <w:trPr>
          <w:cantSplit/>
        </w:trPr>
        <w:tc>
          <w:tcPr>
            <w:tcW w:w="3347" w:type="dxa"/>
            <w:gridSpan w:val="2"/>
            <w:tcBorders>
              <w:top w:val="single" w:sz="12" w:space="0" w:color="auto"/>
            </w:tcBorders>
            <w:shd w:val="clear" w:color="auto" w:fill="F7CAAC"/>
          </w:tcPr>
          <w:p w:rsidR="00E8321F" w:rsidRDefault="00E8321F"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E8321F" w:rsidRDefault="00E8321F"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8321F" w:rsidRDefault="00E8321F"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8321F" w:rsidRDefault="00E8321F" w:rsidP="003F6EB7">
            <w:pPr>
              <w:jc w:val="both"/>
              <w:rPr>
                <w:b/>
              </w:rPr>
            </w:pPr>
            <w:r>
              <w:rPr>
                <w:b/>
              </w:rPr>
              <w:t>Ohlasy publikací</w:t>
            </w:r>
          </w:p>
        </w:tc>
      </w:tr>
      <w:tr w:rsidR="00E8321F" w:rsidTr="003F6EB7">
        <w:trPr>
          <w:cantSplit/>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tcBorders>
              <w:left w:val="single" w:sz="12" w:space="0" w:color="auto"/>
            </w:tcBorders>
            <w:shd w:val="clear" w:color="auto" w:fill="F7CAAC"/>
          </w:tcPr>
          <w:p w:rsidR="00E8321F" w:rsidRDefault="00E8321F" w:rsidP="003F6EB7">
            <w:pPr>
              <w:jc w:val="both"/>
            </w:pPr>
            <w:r>
              <w:rPr>
                <w:b/>
              </w:rPr>
              <w:t>WOS</w:t>
            </w:r>
          </w:p>
        </w:tc>
        <w:tc>
          <w:tcPr>
            <w:tcW w:w="693" w:type="dxa"/>
            <w:shd w:val="clear" w:color="auto" w:fill="F7CAAC"/>
          </w:tcPr>
          <w:p w:rsidR="00E8321F" w:rsidRDefault="00E8321F" w:rsidP="003F6EB7">
            <w:pPr>
              <w:jc w:val="both"/>
              <w:rPr>
                <w:sz w:val="18"/>
              </w:rPr>
            </w:pPr>
            <w:r>
              <w:rPr>
                <w:b/>
                <w:sz w:val="18"/>
              </w:rPr>
              <w:t>Scopus</w:t>
            </w:r>
          </w:p>
        </w:tc>
        <w:tc>
          <w:tcPr>
            <w:tcW w:w="694" w:type="dxa"/>
            <w:shd w:val="clear" w:color="auto" w:fill="F7CAAC"/>
          </w:tcPr>
          <w:p w:rsidR="00E8321F" w:rsidRDefault="00E8321F" w:rsidP="003F6EB7">
            <w:pPr>
              <w:jc w:val="both"/>
            </w:pPr>
            <w:r>
              <w:rPr>
                <w:b/>
                <w:sz w:val="18"/>
              </w:rPr>
              <w:t>ostatní</w:t>
            </w:r>
          </w:p>
        </w:tc>
      </w:tr>
      <w:tr w:rsidR="00E8321F" w:rsidTr="003F6EB7">
        <w:trPr>
          <w:cantSplit/>
          <w:trHeight w:val="70"/>
        </w:trPr>
        <w:tc>
          <w:tcPr>
            <w:tcW w:w="3347" w:type="dxa"/>
            <w:gridSpan w:val="2"/>
            <w:shd w:val="clear" w:color="auto" w:fill="F7CAAC"/>
          </w:tcPr>
          <w:p w:rsidR="00E8321F" w:rsidRDefault="00E8321F" w:rsidP="003F6EB7">
            <w:pPr>
              <w:jc w:val="both"/>
            </w:pPr>
            <w:r>
              <w:rPr>
                <w:b/>
              </w:rPr>
              <w:t>Obor jmenovacího řízení</w:t>
            </w:r>
          </w:p>
        </w:tc>
        <w:tc>
          <w:tcPr>
            <w:tcW w:w="2245" w:type="dxa"/>
            <w:gridSpan w:val="2"/>
            <w:shd w:val="clear" w:color="auto" w:fill="F7CAAC"/>
          </w:tcPr>
          <w:p w:rsidR="00E8321F" w:rsidRDefault="00E8321F" w:rsidP="003F6EB7">
            <w:pPr>
              <w:jc w:val="both"/>
            </w:pPr>
            <w:r>
              <w:rPr>
                <w:b/>
              </w:rPr>
              <w:t>Rok udělení hodnosti</w:t>
            </w:r>
          </w:p>
        </w:tc>
        <w:tc>
          <w:tcPr>
            <w:tcW w:w="2248" w:type="dxa"/>
            <w:gridSpan w:val="4"/>
            <w:tcBorders>
              <w:right w:val="single" w:sz="12" w:space="0" w:color="auto"/>
            </w:tcBorders>
            <w:shd w:val="clear" w:color="auto" w:fill="F7CAAC"/>
          </w:tcPr>
          <w:p w:rsidR="00E8321F" w:rsidRDefault="00E8321F" w:rsidP="003F6EB7">
            <w:pPr>
              <w:jc w:val="both"/>
            </w:pPr>
            <w:r>
              <w:rPr>
                <w:b/>
              </w:rPr>
              <w:t>Řízení konáno na VŠ</w:t>
            </w:r>
          </w:p>
        </w:tc>
        <w:tc>
          <w:tcPr>
            <w:tcW w:w="632" w:type="dxa"/>
            <w:vMerge w:val="restart"/>
            <w:tcBorders>
              <w:left w:val="single" w:sz="12" w:space="0" w:color="auto"/>
            </w:tcBorders>
          </w:tcPr>
          <w:p w:rsidR="00E8321F" w:rsidRDefault="007518C0" w:rsidP="003F6EB7">
            <w:pPr>
              <w:jc w:val="both"/>
              <w:rPr>
                <w:b/>
              </w:rPr>
            </w:pPr>
            <w:r>
              <w:rPr>
                <w:b/>
              </w:rPr>
              <w:t>0</w:t>
            </w:r>
          </w:p>
        </w:tc>
        <w:tc>
          <w:tcPr>
            <w:tcW w:w="693" w:type="dxa"/>
            <w:vMerge w:val="restart"/>
          </w:tcPr>
          <w:p w:rsidR="00E8321F" w:rsidRDefault="007518C0" w:rsidP="003F6EB7">
            <w:pPr>
              <w:jc w:val="both"/>
              <w:rPr>
                <w:b/>
              </w:rPr>
            </w:pPr>
            <w:r>
              <w:rPr>
                <w:b/>
              </w:rPr>
              <w:t>0</w:t>
            </w:r>
          </w:p>
        </w:tc>
        <w:tc>
          <w:tcPr>
            <w:tcW w:w="694" w:type="dxa"/>
            <w:vMerge w:val="restart"/>
          </w:tcPr>
          <w:p w:rsidR="00E8321F" w:rsidRDefault="007518C0" w:rsidP="003F6EB7">
            <w:pPr>
              <w:jc w:val="both"/>
              <w:rPr>
                <w:b/>
              </w:rPr>
            </w:pPr>
            <w:r>
              <w:rPr>
                <w:b/>
              </w:rPr>
              <w:t>0</w:t>
            </w:r>
          </w:p>
        </w:tc>
      </w:tr>
      <w:tr w:rsidR="00E8321F" w:rsidTr="003F6EB7">
        <w:trPr>
          <w:trHeight w:val="205"/>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vMerge/>
            <w:tcBorders>
              <w:left w:val="single" w:sz="12" w:space="0" w:color="auto"/>
            </w:tcBorders>
            <w:vAlign w:val="center"/>
          </w:tcPr>
          <w:p w:rsidR="00E8321F" w:rsidRDefault="00E8321F" w:rsidP="003F6EB7">
            <w:pPr>
              <w:rPr>
                <w:b/>
              </w:rPr>
            </w:pPr>
          </w:p>
        </w:tc>
        <w:tc>
          <w:tcPr>
            <w:tcW w:w="693" w:type="dxa"/>
            <w:vMerge/>
            <w:vAlign w:val="center"/>
          </w:tcPr>
          <w:p w:rsidR="00E8321F" w:rsidRDefault="00E8321F" w:rsidP="003F6EB7">
            <w:pPr>
              <w:rPr>
                <w:b/>
              </w:rPr>
            </w:pPr>
          </w:p>
        </w:tc>
        <w:tc>
          <w:tcPr>
            <w:tcW w:w="694" w:type="dxa"/>
            <w:vMerge/>
            <w:vAlign w:val="center"/>
          </w:tcPr>
          <w:p w:rsidR="00E8321F" w:rsidRDefault="00E8321F" w:rsidP="003F6EB7">
            <w:pPr>
              <w:rPr>
                <w:b/>
              </w:rPr>
            </w:pPr>
          </w:p>
        </w:tc>
      </w:tr>
      <w:tr w:rsidR="00E8321F" w:rsidTr="003F6EB7">
        <w:tc>
          <w:tcPr>
            <w:tcW w:w="9859" w:type="dxa"/>
            <w:gridSpan w:val="11"/>
            <w:shd w:val="clear" w:color="auto" w:fill="F7CAAC"/>
          </w:tcPr>
          <w:p w:rsidR="00E8321F" w:rsidRDefault="00E8321F"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E8321F" w:rsidTr="003F6EB7">
        <w:trPr>
          <w:trHeight w:val="2121"/>
        </w:trPr>
        <w:tc>
          <w:tcPr>
            <w:tcW w:w="9859" w:type="dxa"/>
            <w:gridSpan w:val="11"/>
          </w:tcPr>
          <w:p w:rsidR="00F46E2C" w:rsidRDefault="00F46E2C" w:rsidP="00E8321F">
            <w:pPr>
              <w:jc w:val="both"/>
              <w:rPr>
                <w:szCs w:val="24"/>
              </w:rPr>
            </w:pPr>
            <w:r w:rsidRPr="00F46E2C">
              <w:rPr>
                <w:szCs w:val="24"/>
              </w:rPr>
              <w:t>POLÁŠEK, V</w:t>
            </w:r>
            <w:r>
              <w:rPr>
                <w:szCs w:val="24"/>
              </w:rPr>
              <w:t>.,</w:t>
            </w:r>
            <w:r w:rsidRPr="00F46E2C">
              <w:rPr>
                <w:szCs w:val="24"/>
              </w:rPr>
              <w:t xml:space="preserve"> SEDLÁČEK, L</w:t>
            </w:r>
            <w:r>
              <w:rPr>
                <w:szCs w:val="24"/>
              </w:rPr>
              <w:t xml:space="preserve">., </w:t>
            </w:r>
            <w:r w:rsidRPr="00F46E2C">
              <w:rPr>
                <w:szCs w:val="24"/>
              </w:rPr>
              <w:t xml:space="preserve">KOZÁKOVÁ, L. </w:t>
            </w:r>
            <w:r w:rsidRPr="00F46E2C">
              <w:rPr>
                <w:i/>
                <w:szCs w:val="24"/>
              </w:rPr>
              <w:t>Matematický seminář</w:t>
            </w:r>
            <w:r w:rsidRPr="00F46E2C">
              <w:rPr>
                <w:szCs w:val="24"/>
              </w:rPr>
              <w:t>. 1</w:t>
            </w:r>
            <w:r>
              <w:rPr>
                <w:szCs w:val="24"/>
              </w:rPr>
              <w:t xml:space="preserve">. vydání. </w:t>
            </w:r>
            <w:r w:rsidRPr="00F46E2C">
              <w:rPr>
                <w:szCs w:val="24"/>
              </w:rPr>
              <w:t>Zlín: Academia Centrum UTB ve Zlíně, 2018. 299</w:t>
            </w:r>
            <w:r>
              <w:rPr>
                <w:szCs w:val="24"/>
              </w:rPr>
              <w:t xml:space="preserve"> </w:t>
            </w:r>
            <w:r w:rsidRPr="00F46E2C">
              <w:rPr>
                <w:szCs w:val="24"/>
              </w:rPr>
              <w:t xml:space="preserve">s. ISBN 978-80-7454-687-7. </w:t>
            </w:r>
            <w:r>
              <w:rPr>
                <w:szCs w:val="24"/>
              </w:rPr>
              <w:t>(20%)</w:t>
            </w:r>
          </w:p>
          <w:p w:rsidR="00E8321F" w:rsidRDefault="00E8321F" w:rsidP="00E8321F">
            <w:pPr>
              <w:jc w:val="both"/>
              <w:rPr>
                <w:szCs w:val="24"/>
              </w:rPr>
            </w:pPr>
            <w:r w:rsidRPr="003959DE">
              <w:rPr>
                <w:szCs w:val="24"/>
              </w:rPr>
              <w:t>POLÁŠEK</w:t>
            </w:r>
            <w:r w:rsidR="002C641E">
              <w:rPr>
                <w:szCs w:val="24"/>
              </w:rPr>
              <w:t>,</w:t>
            </w:r>
            <w:r w:rsidRPr="003959DE">
              <w:rPr>
                <w:szCs w:val="24"/>
              </w:rPr>
              <w:t xml:space="preserve"> V., SEDLÁČEK</w:t>
            </w:r>
            <w:r w:rsidR="002C641E">
              <w:rPr>
                <w:szCs w:val="24"/>
              </w:rPr>
              <w:t>,</w:t>
            </w:r>
            <w:r w:rsidRPr="003959DE">
              <w:rPr>
                <w:szCs w:val="24"/>
              </w:rPr>
              <w:t xml:space="preserve"> L. </w:t>
            </w:r>
            <w:r w:rsidRPr="003959DE">
              <w:rPr>
                <w:bCs/>
                <w:color w:val="333333"/>
                <w:szCs w:val="24"/>
              </w:rPr>
              <w:t xml:space="preserve">Dynamic Geometry Enviroments as Cognitive Tool in </w:t>
            </w:r>
            <w:r w:rsidRPr="003959DE">
              <w:rPr>
                <w:bCs/>
                <w:szCs w:val="24"/>
              </w:rPr>
              <w:t>Mathematic Education</w:t>
            </w:r>
            <w:r w:rsidRPr="003959DE">
              <w:rPr>
                <w:bCs/>
                <w:i/>
                <w:szCs w:val="24"/>
              </w:rPr>
              <w:t xml:space="preserve">. </w:t>
            </w:r>
            <w:r w:rsidRPr="003959DE">
              <w:rPr>
                <w:i/>
                <w:szCs w:val="24"/>
              </w:rPr>
              <w:t>Journal of Techn</w:t>
            </w:r>
            <w:r>
              <w:rPr>
                <w:i/>
                <w:szCs w:val="24"/>
              </w:rPr>
              <w:t>ology and Information Education.</w:t>
            </w:r>
            <w:r w:rsidRPr="003959DE">
              <w:rPr>
                <w:szCs w:val="24"/>
              </w:rPr>
              <w:t xml:space="preserve"> 2015, </w:t>
            </w:r>
            <w:r>
              <w:rPr>
                <w:szCs w:val="24"/>
              </w:rPr>
              <w:t>Volume 7, Issue 2,</w:t>
            </w:r>
            <w:r w:rsidRPr="003959DE">
              <w:rPr>
                <w:szCs w:val="24"/>
              </w:rPr>
              <w:t xml:space="preserve"> s. 45-54.</w:t>
            </w:r>
            <w:r w:rsidRPr="003959DE">
              <w:rPr>
                <w:b/>
                <w:bCs/>
                <w:szCs w:val="24"/>
              </w:rPr>
              <w:t> </w:t>
            </w:r>
            <w:r w:rsidRPr="003959DE">
              <w:rPr>
                <w:szCs w:val="24"/>
              </w:rPr>
              <w:t>ISSN 1803-537X.</w:t>
            </w:r>
            <w:r>
              <w:t xml:space="preserve"> DOI</w:t>
            </w:r>
            <w:r w:rsidR="00690E31">
              <w:t>:</w:t>
            </w:r>
            <w:r>
              <w:t xml:space="preserve"> </w:t>
            </w:r>
            <w:r w:rsidRPr="003959DE">
              <w:rPr>
                <w:szCs w:val="24"/>
              </w:rPr>
              <w:t>10.5507/jtie.2015.017</w:t>
            </w:r>
            <w:r>
              <w:rPr>
                <w:szCs w:val="24"/>
              </w:rPr>
              <w:t xml:space="preserve"> (50%).</w:t>
            </w:r>
          </w:p>
          <w:p w:rsidR="00FC0604" w:rsidRPr="003959DE" w:rsidRDefault="00FC0604" w:rsidP="00E8321F">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w:t>
            </w:r>
            <w:r>
              <w:rPr>
                <w:szCs w:val="24"/>
              </w:rPr>
              <w:t>.</w:t>
            </w:r>
            <w:r>
              <w:t xml:space="preserve"> New Possibilities of Analysis of Experimental Data in Pedagogical Research. </w:t>
            </w:r>
            <w:r>
              <w:rPr>
                <w:i/>
                <w:iCs/>
              </w:rPr>
              <w:t>e-Pedagogium (on-line)</w:t>
            </w:r>
            <w:r>
              <w:t xml:space="preserve">, 2014, roč. 2014, č. 4, s. 7-17. ISSN 1213-7499 </w:t>
            </w:r>
            <w:r>
              <w:rPr>
                <w:szCs w:val="24"/>
              </w:rPr>
              <w:t>(50%).</w:t>
            </w:r>
          </w:p>
        </w:tc>
      </w:tr>
      <w:tr w:rsidR="00E8321F" w:rsidTr="003F6EB7">
        <w:trPr>
          <w:trHeight w:val="218"/>
        </w:trPr>
        <w:tc>
          <w:tcPr>
            <w:tcW w:w="9859" w:type="dxa"/>
            <w:gridSpan w:val="11"/>
            <w:shd w:val="clear" w:color="auto" w:fill="F7CAAC"/>
          </w:tcPr>
          <w:p w:rsidR="00E8321F" w:rsidRDefault="00E8321F" w:rsidP="003F6EB7">
            <w:pPr>
              <w:rPr>
                <w:b/>
              </w:rPr>
            </w:pPr>
            <w:r>
              <w:rPr>
                <w:b/>
              </w:rPr>
              <w:t>Působení v zahraničí</w:t>
            </w:r>
          </w:p>
        </w:tc>
      </w:tr>
      <w:tr w:rsidR="00E8321F" w:rsidTr="00D34115">
        <w:trPr>
          <w:trHeight w:val="154"/>
        </w:trPr>
        <w:tc>
          <w:tcPr>
            <w:tcW w:w="9859" w:type="dxa"/>
            <w:gridSpan w:val="11"/>
          </w:tcPr>
          <w:p w:rsidR="00E8321F" w:rsidRDefault="00E8321F" w:rsidP="003F6EB7">
            <w:pPr>
              <w:rPr>
                <w:b/>
              </w:rPr>
            </w:pPr>
          </w:p>
        </w:tc>
      </w:tr>
      <w:tr w:rsidR="00E8321F" w:rsidTr="00D34115">
        <w:trPr>
          <w:cantSplit/>
          <w:trHeight w:val="214"/>
        </w:trPr>
        <w:tc>
          <w:tcPr>
            <w:tcW w:w="2518" w:type="dxa"/>
            <w:shd w:val="clear" w:color="auto" w:fill="F7CAAC"/>
          </w:tcPr>
          <w:p w:rsidR="00E8321F" w:rsidRDefault="00E8321F" w:rsidP="003F6EB7">
            <w:pPr>
              <w:jc w:val="both"/>
              <w:rPr>
                <w:b/>
              </w:rPr>
            </w:pPr>
            <w:r>
              <w:rPr>
                <w:b/>
              </w:rPr>
              <w:t xml:space="preserve">Podpis </w:t>
            </w:r>
          </w:p>
        </w:tc>
        <w:tc>
          <w:tcPr>
            <w:tcW w:w="4536" w:type="dxa"/>
            <w:gridSpan w:val="5"/>
          </w:tcPr>
          <w:p w:rsidR="00E8321F" w:rsidRDefault="00E8321F" w:rsidP="003F6EB7">
            <w:pPr>
              <w:jc w:val="both"/>
            </w:pPr>
          </w:p>
        </w:tc>
        <w:tc>
          <w:tcPr>
            <w:tcW w:w="786" w:type="dxa"/>
            <w:gridSpan w:val="2"/>
            <w:shd w:val="clear" w:color="auto" w:fill="F7CAAC"/>
          </w:tcPr>
          <w:p w:rsidR="00E8321F" w:rsidRDefault="00E8321F" w:rsidP="003F6EB7">
            <w:pPr>
              <w:jc w:val="both"/>
            </w:pPr>
            <w:r>
              <w:rPr>
                <w:b/>
              </w:rPr>
              <w:t>datum</w:t>
            </w:r>
          </w:p>
        </w:tc>
        <w:tc>
          <w:tcPr>
            <w:tcW w:w="2019" w:type="dxa"/>
            <w:gridSpan w:val="3"/>
          </w:tcPr>
          <w:p w:rsidR="00E8321F" w:rsidRDefault="00E8321F" w:rsidP="003F6EB7">
            <w:pPr>
              <w:jc w:val="both"/>
            </w:pPr>
          </w:p>
        </w:tc>
      </w:tr>
    </w:tbl>
    <w:p w:rsidR="00E8321F" w:rsidRDefault="00E8321F" w:rsidP="00694BA8">
      <w:pPr>
        <w:spacing w:after="160" w:line="259" w:lineRule="auto"/>
      </w:pPr>
    </w:p>
    <w:p w:rsidR="00E8321F" w:rsidRDefault="00E8321F" w:rsidP="00694BA8">
      <w:pPr>
        <w:spacing w:after="160" w:line="259" w:lineRule="auto"/>
      </w:pPr>
    </w:p>
    <w:p w:rsidR="00D34115" w:rsidRDefault="00D34115"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B4CAB" w:rsidTr="003F6EB7">
        <w:tc>
          <w:tcPr>
            <w:tcW w:w="9859" w:type="dxa"/>
            <w:gridSpan w:val="11"/>
            <w:tcBorders>
              <w:bottom w:val="double" w:sz="4" w:space="0" w:color="auto"/>
            </w:tcBorders>
            <w:shd w:val="clear" w:color="auto" w:fill="BDD6EE"/>
          </w:tcPr>
          <w:p w:rsidR="00CB4CAB" w:rsidRDefault="00CB4CAB" w:rsidP="003F6EB7">
            <w:pPr>
              <w:jc w:val="both"/>
              <w:rPr>
                <w:b/>
                <w:sz w:val="28"/>
              </w:rPr>
            </w:pPr>
            <w:r>
              <w:rPr>
                <w:b/>
                <w:sz w:val="28"/>
              </w:rPr>
              <w:lastRenderedPageBreak/>
              <w:t>C-I – Personální zabezpečení</w:t>
            </w:r>
          </w:p>
        </w:tc>
      </w:tr>
      <w:tr w:rsidR="00CB4CAB" w:rsidTr="003F6EB7">
        <w:tc>
          <w:tcPr>
            <w:tcW w:w="2518" w:type="dxa"/>
            <w:tcBorders>
              <w:top w:val="double" w:sz="4" w:space="0" w:color="auto"/>
            </w:tcBorders>
            <w:shd w:val="clear" w:color="auto" w:fill="F7CAAC"/>
          </w:tcPr>
          <w:p w:rsidR="00CB4CAB" w:rsidRDefault="00CB4CAB" w:rsidP="003F6EB7">
            <w:pPr>
              <w:jc w:val="both"/>
              <w:rPr>
                <w:b/>
              </w:rPr>
            </w:pPr>
            <w:r>
              <w:rPr>
                <w:b/>
              </w:rPr>
              <w:t>Vysoká škola</w:t>
            </w:r>
          </w:p>
        </w:tc>
        <w:tc>
          <w:tcPr>
            <w:tcW w:w="7341" w:type="dxa"/>
            <w:gridSpan w:val="10"/>
          </w:tcPr>
          <w:p w:rsidR="00CB4CAB" w:rsidRDefault="00CB4CAB" w:rsidP="003F6EB7">
            <w:pPr>
              <w:jc w:val="both"/>
            </w:pPr>
            <w:r>
              <w:t>Univerzita Tomáše Bati ve Zlíně</w:t>
            </w:r>
          </w:p>
        </w:tc>
      </w:tr>
      <w:tr w:rsidR="00CB4CAB" w:rsidTr="003F6EB7">
        <w:tc>
          <w:tcPr>
            <w:tcW w:w="2518" w:type="dxa"/>
            <w:shd w:val="clear" w:color="auto" w:fill="F7CAAC"/>
          </w:tcPr>
          <w:p w:rsidR="00CB4CAB" w:rsidRDefault="00CB4CAB" w:rsidP="003F6EB7">
            <w:pPr>
              <w:jc w:val="both"/>
              <w:rPr>
                <w:b/>
              </w:rPr>
            </w:pPr>
            <w:r>
              <w:rPr>
                <w:b/>
              </w:rPr>
              <w:t>Součást vysoké školy</w:t>
            </w:r>
          </w:p>
        </w:tc>
        <w:tc>
          <w:tcPr>
            <w:tcW w:w="7341" w:type="dxa"/>
            <w:gridSpan w:val="10"/>
          </w:tcPr>
          <w:p w:rsidR="00CB4CAB" w:rsidRDefault="00CB4CAB" w:rsidP="003F6EB7">
            <w:pPr>
              <w:jc w:val="both"/>
            </w:pPr>
            <w:r>
              <w:t>Fakulta managementu a ekonomiky</w:t>
            </w:r>
          </w:p>
        </w:tc>
      </w:tr>
      <w:tr w:rsidR="00CB4CAB" w:rsidTr="003F6EB7">
        <w:tc>
          <w:tcPr>
            <w:tcW w:w="2518" w:type="dxa"/>
            <w:shd w:val="clear" w:color="auto" w:fill="F7CAAC"/>
          </w:tcPr>
          <w:p w:rsidR="00CB4CAB" w:rsidRDefault="00CB4CAB" w:rsidP="003F6EB7">
            <w:pPr>
              <w:jc w:val="both"/>
              <w:rPr>
                <w:b/>
              </w:rPr>
            </w:pPr>
            <w:r>
              <w:rPr>
                <w:b/>
              </w:rPr>
              <w:t>Název studijního programu</w:t>
            </w:r>
          </w:p>
        </w:tc>
        <w:tc>
          <w:tcPr>
            <w:tcW w:w="7341" w:type="dxa"/>
            <w:gridSpan w:val="10"/>
          </w:tcPr>
          <w:p w:rsidR="00CB4CAB" w:rsidRDefault="00BB582A" w:rsidP="003F6EB7">
            <w:pPr>
              <w:jc w:val="both"/>
            </w:pPr>
            <w:r w:rsidRPr="00F25E04">
              <w:t>Finance a finanční technologie</w:t>
            </w:r>
          </w:p>
        </w:tc>
      </w:tr>
      <w:tr w:rsidR="00CB4CAB" w:rsidTr="003F6EB7">
        <w:tc>
          <w:tcPr>
            <w:tcW w:w="2518" w:type="dxa"/>
            <w:shd w:val="clear" w:color="auto" w:fill="F7CAAC"/>
          </w:tcPr>
          <w:p w:rsidR="00CB4CAB" w:rsidRDefault="00CB4CAB" w:rsidP="003F6EB7">
            <w:pPr>
              <w:jc w:val="both"/>
              <w:rPr>
                <w:b/>
              </w:rPr>
            </w:pPr>
            <w:r>
              <w:rPr>
                <w:b/>
              </w:rPr>
              <w:t>Jméno a příjmení</w:t>
            </w:r>
          </w:p>
        </w:tc>
        <w:tc>
          <w:tcPr>
            <w:tcW w:w="4536" w:type="dxa"/>
            <w:gridSpan w:val="5"/>
          </w:tcPr>
          <w:p w:rsidR="00CB4CAB" w:rsidRDefault="00CB4CAB" w:rsidP="003F6EB7">
            <w:pPr>
              <w:jc w:val="both"/>
            </w:pPr>
            <w:r>
              <w:t>Jana SEMOTAMOVÁ</w:t>
            </w:r>
          </w:p>
        </w:tc>
        <w:tc>
          <w:tcPr>
            <w:tcW w:w="709" w:type="dxa"/>
            <w:shd w:val="clear" w:color="auto" w:fill="F7CAAC"/>
          </w:tcPr>
          <w:p w:rsidR="00CB4CAB" w:rsidRDefault="00CB4CAB" w:rsidP="003F6EB7">
            <w:pPr>
              <w:jc w:val="both"/>
              <w:rPr>
                <w:b/>
              </w:rPr>
            </w:pPr>
            <w:r>
              <w:rPr>
                <w:b/>
              </w:rPr>
              <w:t>Tituly</w:t>
            </w:r>
          </w:p>
        </w:tc>
        <w:tc>
          <w:tcPr>
            <w:tcW w:w="2096" w:type="dxa"/>
            <w:gridSpan w:val="4"/>
          </w:tcPr>
          <w:p w:rsidR="00CB4CAB" w:rsidRDefault="00CB4CAB" w:rsidP="003F6EB7">
            <w:pPr>
              <w:jc w:val="both"/>
            </w:pPr>
            <w:r>
              <w:t>PhDr.</w:t>
            </w:r>
          </w:p>
        </w:tc>
      </w:tr>
      <w:tr w:rsidR="00CB4CAB" w:rsidTr="003F6EB7">
        <w:tc>
          <w:tcPr>
            <w:tcW w:w="2518" w:type="dxa"/>
            <w:shd w:val="clear" w:color="auto" w:fill="F7CAAC"/>
          </w:tcPr>
          <w:p w:rsidR="00CB4CAB" w:rsidRDefault="00CB4CAB" w:rsidP="003F6EB7">
            <w:pPr>
              <w:jc w:val="both"/>
              <w:rPr>
                <w:b/>
              </w:rPr>
            </w:pPr>
            <w:r>
              <w:rPr>
                <w:b/>
              </w:rPr>
              <w:t>Rok narození</w:t>
            </w:r>
          </w:p>
        </w:tc>
        <w:tc>
          <w:tcPr>
            <w:tcW w:w="829" w:type="dxa"/>
          </w:tcPr>
          <w:p w:rsidR="00CB4CAB" w:rsidRDefault="00CB4CAB" w:rsidP="003F6EB7">
            <w:pPr>
              <w:jc w:val="both"/>
            </w:pPr>
            <w:r>
              <w:t>1960</w:t>
            </w:r>
          </w:p>
        </w:tc>
        <w:tc>
          <w:tcPr>
            <w:tcW w:w="1721" w:type="dxa"/>
            <w:shd w:val="clear" w:color="auto" w:fill="F7CAAC"/>
          </w:tcPr>
          <w:p w:rsidR="00CB4CAB" w:rsidRDefault="00CB4CAB" w:rsidP="003F6EB7">
            <w:pPr>
              <w:jc w:val="both"/>
              <w:rPr>
                <w:b/>
              </w:rPr>
            </w:pPr>
            <w:r>
              <w:rPr>
                <w:b/>
              </w:rPr>
              <w:t>typ vztahu k VŠ</w:t>
            </w:r>
          </w:p>
        </w:tc>
        <w:tc>
          <w:tcPr>
            <w:tcW w:w="992" w:type="dxa"/>
            <w:gridSpan w:val="2"/>
          </w:tcPr>
          <w:p w:rsidR="00CB4CAB" w:rsidRDefault="00CB4CAB" w:rsidP="003F6EB7">
            <w:pPr>
              <w:jc w:val="both"/>
            </w:pPr>
            <w:r>
              <w:t>pp</w:t>
            </w: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r>
              <w:t>40</w:t>
            </w: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r>
              <w:t>N</w:t>
            </w:r>
          </w:p>
        </w:tc>
      </w:tr>
      <w:tr w:rsidR="00CB4CAB" w:rsidTr="003F6EB7">
        <w:tc>
          <w:tcPr>
            <w:tcW w:w="5068" w:type="dxa"/>
            <w:gridSpan w:val="3"/>
            <w:shd w:val="clear" w:color="auto" w:fill="F7CAAC"/>
          </w:tcPr>
          <w:p w:rsidR="00CB4CAB" w:rsidRDefault="00CB4CAB" w:rsidP="003F6EB7">
            <w:pPr>
              <w:jc w:val="both"/>
              <w:rPr>
                <w:b/>
              </w:rPr>
            </w:pPr>
            <w:r>
              <w:rPr>
                <w:b/>
              </w:rPr>
              <w:t>Typ vztahu na součásti VŠ, která uskutečňuje st. program</w:t>
            </w:r>
          </w:p>
        </w:tc>
        <w:tc>
          <w:tcPr>
            <w:tcW w:w="992" w:type="dxa"/>
            <w:gridSpan w:val="2"/>
          </w:tcPr>
          <w:p w:rsidR="00CB4CAB" w:rsidRDefault="00CB4CAB" w:rsidP="003F6EB7">
            <w:pPr>
              <w:jc w:val="both"/>
            </w:pP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p>
        </w:tc>
      </w:tr>
      <w:tr w:rsidR="00CB4CAB" w:rsidTr="003F6EB7">
        <w:tc>
          <w:tcPr>
            <w:tcW w:w="6060" w:type="dxa"/>
            <w:gridSpan w:val="5"/>
            <w:shd w:val="clear" w:color="auto" w:fill="F7CAAC"/>
          </w:tcPr>
          <w:p w:rsidR="00CB4CAB" w:rsidRDefault="00CB4CAB" w:rsidP="003F6EB7">
            <w:pPr>
              <w:jc w:val="both"/>
            </w:pPr>
            <w:r>
              <w:rPr>
                <w:b/>
              </w:rPr>
              <w:t>Další současná působení jako akademický pracovník na jiných VŠ</w:t>
            </w:r>
          </w:p>
        </w:tc>
        <w:tc>
          <w:tcPr>
            <w:tcW w:w="1703" w:type="dxa"/>
            <w:gridSpan w:val="2"/>
            <w:shd w:val="clear" w:color="auto" w:fill="F7CAAC"/>
          </w:tcPr>
          <w:p w:rsidR="00CB4CAB" w:rsidRDefault="00CB4CAB" w:rsidP="003F6EB7">
            <w:pPr>
              <w:jc w:val="both"/>
              <w:rPr>
                <w:b/>
              </w:rPr>
            </w:pPr>
            <w:r>
              <w:rPr>
                <w:b/>
              </w:rPr>
              <w:t>typ prac. vztahu</w:t>
            </w:r>
          </w:p>
        </w:tc>
        <w:tc>
          <w:tcPr>
            <w:tcW w:w="2096" w:type="dxa"/>
            <w:gridSpan w:val="4"/>
            <w:shd w:val="clear" w:color="auto" w:fill="F7CAAC"/>
          </w:tcPr>
          <w:p w:rsidR="00CB4CAB" w:rsidRDefault="00CB4CAB" w:rsidP="003F6EB7">
            <w:pPr>
              <w:jc w:val="both"/>
              <w:rPr>
                <w:b/>
              </w:rPr>
            </w:pPr>
            <w:r>
              <w:rPr>
                <w:b/>
              </w:rPr>
              <w:t>rozsah</w:t>
            </w: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9859" w:type="dxa"/>
            <w:gridSpan w:val="11"/>
            <w:shd w:val="clear" w:color="auto" w:fill="F7CAAC"/>
          </w:tcPr>
          <w:p w:rsidR="00CB4CAB" w:rsidRDefault="00CB4CAB" w:rsidP="003F6EB7">
            <w:pPr>
              <w:jc w:val="both"/>
            </w:pPr>
            <w:r>
              <w:rPr>
                <w:b/>
              </w:rPr>
              <w:t>Předměty příslušného studijního programu a způsob zapojení do jejich výuky, příp. další zapojení do uskutečňování studijního programu</w:t>
            </w:r>
          </w:p>
        </w:tc>
      </w:tr>
      <w:tr w:rsidR="00CB4CAB" w:rsidTr="003F6EB7">
        <w:trPr>
          <w:trHeight w:val="324"/>
        </w:trPr>
        <w:tc>
          <w:tcPr>
            <w:tcW w:w="9859" w:type="dxa"/>
            <w:gridSpan w:val="11"/>
            <w:tcBorders>
              <w:top w:val="nil"/>
            </w:tcBorders>
          </w:tcPr>
          <w:p w:rsidR="00CB4CAB" w:rsidRDefault="00375231" w:rsidP="003F6EB7">
            <w:pPr>
              <w:jc w:val="both"/>
            </w:pPr>
            <w:r>
              <w:t xml:space="preserve">Angličtina – CJ1 (Cizí jazyk 1) </w:t>
            </w:r>
            <w:r w:rsidR="00CB4CAB">
              <w:t xml:space="preserve">– garant, vedení cvičení </w:t>
            </w:r>
            <w:r w:rsidR="00D71D38">
              <w:t>(</w:t>
            </w:r>
            <w:r w:rsidR="00CB4CAB">
              <w:t>100%</w:t>
            </w:r>
            <w:r w:rsidR="00D71D38">
              <w:t>)</w:t>
            </w:r>
          </w:p>
          <w:p w:rsidR="00375231" w:rsidRDefault="00375231" w:rsidP="00375231">
            <w:pPr>
              <w:jc w:val="both"/>
            </w:pPr>
            <w:r>
              <w:t>Angličtina – CJ2 (Cizí jazyk 2) – garant, vedení cvičení (100%)</w:t>
            </w:r>
          </w:p>
          <w:p w:rsidR="00375231" w:rsidRDefault="00375231" w:rsidP="00375231">
            <w:pPr>
              <w:jc w:val="both"/>
            </w:pPr>
            <w:r>
              <w:t>Angličtina – CJ3 (Cizí jazyk 3) – garant, vedení cvičení (100%)</w:t>
            </w:r>
          </w:p>
          <w:p w:rsidR="00375231" w:rsidRDefault="00375231" w:rsidP="00375231">
            <w:pPr>
              <w:jc w:val="both"/>
            </w:pPr>
            <w:r>
              <w:t>Angličtina – CJ4 (Cizí jazyk 4) – garant, vedení cvičení (100%)</w:t>
            </w:r>
          </w:p>
          <w:p w:rsidR="00CB4CAB" w:rsidRDefault="00CB4CAB" w:rsidP="003F6EB7">
            <w:pPr>
              <w:jc w:val="both"/>
            </w:pPr>
            <w:r>
              <w:t xml:space="preserve">Angličtina CJ2A - garant, vedení cvičení </w:t>
            </w:r>
            <w:r w:rsidR="00D71D38">
              <w:t>(100%)</w:t>
            </w:r>
          </w:p>
          <w:p w:rsidR="00CB4CAB" w:rsidRDefault="00CB4CAB" w:rsidP="003F6EB7">
            <w:pPr>
              <w:jc w:val="both"/>
            </w:pPr>
            <w:r>
              <w:t xml:space="preserve">Angličtina CJ2B - garant, vedení cvičení </w:t>
            </w:r>
            <w:r w:rsidR="00D71D38">
              <w:t>(100%)</w:t>
            </w:r>
          </w:p>
          <w:p w:rsidR="00CB4CAB" w:rsidRDefault="00CB4CAB" w:rsidP="003F6EB7">
            <w:pPr>
              <w:jc w:val="both"/>
            </w:pPr>
            <w:r>
              <w:t xml:space="preserve">Angličtina CJ2C - garant, vedení cvičení </w:t>
            </w:r>
            <w:r w:rsidR="00D71D38">
              <w:t>(100%)</w:t>
            </w:r>
          </w:p>
          <w:p w:rsidR="00CB4CAB" w:rsidRDefault="00CB4CAB" w:rsidP="003F6EB7">
            <w:pPr>
              <w:jc w:val="both"/>
            </w:pPr>
            <w:r>
              <w:t xml:space="preserve">Příprava na zkoušky Cambridge B2 – garant, vedení seminářů </w:t>
            </w:r>
            <w:r w:rsidR="00D71D38">
              <w:t>(100%)</w:t>
            </w:r>
          </w:p>
          <w:p w:rsidR="00CB4CAB" w:rsidRPr="002147F6" w:rsidRDefault="00CB4CAB" w:rsidP="003F6EB7">
            <w:pPr>
              <w:jc w:val="both"/>
            </w:pPr>
            <w:r>
              <w:t xml:space="preserve">Příprava na zkoušky Cambridge C1 – garant, vedení seminářů </w:t>
            </w:r>
            <w:r w:rsidR="00D71D38">
              <w:t>(100%)</w:t>
            </w:r>
          </w:p>
        </w:tc>
      </w:tr>
      <w:tr w:rsidR="00CB4CAB" w:rsidTr="003F6EB7">
        <w:tc>
          <w:tcPr>
            <w:tcW w:w="9859" w:type="dxa"/>
            <w:gridSpan w:val="11"/>
            <w:shd w:val="clear" w:color="auto" w:fill="F7CAAC"/>
          </w:tcPr>
          <w:p w:rsidR="00CB4CAB" w:rsidRDefault="00CB4CAB" w:rsidP="003F6EB7">
            <w:pPr>
              <w:jc w:val="both"/>
            </w:pPr>
            <w:r>
              <w:rPr>
                <w:b/>
              </w:rPr>
              <w:t xml:space="preserve">Údaje o vzdělání na VŠ </w:t>
            </w:r>
          </w:p>
        </w:tc>
      </w:tr>
      <w:tr w:rsidR="00CB4CAB" w:rsidTr="003F6EB7">
        <w:trPr>
          <w:trHeight w:val="885"/>
        </w:trPr>
        <w:tc>
          <w:tcPr>
            <w:tcW w:w="9859" w:type="dxa"/>
            <w:gridSpan w:val="11"/>
          </w:tcPr>
          <w:p w:rsidR="00CB4CAB" w:rsidRDefault="00CB4CAB" w:rsidP="00BE6AD8">
            <w:pPr>
              <w:ind w:left="530" w:hanging="530"/>
              <w:jc w:val="both"/>
            </w:pPr>
            <w:r>
              <w:t xml:space="preserve">1986 </w:t>
            </w:r>
            <w:r w:rsidR="00BE6AD8">
              <w:t xml:space="preserve"> </w:t>
            </w:r>
            <w:r w:rsidRPr="002147F6">
              <w:rPr>
                <w:lang w:val="en-GB"/>
              </w:rPr>
              <w:t>Filozofická fakulta Univerzity J. A. Purkyně v Brně</w:t>
            </w:r>
            <w:r w:rsidRPr="00D16F73">
              <w:rPr>
                <w:lang w:val="en-GB"/>
              </w:rPr>
              <w:t xml:space="preserve">, </w:t>
            </w:r>
            <w:r>
              <w:rPr>
                <w:lang w:val="en-GB"/>
              </w:rPr>
              <w:t>U</w:t>
            </w:r>
            <w:r>
              <w:t xml:space="preserve">čitelství všeobecně vzdělávacích předmětů - angličtina </w:t>
            </w:r>
            <w:r w:rsidRPr="002147F6">
              <w:t>- 1986</w:t>
            </w:r>
            <w:r>
              <w:t>)   (</w:t>
            </w:r>
            <w:r w:rsidRPr="00987B8F">
              <w:rPr>
                <w:b/>
              </w:rPr>
              <w:t>PhDr</w:t>
            </w:r>
            <w:r>
              <w:t>.)</w:t>
            </w:r>
          </w:p>
          <w:p w:rsidR="00987B8F" w:rsidRPr="002147F6" w:rsidRDefault="00987B8F" w:rsidP="00987B8F">
            <w:pPr>
              <w:ind w:left="530" w:hanging="530"/>
              <w:jc w:val="both"/>
            </w:pPr>
            <w:r>
              <w:t xml:space="preserve">1985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anglického a francouzského </w:t>
            </w:r>
            <w:r>
              <w:t>(</w:t>
            </w:r>
            <w:r w:rsidRPr="00987B8F">
              <w:rPr>
                <w:b/>
              </w:rPr>
              <w:t>Mgr</w:t>
            </w:r>
            <w:r>
              <w:t>.)</w:t>
            </w:r>
          </w:p>
        </w:tc>
      </w:tr>
      <w:tr w:rsidR="00CB4CAB" w:rsidTr="003F6EB7">
        <w:tc>
          <w:tcPr>
            <w:tcW w:w="9859" w:type="dxa"/>
            <w:gridSpan w:val="11"/>
            <w:shd w:val="clear" w:color="auto" w:fill="F7CAAC"/>
          </w:tcPr>
          <w:p w:rsidR="00CB4CAB" w:rsidRDefault="00CB4CAB" w:rsidP="003F6EB7">
            <w:pPr>
              <w:jc w:val="both"/>
              <w:rPr>
                <w:b/>
              </w:rPr>
            </w:pPr>
            <w:r>
              <w:rPr>
                <w:b/>
              </w:rPr>
              <w:t>Údaje o odborném působení od absolvování VŠ</w:t>
            </w:r>
          </w:p>
        </w:tc>
      </w:tr>
      <w:tr w:rsidR="00CB4CAB" w:rsidTr="003F6EB7">
        <w:trPr>
          <w:trHeight w:val="1090"/>
        </w:trPr>
        <w:tc>
          <w:tcPr>
            <w:tcW w:w="9859" w:type="dxa"/>
            <w:gridSpan w:val="11"/>
          </w:tcPr>
          <w:p w:rsidR="00CB4CAB" w:rsidRPr="00D16F73" w:rsidRDefault="00CB4CAB" w:rsidP="00726145">
            <w:pPr>
              <w:pStyle w:val="Odstavecseseznamem"/>
              <w:numPr>
                <w:ilvl w:val="0"/>
                <w:numId w:val="23"/>
              </w:numPr>
              <w:ind w:left="464" w:hanging="426"/>
              <w:textAlignment w:val="baseline"/>
              <w:rPr>
                <w:color w:val="000000"/>
              </w:rPr>
            </w:pPr>
            <w:r>
              <w:rPr>
                <w:color w:val="000000"/>
              </w:rPr>
              <w:t xml:space="preserve">- </w:t>
            </w:r>
            <w:r w:rsidRPr="00D16F73">
              <w:rPr>
                <w:color w:val="000000"/>
              </w:rPr>
              <w:t>dosud Univerzita Tomáše Bati ve Zlíně, Fakulta humanitn</w:t>
            </w:r>
            <w:r w:rsidRPr="00D16F73">
              <w:t>ích studií, 2013-2016 – zástupce ředitele CJV FHS UTB, 2017 – dosud proděkanka pro vnější vztahy</w:t>
            </w:r>
          </w:p>
          <w:p w:rsidR="00CB4CAB" w:rsidRDefault="00CB4CAB" w:rsidP="003F6EB7">
            <w:pPr>
              <w:ind w:left="38"/>
              <w:textAlignment w:val="baseline"/>
              <w:rPr>
                <w:color w:val="000000"/>
              </w:rPr>
            </w:pPr>
            <w:r>
              <w:rPr>
                <w:color w:val="000000"/>
              </w:rPr>
              <w:t>2000 Velká Británie, tlumočení</w:t>
            </w:r>
          </w:p>
          <w:p w:rsidR="00CB4CAB" w:rsidRDefault="00CB4CAB" w:rsidP="003F6EB7">
            <w:pPr>
              <w:ind w:left="38"/>
              <w:textAlignment w:val="baseline"/>
              <w:rPr>
                <w:color w:val="000000"/>
              </w:rPr>
            </w:pPr>
            <w:r w:rsidRPr="002147F6">
              <w:rPr>
                <w:color w:val="000000"/>
              </w:rPr>
              <w:t>2005-2011</w:t>
            </w:r>
            <w:r>
              <w:rPr>
                <w:color w:val="000000"/>
              </w:rPr>
              <w:t xml:space="preserve"> </w:t>
            </w:r>
            <w:r w:rsidRPr="002147F6">
              <w:rPr>
                <w:color w:val="000000"/>
              </w:rPr>
              <w:t>City&amp; Guilds</w:t>
            </w:r>
            <w:r>
              <w:rPr>
                <w:color w:val="000000"/>
              </w:rPr>
              <w:t xml:space="preserve">, </w:t>
            </w:r>
            <w:r w:rsidRPr="002147F6">
              <w:rPr>
                <w:color w:val="000000"/>
              </w:rPr>
              <w:t>koordinátorka</w:t>
            </w:r>
            <w:r>
              <w:rPr>
                <w:color w:val="000000"/>
              </w:rPr>
              <w:t xml:space="preserve"> a komisařka centra Zlín</w:t>
            </w:r>
          </w:p>
          <w:p w:rsidR="00CB4CAB" w:rsidRDefault="00CB4CAB" w:rsidP="003F6EB7">
            <w:pPr>
              <w:ind w:left="38"/>
              <w:textAlignment w:val="baseline"/>
              <w:rPr>
                <w:color w:val="000000"/>
              </w:rPr>
            </w:pPr>
            <w:r>
              <w:rPr>
                <w:color w:val="000000"/>
              </w:rPr>
              <w:t xml:space="preserve">2007 Brána jazyků Zlín, lektorka a metodik anglického jazyka </w:t>
            </w:r>
          </w:p>
          <w:p w:rsidR="00CB4CAB" w:rsidRPr="00D34115" w:rsidRDefault="00CB4CAB" w:rsidP="00D34115">
            <w:pPr>
              <w:ind w:left="38"/>
              <w:textAlignment w:val="baseline"/>
              <w:rPr>
                <w:color w:val="000000"/>
              </w:rPr>
            </w:pPr>
            <w:r>
              <w:rPr>
                <w:color w:val="000000"/>
              </w:rPr>
              <w:t>2010 – 2011 ONLY4, lektorka jazykových kurzů</w:t>
            </w:r>
          </w:p>
        </w:tc>
      </w:tr>
      <w:tr w:rsidR="00CB4CAB" w:rsidTr="003F6EB7">
        <w:trPr>
          <w:trHeight w:val="250"/>
        </w:trPr>
        <w:tc>
          <w:tcPr>
            <w:tcW w:w="9859" w:type="dxa"/>
            <w:gridSpan w:val="11"/>
            <w:shd w:val="clear" w:color="auto" w:fill="F7CAAC"/>
          </w:tcPr>
          <w:p w:rsidR="00CB4CAB" w:rsidRDefault="00CB4CAB" w:rsidP="003F6EB7">
            <w:pPr>
              <w:jc w:val="both"/>
            </w:pPr>
            <w:r>
              <w:rPr>
                <w:b/>
              </w:rPr>
              <w:t>Zkušenosti s vedením kvalifikačních a rigorózních prací</w:t>
            </w:r>
          </w:p>
        </w:tc>
      </w:tr>
      <w:tr w:rsidR="00CB4CAB" w:rsidTr="003F6EB7">
        <w:trPr>
          <w:trHeight w:val="286"/>
        </w:trPr>
        <w:tc>
          <w:tcPr>
            <w:tcW w:w="9859" w:type="dxa"/>
            <w:gridSpan w:val="11"/>
          </w:tcPr>
          <w:p w:rsidR="00CB4CAB" w:rsidRDefault="008B68BE" w:rsidP="003F6EB7">
            <w:pPr>
              <w:jc w:val="both"/>
            </w:pPr>
            <w:r>
              <w:t>Počet vedených bakalářských prací – 5</w:t>
            </w:r>
          </w:p>
          <w:p w:rsidR="0081731F" w:rsidRDefault="0081731F" w:rsidP="003F6EB7">
            <w:pPr>
              <w:jc w:val="both"/>
            </w:pPr>
            <w:r>
              <w:t>Počet vedených diplomových prací – 0</w:t>
            </w:r>
          </w:p>
        </w:tc>
      </w:tr>
      <w:tr w:rsidR="00CB4CAB" w:rsidTr="003F6EB7">
        <w:trPr>
          <w:cantSplit/>
        </w:trPr>
        <w:tc>
          <w:tcPr>
            <w:tcW w:w="3347" w:type="dxa"/>
            <w:gridSpan w:val="2"/>
            <w:tcBorders>
              <w:top w:val="single" w:sz="12" w:space="0" w:color="auto"/>
            </w:tcBorders>
            <w:shd w:val="clear" w:color="auto" w:fill="F7CAAC"/>
          </w:tcPr>
          <w:p w:rsidR="00CB4CAB" w:rsidRDefault="00CB4CA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CB4CAB" w:rsidRDefault="00CB4CA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B4CAB" w:rsidRDefault="00CB4CA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B4CAB" w:rsidRDefault="00CB4CAB" w:rsidP="003F6EB7">
            <w:pPr>
              <w:jc w:val="both"/>
              <w:rPr>
                <w:b/>
              </w:rPr>
            </w:pPr>
            <w:r>
              <w:rPr>
                <w:b/>
              </w:rPr>
              <w:t>Ohlasy publikací</w:t>
            </w:r>
          </w:p>
        </w:tc>
      </w:tr>
      <w:tr w:rsidR="00CB4CAB" w:rsidTr="003F6EB7">
        <w:trPr>
          <w:cantSplit/>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tcBorders>
              <w:left w:val="single" w:sz="12" w:space="0" w:color="auto"/>
            </w:tcBorders>
            <w:shd w:val="clear" w:color="auto" w:fill="F7CAAC"/>
          </w:tcPr>
          <w:p w:rsidR="00CB4CAB" w:rsidRDefault="00CB4CAB" w:rsidP="003F6EB7">
            <w:pPr>
              <w:jc w:val="both"/>
            </w:pPr>
            <w:r>
              <w:rPr>
                <w:b/>
              </w:rPr>
              <w:t>WOS</w:t>
            </w:r>
          </w:p>
        </w:tc>
        <w:tc>
          <w:tcPr>
            <w:tcW w:w="693" w:type="dxa"/>
            <w:shd w:val="clear" w:color="auto" w:fill="F7CAAC"/>
          </w:tcPr>
          <w:p w:rsidR="00CB4CAB" w:rsidRDefault="00CB4CAB" w:rsidP="003F6EB7">
            <w:pPr>
              <w:jc w:val="both"/>
              <w:rPr>
                <w:sz w:val="18"/>
              </w:rPr>
            </w:pPr>
            <w:r>
              <w:rPr>
                <w:b/>
                <w:sz w:val="18"/>
              </w:rPr>
              <w:t>Scopus</w:t>
            </w:r>
          </w:p>
        </w:tc>
        <w:tc>
          <w:tcPr>
            <w:tcW w:w="694" w:type="dxa"/>
            <w:shd w:val="clear" w:color="auto" w:fill="F7CAAC"/>
          </w:tcPr>
          <w:p w:rsidR="00CB4CAB" w:rsidRDefault="00CB4CAB" w:rsidP="003F6EB7">
            <w:pPr>
              <w:jc w:val="both"/>
            </w:pPr>
            <w:r>
              <w:rPr>
                <w:b/>
                <w:sz w:val="18"/>
              </w:rPr>
              <w:t>ostatní</w:t>
            </w:r>
          </w:p>
        </w:tc>
      </w:tr>
      <w:tr w:rsidR="00CB4CAB" w:rsidTr="003F6EB7">
        <w:trPr>
          <w:cantSplit/>
          <w:trHeight w:val="70"/>
        </w:trPr>
        <w:tc>
          <w:tcPr>
            <w:tcW w:w="3347" w:type="dxa"/>
            <w:gridSpan w:val="2"/>
            <w:shd w:val="clear" w:color="auto" w:fill="F7CAAC"/>
          </w:tcPr>
          <w:p w:rsidR="00CB4CAB" w:rsidRDefault="00CB4CAB" w:rsidP="003F6EB7">
            <w:pPr>
              <w:jc w:val="both"/>
            </w:pPr>
            <w:r>
              <w:rPr>
                <w:b/>
              </w:rPr>
              <w:t>Obor jmenovacího řízení</w:t>
            </w:r>
          </w:p>
        </w:tc>
        <w:tc>
          <w:tcPr>
            <w:tcW w:w="2245" w:type="dxa"/>
            <w:gridSpan w:val="2"/>
            <w:shd w:val="clear" w:color="auto" w:fill="F7CAAC"/>
          </w:tcPr>
          <w:p w:rsidR="00CB4CAB" w:rsidRDefault="00CB4CAB" w:rsidP="003F6EB7">
            <w:pPr>
              <w:jc w:val="both"/>
            </w:pPr>
            <w:r>
              <w:rPr>
                <w:b/>
              </w:rPr>
              <w:t>Rok udělení hodnosti</w:t>
            </w:r>
          </w:p>
        </w:tc>
        <w:tc>
          <w:tcPr>
            <w:tcW w:w="2248" w:type="dxa"/>
            <w:gridSpan w:val="4"/>
            <w:tcBorders>
              <w:right w:val="single" w:sz="12" w:space="0" w:color="auto"/>
            </w:tcBorders>
            <w:shd w:val="clear" w:color="auto" w:fill="F7CAAC"/>
          </w:tcPr>
          <w:p w:rsidR="00CB4CAB" w:rsidRDefault="00CB4CAB" w:rsidP="003F6EB7">
            <w:pPr>
              <w:jc w:val="both"/>
            </w:pPr>
            <w:r>
              <w:rPr>
                <w:b/>
              </w:rPr>
              <w:t>Řízení konáno na VŠ</w:t>
            </w:r>
          </w:p>
        </w:tc>
        <w:tc>
          <w:tcPr>
            <w:tcW w:w="632" w:type="dxa"/>
            <w:vMerge w:val="restart"/>
            <w:tcBorders>
              <w:left w:val="single" w:sz="12" w:space="0" w:color="auto"/>
            </w:tcBorders>
          </w:tcPr>
          <w:p w:rsidR="00CB4CAB" w:rsidRDefault="00BE6AD8" w:rsidP="003F6EB7">
            <w:pPr>
              <w:jc w:val="both"/>
              <w:rPr>
                <w:b/>
              </w:rPr>
            </w:pPr>
            <w:r>
              <w:rPr>
                <w:b/>
              </w:rPr>
              <w:t>0</w:t>
            </w:r>
          </w:p>
        </w:tc>
        <w:tc>
          <w:tcPr>
            <w:tcW w:w="693" w:type="dxa"/>
            <w:vMerge w:val="restart"/>
          </w:tcPr>
          <w:p w:rsidR="00CB4CAB" w:rsidRDefault="00BE6AD8" w:rsidP="003F6EB7">
            <w:pPr>
              <w:jc w:val="both"/>
              <w:rPr>
                <w:b/>
              </w:rPr>
            </w:pPr>
            <w:r>
              <w:rPr>
                <w:b/>
              </w:rPr>
              <w:t>0</w:t>
            </w:r>
          </w:p>
        </w:tc>
        <w:tc>
          <w:tcPr>
            <w:tcW w:w="694" w:type="dxa"/>
            <w:vMerge w:val="restart"/>
          </w:tcPr>
          <w:p w:rsidR="00CB4CAB" w:rsidRDefault="00BE6AD8" w:rsidP="003F6EB7">
            <w:pPr>
              <w:jc w:val="both"/>
              <w:rPr>
                <w:b/>
              </w:rPr>
            </w:pPr>
            <w:r>
              <w:rPr>
                <w:b/>
              </w:rPr>
              <w:t>0</w:t>
            </w:r>
          </w:p>
        </w:tc>
      </w:tr>
      <w:tr w:rsidR="00CB4CAB" w:rsidTr="003F6EB7">
        <w:trPr>
          <w:trHeight w:val="205"/>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vMerge/>
            <w:tcBorders>
              <w:left w:val="single" w:sz="12" w:space="0" w:color="auto"/>
            </w:tcBorders>
            <w:vAlign w:val="center"/>
          </w:tcPr>
          <w:p w:rsidR="00CB4CAB" w:rsidRDefault="00CB4CAB" w:rsidP="003F6EB7">
            <w:pPr>
              <w:rPr>
                <w:b/>
              </w:rPr>
            </w:pPr>
          </w:p>
        </w:tc>
        <w:tc>
          <w:tcPr>
            <w:tcW w:w="693" w:type="dxa"/>
            <w:vMerge/>
            <w:vAlign w:val="center"/>
          </w:tcPr>
          <w:p w:rsidR="00CB4CAB" w:rsidRDefault="00CB4CAB" w:rsidP="003F6EB7">
            <w:pPr>
              <w:rPr>
                <w:b/>
              </w:rPr>
            </w:pPr>
          </w:p>
        </w:tc>
        <w:tc>
          <w:tcPr>
            <w:tcW w:w="694" w:type="dxa"/>
            <w:vMerge/>
            <w:vAlign w:val="center"/>
          </w:tcPr>
          <w:p w:rsidR="00CB4CAB" w:rsidRDefault="00CB4CAB" w:rsidP="003F6EB7">
            <w:pPr>
              <w:rPr>
                <w:b/>
              </w:rPr>
            </w:pPr>
          </w:p>
        </w:tc>
      </w:tr>
      <w:tr w:rsidR="00CB4CAB" w:rsidTr="003F6EB7">
        <w:tc>
          <w:tcPr>
            <w:tcW w:w="9859" w:type="dxa"/>
            <w:gridSpan w:val="11"/>
            <w:shd w:val="clear" w:color="auto" w:fill="F7CAAC"/>
          </w:tcPr>
          <w:p w:rsidR="00CB4CAB" w:rsidRDefault="00CB4CA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CAB" w:rsidTr="003F6EB7">
        <w:trPr>
          <w:trHeight w:val="945"/>
        </w:trPr>
        <w:tc>
          <w:tcPr>
            <w:tcW w:w="9859" w:type="dxa"/>
            <w:gridSpan w:val="11"/>
          </w:tcPr>
          <w:p w:rsidR="002542C2" w:rsidRPr="002542C2" w:rsidRDefault="002542C2" w:rsidP="002542C2">
            <w:pPr>
              <w:jc w:val="both"/>
            </w:pPr>
            <w:r w:rsidRPr="002542C2">
              <w:t xml:space="preserve">SEMOTAMOVÁ, J. Když se řekne „Show off/Zeig dich“…. </w:t>
            </w:r>
            <w:r w:rsidRPr="002542C2">
              <w:rPr>
                <w:i/>
              </w:rPr>
              <w:t>CASALCS Review</w:t>
            </w:r>
            <w:r w:rsidRPr="002542C2">
              <w:t>, 2015, 72-73.</w:t>
            </w:r>
          </w:p>
          <w:p w:rsidR="002542C2" w:rsidRDefault="002542C2" w:rsidP="002542C2">
            <w:pPr>
              <w:jc w:val="both"/>
              <w:rPr>
                <w:b/>
              </w:rPr>
            </w:pPr>
          </w:p>
        </w:tc>
      </w:tr>
      <w:tr w:rsidR="00CB4CAB" w:rsidTr="003F6EB7">
        <w:trPr>
          <w:trHeight w:val="218"/>
        </w:trPr>
        <w:tc>
          <w:tcPr>
            <w:tcW w:w="9859" w:type="dxa"/>
            <w:gridSpan w:val="11"/>
            <w:shd w:val="clear" w:color="auto" w:fill="F7CAAC"/>
          </w:tcPr>
          <w:p w:rsidR="00CB4CAB" w:rsidRDefault="00CB4CAB" w:rsidP="003F6EB7">
            <w:pPr>
              <w:rPr>
                <w:b/>
              </w:rPr>
            </w:pPr>
            <w:r>
              <w:rPr>
                <w:b/>
              </w:rPr>
              <w:t>Působení v zahraničí</w:t>
            </w:r>
          </w:p>
        </w:tc>
      </w:tr>
      <w:tr w:rsidR="00CB4CAB" w:rsidTr="002542C2">
        <w:trPr>
          <w:trHeight w:val="64"/>
        </w:trPr>
        <w:tc>
          <w:tcPr>
            <w:tcW w:w="9859" w:type="dxa"/>
            <w:gridSpan w:val="11"/>
          </w:tcPr>
          <w:p w:rsidR="00CB4CAB" w:rsidRPr="007F24CC" w:rsidRDefault="00CB4CAB" w:rsidP="003F6EB7">
            <w:pPr>
              <w:ind w:left="38"/>
            </w:pPr>
          </w:p>
        </w:tc>
      </w:tr>
      <w:tr w:rsidR="00CB4CAB" w:rsidTr="003F6EB7">
        <w:trPr>
          <w:cantSplit/>
          <w:trHeight w:val="218"/>
        </w:trPr>
        <w:tc>
          <w:tcPr>
            <w:tcW w:w="2518" w:type="dxa"/>
            <w:shd w:val="clear" w:color="auto" w:fill="F7CAAC"/>
          </w:tcPr>
          <w:p w:rsidR="00CB4CAB" w:rsidRDefault="00CB4CAB" w:rsidP="003F6EB7">
            <w:pPr>
              <w:jc w:val="both"/>
              <w:rPr>
                <w:b/>
              </w:rPr>
            </w:pPr>
            <w:r>
              <w:rPr>
                <w:b/>
              </w:rPr>
              <w:t xml:space="preserve">Podpis </w:t>
            </w:r>
          </w:p>
        </w:tc>
        <w:tc>
          <w:tcPr>
            <w:tcW w:w="4536" w:type="dxa"/>
            <w:gridSpan w:val="5"/>
          </w:tcPr>
          <w:p w:rsidR="00CB4CAB" w:rsidRDefault="00CB4CAB" w:rsidP="003F6EB7">
            <w:pPr>
              <w:jc w:val="both"/>
            </w:pPr>
          </w:p>
        </w:tc>
        <w:tc>
          <w:tcPr>
            <w:tcW w:w="786" w:type="dxa"/>
            <w:gridSpan w:val="2"/>
            <w:shd w:val="clear" w:color="auto" w:fill="F7CAAC"/>
          </w:tcPr>
          <w:p w:rsidR="00CB4CAB" w:rsidRDefault="00CB4CAB" w:rsidP="003F6EB7">
            <w:pPr>
              <w:jc w:val="both"/>
            </w:pPr>
            <w:r>
              <w:rPr>
                <w:b/>
              </w:rPr>
              <w:t>datum</w:t>
            </w:r>
          </w:p>
        </w:tc>
        <w:tc>
          <w:tcPr>
            <w:tcW w:w="2019" w:type="dxa"/>
            <w:gridSpan w:val="3"/>
          </w:tcPr>
          <w:p w:rsidR="00CB4CAB" w:rsidRDefault="00CB4CAB" w:rsidP="003F6EB7">
            <w:pPr>
              <w:jc w:val="both"/>
            </w:pPr>
          </w:p>
        </w:tc>
      </w:tr>
    </w:tbl>
    <w:p w:rsidR="00B92991" w:rsidRDefault="00B92991" w:rsidP="00694BA8">
      <w:pPr>
        <w:spacing w:after="160" w:line="259" w:lineRule="auto"/>
      </w:pPr>
    </w:p>
    <w:p w:rsidR="00D34115" w:rsidRDefault="00D34115" w:rsidP="00694BA8">
      <w:pPr>
        <w:spacing w:after="160" w:line="259" w:lineRule="auto"/>
      </w:pPr>
    </w:p>
    <w:p w:rsidR="00DB18BC" w:rsidRDefault="00DB18B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402E10" w:rsidTr="003F6EB7">
        <w:tc>
          <w:tcPr>
            <w:tcW w:w="9859" w:type="dxa"/>
            <w:gridSpan w:val="11"/>
            <w:tcBorders>
              <w:bottom w:val="double" w:sz="4" w:space="0" w:color="auto"/>
            </w:tcBorders>
            <w:shd w:val="clear" w:color="auto" w:fill="BDD6EE"/>
          </w:tcPr>
          <w:p w:rsidR="00402E10" w:rsidRDefault="00402E10" w:rsidP="003F6EB7">
            <w:pPr>
              <w:jc w:val="both"/>
              <w:rPr>
                <w:b/>
                <w:sz w:val="28"/>
              </w:rPr>
            </w:pPr>
            <w:r>
              <w:rPr>
                <w:b/>
                <w:sz w:val="28"/>
              </w:rPr>
              <w:lastRenderedPageBreak/>
              <w:t>C-I – Personální zabezpečení</w:t>
            </w:r>
          </w:p>
        </w:tc>
      </w:tr>
      <w:tr w:rsidR="00402E10" w:rsidTr="003F6EB7">
        <w:tc>
          <w:tcPr>
            <w:tcW w:w="2518" w:type="dxa"/>
            <w:tcBorders>
              <w:top w:val="double" w:sz="4" w:space="0" w:color="auto"/>
            </w:tcBorders>
            <w:shd w:val="clear" w:color="auto" w:fill="F7CAAC"/>
          </w:tcPr>
          <w:p w:rsidR="00402E10" w:rsidRDefault="00402E10" w:rsidP="003F6EB7">
            <w:pPr>
              <w:jc w:val="both"/>
              <w:rPr>
                <w:b/>
              </w:rPr>
            </w:pPr>
            <w:r>
              <w:rPr>
                <w:b/>
              </w:rPr>
              <w:t>Vysoká škola</w:t>
            </w:r>
          </w:p>
        </w:tc>
        <w:tc>
          <w:tcPr>
            <w:tcW w:w="7341" w:type="dxa"/>
            <w:gridSpan w:val="10"/>
          </w:tcPr>
          <w:p w:rsidR="00402E10" w:rsidRDefault="00402E10" w:rsidP="003F6EB7">
            <w:pPr>
              <w:jc w:val="both"/>
            </w:pPr>
            <w:r>
              <w:t>Univerzita Tomáše Bati ve Zlíně</w:t>
            </w:r>
          </w:p>
        </w:tc>
      </w:tr>
      <w:tr w:rsidR="00402E10" w:rsidTr="003F6EB7">
        <w:tc>
          <w:tcPr>
            <w:tcW w:w="2518" w:type="dxa"/>
            <w:shd w:val="clear" w:color="auto" w:fill="F7CAAC"/>
          </w:tcPr>
          <w:p w:rsidR="00402E10" w:rsidRDefault="00402E10" w:rsidP="003F6EB7">
            <w:pPr>
              <w:jc w:val="both"/>
              <w:rPr>
                <w:b/>
              </w:rPr>
            </w:pPr>
            <w:r>
              <w:rPr>
                <w:b/>
              </w:rPr>
              <w:t>Součást vysoké školy</w:t>
            </w:r>
          </w:p>
        </w:tc>
        <w:tc>
          <w:tcPr>
            <w:tcW w:w="7341" w:type="dxa"/>
            <w:gridSpan w:val="10"/>
          </w:tcPr>
          <w:p w:rsidR="00402E10" w:rsidRDefault="00402E10" w:rsidP="003F6EB7">
            <w:pPr>
              <w:jc w:val="both"/>
            </w:pPr>
            <w:r>
              <w:t>Fakulta managementu a ekonomiky</w:t>
            </w:r>
          </w:p>
        </w:tc>
      </w:tr>
      <w:tr w:rsidR="00402E10" w:rsidTr="003F6EB7">
        <w:tc>
          <w:tcPr>
            <w:tcW w:w="2518" w:type="dxa"/>
            <w:shd w:val="clear" w:color="auto" w:fill="F7CAAC"/>
          </w:tcPr>
          <w:p w:rsidR="00402E10" w:rsidRDefault="00402E10" w:rsidP="003F6EB7">
            <w:pPr>
              <w:jc w:val="both"/>
              <w:rPr>
                <w:b/>
              </w:rPr>
            </w:pPr>
            <w:r>
              <w:rPr>
                <w:b/>
              </w:rPr>
              <w:t>Název studijního programu</w:t>
            </w:r>
          </w:p>
        </w:tc>
        <w:tc>
          <w:tcPr>
            <w:tcW w:w="7341" w:type="dxa"/>
            <w:gridSpan w:val="10"/>
          </w:tcPr>
          <w:p w:rsidR="00402E10" w:rsidRDefault="00BB582A" w:rsidP="003F6EB7">
            <w:pPr>
              <w:jc w:val="both"/>
            </w:pPr>
            <w:r w:rsidRPr="00F25E04">
              <w:t>Finance a finanční technologie</w:t>
            </w:r>
          </w:p>
        </w:tc>
      </w:tr>
      <w:tr w:rsidR="00402E10" w:rsidTr="003F6EB7">
        <w:tc>
          <w:tcPr>
            <w:tcW w:w="2518" w:type="dxa"/>
            <w:shd w:val="clear" w:color="auto" w:fill="F7CAAC"/>
          </w:tcPr>
          <w:p w:rsidR="00402E10" w:rsidRDefault="00402E10" w:rsidP="003F6EB7">
            <w:pPr>
              <w:jc w:val="both"/>
              <w:rPr>
                <w:b/>
              </w:rPr>
            </w:pPr>
            <w:r>
              <w:rPr>
                <w:b/>
              </w:rPr>
              <w:t>Jméno a příjmení</w:t>
            </w:r>
          </w:p>
        </w:tc>
        <w:tc>
          <w:tcPr>
            <w:tcW w:w="4536" w:type="dxa"/>
            <w:gridSpan w:val="5"/>
          </w:tcPr>
          <w:p w:rsidR="00402E10" w:rsidRDefault="00402E10" w:rsidP="003F6EB7">
            <w:pPr>
              <w:jc w:val="both"/>
            </w:pPr>
            <w:r>
              <w:t>Pavla STAŇKOVÁ</w:t>
            </w:r>
          </w:p>
        </w:tc>
        <w:tc>
          <w:tcPr>
            <w:tcW w:w="709" w:type="dxa"/>
            <w:shd w:val="clear" w:color="auto" w:fill="F7CAAC"/>
          </w:tcPr>
          <w:p w:rsidR="00402E10" w:rsidRDefault="00402E10" w:rsidP="003F6EB7">
            <w:pPr>
              <w:jc w:val="both"/>
              <w:rPr>
                <w:b/>
              </w:rPr>
            </w:pPr>
            <w:r>
              <w:rPr>
                <w:b/>
              </w:rPr>
              <w:t>Tituly</w:t>
            </w:r>
          </w:p>
        </w:tc>
        <w:tc>
          <w:tcPr>
            <w:tcW w:w="2096" w:type="dxa"/>
            <w:gridSpan w:val="4"/>
          </w:tcPr>
          <w:p w:rsidR="00402E10" w:rsidRDefault="00402E10" w:rsidP="003F6EB7">
            <w:pPr>
              <w:jc w:val="both"/>
            </w:pPr>
            <w:r>
              <w:t>doc. Ing.</w:t>
            </w:r>
            <w:r w:rsidR="0033126B">
              <w:t>,</w:t>
            </w:r>
            <w:r>
              <w:t xml:space="preserve"> Ph.D.</w:t>
            </w:r>
          </w:p>
        </w:tc>
      </w:tr>
      <w:tr w:rsidR="00402E10" w:rsidTr="003F6EB7">
        <w:tc>
          <w:tcPr>
            <w:tcW w:w="2518" w:type="dxa"/>
            <w:shd w:val="clear" w:color="auto" w:fill="F7CAAC"/>
          </w:tcPr>
          <w:p w:rsidR="00402E10" w:rsidRDefault="00402E10" w:rsidP="003F6EB7">
            <w:pPr>
              <w:jc w:val="both"/>
              <w:rPr>
                <w:b/>
              </w:rPr>
            </w:pPr>
            <w:r>
              <w:rPr>
                <w:b/>
              </w:rPr>
              <w:t>Rok narození</w:t>
            </w:r>
          </w:p>
        </w:tc>
        <w:tc>
          <w:tcPr>
            <w:tcW w:w="829" w:type="dxa"/>
          </w:tcPr>
          <w:p w:rsidR="00402E10" w:rsidRDefault="00402E10" w:rsidP="003F6EB7">
            <w:pPr>
              <w:jc w:val="both"/>
            </w:pPr>
            <w:r>
              <w:t>1972</w:t>
            </w:r>
          </w:p>
        </w:tc>
        <w:tc>
          <w:tcPr>
            <w:tcW w:w="1864" w:type="dxa"/>
            <w:shd w:val="clear" w:color="auto" w:fill="F7CAAC"/>
          </w:tcPr>
          <w:p w:rsidR="00402E10" w:rsidRDefault="00402E10" w:rsidP="003F6EB7">
            <w:pPr>
              <w:jc w:val="both"/>
              <w:rPr>
                <w:b/>
              </w:rPr>
            </w:pPr>
            <w:r>
              <w:rPr>
                <w:b/>
              </w:rPr>
              <w:t>typ vztahu k VŠ</w:t>
            </w:r>
          </w:p>
        </w:tc>
        <w:tc>
          <w:tcPr>
            <w:tcW w:w="851" w:type="dxa"/>
            <w:gridSpan w:val="2"/>
          </w:tcPr>
          <w:p w:rsidR="00402E10" w:rsidRDefault="00D71D38" w:rsidP="00D71D38">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 xml:space="preserve">40 </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5211" w:type="dxa"/>
            <w:gridSpan w:val="3"/>
            <w:shd w:val="clear" w:color="auto" w:fill="F7CAAC"/>
          </w:tcPr>
          <w:p w:rsidR="00402E10" w:rsidRDefault="00402E10" w:rsidP="003F6EB7">
            <w:pPr>
              <w:jc w:val="both"/>
              <w:rPr>
                <w:b/>
              </w:rPr>
            </w:pPr>
            <w:r>
              <w:rPr>
                <w:b/>
              </w:rPr>
              <w:t>Typ vztahu na součásti VŠ, která uskutečňuje st. program</w:t>
            </w:r>
          </w:p>
        </w:tc>
        <w:tc>
          <w:tcPr>
            <w:tcW w:w="851" w:type="dxa"/>
            <w:gridSpan w:val="2"/>
          </w:tcPr>
          <w:p w:rsidR="00402E10" w:rsidRDefault="00D71D38" w:rsidP="003F6EB7">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40</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6062" w:type="dxa"/>
            <w:gridSpan w:val="5"/>
            <w:shd w:val="clear" w:color="auto" w:fill="F7CAAC"/>
          </w:tcPr>
          <w:p w:rsidR="00402E10" w:rsidRDefault="00402E10" w:rsidP="003F6EB7">
            <w:pPr>
              <w:jc w:val="both"/>
            </w:pPr>
            <w:r>
              <w:rPr>
                <w:b/>
              </w:rPr>
              <w:t>Další současná působení jako akademický pracovník na jiných VŠ</w:t>
            </w:r>
          </w:p>
        </w:tc>
        <w:tc>
          <w:tcPr>
            <w:tcW w:w="1701" w:type="dxa"/>
            <w:gridSpan w:val="2"/>
            <w:shd w:val="clear" w:color="auto" w:fill="F7CAAC"/>
          </w:tcPr>
          <w:p w:rsidR="00402E10" w:rsidRDefault="00402E10" w:rsidP="003F6EB7">
            <w:pPr>
              <w:jc w:val="both"/>
              <w:rPr>
                <w:b/>
              </w:rPr>
            </w:pPr>
            <w:r>
              <w:rPr>
                <w:b/>
              </w:rPr>
              <w:t>typ prac. vztahu</w:t>
            </w:r>
          </w:p>
        </w:tc>
        <w:tc>
          <w:tcPr>
            <w:tcW w:w="2096" w:type="dxa"/>
            <w:gridSpan w:val="4"/>
            <w:shd w:val="clear" w:color="auto" w:fill="F7CAAC"/>
          </w:tcPr>
          <w:p w:rsidR="00402E10" w:rsidRDefault="00402E10" w:rsidP="003F6EB7">
            <w:pPr>
              <w:jc w:val="both"/>
              <w:rPr>
                <w:b/>
              </w:rPr>
            </w:pPr>
            <w:r>
              <w:rPr>
                <w:b/>
              </w:rPr>
              <w:t>rozsah</w:t>
            </w: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9859" w:type="dxa"/>
            <w:gridSpan w:val="11"/>
            <w:shd w:val="clear" w:color="auto" w:fill="F7CAAC"/>
          </w:tcPr>
          <w:p w:rsidR="00402E10" w:rsidRDefault="00402E10" w:rsidP="003F6EB7">
            <w:pPr>
              <w:jc w:val="both"/>
            </w:pPr>
            <w:r>
              <w:rPr>
                <w:b/>
              </w:rPr>
              <w:t>Předměty příslušného studijního programu a způsob zapojení do jejich výuky, příp. další zapojení do uskutečňování studijního programu</w:t>
            </w:r>
          </w:p>
        </w:tc>
      </w:tr>
      <w:tr w:rsidR="00402E10" w:rsidTr="003F6EB7">
        <w:trPr>
          <w:trHeight w:val="502"/>
        </w:trPr>
        <w:tc>
          <w:tcPr>
            <w:tcW w:w="9859" w:type="dxa"/>
            <w:gridSpan w:val="11"/>
            <w:tcBorders>
              <w:top w:val="nil"/>
            </w:tcBorders>
          </w:tcPr>
          <w:p w:rsidR="00402E10" w:rsidRPr="00E72519" w:rsidRDefault="00402E10" w:rsidP="003F6EB7">
            <w:pPr>
              <w:jc w:val="both"/>
            </w:pPr>
            <w:r>
              <w:t xml:space="preserve">Systém řízení Baťa – garant, </w:t>
            </w:r>
            <w:r w:rsidRPr="00E72519">
              <w:t>přednášející (60%)</w:t>
            </w:r>
          </w:p>
          <w:p w:rsidR="00402E10" w:rsidRDefault="00402E10" w:rsidP="003F6EB7">
            <w:pPr>
              <w:jc w:val="both"/>
            </w:pPr>
            <w:r w:rsidRPr="00E72519">
              <w:t>Seminář k bakalářské práci –</w:t>
            </w:r>
            <w:r>
              <w:t xml:space="preserve"> </w:t>
            </w:r>
            <w:r w:rsidRPr="00E72519">
              <w:t>přednášející (20%)</w:t>
            </w:r>
          </w:p>
        </w:tc>
      </w:tr>
      <w:tr w:rsidR="00402E10" w:rsidTr="003F6EB7">
        <w:tc>
          <w:tcPr>
            <w:tcW w:w="9859" w:type="dxa"/>
            <w:gridSpan w:val="11"/>
            <w:shd w:val="clear" w:color="auto" w:fill="F7CAAC"/>
          </w:tcPr>
          <w:p w:rsidR="00402E10" w:rsidRPr="00BB5121" w:rsidRDefault="00402E10" w:rsidP="003F6EB7">
            <w:pPr>
              <w:jc w:val="both"/>
            </w:pPr>
            <w:r w:rsidRPr="00BB5121">
              <w:t xml:space="preserve">Údaje o vzdělání na VŠ </w:t>
            </w:r>
          </w:p>
        </w:tc>
      </w:tr>
      <w:tr w:rsidR="00402E10" w:rsidTr="003F6EB7">
        <w:trPr>
          <w:trHeight w:val="1055"/>
        </w:trPr>
        <w:tc>
          <w:tcPr>
            <w:tcW w:w="9859" w:type="dxa"/>
            <w:gridSpan w:val="11"/>
          </w:tcPr>
          <w:p w:rsidR="00402E10" w:rsidRDefault="00402E10" w:rsidP="003F6EB7">
            <w:pPr>
              <w:jc w:val="both"/>
            </w:pPr>
            <w:r w:rsidRPr="00BB5121">
              <w:t>2002: Vysoké učení technické v Brně, Fakulta podnikatelská, doktorský studijní program Ekonomika a management, studijní obor Říz</w:t>
            </w:r>
            <w:r w:rsidR="007044B0">
              <w:t>ení a ekonomika podniku (</w:t>
            </w:r>
            <w:r w:rsidR="007044B0" w:rsidRPr="00987B8F">
              <w:rPr>
                <w:b/>
              </w:rPr>
              <w:t>Ph.D</w:t>
            </w:r>
            <w:r w:rsidR="007044B0">
              <w:t>.)</w:t>
            </w:r>
          </w:p>
          <w:p w:rsidR="00987B8F" w:rsidRPr="00BB5121" w:rsidRDefault="00987B8F" w:rsidP="00987B8F">
            <w:pPr>
              <w:jc w:val="both"/>
            </w:pPr>
            <w:r w:rsidRPr="00BB5121">
              <w:t>1993-1995: Vysoká škola báňská – technická univerzita Ostrava, Ekonomická fakulta, Podnikatelství a management (</w:t>
            </w:r>
            <w:r w:rsidRPr="00987B8F">
              <w:rPr>
                <w:b/>
              </w:rPr>
              <w:t>Ing</w:t>
            </w:r>
            <w:r w:rsidRPr="00BB5121">
              <w:t>.)</w:t>
            </w:r>
          </w:p>
          <w:p w:rsidR="00987B8F" w:rsidRPr="00BB5121" w:rsidRDefault="00987B8F" w:rsidP="003F6EB7">
            <w:pPr>
              <w:jc w:val="both"/>
            </w:pPr>
            <w:r w:rsidRPr="00BB5121">
              <w:t xml:space="preserve">1990-1993: Vysoká škola báňská - technická univerzita Ostrava, Ekonomická </w:t>
            </w:r>
            <w:r>
              <w:t>fakulta, studijní obor Ekonomie</w:t>
            </w:r>
            <w:r w:rsidRPr="00BB5121">
              <w:t xml:space="preserve"> (</w:t>
            </w:r>
            <w:r w:rsidRPr="00987B8F">
              <w:rPr>
                <w:b/>
              </w:rPr>
              <w:t>Bc</w:t>
            </w:r>
            <w:r>
              <w:t>.)</w:t>
            </w:r>
          </w:p>
        </w:tc>
      </w:tr>
      <w:tr w:rsidR="00402E10" w:rsidTr="003F6EB7">
        <w:tc>
          <w:tcPr>
            <w:tcW w:w="9859" w:type="dxa"/>
            <w:gridSpan w:val="11"/>
            <w:shd w:val="clear" w:color="auto" w:fill="F7CAAC"/>
          </w:tcPr>
          <w:p w:rsidR="00402E10" w:rsidRDefault="00402E10" w:rsidP="003F6EB7">
            <w:pPr>
              <w:jc w:val="both"/>
              <w:rPr>
                <w:b/>
              </w:rPr>
            </w:pPr>
            <w:r>
              <w:rPr>
                <w:b/>
              </w:rPr>
              <w:t>Údaje o odborném působení od absolvování VŠ</w:t>
            </w:r>
          </w:p>
        </w:tc>
      </w:tr>
      <w:tr w:rsidR="00402E10" w:rsidTr="003F6EB7">
        <w:trPr>
          <w:trHeight w:val="108"/>
        </w:trPr>
        <w:tc>
          <w:tcPr>
            <w:tcW w:w="9859" w:type="dxa"/>
            <w:gridSpan w:val="11"/>
          </w:tcPr>
          <w:p w:rsidR="00402E10" w:rsidRDefault="00402E10" w:rsidP="003F6EB7">
            <w:pPr>
              <w:jc w:val="both"/>
            </w:pPr>
            <w:r>
              <w:t>1995</w:t>
            </w:r>
            <w:r w:rsidR="000F2492">
              <w:t xml:space="preserve"> </w:t>
            </w:r>
            <w:r>
              <w:t>-</w:t>
            </w:r>
            <w:r w:rsidR="000F2492">
              <w:t xml:space="preserve"> </w:t>
            </w:r>
            <w:r>
              <w:t xml:space="preserve">dosud: </w:t>
            </w:r>
            <w:r>
              <w:rPr>
                <w:color w:val="000000"/>
                <w:szCs w:val="24"/>
              </w:rPr>
              <w:t>Univerzita Tomáše Bati ve Zlíně, Fakulta managementu a ekonomiky, akademický pracovník</w:t>
            </w:r>
          </w:p>
        </w:tc>
      </w:tr>
      <w:tr w:rsidR="00402E10" w:rsidTr="003F6EB7">
        <w:trPr>
          <w:trHeight w:val="250"/>
        </w:trPr>
        <w:tc>
          <w:tcPr>
            <w:tcW w:w="9859" w:type="dxa"/>
            <w:gridSpan w:val="11"/>
            <w:shd w:val="clear" w:color="auto" w:fill="F7CAAC"/>
          </w:tcPr>
          <w:p w:rsidR="00402E10" w:rsidRDefault="00402E10" w:rsidP="003F6EB7">
            <w:pPr>
              <w:jc w:val="both"/>
            </w:pPr>
            <w:r>
              <w:rPr>
                <w:b/>
              </w:rPr>
              <w:t>Zkušenosti s vedením kvalifikačních a rigorózních prací</w:t>
            </w:r>
          </w:p>
        </w:tc>
      </w:tr>
      <w:tr w:rsidR="00402E10" w:rsidTr="003F6EB7">
        <w:trPr>
          <w:trHeight w:val="312"/>
        </w:trPr>
        <w:tc>
          <w:tcPr>
            <w:tcW w:w="9859" w:type="dxa"/>
            <w:gridSpan w:val="11"/>
          </w:tcPr>
          <w:p w:rsidR="008B68BE" w:rsidRDefault="008B68BE" w:rsidP="008B68BE">
            <w:pPr>
              <w:jc w:val="both"/>
            </w:pPr>
            <w:r>
              <w:t>Počet vedených bakalářských prací – 30</w:t>
            </w:r>
          </w:p>
          <w:p w:rsidR="008B68BE" w:rsidRDefault="008B68BE" w:rsidP="008B68BE">
            <w:pPr>
              <w:jc w:val="both"/>
            </w:pPr>
            <w:r>
              <w:t>Počet vedených diplomových prací – 125</w:t>
            </w:r>
          </w:p>
          <w:p w:rsidR="00402E10" w:rsidRDefault="008B68BE" w:rsidP="003F6EB7">
            <w:pPr>
              <w:jc w:val="both"/>
            </w:pPr>
            <w:r>
              <w:t>Počet vedených disertačních prací - 1</w:t>
            </w:r>
          </w:p>
        </w:tc>
      </w:tr>
      <w:tr w:rsidR="00402E10" w:rsidTr="003F6EB7">
        <w:trPr>
          <w:cantSplit/>
        </w:trPr>
        <w:tc>
          <w:tcPr>
            <w:tcW w:w="3347" w:type="dxa"/>
            <w:gridSpan w:val="2"/>
            <w:tcBorders>
              <w:top w:val="single" w:sz="12" w:space="0" w:color="auto"/>
            </w:tcBorders>
            <w:shd w:val="clear" w:color="auto" w:fill="F7CAAC"/>
          </w:tcPr>
          <w:p w:rsidR="00402E10" w:rsidRDefault="00402E1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402E10" w:rsidRDefault="00402E1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02E10" w:rsidRDefault="00402E1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02E10" w:rsidRDefault="00402E10" w:rsidP="003F6EB7">
            <w:pPr>
              <w:jc w:val="both"/>
              <w:rPr>
                <w:b/>
              </w:rPr>
            </w:pPr>
            <w:r>
              <w:rPr>
                <w:b/>
              </w:rPr>
              <w:t>Ohlasy publikací</w:t>
            </w:r>
          </w:p>
        </w:tc>
      </w:tr>
      <w:tr w:rsidR="00402E10" w:rsidTr="003F6EB7">
        <w:trPr>
          <w:cantSplit/>
        </w:trPr>
        <w:tc>
          <w:tcPr>
            <w:tcW w:w="3347" w:type="dxa"/>
            <w:gridSpan w:val="2"/>
          </w:tcPr>
          <w:p w:rsidR="00402E10" w:rsidRDefault="00402E10" w:rsidP="002542C2">
            <w:r w:rsidRPr="00E22B0F">
              <w:rPr>
                <w:bCs/>
              </w:rPr>
              <w:t>Management a ekonomika podniku</w:t>
            </w:r>
          </w:p>
        </w:tc>
        <w:tc>
          <w:tcPr>
            <w:tcW w:w="2245" w:type="dxa"/>
            <w:gridSpan w:val="2"/>
          </w:tcPr>
          <w:p w:rsidR="00402E10" w:rsidRPr="007F4E7B" w:rsidRDefault="00402E10" w:rsidP="003F6EB7">
            <w:pPr>
              <w:jc w:val="center"/>
            </w:pPr>
            <w:r w:rsidRPr="007F4E7B">
              <w:t>2014</w:t>
            </w:r>
          </w:p>
        </w:tc>
        <w:tc>
          <w:tcPr>
            <w:tcW w:w="2248" w:type="dxa"/>
            <w:gridSpan w:val="4"/>
            <w:tcBorders>
              <w:right w:val="single" w:sz="12" w:space="0" w:color="auto"/>
            </w:tcBorders>
          </w:tcPr>
          <w:p w:rsidR="00402E10" w:rsidRDefault="00402E10" w:rsidP="002542C2">
            <w:r w:rsidRPr="00E22B0F">
              <w:rPr>
                <w:bCs/>
              </w:rPr>
              <w:t>UT</w:t>
            </w:r>
            <w:r w:rsidR="002542C2">
              <w:rPr>
                <w:bCs/>
              </w:rPr>
              <w:t>B</w:t>
            </w:r>
            <w:r w:rsidRPr="00E22B0F">
              <w:rPr>
                <w:bCs/>
              </w:rPr>
              <w:t xml:space="preserve"> ve Zlíně</w:t>
            </w:r>
          </w:p>
        </w:tc>
        <w:tc>
          <w:tcPr>
            <w:tcW w:w="773" w:type="dxa"/>
            <w:tcBorders>
              <w:left w:val="single" w:sz="12" w:space="0" w:color="auto"/>
            </w:tcBorders>
            <w:shd w:val="clear" w:color="auto" w:fill="F7CAAC"/>
          </w:tcPr>
          <w:p w:rsidR="00402E10" w:rsidRDefault="00402E10" w:rsidP="003F6EB7">
            <w:pPr>
              <w:jc w:val="both"/>
            </w:pPr>
            <w:r>
              <w:rPr>
                <w:b/>
              </w:rPr>
              <w:t>WOS</w:t>
            </w:r>
          </w:p>
        </w:tc>
        <w:tc>
          <w:tcPr>
            <w:tcW w:w="552" w:type="dxa"/>
            <w:shd w:val="clear" w:color="auto" w:fill="F7CAAC"/>
          </w:tcPr>
          <w:p w:rsidR="00402E10" w:rsidRDefault="00402E10" w:rsidP="003F6EB7">
            <w:pPr>
              <w:jc w:val="both"/>
              <w:rPr>
                <w:sz w:val="18"/>
              </w:rPr>
            </w:pPr>
            <w:r>
              <w:rPr>
                <w:b/>
                <w:sz w:val="18"/>
              </w:rPr>
              <w:t>Scopus</w:t>
            </w:r>
          </w:p>
        </w:tc>
        <w:tc>
          <w:tcPr>
            <w:tcW w:w="694" w:type="dxa"/>
            <w:shd w:val="clear" w:color="auto" w:fill="F7CAAC"/>
          </w:tcPr>
          <w:p w:rsidR="00402E10" w:rsidRDefault="00402E10" w:rsidP="003F6EB7">
            <w:pPr>
              <w:jc w:val="both"/>
            </w:pPr>
            <w:r>
              <w:rPr>
                <w:b/>
                <w:sz w:val="18"/>
              </w:rPr>
              <w:t>ostatní</w:t>
            </w:r>
          </w:p>
        </w:tc>
      </w:tr>
      <w:tr w:rsidR="00402E10" w:rsidTr="003F6EB7">
        <w:trPr>
          <w:cantSplit/>
          <w:trHeight w:val="70"/>
        </w:trPr>
        <w:tc>
          <w:tcPr>
            <w:tcW w:w="3347" w:type="dxa"/>
            <w:gridSpan w:val="2"/>
            <w:shd w:val="clear" w:color="auto" w:fill="F7CAAC"/>
          </w:tcPr>
          <w:p w:rsidR="00402E10" w:rsidRDefault="00402E10" w:rsidP="003F6EB7">
            <w:pPr>
              <w:jc w:val="both"/>
            </w:pPr>
            <w:r>
              <w:rPr>
                <w:b/>
              </w:rPr>
              <w:t>Obor jmenovacího řízení</w:t>
            </w:r>
          </w:p>
        </w:tc>
        <w:tc>
          <w:tcPr>
            <w:tcW w:w="2245" w:type="dxa"/>
            <w:gridSpan w:val="2"/>
            <w:shd w:val="clear" w:color="auto" w:fill="F7CAAC"/>
          </w:tcPr>
          <w:p w:rsidR="00402E10" w:rsidRDefault="00402E10" w:rsidP="003F6EB7">
            <w:pPr>
              <w:jc w:val="both"/>
            </w:pPr>
            <w:r>
              <w:rPr>
                <w:b/>
              </w:rPr>
              <w:t>Rok udělení hodnosti</w:t>
            </w:r>
          </w:p>
        </w:tc>
        <w:tc>
          <w:tcPr>
            <w:tcW w:w="2248" w:type="dxa"/>
            <w:gridSpan w:val="4"/>
            <w:tcBorders>
              <w:right w:val="single" w:sz="12" w:space="0" w:color="auto"/>
            </w:tcBorders>
            <w:shd w:val="clear" w:color="auto" w:fill="F7CAAC"/>
          </w:tcPr>
          <w:p w:rsidR="00402E10" w:rsidRDefault="00402E10" w:rsidP="003F6EB7">
            <w:pPr>
              <w:jc w:val="both"/>
            </w:pPr>
            <w:r>
              <w:rPr>
                <w:b/>
              </w:rPr>
              <w:t>Řízení konáno na VŠ</w:t>
            </w:r>
          </w:p>
        </w:tc>
        <w:tc>
          <w:tcPr>
            <w:tcW w:w="773" w:type="dxa"/>
            <w:vMerge w:val="restart"/>
            <w:tcBorders>
              <w:left w:val="single" w:sz="12" w:space="0" w:color="auto"/>
            </w:tcBorders>
          </w:tcPr>
          <w:p w:rsidR="00402E10" w:rsidRPr="007518C0" w:rsidRDefault="007518C0" w:rsidP="003F6EB7">
            <w:pPr>
              <w:jc w:val="center"/>
              <w:rPr>
                <w:b/>
              </w:rPr>
            </w:pPr>
            <w:r>
              <w:rPr>
                <w:b/>
              </w:rPr>
              <w:t>10</w:t>
            </w:r>
          </w:p>
        </w:tc>
        <w:tc>
          <w:tcPr>
            <w:tcW w:w="552" w:type="dxa"/>
            <w:vMerge w:val="restart"/>
          </w:tcPr>
          <w:p w:rsidR="00402E10" w:rsidRPr="007518C0" w:rsidRDefault="007518C0" w:rsidP="00C051D9">
            <w:pPr>
              <w:jc w:val="center"/>
              <w:rPr>
                <w:b/>
              </w:rPr>
            </w:pPr>
            <w:r>
              <w:rPr>
                <w:b/>
              </w:rPr>
              <w:t>1</w:t>
            </w:r>
            <w:r w:rsidR="00C051D9">
              <w:rPr>
                <w:b/>
              </w:rPr>
              <w:t>0</w:t>
            </w:r>
          </w:p>
        </w:tc>
        <w:tc>
          <w:tcPr>
            <w:tcW w:w="694" w:type="dxa"/>
            <w:vMerge w:val="restart"/>
          </w:tcPr>
          <w:p w:rsidR="00402E10" w:rsidRPr="007518C0" w:rsidRDefault="00402E10" w:rsidP="003F6EB7">
            <w:pPr>
              <w:jc w:val="center"/>
              <w:rPr>
                <w:b/>
              </w:rPr>
            </w:pPr>
            <w:r w:rsidRPr="007518C0">
              <w:rPr>
                <w:b/>
              </w:rPr>
              <w:t>24</w:t>
            </w:r>
          </w:p>
        </w:tc>
      </w:tr>
      <w:tr w:rsidR="00402E10" w:rsidTr="003F6EB7">
        <w:trPr>
          <w:trHeight w:val="205"/>
        </w:trPr>
        <w:tc>
          <w:tcPr>
            <w:tcW w:w="3347" w:type="dxa"/>
            <w:gridSpan w:val="2"/>
          </w:tcPr>
          <w:p w:rsidR="00402E10" w:rsidRDefault="00402E10" w:rsidP="003F6EB7">
            <w:pPr>
              <w:jc w:val="both"/>
            </w:pPr>
          </w:p>
        </w:tc>
        <w:tc>
          <w:tcPr>
            <w:tcW w:w="2245" w:type="dxa"/>
            <w:gridSpan w:val="2"/>
          </w:tcPr>
          <w:p w:rsidR="00402E10" w:rsidRDefault="00402E10" w:rsidP="003F6EB7">
            <w:pPr>
              <w:jc w:val="both"/>
            </w:pPr>
          </w:p>
        </w:tc>
        <w:tc>
          <w:tcPr>
            <w:tcW w:w="2248" w:type="dxa"/>
            <w:gridSpan w:val="4"/>
            <w:tcBorders>
              <w:right w:val="single" w:sz="12" w:space="0" w:color="auto"/>
            </w:tcBorders>
          </w:tcPr>
          <w:p w:rsidR="00402E10" w:rsidRDefault="00402E10" w:rsidP="003F6EB7">
            <w:pPr>
              <w:jc w:val="both"/>
            </w:pPr>
          </w:p>
        </w:tc>
        <w:tc>
          <w:tcPr>
            <w:tcW w:w="773" w:type="dxa"/>
            <w:vMerge/>
            <w:tcBorders>
              <w:left w:val="single" w:sz="12" w:space="0" w:color="auto"/>
            </w:tcBorders>
            <w:vAlign w:val="center"/>
          </w:tcPr>
          <w:p w:rsidR="00402E10" w:rsidRDefault="00402E10" w:rsidP="003F6EB7">
            <w:pPr>
              <w:rPr>
                <w:b/>
              </w:rPr>
            </w:pPr>
          </w:p>
        </w:tc>
        <w:tc>
          <w:tcPr>
            <w:tcW w:w="552" w:type="dxa"/>
            <w:vMerge/>
            <w:vAlign w:val="center"/>
          </w:tcPr>
          <w:p w:rsidR="00402E10" w:rsidRDefault="00402E10" w:rsidP="003F6EB7">
            <w:pPr>
              <w:rPr>
                <w:b/>
              </w:rPr>
            </w:pPr>
          </w:p>
        </w:tc>
        <w:tc>
          <w:tcPr>
            <w:tcW w:w="694" w:type="dxa"/>
            <w:vMerge/>
            <w:vAlign w:val="center"/>
          </w:tcPr>
          <w:p w:rsidR="00402E10" w:rsidRDefault="00402E10" w:rsidP="003F6EB7">
            <w:pPr>
              <w:rPr>
                <w:b/>
              </w:rPr>
            </w:pPr>
          </w:p>
        </w:tc>
      </w:tr>
      <w:tr w:rsidR="00402E10" w:rsidTr="003F6EB7">
        <w:tc>
          <w:tcPr>
            <w:tcW w:w="9859" w:type="dxa"/>
            <w:gridSpan w:val="11"/>
            <w:shd w:val="clear" w:color="auto" w:fill="F7CAAC"/>
          </w:tcPr>
          <w:p w:rsidR="00402E10" w:rsidRDefault="00402E1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402E10" w:rsidTr="003F6EB7">
        <w:trPr>
          <w:trHeight w:val="283"/>
        </w:trPr>
        <w:tc>
          <w:tcPr>
            <w:tcW w:w="9859" w:type="dxa"/>
            <w:gridSpan w:val="11"/>
          </w:tcPr>
          <w:p w:rsidR="009B69C2" w:rsidRDefault="009B69C2" w:rsidP="009B69C2">
            <w:pPr>
              <w:jc w:val="both"/>
            </w:pPr>
            <w:r w:rsidRPr="000E5E18">
              <w:t xml:space="preserve">STAŇKOVÁ, P., PAPADAKI, S., DVORSKÝ, J. Comparative Analysis of the Perception of the Advantages and Disadvantages of Hospital Horizontal Integration. </w:t>
            </w:r>
            <w:r w:rsidRPr="000E5E18">
              <w:rPr>
                <w:i/>
              </w:rPr>
              <w:t>E &amp; M Ekonomie a Management</w:t>
            </w:r>
            <w:r w:rsidRPr="000E5E18">
              <w:t>. 2018, Volume 21, Issue 1, pp. 101-115. ISSN 1212-3609. DOI: 10.15240/tul/001/2018-1-007 (40%)</w:t>
            </w:r>
          </w:p>
          <w:p w:rsidR="00F46E2C" w:rsidRDefault="00F46E2C" w:rsidP="009B69C2">
            <w:pPr>
              <w:jc w:val="both"/>
            </w:pPr>
            <w:r w:rsidRPr="00F46E2C">
              <w:t>KRAMOLIŠ, J</w:t>
            </w:r>
            <w:r>
              <w:t>.,</w:t>
            </w:r>
            <w:r w:rsidRPr="00F46E2C">
              <w:t xml:space="preserve"> STAŇKOVÁ, P. Design and its impact on the financial results of enterprises (based on managers' opinions). </w:t>
            </w:r>
            <w:r w:rsidRPr="00F46E2C">
              <w:rPr>
                <w:i/>
              </w:rPr>
              <w:t>Journal of Competitiveness</w:t>
            </w:r>
            <w:r>
              <w:t>.</w:t>
            </w:r>
            <w:r w:rsidRPr="00F46E2C">
              <w:t xml:space="preserve"> 2017, roč. 9, č. 2, s. 62-77. ISSN 1804-171X.</w:t>
            </w:r>
            <w:r>
              <w:t xml:space="preserve"> (15%)</w:t>
            </w:r>
          </w:p>
          <w:p w:rsidR="00402E10" w:rsidRDefault="00402E10" w:rsidP="00402E10">
            <w:pPr>
              <w:jc w:val="both"/>
            </w:pPr>
            <w:r w:rsidRPr="002D212D">
              <w:t>KONČITÍKOVÁ, G</w:t>
            </w:r>
            <w:r>
              <w:t xml:space="preserve">., </w:t>
            </w:r>
            <w:r w:rsidRPr="002D212D">
              <w:t>CULÍK, T.</w:t>
            </w:r>
            <w:r>
              <w:t xml:space="preserve">, STAŇKOVÁ, P. </w:t>
            </w:r>
            <w:r w:rsidRPr="002D212D">
              <w:t>Applicatio</w:t>
            </w:r>
            <w:r>
              <w:t>n Model of Bata Management Syste</w:t>
            </w:r>
            <w:r w:rsidRPr="002D212D">
              <w:t xml:space="preserve">m for the Current Business Environment. In </w:t>
            </w:r>
            <w:r w:rsidRPr="00C468C7">
              <w:rPr>
                <w:i/>
              </w:rPr>
              <w:t>Proceedings of the 5th International Conference on Development, Energy, Enviroment, Economics (DEEE´14).</w:t>
            </w:r>
            <w:r>
              <w:t xml:space="preserve"> Florencie: WSEAS, 2014, pp</w:t>
            </w:r>
            <w:r w:rsidRPr="002D212D">
              <w:t>. 99</w:t>
            </w:r>
            <w:r>
              <w:t>-</w:t>
            </w:r>
            <w:r w:rsidRPr="002D212D">
              <w:t>104. ISBN 978-960-474-40</w:t>
            </w:r>
            <w:r>
              <w:t>0-8 (33%)</w:t>
            </w:r>
            <w:r w:rsidRPr="002D212D">
              <w:t>.</w:t>
            </w:r>
          </w:p>
          <w:p w:rsidR="00402E10" w:rsidRDefault="00402E10" w:rsidP="00402E10">
            <w:pPr>
              <w:jc w:val="both"/>
            </w:pPr>
            <w:r w:rsidRPr="00A9423C">
              <w:t>KONČITÍKOVÁ, G.</w:t>
            </w:r>
            <w:r>
              <w:t xml:space="preserve">, </w:t>
            </w:r>
            <w:r w:rsidRPr="00A9423C">
              <w:t xml:space="preserve">STAŇKOVÁ, P., </w:t>
            </w:r>
            <w:r>
              <w:t xml:space="preserve">SASÍNKOVÁ, M. </w:t>
            </w:r>
            <w:r w:rsidRPr="0017731E">
              <w:t>Employees' Health Care in the Current Business Environment (Inspiration by Bata Company before 1945)</w:t>
            </w:r>
            <w:r>
              <w:t xml:space="preserve">. </w:t>
            </w:r>
            <w:r w:rsidRPr="00C468C7">
              <w:rPr>
                <w:i/>
              </w:rPr>
              <w:t>International Journal of Economics and Statistics</w:t>
            </w:r>
            <w:r>
              <w:t>. 2014, Volume 2, pp. 249</w:t>
            </w:r>
            <w:r w:rsidRPr="00A9423C">
              <w:t>-256. ISSN 2309-0685</w:t>
            </w:r>
            <w:r>
              <w:t xml:space="preserve"> (40%) </w:t>
            </w:r>
          </w:p>
          <w:p w:rsidR="00402E10" w:rsidRPr="00A9423C" w:rsidRDefault="00402E10" w:rsidP="00402E10">
            <w:pPr>
              <w:jc w:val="both"/>
            </w:pPr>
            <w:r w:rsidRPr="00A9423C">
              <w:t>CULÍK, T.</w:t>
            </w:r>
            <w:r>
              <w:t>,</w:t>
            </w:r>
            <w:r w:rsidRPr="00A9423C">
              <w:t xml:space="preserve"> KONČITÍKOVÁ, G.</w:t>
            </w:r>
            <w:r>
              <w:t xml:space="preserve">, </w:t>
            </w:r>
            <w:r w:rsidRPr="00A9423C">
              <w:t>STAŇKOVÁ, P</w:t>
            </w:r>
            <w:r>
              <w:t xml:space="preserve">. </w:t>
            </w:r>
            <w:r w:rsidRPr="00A9423C">
              <w:t xml:space="preserve">The development of CSR in current business environment based on the philosophy of Tomas Bata the founder. </w:t>
            </w:r>
            <w:r w:rsidRPr="00C468C7">
              <w:rPr>
                <w:i/>
              </w:rPr>
              <w:t>International Journal of Economics and Statistics</w:t>
            </w:r>
            <w:r>
              <w:rPr>
                <w:i/>
              </w:rPr>
              <w:t>.</w:t>
            </w:r>
            <w:r>
              <w:t xml:space="preserve"> 2014, Volume 2, pp</w:t>
            </w:r>
            <w:r w:rsidRPr="00A9423C">
              <w:t>. 230-239. ISSN 2309-0685</w:t>
            </w:r>
            <w:r>
              <w:t xml:space="preserve"> (33%)</w:t>
            </w:r>
            <w:r w:rsidRPr="00A9423C">
              <w:t>.</w:t>
            </w:r>
          </w:p>
          <w:p w:rsidR="00402E10" w:rsidRPr="0062606E" w:rsidRDefault="00402E10" w:rsidP="00402E10">
            <w:pPr>
              <w:jc w:val="both"/>
            </w:pPr>
          </w:p>
        </w:tc>
      </w:tr>
      <w:tr w:rsidR="00402E10" w:rsidTr="003F6EB7">
        <w:trPr>
          <w:trHeight w:val="218"/>
        </w:trPr>
        <w:tc>
          <w:tcPr>
            <w:tcW w:w="9859" w:type="dxa"/>
            <w:gridSpan w:val="11"/>
            <w:shd w:val="clear" w:color="auto" w:fill="F7CAAC"/>
          </w:tcPr>
          <w:p w:rsidR="00402E10" w:rsidRDefault="00402E10" w:rsidP="003F6EB7">
            <w:pPr>
              <w:rPr>
                <w:b/>
              </w:rPr>
            </w:pPr>
            <w:r>
              <w:rPr>
                <w:b/>
              </w:rPr>
              <w:t>Působení v zahraničí</w:t>
            </w:r>
          </w:p>
        </w:tc>
      </w:tr>
      <w:tr w:rsidR="00402E10" w:rsidTr="00402E10">
        <w:trPr>
          <w:trHeight w:val="142"/>
        </w:trPr>
        <w:tc>
          <w:tcPr>
            <w:tcW w:w="9859" w:type="dxa"/>
            <w:gridSpan w:val="11"/>
          </w:tcPr>
          <w:p w:rsidR="00402E10" w:rsidRDefault="00402E10" w:rsidP="003F6EB7">
            <w:pPr>
              <w:rPr>
                <w:b/>
              </w:rPr>
            </w:pPr>
          </w:p>
        </w:tc>
      </w:tr>
      <w:tr w:rsidR="00402E10" w:rsidTr="00402E10">
        <w:trPr>
          <w:cantSplit/>
          <w:trHeight w:val="218"/>
        </w:trPr>
        <w:tc>
          <w:tcPr>
            <w:tcW w:w="2518" w:type="dxa"/>
            <w:shd w:val="clear" w:color="auto" w:fill="F7CAAC"/>
          </w:tcPr>
          <w:p w:rsidR="00402E10" w:rsidRDefault="00402E10" w:rsidP="003F6EB7">
            <w:pPr>
              <w:jc w:val="both"/>
              <w:rPr>
                <w:b/>
              </w:rPr>
            </w:pPr>
            <w:r>
              <w:rPr>
                <w:b/>
              </w:rPr>
              <w:t xml:space="preserve">Podpis </w:t>
            </w:r>
          </w:p>
        </w:tc>
        <w:tc>
          <w:tcPr>
            <w:tcW w:w="4536" w:type="dxa"/>
            <w:gridSpan w:val="5"/>
          </w:tcPr>
          <w:p w:rsidR="00402E10" w:rsidRDefault="00402E10" w:rsidP="003F6EB7">
            <w:pPr>
              <w:jc w:val="both"/>
            </w:pPr>
          </w:p>
        </w:tc>
        <w:tc>
          <w:tcPr>
            <w:tcW w:w="786" w:type="dxa"/>
            <w:gridSpan w:val="2"/>
            <w:shd w:val="clear" w:color="auto" w:fill="F7CAAC"/>
          </w:tcPr>
          <w:p w:rsidR="00402E10" w:rsidRDefault="00402E10" w:rsidP="003F6EB7">
            <w:pPr>
              <w:jc w:val="both"/>
            </w:pPr>
            <w:r>
              <w:rPr>
                <w:b/>
              </w:rPr>
              <w:t>datum</w:t>
            </w:r>
          </w:p>
        </w:tc>
        <w:tc>
          <w:tcPr>
            <w:tcW w:w="2019" w:type="dxa"/>
            <w:gridSpan w:val="3"/>
          </w:tcPr>
          <w:p w:rsidR="00402E10" w:rsidRDefault="00402E10" w:rsidP="003F6EB7">
            <w:pPr>
              <w:jc w:val="both"/>
            </w:pPr>
          </w:p>
        </w:tc>
      </w:tr>
    </w:tbl>
    <w:p w:rsidR="00CE0ABB" w:rsidRDefault="00CE0ABB" w:rsidP="00694BA8">
      <w:pPr>
        <w:spacing w:after="160" w:line="259" w:lineRule="auto"/>
      </w:pPr>
    </w:p>
    <w:p w:rsidR="00CE0ABB" w:rsidRDefault="00CE0ABB">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CE0ABB" w:rsidTr="003119BD">
        <w:tc>
          <w:tcPr>
            <w:tcW w:w="9860" w:type="dxa"/>
            <w:gridSpan w:val="11"/>
            <w:tcBorders>
              <w:bottom w:val="double" w:sz="4" w:space="0" w:color="auto"/>
            </w:tcBorders>
            <w:shd w:val="clear" w:color="auto" w:fill="BDD6EE"/>
          </w:tcPr>
          <w:p w:rsidR="00CE0ABB" w:rsidRDefault="00CE0ABB" w:rsidP="003119BD">
            <w:pPr>
              <w:jc w:val="both"/>
              <w:rPr>
                <w:b/>
                <w:sz w:val="28"/>
              </w:rPr>
            </w:pPr>
            <w:r>
              <w:rPr>
                <w:b/>
                <w:sz w:val="28"/>
              </w:rPr>
              <w:lastRenderedPageBreak/>
              <w:t>C-I – Personální zabezpečení</w:t>
            </w:r>
          </w:p>
        </w:tc>
      </w:tr>
      <w:tr w:rsidR="00CE0ABB" w:rsidTr="003119BD">
        <w:tc>
          <w:tcPr>
            <w:tcW w:w="2517" w:type="dxa"/>
            <w:tcBorders>
              <w:top w:val="double" w:sz="4" w:space="0" w:color="auto"/>
            </w:tcBorders>
            <w:shd w:val="clear" w:color="auto" w:fill="F7CAAC"/>
          </w:tcPr>
          <w:p w:rsidR="00CE0ABB" w:rsidRDefault="00CE0ABB" w:rsidP="003119BD">
            <w:pPr>
              <w:jc w:val="both"/>
              <w:rPr>
                <w:b/>
              </w:rPr>
            </w:pPr>
            <w:r>
              <w:rPr>
                <w:b/>
              </w:rPr>
              <w:t>Vysoká škola</w:t>
            </w:r>
          </w:p>
        </w:tc>
        <w:tc>
          <w:tcPr>
            <w:tcW w:w="7343" w:type="dxa"/>
            <w:gridSpan w:val="10"/>
          </w:tcPr>
          <w:p w:rsidR="00CE0ABB" w:rsidRDefault="00CE0ABB" w:rsidP="003119BD">
            <w:pPr>
              <w:jc w:val="both"/>
            </w:pPr>
            <w:r>
              <w:t>Univerzita Tomáše Bati ve Zlíně</w:t>
            </w:r>
          </w:p>
        </w:tc>
      </w:tr>
      <w:tr w:rsidR="00CE0ABB" w:rsidTr="003119BD">
        <w:tc>
          <w:tcPr>
            <w:tcW w:w="2517" w:type="dxa"/>
            <w:shd w:val="clear" w:color="auto" w:fill="F7CAAC"/>
          </w:tcPr>
          <w:p w:rsidR="00CE0ABB" w:rsidRDefault="00CE0ABB" w:rsidP="003119BD">
            <w:pPr>
              <w:jc w:val="both"/>
              <w:rPr>
                <w:b/>
              </w:rPr>
            </w:pPr>
            <w:r>
              <w:rPr>
                <w:b/>
              </w:rPr>
              <w:t>Součást vysoké školy</w:t>
            </w:r>
          </w:p>
        </w:tc>
        <w:tc>
          <w:tcPr>
            <w:tcW w:w="7343" w:type="dxa"/>
            <w:gridSpan w:val="10"/>
          </w:tcPr>
          <w:p w:rsidR="00CE0ABB" w:rsidRDefault="00CE0ABB" w:rsidP="003119BD">
            <w:pPr>
              <w:jc w:val="both"/>
            </w:pPr>
            <w:r>
              <w:t>Fakulta managementu a ekonomiky</w:t>
            </w:r>
          </w:p>
        </w:tc>
      </w:tr>
      <w:tr w:rsidR="00CE0ABB" w:rsidTr="003119BD">
        <w:tc>
          <w:tcPr>
            <w:tcW w:w="2517" w:type="dxa"/>
            <w:shd w:val="clear" w:color="auto" w:fill="F7CAAC"/>
          </w:tcPr>
          <w:p w:rsidR="00CE0ABB" w:rsidRDefault="00CE0ABB" w:rsidP="003119BD">
            <w:pPr>
              <w:jc w:val="both"/>
              <w:rPr>
                <w:b/>
              </w:rPr>
            </w:pPr>
            <w:r>
              <w:rPr>
                <w:b/>
              </w:rPr>
              <w:t>Název studijního programu</w:t>
            </w:r>
          </w:p>
        </w:tc>
        <w:tc>
          <w:tcPr>
            <w:tcW w:w="7343" w:type="dxa"/>
            <w:gridSpan w:val="10"/>
          </w:tcPr>
          <w:p w:rsidR="00CE0ABB" w:rsidRDefault="00CE0ABB" w:rsidP="003119BD">
            <w:pPr>
              <w:jc w:val="both"/>
            </w:pPr>
            <w:r>
              <w:t>Finance a finanční technologie</w:t>
            </w:r>
          </w:p>
        </w:tc>
      </w:tr>
      <w:tr w:rsidR="00CE0ABB" w:rsidTr="003119BD">
        <w:tc>
          <w:tcPr>
            <w:tcW w:w="2517" w:type="dxa"/>
            <w:shd w:val="clear" w:color="auto" w:fill="F7CAAC"/>
          </w:tcPr>
          <w:p w:rsidR="00CE0ABB" w:rsidRDefault="00CE0ABB" w:rsidP="003119BD">
            <w:pPr>
              <w:jc w:val="both"/>
              <w:rPr>
                <w:b/>
              </w:rPr>
            </w:pPr>
            <w:r>
              <w:rPr>
                <w:b/>
              </w:rPr>
              <w:t>Jméno a příjmení</w:t>
            </w:r>
          </w:p>
        </w:tc>
        <w:tc>
          <w:tcPr>
            <w:tcW w:w="4536" w:type="dxa"/>
            <w:gridSpan w:val="5"/>
          </w:tcPr>
          <w:p w:rsidR="00CE0ABB" w:rsidRDefault="00CE0ABB" w:rsidP="003119BD">
            <w:pPr>
              <w:jc w:val="both"/>
            </w:pPr>
            <w:r>
              <w:t>Maria STASZKIEWICZ</w:t>
            </w:r>
          </w:p>
        </w:tc>
        <w:tc>
          <w:tcPr>
            <w:tcW w:w="711" w:type="dxa"/>
            <w:shd w:val="clear" w:color="auto" w:fill="F7CAAC"/>
          </w:tcPr>
          <w:p w:rsidR="00CE0ABB" w:rsidRDefault="00CE0ABB" w:rsidP="003119BD">
            <w:pPr>
              <w:jc w:val="both"/>
              <w:rPr>
                <w:b/>
              </w:rPr>
            </w:pPr>
            <w:r>
              <w:rPr>
                <w:b/>
              </w:rPr>
              <w:t>Tituly</w:t>
            </w:r>
          </w:p>
        </w:tc>
        <w:tc>
          <w:tcPr>
            <w:tcW w:w="2096" w:type="dxa"/>
            <w:gridSpan w:val="4"/>
          </w:tcPr>
          <w:p w:rsidR="00CE0ABB" w:rsidRDefault="00CE0ABB" w:rsidP="003119BD">
            <w:pPr>
              <w:jc w:val="both"/>
            </w:pPr>
            <w:r>
              <w:t xml:space="preserve">Mgr., M.E.S. </w:t>
            </w:r>
          </w:p>
        </w:tc>
      </w:tr>
      <w:tr w:rsidR="00CE0ABB" w:rsidTr="003119BD">
        <w:tc>
          <w:tcPr>
            <w:tcW w:w="2517" w:type="dxa"/>
            <w:shd w:val="clear" w:color="auto" w:fill="F7CAAC"/>
          </w:tcPr>
          <w:p w:rsidR="00CE0ABB" w:rsidRDefault="00CE0ABB" w:rsidP="003119BD">
            <w:pPr>
              <w:jc w:val="both"/>
              <w:rPr>
                <w:b/>
              </w:rPr>
            </w:pPr>
            <w:r>
              <w:rPr>
                <w:b/>
              </w:rPr>
              <w:t>Rok narození</w:t>
            </w:r>
          </w:p>
        </w:tc>
        <w:tc>
          <w:tcPr>
            <w:tcW w:w="829" w:type="dxa"/>
          </w:tcPr>
          <w:p w:rsidR="00CE0ABB" w:rsidRDefault="00CE0ABB" w:rsidP="003119BD">
            <w:pPr>
              <w:jc w:val="both"/>
            </w:pPr>
            <w:r>
              <w:t>1981</w:t>
            </w:r>
          </w:p>
        </w:tc>
        <w:tc>
          <w:tcPr>
            <w:tcW w:w="1721" w:type="dxa"/>
            <w:shd w:val="clear" w:color="auto" w:fill="F7CAAC"/>
          </w:tcPr>
          <w:p w:rsidR="00CE0ABB" w:rsidRDefault="00CE0ABB" w:rsidP="003119BD">
            <w:pPr>
              <w:jc w:val="both"/>
              <w:rPr>
                <w:b/>
              </w:rPr>
            </w:pPr>
            <w:r>
              <w:rPr>
                <w:b/>
              </w:rPr>
              <w:t>typ vztahu k VŠ</w:t>
            </w:r>
          </w:p>
        </w:tc>
        <w:tc>
          <w:tcPr>
            <w:tcW w:w="992" w:type="dxa"/>
            <w:gridSpan w:val="2"/>
          </w:tcPr>
          <w:p w:rsidR="00CE0ABB" w:rsidRDefault="00CE0ABB" w:rsidP="003119BD">
            <w:pPr>
              <w:jc w:val="both"/>
            </w:pPr>
            <w:r>
              <w:t>DPP</w:t>
            </w:r>
          </w:p>
        </w:tc>
        <w:tc>
          <w:tcPr>
            <w:tcW w:w="994" w:type="dxa"/>
            <w:shd w:val="clear" w:color="auto" w:fill="F7CAAC"/>
          </w:tcPr>
          <w:p w:rsidR="00CE0ABB" w:rsidRDefault="00CE0ABB" w:rsidP="003119BD">
            <w:pPr>
              <w:jc w:val="both"/>
              <w:rPr>
                <w:b/>
              </w:rPr>
            </w:pPr>
            <w:r>
              <w:rPr>
                <w:b/>
              </w:rPr>
              <w:t>rozsah</w:t>
            </w:r>
          </w:p>
        </w:tc>
        <w:tc>
          <w:tcPr>
            <w:tcW w:w="711" w:type="dxa"/>
            <w:shd w:val="clear" w:color="auto" w:fill="auto"/>
          </w:tcPr>
          <w:p w:rsidR="00CE0ABB" w:rsidRDefault="00CE0ABB" w:rsidP="003119BD">
            <w:pPr>
              <w:jc w:val="both"/>
            </w:pPr>
          </w:p>
        </w:tc>
        <w:tc>
          <w:tcPr>
            <w:tcW w:w="709" w:type="dxa"/>
            <w:gridSpan w:val="2"/>
            <w:shd w:val="clear" w:color="auto" w:fill="F7CAAC"/>
          </w:tcPr>
          <w:p w:rsidR="00CE0ABB" w:rsidRDefault="00CE0ABB" w:rsidP="003119BD">
            <w:pPr>
              <w:jc w:val="both"/>
              <w:rPr>
                <w:b/>
              </w:rPr>
            </w:pPr>
            <w:r>
              <w:rPr>
                <w:b/>
              </w:rPr>
              <w:t>do kdy</w:t>
            </w:r>
          </w:p>
        </w:tc>
        <w:tc>
          <w:tcPr>
            <w:tcW w:w="1387" w:type="dxa"/>
            <w:gridSpan w:val="2"/>
          </w:tcPr>
          <w:p w:rsidR="00CE0ABB" w:rsidRDefault="00CE0ABB" w:rsidP="003119BD">
            <w:pPr>
              <w:jc w:val="both"/>
            </w:pPr>
          </w:p>
        </w:tc>
      </w:tr>
      <w:tr w:rsidR="00CE0ABB" w:rsidTr="003119BD">
        <w:tc>
          <w:tcPr>
            <w:tcW w:w="5067" w:type="dxa"/>
            <w:gridSpan w:val="3"/>
            <w:shd w:val="clear" w:color="auto" w:fill="F7CAAC"/>
          </w:tcPr>
          <w:p w:rsidR="00CE0ABB" w:rsidRDefault="00CE0ABB" w:rsidP="003119BD">
            <w:pPr>
              <w:jc w:val="both"/>
              <w:rPr>
                <w:b/>
              </w:rPr>
            </w:pPr>
            <w:r>
              <w:rPr>
                <w:b/>
              </w:rPr>
              <w:t>Typ vztahu na součásti VŠ, která uskutečňuje st. program</w:t>
            </w:r>
          </w:p>
        </w:tc>
        <w:tc>
          <w:tcPr>
            <w:tcW w:w="992" w:type="dxa"/>
            <w:gridSpan w:val="2"/>
          </w:tcPr>
          <w:p w:rsidR="00CE0ABB" w:rsidRDefault="00CE0ABB" w:rsidP="003119BD">
            <w:pPr>
              <w:jc w:val="both"/>
            </w:pPr>
            <w:r>
              <w:t>DPP</w:t>
            </w:r>
          </w:p>
        </w:tc>
        <w:tc>
          <w:tcPr>
            <w:tcW w:w="994" w:type="dxa"/>
            <w:shd w:val="clear" w:color="auto" w:fill="F7CAAC"/>
          </w:tcPr>
          <w:p w:rsidR="00CE0ABB" w:rsidRDefault="00CE0ABB" w:rsidP="003119BD">
            <w:pPr>
              <w:jc w:val="both"/>
              <w:rPr>
                <w:b/>
              </w:rPr>
            </w:pPr>
            <w:r>
              <w:rPr>
                <w:b/>
              </w:rPr>
              <w:t>rozsah</w:t>
            </w:r>
          </w:p>
        </w:tc>
        <w:tc>
          <w:tcPr>
            <w:tcW w:w="711" w:type="dxa"/>
            <w:shd w:val="clear" w:color="auto" w:fill="auto"/>
          </w:tcPr>
          <w:p w:rsidR="00CE0ABB" w:rsidRPr="00C228F8" w:rsidRDefault="00CE0ABB" w:rsidP="003119BD">
            <w:pPr>
              <w:jc w:val="both"/>
              <w:rPr>
                <w:lang w:val="en-US"/>
              </w:rPr>
            </w:pPr>
          </w:p>
        </w:tc>
        <w:tc>
          <w:tcPr>
            <w:tcW w:w="709" w:type="dxa"/>
            <w:gridSpan w:val="2"/>
            <w:shd w:val="clear" w:color="auto" w:fill="F7CAAC"/>
          </w:tcPr>
          <w:p w:rsidR="00CE0ABB" w:rsidRDefault="00CE0ABB" w:rsidP="003119BD">
            <w:pPr>
              <w:jc w:val="both"/>
              <w:rPr>
                <w:b/>
              </w:rPr>
            </w:pPr>
            <w:r>
              <w:rPr>
                <w:b/>
              </w:rPr>
              <w:t>do kdy</w:t>
            </w:r>
          </w:p>
        </w:tc>
        <w:tc>
          <w:tcPr>
            <w:tcW w:w="1387" w:type="dxa"/>
            <w:gridSpan w:val="2"/>
          </w:tcPr>
          <w:p w:rsidR="00CE0ABB" w:rsidRDefault="00CE0ABB" w:rsidP="003119BD">
            <w:pPr>
              <w:jc w:val="both"/>
            </w:pPr>
          </w:p>
        </w:tc>
      </w:tr>
      <w:tr w:rsidR="00CE0ABB" w:rsidTr="003119BD">
        <w:tc>
          <w:tcPr>
            <w:tcW w:w="6059" w:type="dxa"/>
            <w:gridSpan w:val="5"/>
            <w:shd w:val="clear" w:color="auto" w:fill="F7CAAC"/>
          </w:tcPr>
          <w:p w:rsidR="00CE0ABB" w:rsidRDefault="00CE0ABB" w:rsidP="003119BD">
            <w:pPr>
              <w:jc w:val="both"/>
            </w:pPr>
            <w:r>
              <w:rPr>
                <w:b/>
              </w:rPr>
              <w:t>Další současná působení jako akademický pracovník na jiných VŠ</w:t>
            </w:r>
          </w:p>
        </w:tc>
        <w:tc>
          <w:tcPr>
            <w:tcW w:w="1705" w:type="dxa"/>
            <w:gridSpan w:val="2"/>
            <w:shd w:val="clear" w:color="auto" w:fill="F7CAAC"/>
          </w:tcPr>
          <w:p w:rsidR="00CE0ABB" w:rsidRDefault="00CE0ABB" w:rsidP="003119BD">
            <w:pPr>
              <w:jc w:val="both"/>
              <w:rPr>
                <w:b/>
              </w:rPr>
            </w:pPr>
            <w:r>
              <w:rPr>
                <w:b/>
              </w:rPr>
              <w:t>typ prac. vztahu</w:t>
            </w:r>
          </w:p>
        </w:tc>
        <w:tc>
          <w:tcPr>
            <w:tcW w:w="2096" w:type="dxa"/>
            <w:gridSpan w:val="4"/>
            <w:shd w:val="clear" w:color="auto" w:fill="F7CAAC"/>
          </w:tcPr>
          <w:p w:rsidR="00CE0ABB" w:rsidRDefault="00CE0ABB" w:rsidP="003119BD">
            <w:pPr>
              <w:jc w:val="both"/>
              <w:rPr>
                <w:b/>
              </w:rPr>
            </w:pPr>
            <w:r>
              <w:rPr>
                <w:b/>
              </w:rPr>
              <w:t>Rozsah</w:t>
            </w:r>
          </w:p>
        </w:tc>
      </w:tr>
      <w:tr w:rsidR="00CE0ABB" w:rsidTr="003119BD">
        <w:tc>
          <w:tcPr>
            <w:tcW w:w="6059" w:type="dxa"/>
            <w:gridSpan w:val="5"/>
          </w:tcPr>
          <w:p w:rsidR="00CE0ABB" w:rsidRDefault="00CE0ABB" w:rsidP="003119BD">
            <w:pPr>
              <w:jc w:val="both"/>
            </w:pPr>
          </w:p>
        </w:tc>
        <w:tc>
          <w:tcPr>
            <w:tcW w:w="1705" w:type="dxa"/>
            <w:gridSpan w:val="2"/>
          </w:tcPr>
          <w:p w:rsidR="00CE0ABB" w:rsidRDefault="00CE0ABB" w:rsidP="003119BD">
            <w:pPr>
              <w:jc w:val="both"/>
            </w:pPr>
          </w:p>
        </w:tc>
        <w:tc>
          <w:tcPr>
            <w:tcW w:w="2096" w:type="dxa"/>
            <w:gridSpan w:val="4"/>
          </w:tcPr>
          <w:p w:rsidR="00CE0ABB" w:rsidRDefault="00CE0ABB" w:rsidP="003119BD">
            <w:pPr>
              <w:jc w:val="both"/>
            </w:pPr>
          </w:p>
        </w:tc>
      </w:tr>
      <w:tr w:rsidR="00CE0ABB" w:rsidTr="003119BD">
        <w:tc>
          <w:tcPr>
            <w:tcW w:w="9860" w:type="dxa"/>
            <w:gridSpan w:val="11"/>
            <w:shd w:val="clear" w:color="auto" w:fill="F7CAAC"/>
          </w:tcPr>
          <w:p w:rsidR="00CE0ABB" w:rsidRDefault="00CE0ABB" w:rsidP="003119BD">
            <w:pPr>
              <w:jc w:val="both"/>
            </w:pPr>
            <w:r>
              <w:rPr>
                <w:b/>
              </w:rPr>
              <w:t>Předměty příslušného studijního programu a způsob zapojení do jejich výuky, příp. další zapojení do uskutečňování studijního programu</w:t>
            </w:r>
          </w:p>
        </w:tc>
      </w:tr>
      <w:tr w:rsidR="00CE0ABB" w:rsidTr="003119BD">
        <w:trPr>
          <w:trHeight w:val="200"/>
        </w:trPr>
        <w:tc>
          <w:tcPr>
            <w:tcW w:w="9860" w:type="dxa"/>
            <w:gridSpan w:val="11"/>
            <w:tcBorders>
              <w:top w:val="nil"/>
            </w:tcBorders>
          </w:tcPr>
          <w:p w:rsidR="00FF06C8" w:rsidRPr="00110BDA" w:rsidRDefault="00CE0ABB" w:rsidP="00FF06C8">
            <w:pPr>
              <w:jc w:val="both"/>
            </w:pPr>
            <w:r>
              <w:t>Úvod do finančních technologií – přednášející (15%)</w:t>
            </w:r>
            <w:r w:rsidR="00FF06C8">
              <w:t xml:space="preserve"> – odborník z praxe</w:t>
            </w:r>
          </w:p>
          <w:p w:rsidR="00CE0ABB" w:rsidRPr="00FF06C8" w:rsidRDefault="00CE0ABB" w:rsidP="003119BD">
            <w:pPr>
              <w:jc w:val="both"/>
            </w:pPr>
            <w:r w:rsidRPr="00110BDA">
              <w:t>Riziko, kybernetická bezpečnost a aplikace finančních technologií – přednášející (10%)</w:t>
            </w:r>
            <w:r w:rsidR="00FF06C8">
              <w:t xml:space="preserve"> – odborník z praxe</w:t>
            </w:r>
          </w:p>
        </w:tc>
      </w:tr>
      <w:tr w:rsidR="00CE0ABB" w:rsidTr="003119BD">
        <w:tc>
          <w:tcPr>
            <w:tcW w:w="9860" w:type="dxa"/>
            <w:gridSpan w:val="11"/>
            <w:shd w:val="clear" w:color="auto" w:fill="F7CAAC"/>
          </w:tcPr>
          <w:p w:rsidR="00CE0ABB" w:rsidRPr="00C63A35" w:rsidRDefault="00CE0ABB" w:rsidP="003119BD">
            <w:pPr>
              <w:jc w:val="both"/>
            </w:pPr>
            <w:r w:rsidRPr="00C63A35">
              <w:rPr>
                <w:b/>
              </w:rPr>
              <w:t xml:space="preserve">Údaje o vzdělání na VŠ </w:t>
            </w:r>
          </w:p>
        </w:tc>
      </w:tr>
      <w:tr w:rsidR="00CE0ABB" w:rsidRPr="0092432E" w:rsidTr="003119BD">
        <w:trPr>
          <w:trHeight w:val="1316"/>
        </w:trPr>
        <w:tc>
          <w:tcPr>
            <w:tcW w:w="9860" w:type="dxa"/>
            <w:gridSpan w:val="11"/>
          </w:tcPr>
          <w:p w:rsidR="00CE0ABB" w:rsidRPr="00305250" w:rsidRDefault="00CE0ABB" w:rsidP="003119BD">
            <w:pPr>
              <w:jc w:val="both"/>
              <w:rPr>
                <w:color w:val="000000"/>
              </w:rPr>
            </w:pPr>
            <w:r w:rsidRPr="00305250">
              <w:rPr>
                <w:color w:val="000000"/>
              </w:rPr>
              <w:t xml:space="preserve">2007-2008: Master of European Studies, Rheinische Friedrich-Wilhelms-Universität Bonn, Německo, obor Evropská studia </w:t>
            </w:r>
          </w:p>
          <w:p w:rsidR="00CE0ABB" w:rsidRPr="00305250" w:rsidRDefault="00CE0ABB" w:rsidP="003119BD">
            <w:pPr>
              <w:jc w:val="both"/>
              <w:rPr>
                <w:color w:val="000000"/>
              </w:rPr>
            </w:pPr>
            <w:r w:rsidRPr="00305250">
              <w:rPr>
                <w:color w:val="000000"/>
              </w:rPr>
              <w:t xml:space="preserve">2003-2007 Evropská univerzita, Krakow, Polsko, BSP, obor mezinárodní vztahy </w:t>
            </w:r>
          </w:p>
          <w:p w:rsidR="00CE0ABB" w:rsidRPr="00C63A35" w:rsidRDefault="00CE0ABB" w:rsidP="003119BD">
            <w:pPr>
              <w:tabs>
                <w:tab w:val="left" w:pos="1097"/>
              </w:tabs>
              <w:autoSpaceDE w:val="0"/>
              <w:autoSpaceDN w:val="0"/>
              <w:adjustRightInd w:val="0"/>
              <w:rPr>
                <w:color w:val="000000"/>
              </w:rPr>
            </w:pPr>
            <w:r w:rsidRPr="00305250">
              <w:rPr>
                <w:color w:val="000000"/>
              </w:rPr>
              <w:t xml:space="preserve">2000-2005 Slezská univerzita Katowice, Polsko, MSP, obor anglická filologie </w:t>
            </w:r>
          </w:p>
        </w:tc>
      </w:tr>
      <w:tr w:rsidR="00CE0ABB" w:rsidTr="003119BD">
        <w:tc>
          <w:tcPr>
            <w:tcW w:w="9860" w:type="dxa"/>
            <w:gridSpan w:val="11"/>
            <w:shd w:val="clear" w:color="auto" w:fill="F7CAAC"/>
          </w:tcPr>
          <w:p w:rsidR="00CE0ABB" w:rsidRDefault="00CE0ABB" w:rsidP="003119BD">
            <w:pPr>
              <w:jc w:val="both"/>
              <w:rPr>
                <w:b/>
              </w:rPr>
            </w:pPr>
            <w:r>
              <w:rPr>
                <w:b/>
              </w:rPr>
              <w:t>Údaje o odborném působení od absolvování VŠ</w:t>
            </w:r>
          </w:p>
        </w:tc>
      </w:tr>
      <w:tr w:rsidR="00CE0ABB" w:rsidTr="003119BD">
        <w:trPr>
          <w:trHeight w:val="1090"/>
        </w:trPr>
        <w:tc>
          <w:tcPr>
            <w:tcW w:w="9860" w:type="dxa"/>
            <w:gridSpan w:val="11"/>
          </w:tcPr>
          <w:p w:rsidR="00CE0ABB" w:rsidRDefault="00CE0ABB" w:rsidP="003119BD">
            <w:pPr>
              <w:jc w:val="both"/>
            </w:pPr>
            <w:r>
              <w:t xml:space="preserve">2017- doposud: Česká fintech asociace, výkonná ředitelka, Blockchain Republic, vedoucí projektu </w:t>
            </w:r>
          </w:p>
          <w:p w:rsidR="00CE0ABB" w:rsidRDefault="00CE0ABB" w:rsidP="003119BD">
            <w:pPr>
              <w:jc w:val="both"/>
            </w:pPr>
            <w:r>
              <w:t xml:space="preserve">2012-2017: Aspen Institute Central Europe </w:t>
            </w:r>
          </w:p>
          <w:p w:rsidR="00CE0ABB" w:rsidRDefault="00CE0ABB" w:rsidP="003119BD">
            <w:pPr>
              <w:jc w:val="both"/>
            </w:pPr>
            <w:r>
              <w:t>2010-2012: Asociace pro mezinárodní otázky, ředitelka</w:t>
            </w:r>
          </w:p>
          <w:p w:rsidR="00CE0ABB" w:rsidRPr="00C63A35" w:rsidRDefault="00CE0ABB" w:rsidP="003119BD">
            <w:pPr>
              <w:tabs>
                <w:tab w:val="left" w:pos="2127"/>
              </w:tabs>
              <w:autoSpaceDE w:val="0"/>
              <w:autoSpaceDN w:val="0"/>
              <w:adjustRightInd w:val="0"/>
              <w:rPr>
                <w:bCs/>
                <w:iCs/>
                <w:color w:val="000000"/>
                <w:szCs w:val="24"/>
              </w:rPr>
            </w:pPr>
            <w:r>
              <w:t xml:space="preserve">2008-2010: Generální sekretariát Rady EU </w:t>
            </w:r>
          </w:p>
        </w:tc>
      </w:tr>
      <w:tr w:rsidR="00CE0ABB" w:rsidTr="003119BD">
        <w:trPr>
          <w:trHeight w:val="250"/>
        </w:trPr>
        <w:tc>
          <w:tcPr>
            <w:tcW w:w="9860" w:type="dxa"/>
            <w:gridSpan w:val="11"/>
            <w:shd w:val="clear" w:color="auto" w:fill="F7CAAC"/>
          </w:tcPr>
          <w:p w:rsidR="00CE0ABB" w:rsidRDefault="00CE0ABB" w:rsidP="003119BD">
            <w:pPr>
              <w:jc w:val="both"/>
            </w:pPr>
            <w:r>
              <w:rPr>
                <w:b/>
              </w:rPr>
              <w:t>Zkušenosti s vedením kvalifikačních a rigorózních prací</w:t>
            </w:r>
          </w:p>
        </w:tc>
      </w:tr>
      <w:tr w:rsidR="00CE0ABB" w:rsidTr="003119BD">
        <w:trPr>
          <w:trHeight w:val="160"/>
        </w:trPr>
        <w:tc>
          <w:tcPr>
            <w:tcW w:w="9860" w:type="dxa"/>
            <w:gridSpan w:val="11"/>
          </w:tcPr>
          <w:p w:rsidR="00CE0ABB" w:rsidRDefault="00CE0ABB" w:rsidP="003119BD">
            <w:pPr>
              <w:jc w:val="both"/>
            </w:pPr>
            <w:r>
              <w:t xml:space="preserve">Počet vedených bakalářských prací – </w:t>
            </w:r>
          </w:p>
          <w:p w:rsidR="00CE0ABB" w:rsidRDefault="00CE0ABB" w:rsidP="003119BD">
            <w:pPr>
              <w:jc w:val="both"/>
            </w:pPr>
            <w:r>
              <w:t xml:space="preserve">Počet vedených diplomových prací – </w:t>
            </w:r>
          </w:p>
        </w:tc>
      </w:tr>
      <w:tr w:rsidR="00CE0ABB" w:rsidTr="003119BD">
        <w:trPr>
          <w:cantSplit/>
        </w:trPr>
        <w:tc>
          <w:tcPr>
            <w:tcW w:w="3346" w:type="dxa"/>
            <w:gridSpan w:val="2"/>
            <w:tcBorders>
              <w:top w:val="single" w:sz="12" w:space="0" w:color="auto"/>
            </w:tcBorders>
            <w:shd w:val="clear" w:color="auto" w:fill="F7CAAC"/>
          </w:tcPr>
          <w:p w:rsidR="00CE0ABB" w:rsidRDefault="00CE0ABB" w:rsidP="003119BD">
            <w:pPr>
              <w:jc w:val="both"/>
            </w:pPr>
            <w:r>
              <w:rPr>
                <w:b/>
              </w:rPr>
              <w:t xml:space="preserve">Obor habilitačního řízení </w:t>
            </w:r>
          </w:p>
        </w:tc>
        <w:tc>
          <w:tcPr>
            <w:tcW w:w="2245" w:type="dxa"/>
            <w:gridSpan w:val="2"/>
            <w:tcBorders>
              <w:top w:val="single" w:sz="12" w:space="0" w:color="auto"/>
            </w:tcBorders>
            <w:shd w:val="clear" w:color="auto" w:fill="F7CAAC"/>
          </w:tcPr>
          <w:p w:rsidR="00CE0ABB" w:rsidRDefault="00CE0ABB" w:rsidP="003119B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E0ABB" w:rsidRDefault="00CE0ABB" w:rsidP="003119BD">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CE0ABB" w:rsidRDefault="00CE0ABB" w:rsidP="003119BD">
            <w:pPr>
              <w:jc w:val="both"/>
              <w:rPr>
                <w:b/>
              </w:rPr>
            </w:pPr>
            <w:r>
              <w:rPr>
                <w:b/>
              </w:rPr>
              <w:t>Ohlasy publikací</w:t>
            </w:r>
          </w:p>
        </w:tc>
      </w:tr>
      <w:tr w:rsidR="00CE0ABB" w:rsidRPr="009B092A" w:rsidTr="003119BD">
        <w:trPr>
          <w:cantSplit/>
        </w:trPr>
        <w:tc>
          <w:tcPr>
            <w:tcW w:w="3346" w:type="dxa"/>
            <w:gridSpan w:val="2"/>
          </w:tcPr>
          <w:p w:rsidR="00CE0ABB" w:rsidRDefault="00CE0ABB" w:rsidP="003119BD">
            <w:pPr>
              <w:jc w:val="both"/>
            </w:pPr>
          </w:p>
        </w:tc>
        <w:tc>
          <w:tcPr>
            <w:tcW w:w="2245" w:type="dxa"/>
            <w:gridSpan w:val="2"/>
          </w:tcPr>
          <w:p w:rsidR="00CE0ABB" w:rsidRDefault="00CE0ABB" w:rsidP="003119BD">
            <w:pPr>
              <w:jc w:val="both"/>
            </w:pPr>
          </w:p>
        </w:tc>
        <w:tc>
          <w:tcPr>
            <w:tcW w:w="2248" w:type="dxa"/>
            <w:gridSpan w:val="4"/>
            <w:tcBorders>
              <w:right w:val="single" w:sz="12" w:space="0" w:color="auto"/>
            </w:tcBorders>
          </w:tcPr>
          <w:p w:rsidR="00CE0ABB" w:rsidRDefault="00CE0ABB" w:rsidP="003119BD">
            <w:pPr>
              <w:jc w:val="both"/>
            </w:pPr>
          </w:p>
        </w:tc>
        <w:tc>
          <w:tcPr>
            <w:tcW w:w="634" w:type="dxa"/>
            <w:tcBorders>
              <w:left w:val="single" w:sz="12" w:space="0" w:color="auto"/>
            </w:tcBorders>
            <w:shd w:val="clear" w:color="auto" w:fill="F7CAAC"/>
          </w:tcPr>
          <w:p w:rsidR="00CE0ABB" w:rsidRDefault="00CE0ABB" w:rsidP="003119BD">
            <w:pPr>
              <w:jc w:val="both"/>
            </w:pPr>
            <w:r>
              <w:rPr>
                <w:b/>
              </w:rPr>
              <w:t>WOS</w:t>
            </w:r>
          </w:p>
        </w:tc>
        <w:tc>
          <w:tcPr>
            <w:tcW w:w="693" w:type="dxa"/>
            <w:shd w:val="clear" w:color="auto" w:fill="F7CAAC"/>
          </w:tcPr>
          <w:p w:rsidR="00CE0ABB" w:rsidRDefault="00CE0ABB" w:rsidP="003119BD">
            <w:pPr>
              <w:jc w:val="both"/>
              <w:rPr>
                <w:sz w:val="18"/>
              </w:rPr>
            </w:pPr>
            <w:r>
              <w:rPr>
                <w:b/>
                <w:sz w:val="18"/>
              </w:rPr>
              <w:t>Scopus</w:t>
            </w:r>
          </w:p>
        </w:tc>
        <w:tc>
          <w:tcPr>
            <w:tcW w:w="694" w:type="dxa"/>
            <w:shd w:val="clear" w:color="auto" w:fill="F7CAAC"/>
          </w:tcPr>
          <w:p w:rsidR="00CE0ABB" w:rsidRPr="009B092A" w:rsidRDefault="00CE0ABB" w:rsidP="003119BD">
            <w:pPr>
              <w:jc w:val="both"/>
              <w:rPr>
                <w:sz w:val="17"/>
                <w:szCs w:val="17"/>
              </w:rPr>
            </w:pPr>
            <w:r w:rsidRPr="009B092A">
              <w:rPr>
                <w:b/>
                <w:sz w:val="17"/>
                <w:szCs w:val="17"/>
              </w:rPr>
              <w:t>Ostatní</w:t>
            </w:r>
          </w:p>
        </w:tc>
      </w:tr>
      <w:tr w:rsidR="00CE0ABB" w:rsidRPr="00B858C8" w:rsidTr="003119BD">
        <w:trPr>
          <w:cantSplit/>
          <w:trHeight w:val="70"/>
        </w:trPr>
        <w:tc>
          <w:tcPr>
            <w:tcW w:w="3346" w:type="dxa"/>
            <w:gridSpan w:val="2"/>
            <w:shd w:val="clear" w:color="auto" w:fill="F7CAAC"/>
          </w:tcPr>
          <w:p w:rsidR="00CE0ABB" w:rsidRDefault="00CE0ABB" w:rsidP="003119BD">
            <w:pPr>
              <w:jc w:val="both"/>
            </w:pPr>
            <w:r>
              <w:rPr>
                <w:b/>
              </w:rPr>
              <w:t>Obor jmenovacího řízení</w:t>
            </w:r>
          </w:p>
        </w:tc>
        <w:tc>
          <w:tcPr>
            <w:tcW w:w="2245" w:type="dxa"/>
            <w:gridSpan w:val="2"/>
            <w:shd w:val="clear" w:color="auto" w:fill="F7CAAC"/>
          </w:tcPr>
          <w:p w:rsidR="00CE0ABB" w:rsidRDefault="00CE0ABB" w:rsidP="003119BD">
            <w:pPr>
              <w:jc w:val="both"/>
            </w:pPr>
            <w:r>
              <w:rPr>
                <w:b/>
              </w:rPr>
              <w:t>Rok udělení hodnosti</w:t>
            </w:r>
          </w:p>
        </w:tc>
        <w:tc>
          <w:tcPr>
            <w:tcW w:w="2248" w:type="dxa"/>
            <w:gridSpan w:val="4"/>
            <w:tcBorders>
              <w:right w:val="single" w:sz="12" w:space="0" w:color="auto"/>
            </w:tcBorders>
            <w:shd w:val="clear" w:color="auto" w:fill="F7CAAC"/>
          </w:tcPr>
          <w:p w:rsidR="00CE0ABB" w:rsidRDefault="00CE0ABB" w:rsidP="003119BD">
            <w:pPr>
              <w:jc w:val="both"/>
            </w:pPr>
            <w:r>
              <w:rPr>
                <w:b/>
              </w:rPr>
              <w:t>Řízení konáno na VŠ</w:t>
            </w:r>
          </w:p>
        </w:tc>
        <w:tc>
          <w:tcPr>
            <w:tcW w:w="634" w:type="dxa"/>
            <w:vMerge w:val="restart"/>
            <w:tcBorders>
              <w:left w:val="single" w:sz="12" w:space="0" w:color="auto"/>
            </w:tcBorders>
          </w:tcPr>
          <w:p w:rsidR="00CE0ABB" w:rsidRPr="00B858C8" w:rsidRDefault="00CE0ABB" w:rsidP="003119BD">
            <w:pPr>
              <w:jc w:val="both"/>
            </w:pPr>
            <w:r>
              <w:t>3</w:t>
            </w:r>
          </w:p>
        </w:tc>
        <w:tc>
          <w:tcPr>
            <w:tcW w:w="693" w:type="dxa"/>
            <w:vMerge w:val="restart"/>
          </w:tcPr>
          <w:p w:rsidR="00CE0ABB" w:rsidRPr="00B858C8" w:rsidRDefault="00CE0ABB" w:rsidP="003119BD">
            <w:pPr>
              <w:jc w:val="both"/>
            </w:pPr>
            <w:r>
              <w:t>0</w:t>
            </w:r>
          </w:p>
        </w:tc>
        <w:tc>
          <w:tcPr>
            <w:tcW w:w="694" w:type="dxa"/>
            <w:vMerge w:val="restart"/>
          </w:tcPr>
          <w:p w:rsidR="00CE0ABB" w:rsidRPr="00B858C8" w:rsidRDefault="00CE0ABB" w:rsidP="003119BD">
            <w:pPr>
              <w:jc w:val="both"/>
            </w:pPr>
            <w:r>
              <w:t>0</w:t>
            </w:r>
          </w:p>
        </w:tc>
      </w:tr>
      <w:tr w:rsidR="00CE0ABB" w:rsidTr="003119BD">
        <w:trPr>
          <w:trHeight w:val="205"/>
        </w:trPr>
        <w:tc>
          <w:tcPr>
            <w:tcW w:w="3346" w:type="dxa"/>
            <w:gridSpan w:val="2"/>
          </w:tcPr>
          <w:p w:rsidR="00CE0ABB" w:rsidRDefault="00CE0ABB" w:rsidP="003119BD">
            <w:pPr>
              <w:jc w:val="both"/>
            </w:pPr>
          </w:p>
        </w:tc>
        <w:tc>
          <w:tcPr>
            <w:tcW w:w="2245" w:type="dxa"/>
            <w:gridSpan w:val="2"/>
          </w:tcPr>
          <w:p w:rsidR="00CE0ABB" w:rsidRDefault="00CE0ABB" w:rsidP="003119BD">
            <w:pPr>
              <w:jc w:val="both"/>
            </w:pPr>
          </w:p>
        </w:tc>
        <w:tc>
          <w:tcPr>
            <w:tcW w:w="2248" w:type="dxa"/>
            <w:gridSpan w:val="4"/>
            <w:tcBorders>
              <w:right w:val="single" w:sz="12" w:space="0" w:color="auto"/>
            </w:tcBorders>
          </w:tcPr>
          <w:p w:rsidR="00CE0ABB" w:rsidRDefault="00CE0ABB" w:rsidP="003119BD">
            <w:pPr>
              <w:jc w:val="both"/>
            </w:pPr>
          </w:p>
        </w:tc>
        <w:tc>
          <w:tcPr>
            <w:tcW w:w="634" w:type="dxa"/>
            <w:vMerge/>
            <w:tcBorders>
              <w:left w:val="single" w:sz="12" w:space="0" w:color="auto"/>
            </w:tcBorders>
            <w:vAlign w:val="center"/>
          </w:tcPr>
          <w:p w:rsidR="00CE0ABB" w:rsidRDefault="00CE0ABB" w:rsidP="003119BD">
            <w:pPr>
              <w:rPr>
                <w:b/>
              </w:rPr>
            </w:pPr>
          </w:p>
        </w:tc>
        <w:tc>
          <w:tcPr>
            <w:tcW w:w="693" w:type="dxa"/>
            <w:vMerge/>
            <w:vAlign w:val="center"/>
          </w:tcPr>
          <w:p w:rsidR="00CE0ABB" w:rsidRDefault="00CE0ABB" w:rsidP="003119BD">
            <w:pPr>
              <w:rPr>
                <w:b/>
              </w:rPr>
            </w:pPr>
          </w:p>
        </w:tc>
        <w:tc>
          <w:tcPr>
            <w:tcW w:w="694" w:type="dxa"/>
            <w:vMerge/>
            <w:vAlign w:val="center"/>
          </w:tcPr>
          <w:p w:rsidR="00CE0ABB" w:rsidRDefault="00CE0ABB" w:rsidP="003119BD">
            <w:pPr>
              <w:rPr>
                <w:b/>
              </w:rPr>
            </w:pPr>
          </w:p>
        </w:tc>
      </w:tr>
      <w:tr w:rsidR="00CE0ABB" w:rsidTr="003119BD">
        <w:tc>
          <w:tcPr>
            <w:tcW w:w="9860" w:type="dxa"/>
            <w:gridSpan w:val="11"/>
            <w:shd w:val="clear" w:color="auto" w:fill="F7CAAC"/>
          </w:tcPr>
          <w:p w:rsidR="00CE0ABB" w:rsidRDefault="00CE0ABB" w:rsidP="003119BD">
            <w:pPr>
              <w:jc w:val="both"/>
              <w:rPr>
                <w:b/>
              </w:rPr>
            </w:pPr>
            <w:r>
              <w:rPr>
                <w:b/>
              </w:rPr>
              <w:t xml:space="preserve">Přehled o nejvýznamnější publikační a další tvůrčí činnosti nebo další profesní činnosti u odborníků z praxe vztahující se k zabezpečovaným předmětům </w:t>
            </w:r>
          </w:p>
        </w:tc>
      </w:tr>
      <w:tr w:rsidR="00CE0ABB" w:rsidRPr="002F4E25" w:rsidTr="003119BD">
        <w:trPr>
          <w:trHeight w:val="449"/>
        </w:trPr>
        <w:tc>
          <w:tcPr>
            <w:tcW w:w="9860" w:type="dxa"/>
            <w:gridSpan w:val="11"/>
          </w:tcPr>
          <w:p w:rsidR="00CE0ABB" w:rsidRDefault="00CE0ABB" w:rsidP="00807C1F">
            <w:pPr>
              <w:rPr>
                <w:ins w:id="2562" w:author="Neubauerová Bronislava" w:date="2019-08-29T10:16:00Z"/>
              </w:rPr>
            </w:pPr>
            <w:r>
              <w:t>Internet Leadership Academy, Oxford Internet Institute, University of Oxford</w:t>
            </w:r>
          </w:p>
          <w:p w:rsidR="00112F4C" w:rsidRDefault="00112F4C" w:rsidP="00807C1F">
            <w:pPr>
              <w:rPr>
                <w:rFonts w:ascii="Roboto" w:eastAsia="Roboto" w:hAnsi="Roboto" w:cs="Roboto"/>
                <w:b/>
                <w:highlight w:val="white"/>
              </w:rPr>
            </w:pPr>
            <w:ins w:id="2563" w:author="Neubauerová Bronislava" w:date="2019-08-29T10:16:00Z">
              <w:r w:rsidRPr="00112F4C">
                <w:rPr>
                  <w:rFonts w:ascii="Roboto" w:eastAsia="Roboto" w:hAnsi="Roboto" w:cs="Roboto"/>
                  <w:b/>
                </w:rPr>
                <w:t>Od roku 2010 působila jako ředitelka Asociace pro mezinárodní otázky a následně jako zástupkyně ředitele Aspen Institute Central Europe. V současné době je výkonnou ředitelkou České fintech asociace, kde zastupuje zájmy firem, které pomocí moderních technologií přináší inovace do světa financí.</w:t>
              </w:r>
            </w:ins>
          </w:p>
          <w:p w:rsidR="00CE0ABB" w:rsidRPr="002F4E25" w:rsidRDefault="00CE0ABB" w:rsidP="00807C1F"/>
        </w:tc>
      </w:tr>
      <w:tr w:rsidR="00CE0ABB" w:rsidTr="003119BD">
        <w:trPr>
          <w:trHeight w:val="218"/>
        </w:trPr>
        <w:tc>
          <w:tcPr>
            <w:tcW w:w="9860" w:type="dxa"/>
            <w:gridSpan w:val="11"/>
            <w:shd w:val="clear" w:color="auto" w:fill="F7CAAC"/>
          </w:tcPr>
          <w:p w:rsidR="00CE0ABB" w:rsidRDefault="00CE0ABB" w:rsidP="003119BD">
            <w:pPr>
              <w:rPr>
                <w:b/>
              </w:rPr>
            </w:pPr>
            <w:r>
              <w:rPr>
                <w:b/>
              </w:rPr>
              <w:t>Působení v zahraničí</w:t>
            </w:r>
          </w:p>
        </w:tc>
      </w:tr>
      <w:tr w:rsidR="00CE0ABB" w:rsidTr="003119BD">
        <w:trPr>
          <w:cantSplit/>
          <w:trHeight w:val="92"/>
        </w:trPr>
        <w:tc>
          <w:tcPr>
            <w:tcW w:w="9860" w:type="dxa"/>
            <w:gridSpan w:val="11"/>
            <w:shd w:val="clear" w:color="auto" w:fill="auto"/>
          </w:tcPr>
          <w:p w:rsidR="00CE0ABB" w:rsidRDefault="00CE0ABB" w:rsidP="003119BD">
            <w:pPr>
              <w:tabs>
                <w:tab w:val="left" w:pos="1134"/>
              </w:tabs>
              <w:jc w:val="both"/>
            </w:pPr>
            <w:r>
              <w:t xml:space="preserve">Člen redakční rady “Bankovnictví”, pravidelné příspěvky do časopisu, populárně-naučné články v českých médiích </w:t>
            </w:r>
          </w:p>
          <w:p w:rsidR="00CE0ABB" w:rsidRPr="00491C6D" w:rsidRDefault="00CE0ABB" w:rsidP="003119BD">
            <w:pPr>
              <w:pStyle w:val="Nadpis1"/>
              <w:spacing w:before="0"/>
              <w:rPr>
                <w:b/>
                <w:sz w:val="20"/>
                <w:szCs w:val="20"/>
              </w:rPr>
            </w:pPr>
          </w:p>
        </w:tc>
      </w:tr>
      <w:tr w:rsidR="00CE0ABB" w:rsidTr="003119BD">
        <w:trPr>
          <w:cantSplit/>
          <w:trHeight w:val="92"/>
        </w:trPr>
        <w:tc>
          <w:tcPr>
            <w:tcW w:w="2517" w:type="dxa"/>
            <w:shd w:val="clear" w:color="auto" w:fill="F7CAAC"/>
          </w:tcPr>
          <w:p w:rsidR="00CE0ABB" w:rsidRDefault="00CE0ABB" w:rsidP="003119BD">
            <w:pPr>
              <w:jc w:val="both"/>
              <w:rPr>
                <w:b/>
              </w:rPr>
            </w:pPr>
            <w:r>
              <w:rPr>
                <w:b/>
              </w:rPr>
              <w:t xml:space="preserve">Podpis </w:t>
            </w:r>
          </w:p>
        </w:tc>
        <w:tc>
          <w:tcPr>
            <w:tcW w:w="4536" w:type="dxa"/>
            <w:gridSpan w:val="5"/>
          </w:tcPr>
          <w:p w:rsidR="00CE0ABB" w:rsidRDefault="00CE0ABB" w:rsidP="003119BD">
            <w:pPr>
              <w:jc w:val="both"/>
            </w:pPr>
          </w:p>
        </w:tc>
        <w:tc>
          <w:tcPr>
            <w:tcW w:w="786" w:type="dxa"/>
            <w:gridSpan w:val="2"/>
            <w:shd w:val="clear" w:color="auto" w:fill="F7CAAC"/>
          </w:tcPr>
          <w:p w:rsidR="00CE0ABB" w:rsidRDefault="00CE0ABB" w:rsidP="003119BD">
            <w:pPr>
              <w:jc w:val="both"/>
            </w:pPr>
            <w:r>
              <w:rPr>
                <w:b/>
              </w:rPr>
              <w:t>datum</w:t>
            </w:r>
          </w:p>
        </w:tc>
        <w:tc>
          <w:tcPr>
            <w:tcW w:w="2021" w:type="dxa"/>
            <w:gridSpan w:val="3"/>
          </w:tcPr>
          <w:p w:rsidR="00CE0ABB" w:rsidRDefault="00CE0ABB" w:rsidP="003119BD">
            <w:pPr>
              <w:jc w:val="both"/>
            </w:pPr>
          </w:p>
        </w:tc>
      </w:tr>
    </w:tbl>
    <w:p w:rsidR="0073006D" w:rsidRDefault="0073006D" w:rsidP="00694BA8">
      <w:pPr>
        <w:spacing w:after="160" w:line="259" w:lineRule="auto"/>
      </w:pPr>
    </w:p>
    <w:p w:rsidR="004B166B" w:rsidRDefault="004B166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B166B" w:rsidRPr="0003498C" w:rsidTr="004B166B">
        <w:tc>
          <w:tcPr>
            <w:tcW w:w="9859" w:type="dxa"/>
            <w:gridSpan w:val="11"/>
            <w:tcBorders>
              <w:bottom w:val="double" w:sz="4" w:space="0" w:color="auto"/>
            </w:tcBorders>
            <w:shd w:val="clear" w:color="auto" w:fill="BDD6EE"/>
          </w:tcPr>
          <w:p w:rsidR="004B166B" w:rsidRPr="0003498C" w:rsidRDefault="004B166B" w:rsidP="004B166B">
            <w:pPr>
              <w:jc w:val="both"/>
              <w:rPr>
                <w:b/>
                <w:sz w:val="28"/>
              </w:rPr>
            </w:pPr>
            <w:r w:rsidRPr="0003498C">
              <w:rPr>
                <w:b/>
                <w:sz w:val="28"/>
              </w:rPr>
              <w:lastRenderedPageBreak/>
              <w:t>C-I – Personální zabezpečení</w:t>
            </w:r>
          </w:p>
        </w:tc>
      </w:tr>
      <w:tr w:rsidR="004B166B" w:rsidRPr="0003498C" w:rsidTr="004B166B">
        <w:tc>
          <w:tcPr>
            <w:tcW w:w="2518" w:type="dxa"/>
            <w:tcBorders>
              <w:top w:val="double" w:sz="4" w:space="0" w:color="auto"/>
            </w:tcBorders>
            <w:shd w:val="clear" w:color="auto" w:fill="F7CAAC"/>
          </w:tcPr>
          <w:p w:rsidR="004B166B" w:rsidRPr="0003498C" w:rsidRDefault="004B166B" w:rsidP="004B166B">
            <w:pPr>
              <w:jc w:val="both"/>
              <w:rPr>
                <w:b/>
              </w:rPr>
            </w:pPr>
            <w:r w:rsidRPr="0003498C">
              <w:rPr>
                <w:b/>
              </w:rPr>
              <w:t>Vysoká škola</w:t>
            </w:r>
          </w:p>
        </w:tc>
        <w:tc>
          <w:tcPr>
            <w:tcW w:w="7341" w:type="dxa"/>
            <w:gridSpan w:val="10"/>
          </w:tcPr>
          <w:p w:rsidR="004B166B" w:rsidRPr="0003498C" w:rsidRDefault="004B166B" w:rsidP="004B166B">
            <w:pPr>
              <w:jc w:val="both"/>
            </w:pPr>
            <w:r w:rsidRPr="0003498C">
              <w:t>Univerzita Tomáše Bati ve Zlíně</w:t>
            </w:r>
          </w:p>
        </w:tc>
      </w:tr>
      <w:tr w:rsidR="004B166B" w:rsidRPr="0003498C" w:rsidTr="004B166B">
        <w:tc>
          <w:tcPr>
            <w:tcW w:w="2518" w:type="dxa"/>
            <w:shd w:val="clear" w:color="auto" w:fill="F7CAAC"/>
          </w:tcPr>
          <w:p w:rsidR="004B166B" w:rsidRPr="0003498C" w:rsidRDefault="004B166B" w:rsidP="004B166B">
            <w:pPr>
              <w:jc w:val="both"/>
              <w:rPr>
                <w:b/>
              </w:rPr>
            </w:pPr>
            <w:r w:rsidRPr="0003498C">
              <w:rPr>
                <w:b/>
              </w:rPr>
              <w:t>Součást vysoké školy</w:t>
            </w:r>
          </w:p>
        </w:tc>
        <w:tc>
          <w:tcPr>
            <w:tcW w:w="7341" w:type="dxa"/>
            <w:gridSpan w:val="10"/>
          </w:tcPr>
          <w:p w:rsidR="004B166B" w:rsidRPr="0003498C" w:rsidRDefault="004B166B" w:rsidP="004B166B">
            <w:pPr>
              <w:jc w:val="both"/>
            </w:pPr>
            <w:r w:rsidRPr="0003498C">
              <w:t>Fakulta managementu a ekonomiky</w:t>
            </w:r>
          </w:p>
        </w:tc>
      </w:tr>
      <w:tr w:rsidR="004B166B" w:rsidRPr="0003498C" w:rsidTr="004B166B">
        <w:tc>
          <w:tcPr>
            <w:tcW w:w="2518" w:type="dxa"/>
            <w:shd w:val="clear" w:color="auto" w:fill="F7CAAC"/>
          </w:tcPr>
          <w:p w:rsidR="004B166B" w:rsidRPr="0003498C" w:rsidRDefault="004B166B" w:rsidP="004B166B">
            <w:pPr>
              <w:jc w:val="both"/>
              <w:rPr>
                <w:b/>
              </w:rPr>
            </w:pPr>
            <w:r w:rsidRPr="0003498C">
              <w:rPr>
                <w:b/>
              </w:rPr>
              <w:t>Název studijního programu</w:t>
            </w:r>
          </w:p>
        </w:tc>
        <w:tc>
          <w:tcPr>
            <w:tcW w:w="7341" w:type="dxa"/>
            <w:gridSpan w:val="10"/>
          </w:tcPr>
          <w:p w:rsidR="004B166B" w:rsidRPr="0003498C" w:rsidRDefault="004B166B" w:rsidP="004B166B">
            <w:pPr>
              <w:jc w:val="both"/>
            </w:pPr>
            <w:r w:rsidRPr="00BB2AFA">
              <w:t>Finance a finanční technologie</w:t>
            </w:r>
          </w:p>
        </w:tc>
      </w:tr>
      <w:tr w:rsidR="004B166B" w:rsidRPr="0003498C" w:rsidTr="004B166B">
        <w:tc>
          <w:tcPr>
            <w:tcW w:w="2518" w:type="dxa"/>
            <w:shd w:val="clear" w:color="auto" w:fill="F7CAAC"/>
          </w:tcPr>
          <w:p w:rsidR="004B166B" w:rsidRPr="0003498C" w:rsidRDefault="004B166B" w:rsidP="004B166B">
            <w:pPr>
              <w:jc w:val="both"/>
              <w:rPr>
                <w:b/>
              </w:rPr>
            </w:pPr>
            <w:r w:rsidRPr="0003498C">
              <w:rPr>
                <w:b/>
              </w:rPr>
              <w:t>Jméno a příjmení</w:t>
            </w:r>
          </w:p>
        </w:tc>
        <w:tc>
          <w:tcPr>
            <w:tcW w:w="4536" w:type="dxa"/>
            <w:gridSpan w:val="5"/>
          </w:tcPr>
          <w:p w:rsidR="004B166B" w:rsidRPr="0003498C" w:rsidRDefault="004B166B" w:rsidP="004B166B">
            <w:pPr>
              <w:jc w:val="both"/>
            </w:pPr>
            <w:r>
              <w:t>Dominik</w:t>
            </w:r>
            <w:r w:rsidR="002445FA">
              <w:t xml:space="preserve"> STROUKAL</w:t>
            </w:r>
          </w:p>
        </w:tc>
        <w:tc>
          <w:tcPr>
            <w:tcW w:w="709" w:type="dxa"/>
            <w:shd w:val="clear" w:color="auto" w:fill="F7CAAC"/>
          </w:tcPr>
          <w:p w:rsidR="004B166B" w:rsidRPr="0003498C" w:rsidRDefault="004B166B" w:rsidP="004B166B">
            <w:pPr>
              <w:jc w:val="both"/>
              <w:rPr>
                <w:b/>
              </w:rPr>
            </w:pPr>
            <w:r w:rsidRPr="0003498C">
              <w:rPr>
                <w:b/>
              </w:rPr>
              <w:t>Tituly</w:t>
            </w:r>
          </w:p>
        </w:tc>
        <w:tc>
          <w:tcPr>
            <w:tcW w:w="2096" w:type="dxa"/>
            <w:gridSpan w:val="4"/>
          </w:tcPr>
          <w:p w:rsidR="004B166B" w:rsidRPr="0003498C" w:rsidRDefault="004B166B" w:rsidP="004B166B">
            <w:pPr>
              <w:jc w:val="both"/>
            </w:pPr>
            <w:r w:rsidRPr="009E2DC4">
              <w:t>Mgr. Ing.</w:t>
            </w:r>
            <w:r w:rsidR="00C25A92">
              <w:t>,</w:t>
            </w:r>
            <w:r w:rsidRPr="009E2DC4">
              <w:t xml:space="preserve"> Ph.D.</w:t>
            </w:r>
          </w:p>
        </w:tc>
      </w:tr>
      <w:tr w:rsidR="004B166B" w:rsidRPr="0003498C" w:rsidTr="004B166B">
        <w:tc>
          <w:tcPr>
            <w:tcW w:w="2518" w:type="dxa"/>
            <w:shd w:val="clear" w:color="auto" w:fill="F7CAAC"/>
          </w:tcPr>
          <w:p w:rsidR="004B166B" w:rsidRPr="0003498C" w:rsidRDefault="004B166B" w:rsidP="004B166B">
            <w:pPr>
              <w:jc w:val="both"/>
              <w:rPr>
                <w:b/>
              </w:rPr>
            </w:pPr>
            <w:r w:rsidRPr="0003498C">
              <w:rPr>
                <w:b/>
              </w:rPr>
              <w:t>Rok narození</w:t>
            </w:r>
          </w:p>
        </w:tc>
        <w:tc>
          <w:tcPr>
            <w:tcW w:w="829" w:type="dxa"/>
          </w:tcPr>
          <w:p w:rsidR="004B166B" w:rsidRPr="0003498C" w:rsidRDefault="004B166B" w:rsidP="004B166B">
            <w:pPr>
              <w:jc w:val="both"/>
            </w:pPr>
            <w:r>
              <w:t>1987</w:t>
            </w:r>
          </w:p>
        </w:tc>
        <w:tc>
          <w:tcPr>
            <w:tcW w:w="1721" w:type="dxa"/>
            <w:shd w:val="clear" w:color="auto" w:fill="F7CAAC"/>
          </w:tcPr>
          <w:p w:rsidR="004B166B" w:rsidRPr="0003498C" w:rsidRDefault="004B166B" w:rsidP="004B166B">
            <w:pPr>
              <w:jc w:val="both"/>
              <w:rPr>
                <w:b/>
              </w:rPr>
            </w:pPr>
            <w:r w:rsidRPr="0003498C">
              <w:rPr>
                <w:b/>
              </w:rPr>
              <w:t>typ vztahu k VŠ</w:t>
            </w:r>
          </w:p>
        </w:tc>
        <w:tc>
          <w:tcPr>
            <w:tcW w:w="992" w:type="dxa"/>
            <w:gridSpan w:val="2"/>
          </w:tcPr>
          <w:p w:rsidR="004B166B" w:rsidRPr="0003498C" w:rsidRDefault="004B166B" w:rsidP="004B166B">
            <w:pPr>
              <w:jc w:val="both"/>
            </w:pPr>
            <w:r>
              <w:t>DPP</w:t>
            </w:r>
          </w:p>
        </w:tc>
        <w:tc>
          <w:tcPr>
            <w:tcW w:w="994" w:type="dxa"/>
            <w:shd w:val="clear" w:color="auto" w:fill="F7CAAC"/>
          </w:tcPr>
          <w:p w:rsidR="004B166B" w:rsidRPr="0003498C" w:rsidRDefault="004B166B" w:rsidP="004B166B">
            <w:pPr>
              <w:jc w:val="both"/>
              <w:rPr>
                <w:b/>
              </w:rPr>
            </w:pPr>
            <w:r w:rsidRPr="0003498C">
              <w:rPr>
                <w:b/>
              </w:rPr>
              <w:t>rozsah</w:t>
            </w:r>
          </w:p>
        </w:tc>
        <w:tc>
          <w:tcPr>
            <w:tcW w:w="709" w:type="dxa"/>
          </w:tcPr>
          <w:p w:rsidR="004B166B" w:rsidRPr="0003498C" w:rsidRDefault="004B166B" w:rsidP="004B166B">
            <w:pPr>
              <w:jc w:val="both"/>
            </w:pPr>
          </w:p>
        </w:tc>
        <w:tc>
          <w:tcPr>
            <w:tcW w:w="709" w:type="dxa"/>
            <w:gridSpan w:val="2"/>
            <w:shd w:val="clear" w:color="auto" w:fill="F7CAAC"/>
          </w:tcPr>
          <w:p w:rsidR="004B166B" w:rsidRPr="0003498C" w:rsidRDefault="004B166B" w:rsidP="004B166B">
            <w:pPr>
              <w:jc w:val="both"/>
              <w:rPr>
                <w:b/>
              </w:rPr>
            </w:pPr>
            <w:r w:rsidRPr="0003498C">
              <w:rPr>
                <w:b/>
              </w:rPr>
              <w:t>do kdy</w:t>
            </w:r>
          </w:p>
        </w:tc>
        <w:tc>
          <w:tcPr>
            <w:tcW w:w="1387" w:type="dxa"/>
            <w:gridSpan w:val="2"/>
          </w:tcPr>
          <w:p w:rsidR="004B166B" w:rsidRPr="0003498C" w:rsidRDefault="004B166B" w:rsidP="004B166B">
            <w:pPr>
              <w:jc w:val="both"/>
            </w:pPr>
          </w:p>
        </w:tc>
      </w:tr>
      <w:tr w:rsidR="004B166B" w:rsidRPr="0003498C" w:rsidTr="004B166B">
        <w:tc>
          <w:tcPr>
            <w:tcW w:w="5068" w:type="dxa"/>
            <w:gridSpan w:val="3"/>
            <w:shd w:val="clear" w:color="auto" w:fill="F7CAAC"/>
          </w:tcPr>
          <w:p w:rsidR="004B166B" w:rsidRPr="0003498C" w:rsidRDefault="004B166B" w:rsidP="004B166B">
            <w:pPr>
              <w:jc w:val="both"/>
              <w:rPr>
                <w:b/>
              </w:rPr>
            </w:pPr>
            <w:r w:rsidRPr="0003498C">
              <w:rPr>
                <w:b/>
              </w:rPr>
              <w:t>Typ vztahu na součásti VŠ, která uskutečňuje st. program</w:t>
            </w:r>
          </w:p>
        </w:tc>
        <w:tc>
          <w:tcPr>
            <w:tcW w:w="992" w:type="dxa"/>
            <w:gridSpan w:val="2"/>
          </w:tcPr>
          <w:p w:rsidR="004B166B" w:rsidRPr="0003498C" w:rsidRDefault="004B166B" w:rsidP="004B166B">
            <w:pPr>
              <w:jc w:val="both"/>
            </w:pPr>
            <w:r>
              <w:t>DPP</w:t>
            </w:r>
          </w:p>
        </w:tc>
        <w:tc>
          <w:tcPr>
            <w:tcW w:w="994" w:type="dxa"/>
            <w:shd w:val="clear" w:color="auto" w:fill="F7CAAC"/>
          </w:tcPr>
          <w:p w:rsidR="004B166B" w:rsidRPr="0003498C" w:rsidRDefault="004B166B" w:rsidP="004B166B">
            <w:pPr>
              <w:jc w:val="both"/>
              <w:rPr>
                <w:b/>
              </w:rPr>
            </w:pPr>
            <w:r w:rsidRPr="0003498C">
              <w:rPr>
                <w:b/>
              </w:rPr>
              <w:t>rozsah</w:t>
            </w:r>
          </w:p>
        </w:tc>
        <w:tc>
          <w:tcPr>
            <w:tcW w:w="709" w:type="dxa"/>
          </w:tcPr>
          <w:p w:rsidR="004B166B" w:rsidRPr="0003498C" w:rsidRDefault="004B166B" w:rsidP="004B166B">
            <w:pPr>
              <w:jc w:val="both"/>
            </w:pPr>
          </w:p>
        </w:tc>
        <w:tc>
          <w:tcPr>
            <w:tcW w:w="709" w:type="dxa"/>
            <w:gridSpan w:val="2"/>
            <w:shd w:val="clear" w:color="auto" w:fill="F7CAAC"/>
          </w:tcPr>
          <w:p w:rsidR="004B166B" w:rsidRPr="0003498C" w:rsidRDefault="004B166B" w:rsidP="004B166B">
            <w:pPr>
              <w:jc w:val="both"/>
              <w:rPr>
                <w:b/>
              </w:rPr>
            </w:pPr>
            <w:r w:rsidRPr="0003498C">
              <w:rPr>
                <w:b/>
              </w:rPr>
              <w:t>do kdy</w:t>
            </w:r>
          </w:p>
        </w:tc>
        <w:tc>
          <w:tcPr>
            <w:tcW w:w="1387" w:type="dxa"/>
            <w:gridSpan w:val="2"/>
          </w:tcPr>
          <w:p w:rsidR="004B166B" w:rsidRPr="0003498C" w:rsidRDefault="004B166B" w:rsidP="004B166B">
            <w:pPr>
              <w:jc w:val="both"/>
            </w:pPr>
          </w:p>
        </w:tc>
      </w:tr>
      <w:tr w:rsidR="004B166B" w:rsidRPr="0003498C" w:rsidTr="004B166B">
        <w:tc>
          <w:tcPr>
            <w:tcW w:w="6060" w:type="dxa"/>
            <w:gridSpan w:val="5"/>
            <w:shd w:val="clear" w:color="auto" w:fill="F7CAAC"/>
          </w:tcPr>
          <w:p w:rsidR="004B166B" w:rsidRPr="0003498C" w:rsidRDefault="004B166B" w:rsidP="004B166B">
            <w:pPr>
              <w:jc w:val="both"/>
            </w:pPr>
            <w:r w:rsidRPr="0003498C">
              <w:rPr>
                <w:b/>
              </w:rPr>
              <w:t>Další současná působení jako akademický pracovník na jiných VŠ</w:t>
            </w:r>
          </w:p>
        </w:tc>
        <w:tc>
          <w:tcPr>
            <w:tcW w:w="1703" w:type="dxa"/>
            <w:gridSpan w:val="2"/>
            <w:shd w:val="clear" w:color="auto" w:fill="F7CAAC"/>
          </w:tcPr>
          <w:p w:rsidR="004B166B" w:rsidRPr="0003498C" w:rsidRDefault="004B166B" w:rsidP="004B166B">
            <w:pPr>
              <w:jc w:val="both"/>
              <w:rPr>
                <w:b/>
              </w:rPr>
            </w:pPr>
            <w:r w:rsidRPr="0003498C">
              <w:rPr>
                <w:b/>
              </w:rPr>
              <w:t>typ prac. vztahu</w:t>
            </w:r>
          </w:p>
        </w:tc>
        <w:tc>
          <w:tcPr>
            <w:tcW w:w="2096" w:type="dxa"/>
            <w:gridSpan w:val="4"/>
            <w:shd w:val="clear" w:color="auto" w:fill="F7CAAC"/>
          </w:tcPr>
          <w:p w:rsidR="004B166B" w:rsidRPr="0003498C" w:rsidRDefault="004B166B" w:rsidP="004B166B">
            <w:pPr>
              <w:jc w:val="both"/>
              <w:rPr>
                <w:b/>
              </w:rPr>
            </w:pPr>
            <w:r w:rsidRPr="0003498C">
              <w:rPr>
                <w:b/>
              </w:rPr>
              <w:t>rozsah</w:t>
            </w:r>
          </w:p>
        </w:tc>
      </w:tr>
      <w:tr w:rsidR="004B166B" w:rsidRPr="0003498C" w:rsidTr="004B166B">
        <w:tc>
          <w:tcPr>
            <w:tcW w:w="6060" w:type="dxa"/>
            <w:gridSpan w:val="5"/>
          </w:tcPr>
          <w:p w:rsidR="004B166B" w:rsidRPr="0003498C" w:rsidRDefault="004B166B" w:rsidP="004B166B">
            <w:pPr>
              <w:jc w:val="both"/>
            </w:pPr>
            <w:r>
              <w:t>VŠ CEVRO Institut</w:t>
            </w:r>
          </w:p>
        </w:tc>
        <w:tc>
          <w:tcPr>
            <w:tcW w:w="1703" w:type="dxa"/>
            <w:gridSpan w:val="2"/>
          </w:tcPr>
          <w:p w:rsidR="004B166B" w:rsidRPr="0003498C" w:rsidRDefault="004B166B" w:rsidP="004B166B">
            <w:pPr>
              <w:jc w:val="both"/>
            </w:pPr>
            <w:r>
              <w:t>HP</w:t>
            </w:r>
          </w:p>
        </w:tc>
        <w:tc>
          <w:tcPr>
            <w:tcW w:w="2096" w:type="dxa"/>
            <w:gridSpan w:val="4"/>
          </w:tcPr>
          <w:p w:rsidR="004B166B" w:rsidRPr="0003498C" w:rsidRDefault="004B166B" w:rsidP="004B166B">
            <w:pPr>
              <w:jc w:val="both"/>
            </w:pPr>
            <w:r>
              <w:t>40</w:t>
            </w:r>
          </w:p>
        </w:tc>
      </w:tr>
      <w:tr w:rsidR="004B166B" w:rsidRPr="0003498C" w:rsidTr="004B166B">
        <w:tc>
          <w:tcPr>
            <w:tcW w:w="6060" w:type="dxa"/>
            <w:gridSpan w:val="5"/>
          </w:tcPr>
          <w:p w:rsidR="004B166B" w:rsidRPr="0003498C" w:rsidRDefault="004B166B" w:rsidP="004B166B">
            <w:pPr>
              <w:jc w:val="both"/>
            </w:pPr>
          </w:p>
        </w:tc>
        <w:tc>
          <w:tcPr>
            <w:tcW w:w="1703" w:type="dxa"/>
            <w:gridSpan w:val="2"/>
          </w:tcPr>
          <w:p w:rsidR="004B166B" w:rsidRPr="0003498C" w:rsidRDefault="004B166B" w:rsidP="004B166B">
            <w:pPr>
              <w:jc w:val="both"/>
            </w:pPr>
          </w:p>
        </w:tc>
        <w:tc>
          <w:tcPr>
            <w:tcW w:w="2096" w:type="dxa"/>
            <w:gridSpan w:val="4"/>
          </w:tcPr>
          <w:p w:rsidR="004B166B" w:rsidRPr="0003498C" w:rsidRDefault="004B166B" w:rsidP="004B166B">
            <w:pPr>
              <w:jc w:val="both"/>
            </w:pPr>
          </w:p>
        </w:tc>
      </w:tr>
      <w:tr w:rsidR="004B166B" w:rsidRPr="0003498C" w:rsidTr="004B166B">
        <w:tc>
          <w:tcPr>
            <w:tcW w:w="6060" w:type="dxa"/>
            <w:gridSpan w:val="5"/>
          </w:tcPr>
          <w:p w:rsidR="004B166B" w:rsidRPr="0003498C" w:rsidRDefault="004B166B" w:rsidP="004B166B">
            <w:pPr>
              <w:jc w:val="both"/>
            </w:pPr>
          </w:p>
        </w:tc>
        <w:tc>
          <w:tcPr>
            <w:tcW w:w="1703" w:type="dxa"/>
            <w:gridSpan w:val="2"/>
          </w:tcPr>
          <w:p w:rsidR="004B166B" w:rsidRPr="0003498C" w:rsidRDefault="004B166B" w:rsidP="004B166B">
            <w:pPr>
              <w:jc w:val="both"/>
            </w:pPr>
          </w:p>
        </w:tc>
        <w:tc>
          <w:tcPr>
            <w:tcW w:w="2096" w:type="dxa"/>
            <w:gridSpan w:val="4"/>
          </w:tcPr>
          <w:p w:rsidR="004B166B" w:rsidRPr="0003498C" w:rsidRDefault="004B166B" w:rsidP="004B166B">
            <w:pPr>
              <w:jc w:val="both"/>
            </w:pPr>
          </w:p>
        </w:tc>
      </w:tr>
      <w:tr w:rsidR="004B166B" w:rsidRPr="0003498C" w:rsidTr="004B166B">
        <w:tc>
          <w:tcPr>
            <w:tcW w:w="9859" w:type="dxa"/>
            <w:gridSpan w:val="11"/>
            <w:shd w:val="clear" w:color="auto" w:fill="F7CAAC"/>
          </w:tcPr>
          <w:p w:rsidR="004B166B" w:rsidRPr="0003498C" w:rsidRDefault="004B166B" w:rsidP="004B166B">
            <w:pPr>
              <w:jc w:val="both"/>
            </w:pPr>
            <w:r w:rsidRPr="0003498C">
              <w:rPr>
                <w:b/>
              </w:rPr>
              <w:t>Předměty příslušného studijního programu a způsob zapojení do jejich výuky, příp. další zapojení do uskutečňování studijního programu</w:t>
            </w:r>
          </w:p>
        </w:tc>
      </w:tr>
      <w:tr w:rsidR="004B166B" w:rsidRPr="0003498C" w:rsidTr="004B166B">
        <w:trPr>
          <w:trHeight w:val="433"/>
        </w:trPr>
        <w:tc>
          <w:tcPr>
            <w:tcW w:w="9859" w:type="dxa"/>
            <w:gridSpan w:val="11"/>
            <w:tcBorders>
              <w:top w:val="nil"/>
            </w:tcBorders>
          </w:tcPr>
          <w:p w:rsidR="009A04E7" w:rsidRPr="00110BDA" w:rsidRDefault="004B166B" w:rsidP="009A04E7">
            <w:pPr>
              <w:jc w:val="both"/>
            </w:pPr>
            <w:r w:rsidRPr="00A54E34">
              <w:t xml:space="preserve">Úvod do finančních technologií </w:t>
            </w:r>
            <w:r>
              <w:t>– přednášející (10%)</w:t>
            </w:r>
            <w:r w:rsidR="009A04E7">
              <w:t xml:space="preserve"> – odborník z praxe</w:t>
            </w:r>
          </w:p>
          <w:p w:rsidR="004B166B" w:rsidRPr="0003498C" w:rsidRDefault="004B166B" w:rsidP="004B166B">
            <w:pPr>
              <w:jc w:val="both"/>
            </w:pPr>
          </w:p>
        </w:tc>
      </w:tr>
      <w:tr w:rsidR="004B166B" w:rsidRPr="0003498C" w:rsidTr="004B166B">
        <w:tc>
          <w:tcPr>
            <w:tcW w:w="9859" w:type="dxa"/>
            <w:gridSpan w:val="11"/>
            <w:shd w:val="clear" w:color="auto" w:fill="F7CAAC"/>
          </w:tcPr>
          <w:p w:rsidR="004B166B" w:rsidRPr="0003498C" w:rsidRDefault="004B166B" w:rsidP="004B166B">
            <w:pPr>
              <w:jc w:val="both"/>
            </w:pPr>
            <w:r w:rsidRPr="0003498C">
              <w:rPr>
                <w:b/>
              </w:rPr>
              <w:t xml:space="preserve">Údaje o vzdělání na VŠ </w:t>
            </w:r>
          </w:p>
        </w:tc>
      </w:tr>
      <w:tr w:rsidR="004B166B" w:rsidRPr="0003498C" w:rsidTr="004B166B">
        <w:trPr>
          <w:trHeight w:val="745"/>
        </w:trPr>
        <w:tc>
          <w:tcPr>
            <w:tcW w:w="9859" w:type="dxa"/>
            <w:gridSpan w:val="11"/>
          </w:tcPr>
          <w:p w:rsidR="004B166B" w:rsidRPr="009E2DC4" w:rsidRDefault="004B166B" w:rsidP="004B166B">
            <w:pPr>
              <w:ind w:left="1456" w:hanging="1456"/>
              <w:jc w:val="both"/>
              <w:rPr>
                <w:b/>
              </w:rPr>
            </w:pPr>
            <w:r w:rsidRPr="009E2DC4">
              <w:rPr>
                <w:b/>
              </w:rPr>
              <w:t xml:space="preserve">2012 – 2017 </w:t>
            </w:r>
            <w:r w:rsidRPr="00F34D6F">
              <w:t>Vysoká škola ekonomická v Praze, obor Ekonomické teorie</w:t>
            </w:r>
            <w:r w:rsidRPr="009E2DC4">
              <w:rPr>
                <w:b/>
              </w:rPr>
              <w:t xml:space="preserve"> (Ph.D.) </w:t>
            </w:r>
          </w:p>
          <w:p w:rsidR="004B166B" w:rsidRPr="009E2DC4" w:rsidRDefault="004B166B" w:rsidP="004B166B">
            <w:pPr>
              <w:ind w:left="1456" w:hanging="1456"/>
              <w:jc w:val="both"/>
              <w:rPr>
                <w:b/>
              </w:rPr>
            </w:pPr>
            <w:r w:rsidRPr="009E2DC4">
              <w:rPr>
                <w:b/>
              </w:rPr>
              <w:t xml:space="preserve">2011 – 2013 </w:t>
            </w:r>
            <w:r w:rsidRPr="00F34D6F">
              <w:t>Univerzita Karlova v Praze, obor Mediální studia</w:t>
            </w:r>
            <w:r w:rsidRPr="009E2DC4">
              <w:rPr>
                <w:b/>
              </w:rPr>
              <w:t xml:space="preserve"> (Mgr.) </w:t>
            </w:r>
          </w:p>
          <w:p w:rsidR="004B166B" w:rsidRPr="009E2DC4" w:rsidRDefault="004B166B" w:rsidP="004B166B">
            <w:pPr>
              <w:ind w:left="1456" w:hanging="1456"/>
              <w:jc w:val="both"/>
              <w:rPr>
                <w:b/>
              </w:rPr>
            </w:pPr>
            <w:r w:rsidRPr="009E2DC4">
              <w:rPr>
                <w:b/>
              </w:rPr>
              <w:t xml:space="preserve">2010 – 2012 </w:t>
            </w:r>
            <w:r w:rsidRPr="00F34D6F">
              <w:t xml:space="preserve">Vysoká škola ekonomická v Praze, obor Ekonomická analýza </w:t>
            </w:r>
            <w:r w:rsidRPr="009E2DC4">
              <w:rPr>
                <w:b/>
              </w:rPr>
              <w:t xml:space="preserve">(Ing.) </w:t>
            </w:r>
          </w:p>
          <w:p w:rsidR="004B166B" w:rsidRPr="009E2DC4" w:rsidRDefault="004B166B" w:rsidP="004B166B">
            <w:pPr>
              <w:ind w:left="1456" w:hanging="1456"/>
              <w:jc w:val="both"/>
              <w:rPr>
                <w:b/>
              </w:rPr>
            </w:pPr>
            <w:r w:rsidRPr="009E2DC4">
              <w:rPr>
                <w:b/>
              </w:rPr>
              <w:t xml:space="preserve">2008 – 2011 </w:t>
            </w:r>
            <w:r w:rsidRPr="00F34D6F">
              <w:t>Univerzita Karlova v Praze, obor Mediální studia</w:t>
            </w:r>
            <w:r w:rsidRPr="009E2DC4">
              <w:rPr>
                <w:b/>
              </w:rPr>
              <w:t xml:space="preserve"> (Bc.) </w:t>
            </w:r>
          </w:p>
          <w:p w:rsidR="004B166B" w:rsidRPr="0003498C" w:rsidRDefault="004B166B" w:rsidP="004B166B">
            <w:pPr>
              <w:ind w:left="1456" w:hanging="1456"/>
              <w:jc w:val="both"/>
              <w:rPr>
                <w:b/>
              </w:rPr>
            </w:pPr>
            <w:r w:rsidRPr="009E2DC4">
              <w:rPr>
                <w:b/>
              </w:rPr>
              <w:t xml:space="preserve">2007 – 2010 </w:t>
            </w:r>
            <w:r w:rsidRPr="00F34D6F">
              <w:t>Vysoká škola ekonomická v Praze, obor Ekonomie</w:t>
            </w:r>
            <w:r w:rsidRPr="009E2DC4">
              <w:rPr>
                <w:b/>
              </w:rPr>
              <w:t xml:space="preserve"> (Bc.) </w:t>
            </w:r>
          </w:p>
        </w:tc>
      </w:tr>
      <w:tr w:rsidR="004B166B" w:rsidRPr="0003498C" w:rsidTr="004B166B">
        <w:tc>
          <w:tcPr>
            <w:tcW w:w="9859" w:type="dxa"/>
            <w:gridSpan w:val="11"/>
            <w:shd w:val="clear" w:color="auto" w:fill="F7CAAC"/>
          </w:tcPr>
          <w:p w:rsidR="004B166B" w:rsidRPr="0003498C" w:rsidRDefault="004B166B" w:rsidP="004B166B">
            <w:pPr>
              <w:jc w:val="both"/>
              <w:rPr>
                <w:b/>
              </w:rPr>
            </w:pPr>
            <w:r w:rsidRPr="0003498C">
              <w:rPr>
                <w:b/>
              </w:rPr>
              <w:t>Údaje o odborném působení od absolvování VŠ</w:t>
            </w:r>
          </w:p>
        </w:tc>
      </w:tr>
      <w:tr w:rsidR="004B166B" w:rsidRPr="0003498C" w:rsidTr="004B166B">
        <w:trPr>
          <w:trHeight w:val="605"/>
        </w:trPr>
        <w:tc>
          <w:tcPr>
            <w:tcW w:w="9859" w:type="dxa"/>
            <w:gridSpan w:val="11"/>
          </w:tcPr>
          <w:p w:rsidR="004B166B" w:rsidRPr="009E2DC4" w:rsidRDefault="004B166B" w:rsidP="004B166B">
            <w:pPr>
              <w:jc w:val="both"/>
            </w:pPr>
            <w:r w:rsidRPr="009E2DC4">
              <w:t>od 2018 hlavní ekonom, Roklen</w:t>
            </w:r>
          </w:p>
          <w:p w:rsidR="004B166B" w:rsidRPr="009E2DC4" w:rsidRDefault="004B166B" w:rsidP="004B166B">
            <w:pPr>
              <w:jc w:val="both"/>
            </w:pPr>
            <w:r w:rsidRPr="009E2DC4">
              <w:t>od 2016 vyučující na Vysoké škole CEVRO Institut</w:t>
            </w:r>
          </w:p>
          <w:p w:rsidR="004B166B" w:rsidRPr="009E2DC4" w:rsidRDefault="004B166B" w:rsidP="004B166B">
            <w:pPr>
              <w:jc w:val="both"/>
            </w:pPr>
            <w:r w:rsidRPr="009E2DC4">
              <w:t>2017 – 2018 ředitel Liberálního institutu</w:t>
            </w:r>
          </w:p>
          <w:p w:rsidR="004B166B" w:rsidRPr="009E2DC4" w:rsidRDefault="004B166B" w:rsidP="004B166B">
            <w:pPr>
              <w:jc w:val="both"/>
            </w:pPr>
            <w:r w:rsidRPr="009E2DC4">
              <w:t>2012 – 2018 učitel Ekonomie, PORG a Nový PORG</w:t>
            </w:r>
          </w:p>
          <w:p w:rsidR="004B166B" w:rsidRPr="009E2DC4" w:rsidRDefault="004B166B" w:rsidP="004B166B">
            <w:pPr>
              <w:jc w:val="both"/>
            </w:pPr>
            <w:r w:rsidRPr="009E2DC4">
              <w:t>2012 – 2018 asistent/odborný asistent na KEMV, VŠFS</w:t>
            </w:r>
          </w:p>
          <w:p w:rsidR="004B166B" w:rsidRPr="0003498C" w:rsidRDefault="004B166B" w:rsidP="004B166B">
            <w:pPr>
              <w:jc w:val="both"/>
            </w:pPr>
            <w:r w:rsidRPr="009E2DC4">
              <w:t>2011 – 2016 místopředseda/předseda Ludwig von Mises Institutu CZ&amp;SK</w:t>
            </w:r>
          </w:p>
        </w:tc>
      </w:tr>
      <w:tr w:rsidR="004B166B" w:rsidRPr="0003498C" w:rsidTr="004B166B">
        <w:trPr>
          <w:trHeight w:val="250"/>
        </w:trPr>
        <w:tc>
          <w:tcPr>
            <w:tcW w:w="9859" w:type="dxa"/>
            <w:gridSpan w:val="11"/>
            <w:shd w:val="clear" w:color="auto" w:fill="F7CAAC"/>
          </w:tcPr>
          <w:p w:rsidR="004B166B" w:rsidRPr="0003498C" w:rsidRDefault="004B166B" w:rsidP="004B166B">
            <w:pPr>
              <w:jc w:val="both"/>
            </w:pPr>
            <w:r w:rsidRPr="0003498C">
              <w:rPr>
                <w:b/>
              </w:rPr>
              <w:t>Zkušenosti s vedením kvalifikačních a rigorózních prací</w:t>
            </w:r>
          </w:p>
        </w:tc>
      </w:tr>
      <w:tr w:rsidR="004B166B" w:rsidRPr="0003498C" w:rsidTr="004B166B">
        <w:trPr>
          <w:trHeight w:val="420"/>
        </w:trPr>
        <w:tc>
          <w:tcPr>
            <w:tcW w:w="9859" w:type="dxa"/>
            <w:gridSpan w:val="11"/>
          </w:tcPr>
          <w:p w:rsidR="004B166B" w:rsidRPr="0003498C" w:rsidRDefault="004B166B" w:rsidP="004B166B">
            <w:pPr>
              <w:jc w:val="both"/>
            </w:pPr>
            <w:r w:rsidRPr="009E2DC4">
              <w:t>Vedení více než 120 bakalářských a diplomových prací, několik z nich i úspěšně publikováno (časopis s impakt faktorem, SCOPUS).</w:t>
            </w:r>
          </w:p>
        </w:tc>
      </w:tr>
      <w:tr w:rsidR="004B166B" w:rsidRPr="0003498C" w:rsidTr="004B166B">
        <w:trPr>
          <w:cantSplit/>
        </w:trPr>
        <w:tc>
          <w:tcPr>
            <w:tcW w:w="3347" w:type="dxa"/>
            <w:gridSpan w:val="2"/>
            <w:tcBorders>
              <w:top w:val="single" w:sz="12" w:space="0" w:color="auto"/>
            </w:tcBorders>
            <w:shd w:val="clear" w:color="auto" w:fill="F7CAAC"/>
          </w:tcPr>
          <w:p w:rsidR="004B166B" w:rsidRPr="0003498C" w:rsidRDefault="004B166B" w:rsidP="004B166B">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4B166B" w:rsidRPr="0003498C" w:rsidRDefault="004B166B" w:rsidP="004B166B">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4B166B" w:rsidRPr="0003498C" w:rsidRDefault="004B166B" w:rsidP="004B166B">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4B166B" w:rsidRPr="0003498C" w:rsidRDefault="004B166B" w:rsidP="004B166B">
            <w:pPr>
              <w:jc w:val="both"/>
              <w:rPr>
                <w:b/>
              </w:rPr>
            </w:pPr>
            <w:r w:rsidRPr="0003498C">
              <w:rPr>
                <w:b/>
              </w:rPr>
              <w:t>Ohlasy publikací</w:t>
            </w:r>
          </w:p>
        </w:tc>
      </w:tr>
      <w:tr w:rsidR="004B166B" w:rsidRPr="0003498C" w:rsidTr="004B166B">
        <w:trPr>
          <w:cantSplit/>
        </w:trPr>
        <w:tc>
          <w:tcPr>
            <w:tcW w:w="3347" w:type="dxa"/>
            <w:gridSpan w:val="2"/>
          </w:tcPr>
          <w:p w:rsidR="004B166B" w:rsidRPr="0003498C" w:rsidRDefault="004B166B" w:rsidP="004B166B">
            <w:pPr>
              <w:jc w:val="both"/>
            </w:pPr>
          </w:p>
        </w:tc>
        <w:tc>
          <w:tcPr>
            <w:tcW w:w="2245" w:type="dxa"/>
            <w:gridSpan w:val="2"/>
          </w:tcPr>
          <w:p w:rsidR="004B166B" w:rsidRPr="0003498C" w:rsidRDefault="004B166B" w:rsidP="004B166B">
            <w:pPr>
              <w:jc w:val="both"/>
            </w:pPr>
          </w:p>
        </w:tc>
        <w:tc>
          <w:tcPr>
            <w:tcW w:w="2248" w:type="dxa"/>
            <w:gridSpan w:val="4"/>
            <w:tcBorders>
              <w:right w:val="single" w:sz="12" w:space="0" w:color="auto"/>
            </w:tcBorders>
          </w:tcPr>
          <w:p w:rsidR="004B166B" w:rsidRPr="0003498C" w:rsidRDefault="004B166B" w:rsidP="004B166B">
            <w:pPr>
              <w:jc w:val="both"/>
            </w:pPr>
          </w:p>
        </w:tc>
        <w:tc>
          <w:tcPr>
            <w:tcW w:w="632" w:type="dxa"/>
            <w:tcBorders>
              <w:left w:val="single" w:sz="12" w:space="0" w:color="auto"/>
            </w:tcBorders>
            <w:shd w:val="clear" w:color="auto" w:fill="F7CAAC"/>
          </w:tcPr>
          <w:p w:rsidR="004B166B" w:rsidRPr="0003498C" w:rsidRDefault="004B166B" w:rsidP="004B166B">
            <w:pPr>
              <w:jc w:val="both"/>
            </w:pPr>
            <w:r w:rsidRPr="0003498C">
              <w:rPr>
                <w:b/>
              </w:rPr>
              <w:t>WOS</w:t>
            </w:r>
          </w:p>
        </w:tc>
        <w:tc>
          <w:tcPr>
            <w:tcW w:w="693" w:type="dxa"/>
            <w:shd w:val="clear" w:color="auto" w:fill="F7CAAC"/>
          </w:tcPr>
          <w:p w:rsidR="004B166B" w:rsidRPr="0003498C" w:rsidRDefault="004B166B" w:rsidP="004B166B">
            <w:pPr>
              <w:jc w:val="both"/>
              <w:rPr>
                <w:sz w:val="18"/>
              </w:rPr>
            </w:pPr>
            <w:r w:rsidRPr="0003498C">
              <w:rPr>
                <w:b/>
                <w:sz w:val="18"/>
              </w:rPr>
              <w:t>Scopus</w:t>
            </w:r>
          </w:p>
        </w:tc>
        <w:tc>
          <w:tcPr>
            <w:tcW w:w="694" w:type="dxa"/>
            <w:shd w:val="clear" w:color="auto" w:fill="F7CAAC"/>
          </w:tcPr>
          <w:p w:rsidR="004B166B" w:rsidRPr="0003498C" w:rsidRDefault="004B166B" w:rsidP="004B166B">
            <w:pPr>
              <w:jc w:val="both"/>
            </w:pPr>
            <w:r w:rsidRPr="0003498C">
              <w:rPr>
                <w:b/>
                <w:sz w:val="18"/>
              </w:rPr>
              <w:t>ostatní</w:t>
            </w:r>
          </w:p>
        </w:tc>
      </w:tr>
      <w:tr w:rsidR="004B166B" w:rsidRPr="0003498C" w:rsidTr="004B166B">
        <w:trPr>
          <w:cantSplit/>
          <w:trHeight w:val="70"/>
        </w:trPr>
        <w:tc>
          <w:tcPr>
            <w:tcW w:w="3347" w:type="dxa"/>
            <w:gridSpan w:val="2"/>
            <w:shd w:val="clear" w:color="auto" w:fill="F7CAAC"/>
          </w:tcPr>
          <w:p w:rsidR="004B166B" w:rsidRPr="0003498C" w:rsidRDefault="004B166B" w:rsidP="004B166B">
            <w:pPr>
              <w:jc w:val="both"/>
            </w:pPr>
            <w:r w:rsidRPr="0003498C">
              <w:rPr>
                <w:b/>
              </w:rPr>
              <w:t>Obor jmenovacího řízení</w:t>
            </w:r>
          </w:p>
        </w:tc>
        <w:tc>
          <w:tcPr>
            <w:tcW w:w="2245" w:type="dxa"/>
            <w:gridSpan w:val="2"/>
            <w:shd w:val="clear" w:color="auto" w:fill="F7CAAC"/>
          </w:tcPr>
          <w:p w:rsidR="004B166B" w:rsidRPr="0003498C" w:rsidRDefault="004B166B" w:rsidP="004B166B">
            <w:pPr>
              <w:jc w:val="both"/>
            </w:pPr>
            <w:r w:rsidRPr="0003498C">
              <w:rPr>
                <w:b/>
              </w:rPr>
              <w:t>Rok udělení hodnosti</w:t>
            </w:r>
          </w:p>
        </w:tc>
        <w:tc>
          <w:tcPr>
            <w:tcW w:w="2248" w:type="dxa"/>
            <w:gridSpan w:val="4"/>
            <w:tcBorders>
              <w:right w:val="single" w:sz="12" w:space="0" w:color="auto"/>
            </w:tcBorders>
            <w:shd w:val="clear" w:color="auto" w:fill="F7CAAC"/>
          </w:tcPr>
          <w:p w:rsidR="004B166B" w:rsidRPr="0003498C" w:rsidRDefault="004B166B" w:rsidP="004B166B">
            <w:pPr>
              <w:jc w:val="both"/>
            </w:pPr>
            <w:r w:rsidRPr="0003498C">
              <w:rPr>
                <w:b/>
              </w:rPr>
              <w:t>Řízení konáno na VŠ</w:t>
            </w:r>
          </w:p>
        </w:tc>
        <w:tc>
          <w:tcPr>
            <w:tcW w:w="632" w:type="dxa"/>
            <w:vMerge w:val="restart"/>
            <w:tcBorders>
              <w:left w:val="single" w:sz="12" w:space="0" w:color="auto"/>
            </w:tcBorders>
          </w:tcPr>
          <w:p w:rsidR="004B166B" w:rsidRPr="0003498C" w:rsidRDefault="004B166B" w:rsidP="004B166B">
            <w:pPr>
              <w:jc w:val="both"/>
              <w:rPr>
                <w:b/>
              </w:rPr>
            </w:pPr>
            <w:r>
              <w:rPr>
                <w:b/>
              </w:rPr>
              <w:t>2</w:t>
            </w:r>
          </w:p>
        </w:tc>
        <w:tc>
          <w:tcPr>
            <w:tcW w:w="693" w:type="dxa"/>
            <w:vMerge w:val="restart"/>
          </w:tcPr>
          <w:p w:rsidR="004B166B" w:rsidRPr="0003498C" w:rsidRDefault="004B166B" w:rsidP="004B166B">
            <w:pPr>
              <w:jc w:val="both"/>
              <w:rPr>
                <w:b/>
              </w:rPr>
            </w:pPr>
            <w:r>
              <w:rPr>
                <w:b/>
              </w:rPr>
              <w:t>3</w:t>
            </w:r>
          </w:p>
        </w:tc>
        <w:tc>
          <w:tcPr>
            <w:tcW w:w="694" w:type="dxa"/>
            <w:vMerge w:val="restart"/>
          </w:tcPr>
          <w:p w:rsidR="004B166B" w:rsidRPr="0003498C" w:rsidRDefault="004B166B" w:rsidP="004B166B">
            <w:pPr>
              <w:jc w:val="both"/>
              <w:rPr>
                <w:b/>
              </w:rPr>
            </w:pPr>
            <w:r>
              <w:rPr>
                <w:b/>
              </w:rPr>
              <w:t>5</w:t>
            </w:r>
          </w:p>
        </w:tc>
      </w:tr>
      <w:tr w:rsidR="004B166B" w:rsidRPr="0003498C" w:rsidTr="004B166B">
        <w:trPr>
          <w:trHeight w:val="205"/>
        </w:trPr>
        <w:tc>
          <w:tcPr>
            <w:tcW w:w="3347" w:type="dxa"/>
            <w:gridSpan w:val="2"/>
          </w:tcPr>
          <w:p w:rsidR="004B166B" w:rsidRPr="0003498C" w:rsidRDefault="004B166B" w:rsidP="004B166B">
            <w:pPr>
              <w:jc w:val="both"/>
            </w:pPr>
          </w:p>
        </w:tc>
        <w:tc>
          <w:tcPr>
            <w:tcW w:w="2245" w:type="dxa"/>
            <w:gridSpan w:val="2"/>
          </w:tcPr>
          <w:p w:rsidR="004B166B" w:rsidRPr="0003498C" w:rsidRDefault="004B166B" w:rsidP="004B166B">
            <w:pPr>
              <w:jc w:val="both"/>
            </w:pPr>
          </w:p>
        </w:tc>
        <w:tc>
          <w:tcPr>
            <w:tcW w:w="2248" w:type="dxa"/>
            <w:gridSpan w:val="4"/>
            <w:tcBorders>
              <w:right w:val="single" w:sz="12" w:space="0" w:color="auto"/>
            </w:tcBorders>
          </w:tcPr>
          <w:p w:rsidR="004B166B" w:rsidRPr="0003498C" w:rsidRDefault="004B166B" w:rsidP="004B166B">
            <w:pPr>
              <w:jc w:val="both"/>
            </w:pPr>
          </w:p>
        </w:tc>
        <w:tc>
          <w:tcPr>
            <w:tcW w:w="632" w:type="dxa"/>
            <w:vMerge/>
            <w:tcBorders>
              <w:left w:val="single" w:sz="12" w:space="0" w:color="auto"/>
            </w:tcBorders>
            <w:vAlign w:val="center"/>
          </w:tcPr>
          <w:p w:rsidR="004B166B" w:rsidRPr="0003498C" w:rsidRDefault="004B166B" w:rsidP="004B166B">
            <w:pPr>
              <w:rPr>
                <w:b/>
              </w:rPr>
            </w:pPr>
          </w:p>
        </w:tc>
        <w:tc>
          <w:tcPr>
            <w:tcW w:w="693" w:type="dxa"/>
            <w:vMerge/>
            <w:vAlign w:val="center"/>
          </w:tcPr>
          <w:p w:rsidR="004B166B" w:rsidRPr="0003498C" w:rsidRDefault="004B166B" w:rsidP="004B166B">
            <w:pPr>
              <w:rPr>
                <w:b/>
              </w:rPr>
            </w:pPr>
          </w:p>
        </w:tc>
        <w:tc>
          <w:tcPr>
            <w:tcW w:w="694" w:type="dxa"/>
            <w:vMerge/>
            <w:vAlign w:val="center"/>
          </w:tcPr>
          <w:p w:rsidR="004B166B" w:rsidRPr="0003498C" w:rsidRDefault="004B166B" w:rsidP="004B166B">
            <w:pPr>
              <w:rPr>
                <w:b/>
              </w:rPr>
            </w:pPr>
          </w:p>
        </w:tc>
      </w:tr>
      <w:tr w:rsidR="004B166B" w:rsidRPr="0003498C" w:rsidTr="004B166B">
        <w:tc>
          <w:tcPr>
            <w:tcW w:w="9859" w:type="dxa"/>
            <w:gridSpan w:val="11"/>
            <w:shd w:val="clear" w:color="auto" w:fill="F7CAAC"/>
          </w:tcPr>
          <w:p w:rsidR="004B166B" w:rsidRPr="0003498C" w:rsidRDefault="004B166B" w:rsidP="004B166B">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4B166B" w:rsidRPr="0003498C" w:rsidTr="004B166B">
        <w:trPr>
          <w:trHeight w:val="2808"/>
        </w:trPr>
        <w:tc>
          <w:tcPr>
            <w:tcW w:w="9859" w:type="dxa"/>
            <w:gridSpan w:val="11"/>
          </w:tcPr>
          <w:p w:rsidR="004B166B" w:rsidRPr="009E2DC4" w:rsidRDefault="004B166B" w:rsidP="00F46E2C">
            <w:pPr>
              <w:jc w:val="both"/>
              <w:rPr>
                <w:rFonts w:eastAsia="Calibri"/>
              </w:rPr>
            </w:pPr>
            <w:r w:rsidRPr="009E2DC4">
              <w:rPr>
                <w:rFonts w:eastAsia="Calibri"/>
              </w:rPr>
              <w:t xml:space="preserve">STROUKAL, D. The short-term relationship between unemployment and home ownership. </w:t>
            </w:r>
            <w:r w:rsidRPr="004B166B">
              <w:rPr>
                <w:rFonts w:eastAsia="Calibri"/>
                <w:i/>
              </w:rPr>
              <w:t>Littera Scripta</w:t>
            </w:r>
            <w:r>
              <w:rPr>
                <w:rFonts w:eastAsia="Calibri"/>
              </w:rPr>
              <w:t xml:space="preserve">. 2016, Vol. 9, Issue 1, pp. 139 </w:t>
            </w:r>
            <w:r w:rsidRPr="009E2DC4">
              <w:rPr>
                <w:rFonts w:eastAsia="Calibri"/>
              </w:rPr>
              <w:t>-</w:t>
            </w:r>
            <w:r>
              <w:rPr>
                <w:rFonts w:eastAsia="Calibri"/>
              </w:rPr>
              <w:t xml:space="preserve"> 1</w:t>
            </w:r>
            <w:r w:rsidRPr="009E2DC4">
              <w:rPr>
                <w:rFonts w:eastAsia="Calibri"/>
              </w:rPr>
              <w:t xml:space="preserve">53. ISSN 1805-9112. URL adresa na internetu: http://journals.vstecb.cz/the-short-term-relationship-between-unemployment-and-home-ownership/ </w:t>
            </w:r>
          </w:p>
          <w:p w:rsidR="004B166B" w:rsidRPr="009E2DC4" w:rsidRDefault="004B166B" w:rsidP="00F46E2C">
            <w:pPr>
              <w:jc w:val="both"/>
              <w:rPr>
                <w:rFonts w:eastAsia="Calibri"/>
              </w:rPr>
            </w:pPr>
            <w:r>
              <w:rPr>
                <w:rFonts w:eastAsia="Calibri"/>
              </w:rPr>
              <w:t xml:space="preserve">BROŽOVÁ, D., </w:t>
            </w:r>
            <w:r w:rsidRPr="009E2DC4">
              <w:rPr>
                <w:rFonts w:eastAsia="Calibri"/>
              </w:rPr>
              <w:t xml:space="preserve">STROUKAL, D. Teorie preferencí a kariéra žen na českém trhu práce. </w:t>
            </w:r>
            <w:r w:rsidRPr="004B166B">
              <w:rPr>
                <w:rFonts w:eastAsia="Calibri"/>
                <w:i/>
              </w:rPr>
              <w:t>Politická ekonomie - teorie modelování, aplikace</w:t>
            </w:r>
            <w:r w:rsidRPr="009E2DC4">
              <w:rPr>
                <w:rFonts w:eastAsia="Calibri"/>
              </w:rPr>
              <w:t>. 2015</w:t>
            </w:r>
            <w:r>
              <w:rPr>
                <w:rFonts w:eastAsia="Calibri"/>
              </w:rPr>
              <w:t>, Vol</w:t>
            </w:r>
            <w:r w:rsidRPr="009E2DC4">
              <w:rPr>
                <w:rFonts w:eastAsia="Calibri"/>
              </w:rPr>
              <w:t xml:space="preserve">. 63, </w:t>
            </w:r>
            <w:r>
              <w:rPr>
                <w:rFonts w:eastAsia="Calibri"/>
              </w:rPr>
              <w:t>No</w:t>
            </w:r>
            <w:r w:rsidRPr="009E2DC4">
              <w:rPr>
                <w:rFonts w:eastAsia="Calibri"/>
              </w:rPr>
              <w:t xml:space="preserve">. 3, </w:t>
            </w:r>
            <w:r>
              <w:rPr>
                <w:rFonts w:eastAsia="Calibri"/>
              </w:rPr>
              <w:t>pp</w:t>
            </w:r>
            <w:r w:rsidRPr="009E2DC4">
              <w:rPr>
                <w:rFonts w:eastAsia="Calibri"/>
              </w:rPr>
              <w:t>. 382</w:t>
            </w:r>
            <w:r>
              <w:rPr>
                <w:rFonts w:eastAsia="Calibri"/>
              </w:rPr>
              <w:t xml:space="preserve"> </w:t>
            </w:r>
            <w:r w:rsidRPr="009E2DC4">
              <w:rPr>
                <w:rFonts w:eastAsia="Calibri"/>
              </w:rPr>
              <w:t>-</w:t>
            </w:r>
            <w:r>
              <w:rPr>
                <w:rFonts w:eastAsia="Calibri"/>
              </w:rPr>
              <w:t xml:space="preserve"> 3</w:t>
            </w:r>
            <w:r w:rsidRPr="009E2DC4">
              <w:rPr>
                <w:rFonts w:eastAsia="Calibri"/>
              </w:rPr>
              <w:t xml:space="preserve">99. ISSN 0032-3233. </w:t>
            </w:r>
            <w:r w:rsidRPr="004B166B">
              <w:rPr>
                <w:rFonts w:eastAsia="Calibri"/>
              </w:rPr>
              <w:t xml:space="preserve">DOI:10.18267/j.polek.1009. </w:t>
            </w:r>
            <w:r w:rsidRPr="009E2DC4">
              <w:rPr>
                <w:rFonts w:eastAsia="Calibri"/>
              </w:rPr>
              <w:t>(50 %)</w:t>
            </w:r>
          </w:p>
          <w:p w:rsidR="004B166B" w:rsidRPr="009E2DC4" w:rsidRDefault="004B166B" w:rsidP="00F46E2C">
            <w:pPr>
              <w:jc w:val="both"/>
              <w:rPr>
                <w:rFonts w:eastAsia="Calibri"/>
              </w:rPr>
            </w:pPr>
            <w:r w:rsidRPr="009E2DC4">
              <w:rPr>
                <w:rFonts w:eastAsia="Calibri"/>
              </w:rPr>
              <w:t>KONEČNÝ, M.</w:t>
            </w:r>
            <w:r>
              <w:rPr>
                <w:rFonts w:eastAsia="Calibri"/>
              </w:rPr>
              <w:t xml:space="preserve">, </w:t>
            </w:r>
            <w:r w:rsidRPr="009E2DC4">
              <w:rPr>
                <w:rFonts w:eastAsia="Calibri"/>
              </w:rPr>
              <w:t xml:space="preserve">STROUKAL, D. Does housing market impair employment in The Czech Republic?. </w:t>
            </w:r>
            <w:r w:rsidRPr="004B166B">
              <w:rPr>
                <w:rFonts w:eastAsia="Calibri"/>
                <w:i/>
              </w:rPr>
              <w:t>International Journal of Housing Markets and Analysis</w:t>
            </w:r>
            <w:r>
              <w:rPr>
                <w:rFonts w:eastAsia="Calibri"/>
              </w:rPr>
              <w:t>. 2015, Vol</w:t>
            </w:r>
            <w:r w:rsidRPr="009E2DC4">
              <w:rPr>
                <w:rFonts w:eastAsia="Calibri"/>
              </w:rPr>
              <w:t xml:space="preserve">. 8, </w:t>
            </w:r>
            <w:r>
              <w:rPr>
                <w:rFonts w:eastAsia="Calibri"/>
              </w:rPr>
              <w:t>Issue</w:t>
            </w:r>
            <w:r w:rsidRPr="009E2DC4">
              <w:rPr>
                <w:rFonts w:eastAsia="Calibri"/>
              </w:rPr>
              <w:t xml:space="preserve"> 3, </w:t>
            </w:r>
            <w:r>
              <w:rPr>
                <w:rFonts w:eastAsia="Calibri"/>
              </w:rPr>
              <w:t>pp</w:t>
            </w:r>
            <w:r w:rsidRPr="009E2DC4">
              <w:rPr>
                <w:rFonts w:eastAsia="Calibri"/>
              </w:rPr>
              <w:t>. 318</w:t>
            </w:r>
            <w:r>
              <w:rPr>
                <w:rFonts w:eastAsia="Calibri"/>
              </w:rPr>
              <w:t xml:space="preserve"> </w:t>
            </w:r>
            <w:r w:rsidRPr="009E2DC4">
              <w:rPr>
                <w:rFonts w:eastAsia="Calibri"/>
              </w:rPr>
              <w:t>-</w:t>
            </w:r>
            <w:r>
              <w:rPr>
                <w:rFonts w:eastAsia="Calibri"/>
              </w:rPr>
              <w:t xml:space="preserve"> </w:t>
            </w:r>
            <w:r w:rsidRPr="009E2DC4">
              <w:rPr>
                <w:rFonts w:eastAsia="Calibri"/>
              </w:rPr>
              <w:t xml:space="preserve">334. ISSN 1753-8270. </w:t>
            </w:r>
            <w:hyperlink r:id="rId85" w:history="1">
              <w:r w:rsidRPr="009A73FB">
                <w:rPr>
                  <w:rStyle w:val="Hypertextovodkaz"/>
                  <w:rFonts w:eastAsia="Calibri"/>
                </w:rPr>
                <w:t>https://doi.org/10.1108/IJHMA-09-2014-0039</w:t>
              </w:r>
            </w:hyperlink>
            <w:r>
              <w:rPr>
                <w:rFonts w:eastAsia="Calibri"/>
              </w:rPr>
              <w:t xml:space="preserve"> </w:t>
            </w:r>
            <w:r w:rsidR="00A765BD" w:rsidRPr="009E2DC4">
              <w:rPr>
                <w:rFonts w:eastAsia="Calibri"/>
              </w:rPr>
              <w:t>(50 %)</w:t>
            </w:r>
          </w:p>
          <w:p w:rsidR="004B166B" w:rsidRPr="009E2DC4" w:rsidRDefault="004B166B" w:rsidP="00F46E2C">
            <w:pPr>
              <w:jc w:val="both"/>
              <w:rPr>
                <w:rFonts w:eastAsia="Calibri"/>
              </w:rPr>
            </w:pPr>
            <w:r w:rsidRPr="009E2DC4">
              <w:rPr>
                <w:rFonts w:eastAsia="Calibri"/>
              </w:rPr>
              <w:t>STROUKAL, D.</w:t>
            </w:r>
            <w:r w:rsidR="00A765BD">
              <w:rPr>
                <w:rFonts w:eastAsia="Calibri"/>
              </w:rPr>
              <w:t>,</w:t>
            </w:r>
            <w:r>
              <w:rPr>
                <w:rFonts w:eastAsia="Calibri"/>
              </w:rPr>
              <w:t xml:space="preserve"> </w:t>
            </w:r>
            <w:r w:rsidRPr="009E2DC4">
              <w:rPr>
                <w:rFonts w:eastAsia="Calibri"/>
              </w:rPr>
              <w:t xml:space="preserve">ŠŤASTNÝ, D. Czeching Oswald's Puzzle: Evidence for the Homeownership-Unemployment Nexus in the Czech Republic. </w:t>
            </w:r>
            <w:r w:rsidRPr="00A765BD">
              <w:rPr>
                <w:rFonts w:eastAsia="Calibri"/>
                <w:i/>
              </w:rPr>
              <w:t>Transformation in Business &amp; Economics.</w:t>
            </w:r>
            <w:r w:rsidRPr="009E2DC4">
              <w:rPr>
                <w:rFonts w:eastAsia="Calibri"/>
              </w:rPr>
              <w:t xml:space="preserve"> 2015</w:t>
            </w:r>
            <w:r w:rsidR="00A765BD">
              <w:rPr>
                <w:rFonts w:eastAsia="Calibri"/>
              </w:rPr>
              <w:t>, Vol</w:t>
            </w:r>
            <w:r w:rsidRPr="009E2DC4">
              <w:rPr>
                <w:rFonts w:eastAsia="Calibri"/>
              </w:rPr>
              <w:t>. 14,</w:t>
            </w:r>
            <w:r w:rsidR="00A765BD">
              <w:rPr>
                <w:rFonts w:eastAsia="Calibri"/>
              </w:rPr>
              <w:t xml:space="preserve"> No.</w:t>
            </w:r>
            <w:r w:rsidRPr="009E2DC4">
              <w:rPr>
                <w:rFonts w:eastAsia="Calibri"/>
              </w:rPr>
              <w:t xml:space="preserve"> 3 (36), </w:t>
            </w:r>
            <w:r w:rsidR="00A765BD">
              <w:rPr>
                <w:rFonts w:eastAsia="Calibri"/>
              </w:rPr>
              <w:t>pp</w:t>
            </w:r>
            <w:r w:rsidRPr="009E2DC4">
              <w:rPr>
                <w:rFonts w:eastAsia="Calibri"/>
              </w:rPr>
              <w:t>. 173</w:t>
            </w:r>
            <w:r>
              <w:rPr>
                <w:rFonts w:eastAsia="Calibri"/>
              </w:rPr>
              <w:t xml:space="preserve"> </w:t>
            </w:r>
            <w:r w:rsidRPr="009E2DC4">
              <w:rPr>
                <w:rFonts w:eastAsia="Calibri"/>
              </w:rPr>
              <w:t>-</w:t>
            </w:r>
            <w:r>
              <w:rPr>
                <w:rFonts w:eastAsia="Calibri"/>
              </w:rPr>
              <w:t xml:space="preserve"> </w:t>
            </w:r>
            <w:r w:rsidR="00A765BD">
              <w:rPr>
                <w:rFonts w:eastAsia="Calibri"/>
              </w:rPr>
              <w:t xml:space="preserve">186. ISSN 1648-4460. </w:t>
            </w:r>
            <w:r w:rsidRPr="009E2DC4">
              <w:rPr>
                <w:rFonts w:eastAsia="Calibri"/>
              </w:rPr>
              <w:t>(50 %)</w:t>
            </w:r>
          </w:p>
          <w:p w:rsidR="004B166B" w:rsidRPr="008F6210" w:rsidRDefault="004B166B" w:rsidP="00F46E2C">
            <w:pPr>
              <w:jc w:val="both"/>
              <w:rPr>
                <w:rFonts w:eastAsia="Calibri"/>
              </w:rPr>
            </w:pPr>
            <w:r w:rsidRPr="009E2DC4">
              <w:rPr>
                <w:rFonts w:eastAsia="Calibri"/>
              </w:rPr>
              <w:t>ŽOFKOVÁ, M.</w:t>
            </w:r>
            <w:r w:rsidR="00A765BD">
              <w:rPr>
                <w:rFonts w:eastAsia="Calibri"/>
              </w:rPr>
              <w:t>,</w:t>
            </w:r>
            <w:r>
              <w:rPr>
                <w:rFonts w:eastAsia="Calibri"/>
              </w:rPr>
              <w:t xml:space="preserve"> </w:t>
            </w:r>
            <w:r w:rsidRPr="009E2DC4">
              <w:rPr>
                <w:rFonts w:eastAsia="Calibri"/>
              </w:rPr>
              <w:t>STROUKAL, D. Odhad mzdové srážky za mateřství v Česk</w:t>
            </w:r>
            <w:r w:rsidR="00A765BD">
              <w:rPr>
                <w:rFonts w:eastAsia="Calibri"/>
              </w:rPr>
              <w:t xml:space="preserve">é republice. </w:t>
            </w:r>
            <w:r w:rsidR="00A765BD" w:rsidRPr="00A765BD">
              <w:rPr>
                <w:rFonts w:eastAsia="Calibri"/>
                <w:i/>
              </w:rPr>
              <w:t xml:space="preserve">Politická ekonomie- </w:t>
            </w:r>
            <w:r w:rsidRPr="00A765BD">
              <w:rPr>
                <w:rFonts w:eastAsia="Calibri"/>
                <w:i/>
              </w:rPr>
              <w:t>teorie modelování, aplikace</w:t>
            </w:r>
            <w:r w:rsidRPr="009E2DC4">
              <w:rPr>
                <w:rFonts w:eastAsia="Calibri"/>
              </w:rPr>
              <w:t>. 2014</w:t>
            </w:r>
            <w:r w:rsidR="00A765BD">
              <w:rPr>
                <w:rFonts w:eastAsia="Calibri"/>
              </w:rPr>
              <w:t>,</w:t>
            </w:r>
            <w:r w:rsidRPr="009E2DC4">
              <w:rPr>
                <w:rFonts w:eastAsia="Calibri"/>
              </w:rPr>
              <w:t xml:space="preserve"> </w:t>
            </w:r>
            <w:r w:rsidR="00A765BD">
              <w:rPr>
                <w:rFonts w:eastAsia="Calibri"/>
              </w:rPr>
              <w:t>Vol</w:t>
            </w:r>
            <w:r w:rsidRPr="009E2DC4">
              <w:rPr>
                <w:rFonts w:eastAsia="Calibri"/>
              </w:rPr>
              <w:t xml:space="preserve">. 62, </w:t>
            </w:r>
            <w:r w:rsidR="00A765BD">
              <w:rPr>
                <w:rFonts w:eastAsia="Calibri"/>
              </w:rPr>
              <w:t>No</w:t>
            </w:r>
            <w:r w:rsidRPr="009E2DC4">
              <w:rPr>
                <w:rFonts w:eastAsia="Calibri"/>
              </w:rPr>
              <w:t xml:space="preserve">. 5, </w:t>
            </w:r>
            <w:r w:rsidR="00A765BD">
              <w:rPr>
                <w:rFonts w:eastAsia="Calibri"/>
              </w:rPr>
              <w:t>pp</w:t>
            </w:r>
            <w:r w:rsidRPr="009E2DC4">
              <w:rPr>
                <w:rFonts w:eastAsia="Calibri"/>
              </w:rPr>
              <w:t>. 683</w:t>
            </w:r>
            <w:r>
              <w:rPr>
                <w:rFonts w:eastAsia="Calibri"/>
              </w:rPr>
              <w:t xml:space="preserve"> </w:t>
            </w:r>
            <w:r w:rsidRPr="009E2DC4">
              <w:rPr>
                <w:rFonts w:eastAsia="Calibri"/>
              </w:rPr>
              <w:t>-</w:t>
            </w:r>
            <w:r>
              <w:rPr>
                <w:rFonts w:eastAsia="Calibri"/>
              </w:rPr>
              <w:t xml:space="preserve"> </w:t>
            </w:r>
            <w:r w:rsidRPr="009E2DC4">
              <w:rPr>
                <w:rFonts w:eastAsia="Calibri"/>
              </w:rPr>
              <w:t xml:space="preserve">700. ISSN 0032-3233. </w:t>
            </w:r>
            <w:r w:rsidR="00A765BD" w:rsidRPr="00A765BD">
              <w:rPr>
                <w:rFonts w:eastAsia="Calibri"/>
              </w:rPr>
              <w:t xml:space="preserve">DOI: 10.18267/j.polek.976 </w:t>
            </w:r>
            <w:r w:rsidR="00A765BD" w:rsidRPr="009E2DC4">
              <w:rPr>
                <w:rFonts w:eastAsia="Calibri"/>
              </w:rPr>
              <w:t>(50 %)</w:t>
            </w:r>
          </w:p>
        </w:tc>
      </w:tr>
      <w:tr w:rsidR="004B166B" w:rsidRPr="0003498C" w:rsidTr="004B166B">
        <w:trPr>
          <w:trHeight w:val="218"/>
        </w:trPr>
        <w:tc>
          <w:tcPr>
            <w:tcW w:w="9859" w:type="dxa"/>
            <w:gridSpan w:val="11"/>
            <w:shd w:val="clear" w:color="auto" w:fill="F7CAAC"/>
          </w:tcPr>
          <w:p w:rsidR="004B166B" w:rsidRPr="0003498C" w:rsidRDefault="004B166B" w:rsidP="004B166B">
            <w:pPr>
              <w:rPr>
                <w:b/>
              </w:rPr>
            </w:pPr>
            <w:r w:rsidRPr="0003498C">
              <w:rPr>
                <w:b/>
              </w:rPr>
              <w:t>Působení v</w:t>
            </w:r>
            <w:r>
              <w:rPr>
                <w:b/>
              </w:rPr>
              <w:t> </w:t>
            </w:r>
            <w:r w:rsidRPr="0003498C">
              <w:rPr>
                <w:b/>
              </w:rPr>
              <w:t>zahraničí</w:t>
            </w:r>
            <w:r>
              <w:rPr>
                <w:b/>
              </w:rPr>
              <w:t>: vystoupení na řadě mezinárodních konferencí a symposií</w:t>
            </w:r>
          </w:p>
        </w:tc>
      </w:tr>
      <w:tr w:rsidR="004B166B" w:rsidRPr="0003498C" w:rsidTr="004B166B">
        <w:trPr>
          <w:trHeight w:val="186"/>
        </w:trPr>
        <w:tc>
          <w:tcPr>
            <w:tcW w:w="9859" w:type="dxa"/>
            <w:gridSpan w:val="11"/>
          </w:tcPr>
          <w:p w:rsidR="004B166B" w:rsidRPr="0003498C" w:rsidRDefault="004B166B" w:rsidP="004B166B">
            <w:pPr>
              <w:rPr>
                <w:b/>
              </w:rPr>
            </w:pPr>
          </w:p>
        </w:tc>
      </w:tr>
      <w:tr w:rsidR="004B166B" w:rsidRPr="0003498C" w:rsidTr="004B166B">
        <w:trPr>
          <w:cantSplit/>
          <w:trHeight w:val="219"/>
        </w:trPr>
        <w:tc>
          <w:tcPr>
            <w:tcW w:w="2518" w:type="dxa"/>
            <w:shd w:val="clear" w:color="auto" w:fill="F7CAAC"/>
          </w:tcPr>
          <w:p w:rsidR="004B166B" w:rsidRPr="0003498C" w:rsidRDefault="004B166B" w:rsidP="004B166B">
            <w:pPr>
              <w:jc w:val="both"/>
              <w:rPr>
                <w:b/>
              </w:rPr>
            </w:pPr>
            <w:r w:rsidRPr="0003498C">
              <w:rPr>
                <w:b/>
              </w:rPr>
              <w:t xml:space="preserve">Podpis </w:t>
            </w:r>
          </w:p>
        </w:tc>
        <w:tc>
          <w:tcPr>
            <w:tcW w:w="4536" w:type="dxa"/>
            <w:gridSpan w:val="5"/>
          </w:tcPr>
          <w:p w:rsidR="004B166B" w:rsidRPr="0003498C" w:rsidRDefault="004B166B" w:rsidP="004B166B">
            <w:pPr>
              <w:jc w:val="both"/>
            </w:pPr>
          </w:p>
        </w:tc>
        <w:tc>
          <w:tcPr>
            <w:tcW w:w="786" w:type="dxa"/>
            <w:gridSpan w:val="2"/>
            <w:shd w:val="clear" w:color="auto" w:fill="F7CAAC"/>
          </w:tcPr>
          <w:p w:rsidR="004B166B" w:rsidRPr="0003498C" w:rsidRDefault="004B166B" w:rsidP="004B166B">
            <w:pPr>
              <w:jc w:val="both"/>
            </w:pPr>
            <w:r w:rsidRPr="0003498C">
              <w:rPr>
                <w:b/>
              </w:rPr>
              <w:t>datum</w:t>
            </w:r>
          </w:p>
        </w:tc>
        <w:tc>
          <w:tcPr>
            <w:tcW w:w="2019" w:type="dxa"/>
            <w:gridSpan w:val="3"/>
          </w:tcPr>
          <w:p w:rsidR="004B166B" w:rsidRPr="0003498C" w:rsidRDefault="004B166B" w:rsidP="004B166B">
            <w:pPr>
              <w:jc w:val="both"/>
            </w:pPr>
          </w:p>
        </w:tc>
      </w:tr>
    </w:tbl>
    <w:p w:rsidR="0073006D" w:rsidRDefault="0073006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006D" w:rsidTr="0073006D">
        <w:tc>
          <w:tcPr>
            <w:tcW w:w="9859" w:type="dxa"/>
            <w:gridSpan w:val="11"/>
            <w:tcBorders>
              <w:bottom w:val="double" w:sz="4" w:space="0" w:color="auto"/>
            </w:tcBorders>
            <w:shd w:val="clear" w:color="auto" w:fill="BDD6EE"/>
          </w:tcPr>
          <w:p w:rsidR="0073006D" w:rsidRDefault="0073006D" w:rsidP="0073006D">
            <w:pPr>
              <w:jc w:val="both"/>
              <w:rPr>
                <w:b/>
                <w:sz w:val="28"/>
              </w:rPr>
            </w:pPr>
            <w:r>
              <w:rPr>
                <w:b/>
                <w:sz w:val="28"/>
              </w:rPr>
              <w:lastRenderedPageBreak/>
              <w:t>C-I – Personální zabezpečení</w:t>
            </w:r>
          </w:p>
        </w:tc>
      </w:tr>
      <w:tr w:rsidR="0073006D" w:rsidTr="0073006D">
        <w:tc>
          <w:tcPr>
            <w:tcW w:w="2518" w:type="dxa"/>
            <w:tcBorders>
              <w:top w:val="double" w:sz="4" w:space="0" w:color="auto"/>
            </w:tcBorders>
            <w:shd w:val="clear" w:color="auto" w:fill="F7CAAC"/>
          </w:tcPr>
          <w:p w:rsidR="0073006D" w:rsidRDefault="0073006D" w:rsidP="0073006D">
            <w:pPr>
              <w:jc w:val="both"/>
              <w:rPr>
                <w:b/>
              </w:rPr>
            </w:pPr>
            <w:r>
              <w:rPr>
                <w:b/>
              </w:rPr>
              <w:t>Vysoká škola</w:t>
            </w:r>
          </w:p>
        </w:tc>
        <w:tc>
          <w:tcPr>
            <w:tcW w:w="7341" w:type="dxa"/>
            <w:gridSpan w:val="10"/>
          </w:tcPr>
          <w:p w:rsidR="0073006D" w:rsidRDefault="0073006D" w:rsidP="0073006D">
            <w:pPr>
              <w:jc w:val="both"/>
            </w:pPr>
            <w:r>
              <w:t>Univerzita Tomáše Bati ve Zlíně</w:t>
            </w:r>
          </w:p>
        </w:tc>
      </w:tr>
      <w:tr w:rsidR="0073006D" w:rsidTr="0073006D">
        <w:tc>
          <w:tcPr>
            <w:tcW w:w="2518" w:type="dxa"/>
            <w:shd w:val="clear" w:color="auto" w:fill="F7CAAC"/>
          </w:tcPr>
          <w:p w:rsidR="0073006D" w:rsidRDefault="0073006D" w:rsidP="0073006D">
            <w:pPr>
              <w:jc w:val="both"/>
              <w:rPr>
                <w:b/>
              </w:rPr>
            </w:pPr>
            <w:r>
              <w:rPr>
                <w:b/>
              </w:rPr>
              <w:t>Součást vysoké školy</w:t>
            </w:r>
          </w:p>
        </w:tc>
        <w:tc>
          <w:tcPr>
            <w:tcW w:w="7341" w:type="dxa"/>
            <w:gridSpan w:val="10"/>
          </w:tcPr>
          <w:p w:rsidR="0073006D" w:rsidRDefault="0073006D" w:rsidP="0073006D">
            <w:pPr>
              <w:jc w:val="both"/>
            </w:pPr>
            <w:r>
              <w:t>Fakulta managementu a ekonomiky</w:t>
            </w:r>
          </w:p>
        </w:tc>
      </w:tr>
      <w:tr w:rsidR="0073006D" w:rsidTr="0073006D">
        <w:tc>
          <w:tcPr>
            <w:tcW w:w="2518" w:type="dxa"/>
            <w:shd w:val="clear" w:color="auto" w:fill="F7CAAC"/>
          </w:tcPr>
          <w:p w:rsidR="0073006D" w:rsidRDefault="0073006D" w:rsidP="0073006D">
            <w:pPr>
              <w:jc w:val="both"/>
              <w:rPr>
                <w:b/>
              </w:rPr>
            </w:pPr>
            <w:r>
              <w:rPr>
                <w:b/>
              </w:rPr>
              <w:t>Název studijního programu</w:t>
            </w:r>
          </w:p>
        </w:tc>
        <w:tc>
          <w:tcPr>
            <w:tcW w:w="7341" w:type="dxa"/>
            <w:gridSpan w:val="10"/>
          </w:tcPr>
          <w:p w:rsidR="0073006D" w:rsidRDefault="00BB582A" w:rsidP="0073006D">
            <w:pPr>
              <w:jc w:val="both"/>
            </w:pPr>
            <w:r w:rsidRPr="00F25E04">
              <w:t>Finance a finanční technologie</w:t>
            </w:r>
          </w:p>
        </w:tc>
      </w:tr>
      <w:tr w:rsidR="0073006D" w:rsidTr="0073006D">
        <w:tc>
          <w:tcPr>
            <w:tcW w:w="2518"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Bohumila SVITÁKOVÁ</w:t>
            </w:r>
          </w:p>
        </w:tc>
        <w:tc>
          <w:tcPr>
            <w:tcW w:w="709"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8"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1982</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28</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8"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28</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60" w:type="dxa"/>
            <w:gridSpan w:val="5"/>
            <w:shd w:val="clear" w:color="auto" w:fill="F7CAAC"/>
          </w:tcPr>
          <w:p w:rsidR="0073006D" w:rsidRDefault="0073006D" w:rsidP="0073006D">
            <w:pPr>
              <w:jc w:val="both"/>
            </w:pPr>
            <w:r>
              <w:rPr>
                <w:b/>
              </w:rPr>
              <w:t>Další současná působení jako akademický pracovník na jiných VŠ</w:t>
            </w:r>
          </w:p>
        </w:tc>
        <w:tc>
          <w:tcPr>
            <w:tcW w:w="1703"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59"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480"/>
        </w:trPr>
        <w:tc>
          <w:tcPr>
            <w:tcW w:w="9859" w:type="dxa"/>
            <w:gridSpan w:val="11"/>
            <w:tcBorders>
              <w:top w:val="nil"/>
            </w:tcBorders>
          </w:tcPr>
          <w:p w:rsidR="0073006D" w:rsidRDefault="0073006D" w:rsidP="0073006D">
            <w:pPr>
              <w:jc w:val="both"/>
            </w:pPr>
            <w:r>
              <w:t>Finanční účetnictví I – přednášející (30%)</w:t>
            </w:r>
          </w:p>
          <w:p w:rsidR="0073006D" w:rsidRDefault="0073006D" w:rsidP="0073006D">
            <w:pPr>
              <w:jc w:val="both"/>
            </w:pPr>
            <w:r>
              <w:t>Základy účetnictví – přednášející (40%)</w:t>
            </w:r>
          </w:p>
          <w:p w:rsidR="0073006D" w:rsidRDefault="0073006D" w:rsidP="0073006D">
            <w:pPr>
              <w:jc w:val="both"/>
            </w:pPr>
            <w:r>
              <w:t>Daně individuální</w:t>
            </w:r>
            <w:r w:rsidR="0083535D">
              <w:t>ho podnikatele – přednášející (4</w:t>
            </w:r>
            <w:r>
              <w:t>0%)</w:t>
            </w:r>
          </w:p>
        </w:tc>
      </w:tr>
      <w:tr w:rsidR="0073006D" w:rsidTr="0073006D">
        <w:tc>
          <w:tcPr>
            <w:tcW w:w="9859" w:type="dxa"/>
            <w:gridSpan w:val="11"/>
            <w:shd w:val="clear" w:color="auto" w:fill="F7CAAC"/>
          </w:tcPr>
          <w:p w:rsidR="0073006D" w:rsidRDefault="0073006D" w:rsidP="0073006D">
            <w:pPr>
              <w:jc w:val="both"/>
            </w:pPr>
            <w:r>
              <w:rPr>
                <w:b/>
              </w:rPr>
              <w:t xml:space="preserve">Údaje o vzdělání na VŠ </w:t>
            </w:r>
          </w:p>
        </w:tc>
      </w:tr>
      <w:tr w:rsidR="0073006D" w:rsidTr="0073006D">
        <w:trPr>
          <w:trHeight w:val="1586"/>
        </w:trPr>
        <w:tc>
          <w:tcPr>
            <w:tcW w:w="9859" w:type="dxa"/>
            <w:gridSpan w:val="11"/>
          </w:tcPr>
          <w:tbl>
            <w:tblPr>
              <w:tblStyle w:val="Mkatabulky"/>
              <w:tblpPr w:leftFromText="141" w:rightFromText="141" w:vertAnchor="text" w:horzAnchor="margin" w:tblpY="-5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8363"/>
            </w:tblGrid>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2006-2011</w:t>
                  </w:r>
                </w:p>
              </w:tc>
              <w:tc>
                <w:tcPr>
                  <w:tcW w:w="8363" w:type="dxa"/>
                </w:tcPr>
                <w:p w:rsidR="0073006D" w:rsidRPr="00807C1F" w:rsidRDefault="0073006D" w:rsidP="0073006D">
                  <w:pPr>
                    <w:autoSpaceDE w:val="0"/>
                    <w:autoSpaceDN w:val="0"/>
                    <w:adjustRightInd w:val="0"/>
                    <w:ind w:left="35"/>
                    <w:jc w:val="both"/>
                    <w:rPr>
                      <w:color w:val="000000"/>
                      <w:sz w:val="20"/>
                      <w:szCs w:val="24"/>
                    </w:rPr>
                  </w:pPr>
                  <w:r w:rsidRPr="00807C1F">
                    <w:rPr>
                      <w:color w:val="000000"/>
                      <w:sz w:val="20"/>
                      <w:szCs w:val="24"/>
                    </w:rPr>
                    <w:t xml:space="preserve">Univerzita Tomáše Bati ve Zlíně, Fakulta managementu a ekonomiky, obor Ekonomika a management </w:t>
                  </w:r>
                  <w:r w:rsidRPr="00807C1F">
                    <w:rPr>
                      <w:b/>
                      <w:color w:val="000000"/>
                      <w:sz w:val="20"/>
                      <w:szCs w:val="24"/>
                    </w:rPr>
                    <w:t>(Ph.D.)</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2008-2011</w:t>
                  </w:r>
                </w:p>
              </w:tc>
              <w:tc>
                <w:tcPr>
                  <w:tcW w:w="8363" w:type="dxa"/>
                </w:tcPr>
                <w:p w:rsidR="0073006D" w:rsidRPr="00807C1F" w:rsidRDefault="0073006D" w:rsidP="0073006D">
                  <w:pPr>
                    <w:ind w:left="35"/>
                    <w:jc w:val="both"/>
                    <w:rPr>
                      <w:b/>
                      <w:sz w:val="20"/>
                    </w:rPr>
                  </w:pPr>
                  <w:r w:rsidRPr="00807C1F">
                    <w:rPr>
                      <w:sz w:val="20"/>
                    </w:rPr>
                    <w:t xml:space="preserve">Univerzita Tomáš Bati ve Zlíně, Fakulta humanitních studií, obor Sociální pedagogika </w:t>
                  </w:r>
                  <w:r w:rsidRPr="00807C1F">
                    <w:rPr>
                      <w:b/>
                      <w:sz w:val="20"/>
                    </w:rPr>
                    <w:t>(Bc.)</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2004-2006</w:t>
                  </w:r>
                </w:p>
              </w:tc>
              <w:tc>
                <w:tcPr>
                  <w:tcW w:w="8363" w:type="dxa"/>
                </w:tcPr>
                <w:p w:rsidR="0073006D" w:rsidRPr="00807C1F" w:rsidRDefault="0073006D" w:rsidP="0073006D">
                  <w:pPr>
                    <w:ind w:left="35"/>
                    <w:jc w:val="both"/>
                    <w:rPr>
                      <w:sz w:val="20"/>
                    </w:rPr>
                  </w:pPr>
                  <w:r w:rsidRPr="00807C1F">
                    <w:rPr>
                      <w:sz w:val="20"/>
                    </w:rPr>
                    <w:t>U</w:t>
                  </w:r>
                  <w:r w:rsidRPr="00807C1F">
                    <w:rPr>
                      <w:color w:val="000000"/>
                      <w:sz w:val="20"/>
                      <w:szCs w:val="24"/>
                    </w:rPr>
                    <w:t xml:space="preserve">niverzita Tomáše Bati ve Zlíně, Fakulta managementu a ekonomiky, </w:t>
                  </w:r>
                  <w:r w:rsidRPr="00807C1F">
                    <w:rPr>
                      <w:sz w:val="20"/>
                    </w:rPr>
                    <w:t>magisterský studijní program</w:t>
                  </w:r>
                </w:p>
                <w:p w:rsidR="0073006D" w:rsidRPr="00807C1F" w:rsidRDefault="0073006D" w:rsidP="00807C1F">
                  <w:pPr>
                    <w:ind w:left="35"/>
                    <w:jc w:val="both"/>
                    <w:rPr>
                      <w:sz w:val="20"/>
                    </w:rPr>
                  </w:pPr>
                  <w:r w:rsidRPr="00807C1F">
                    <w:rPr>
                      <w:sz w:val="20"/>
                    </w:rPr>
                    <w:t xml:space="preserve">Hospodářská politika a správa, obor Finance </w:t>
                  </w:r>
                  <w:r w:rsidRPr="00807C1F">
                    <w:rPr>
                      <w:b/>
                      <w:color w:val="000000"/>
                      <w:sz w:val="20"/>
                      <w:szCs w:val="24"/>
                    </w:rPr>
                    <w:t>(Ing.)</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2001-2004</w:t>
                  </w:r>
                </w:p>
              </w:tc>
              <w:tc>
                <w:tcPr>
                  <w:tcW w:w="8363" w:type="dxa"/>
                </w:tcPr>
                <w:p w:rsidR="0073006D" w:rsidRPr="00807C1F" w:rsidRDefault="0073006D" w:rsidP="0073006D">
                  <w:pPr>
                    <w:autoSpaceDE w:val="0"/>
                    <w:autoSpaceDN w:val="0"/>
                    <w:adjustRightInd w:val="0"/>
                    <w:ind w:left="35"/>
                    <w:jc w:val="both"/>
                    <w:rPr>
                      <w:b/>
                      <w:sz w:val="20"/>
                    </w:rPr>
                  </w:pPr>
                  <w:r w:rsidRPr="00807C1F">
                    <w:rPr>
                      <w:sz w:val="20"/>
                    </w:rPr>
                    <w:t>U</w:t>
                  </w:r>
                  <w:r w:rsidRPr="00807C1F">
                    <w:rPr>
                      <w:color w:val="000000"/>
                      <w:sz w:val="20"/>
                      <w:szCs w:val="24"/>
                    </w:rPr>
                    <w:t>niverzita Tomáše Bati ve Zlíně, Fakulta managementu a ekonomiky</w:t>
                  </w:r>
                  <w:r w:rsidRPr="00807C1F">
                    <w:rPr>
                      <w:b/>
                      <w:sz w:val="20"/>
                    </w:rPr>
                    <w:t xml:space="preserve"> </w:t>
                  </w:r>
                  <w:r w:rsidRPr="00807C1F">
                    <w:rPr>
                      <w:sz w:val="20"/>
                    </w:rPr>
                    <w:t xml:space="preserve">bakalářský studijní program Ekonomika a management </w:t>
                  </w:r>
                  <w:r w:rsidRPr="00807C1F">
                    <w:rPr>
                      <w:b/>
                      <w:color w:val="000000"/>
                      <w:sz w:val="20"/>
                      <w:szCs w:val="24"/>
                    </w:rPr>
                    <w:t>(Bc.)</w:t>
                  </w:r>
                </w:p>
              </w:tc>
            </w:tr>
          </w:tbl>
          <w:p w:rsidR="0073006D" w:rsidRPr="00A66477" w:rsidRDefault="0073006D" w:rsidP="0073006D">
            <w:pPr>
              <w:tabs>
                <w:tab w:val="left" w:pos="959"/>
              </w:tabs>
            </w:pPr>
          </w:p>
        </w:tc>
      </w:tr>
      <w:tr w:rsidR="0073006D" w:rsidTr="0073006D">
        <w:tc>
          <w:tcPr>
            <w:tcW w:w="9859"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289"/>
        </w:trPr>
        <w:tc>
          <w:tcPr>
            <w:tcW w:w="9859" w:type="dxa"/>
            <w:gridSpan w:val="11"/>
          </w:tcPr>
          <w:p w:rsidR="0073006D" w:rsidRDefault="0073006D" w:rsidP="0073006D">
            <w:pPr>
              <w:jc w:val="both"/>
            </w:pPr>
            <w:r w:rsidRPr="00DC1D92">
              <w:rPr>
                <w:b/>
              </w:rPr>
              <w:t>2/2009 – dosud</w:t>
            </w:r>
            <w:r w:rsidRPr="006A032A">
              <w:t>: UTB ve Zlíně, Fakulta managementu a ekonomiky, akademický pracovník</w:t>
            </w:r>
          </w:p>
        </w:tc>
      </w:tr>
      <w:tr w:rsidR="0073006D" w:rsidTr="0073006D">
        <w:trPr>
          <w:trHeight w:val="250"/>
        </w:trPr>
        <w:tc>
          <w:tcPr>
            <w:tcW w:w="9859"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142"/>
        </w:trPr>
        <w:tc>
          <w:tcPr>
            <w:tcW w:w="9859" w:type="dxa"/>
            <w:gridSpan w:val="11"/>
          </w:tcPr>
          <w:p w:rsidR="0073006D" w:rsidRDefault="0073006D" w:rsidP="0073006D">
            <w:pPr>
              <w:jc w:val="both"/>
            </w:pPr>
            <w:r>
              <w:t>Počet vedených bakalářských prací – 24</w:t>
            </w:r>
          </w:p>
          <w:p w:rsidR="0073006D" w:rsidRDefault="0073006D" w:rsidP="0073006D">
            <w:pPr>
              <w:jc w:val="both"/>
            </w:pPr>
            <w:r>
              <w:t>Počet vedených diplomových prací – 26</w:t>
            </w:r>
          </w:p>
        </w:tc>
      </w:tr>
      <w:tr w:rsidR="0073006D" w:rsidTr="0073006D">
        <w:trPr>
          <w:cantSplit/>
        </w:trPr>
        <w:tc>
          <w:tcPr>
            <w:tcW w:w="3347"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Tr="0073006D">
        <w:trPr>
          <w:cantSplit/>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Default="0073006D" w:rsidP="0073006D">
            <w:pPr>
              <w:jc w:val="both"/>
            </w:pPr>
            <w:r>
              <w:rPr>
                <w:b/>
                <w:sz w:val="18"/>
              </w:rPr>
              <w:t>ostatní</w:t>
            </w:r>
          </w:p>
        </w:tc>
      </w:tr>
      <w:tr w:rsidR="0073006D" w:rsidTr="0073006D">
        <w:trPr>
          <w:cantSplit/>
          <w:trHeight w:val="70"/>
        </w:trPr>
        <w:tc>
          <w:tcPr>
            <w:tcW w:w="3347"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2" w:type="dxa"/>
            <w:vMerge w:val="restart"/>
            <w:tcBorders>
              <w:left w:val="single" w:sz="12" w:space="0" w:color="auto"/>
            </w:tcBorders>
          </w:tcPr>
          <w:p w:rsidR="0073006D" w:rsidRDefault="0073006D" w:rsidP="0073006D">
            <w:pPr>
              <w:jc w:val="both"/>
              <w:rPr>
                <w:b/>
              </w:rPr>
            </w:pPr>
            <w:r>
              <w:rPr>
                <w:b/>
              </w:rPr>
              <w:t>0</w:t>
            </w:r>
          </w:p>
        </w:tc>
        <w:tc>
          <w:tcPr>
            <w:tcW w:w="693" w:type="dxa"/>
            <w:vMerge w:val="restart"/>
          </w:tcPr>
          <w:p w:rsidR="0073006D" w:rsidRDefault="00A65E20" w:rsidP="0073006D">
            <w:pPr>
              <w:jc w:val="both"/>
              <w:rPr>
                <w:b/>
              </w:rPr>
            </w:pPr>
            <w:r>
              <w:rPr>
                <w:b/>
              </w:rPr>
              <w:t>7</w:t>
            </w:r>
          </w:p>
        </w:tc>
        <w:tc>
          <w:tcPr>
            <w:tcW w:w="694" w:type="dxa"/>
            <w:vMerge w:val="restart"/>
          </w:tcPr>
          <w:p w:rsidR="0073006D" w:rsidRDefault="0073006D" w:rsidP="0073006D">
            <w:pPr>
              <w:jc w:val="both"/>
              <w:rPr>
                <w:b/>
              </w:rPr>
            </w:pPr>
            <w:r>
              <w:rPr>
                <w:b/>
              </w:rPr>
              <w:t>16</w:t>
            </w:r>
          </w:p>
        </w:tc>
      </w:tr>
      <w:tr w:rsidR="0073006D" w:rsidTr="0073006D">
        <w:trPr>
          <w:trHeight w:val="205"/>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59"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Tr="0073006D">
        <w:trPr>
          <w:trHeight w:val="2347"/>
        </w:trPr>
        <w:tc>
          <w:tcPr>
            <w:tcW w:w="9859" w:type="dxa"/>
            <w:gridSpan w:val="11"/>
          </w:tcPr>
          <w:p w:rsidR="00807C1F" w:rsidRPr="00B66074" w:rsidRDefault="00807C1F" w:rsidP="00807C1F">
            <w:pPr>
              <w:jc w:val="both"/>
            </w:pPr>
            <w:r w:rsidRPr="00B66074">
              <w:t>SVITÁKOVÁ, B., OTRUSINOVÁ, M.</w:t>
            </w:r>
            <w:r>
              <w:t xml:space="preserve"> </w:t>
            </w:r>
            <w:r w:rsidRPr="00B66074">
              <w:t>Public-sourced Agriculture Subsidies in the Conditions of the Czech Republic and Their Accounting and Tax Aspects.</w:t>
            </w:r>
            <w:r>
              <w:t xml:space="preserve"> </w:t>
            </w:r>
            <w:r w:rsidRPr="00B66074">
              <w:t>ICFE 2018</w:t>
            </w:r>
            <w:r>
              <w:t>, pp. 404-420. ISBN 978-80-7454-767-6. (80%)</w:t>
            </w:r>
          </w:p>
          <w:p w:rsidR="00807C1F" w:rsidRDefault="00807C1F" w:rsidP="00807C1F">
            <w:pPr>
              <w:jc w:val="both"/>
            </w:pPr>
            <w:r>
              <w:t xml:space="preserve">PASEKOVÁ, M., MULLEROVÁ, L., CRHOVÁ, Z., SVITÁKOVÁ, B. Impact of Reporting of Deferred Tax on Sustainable Development of a Counry: Case of Czech Republic. </w:t>
            </w:r>
            <w:r>
              <w:rPr>
                <w:i/>
                <w:iCs/>
              </w:rPr>
              <w:t>Journal of Security and Sustainability Issues</w:t>
            </w:r>
            <w:r>
              <w:t>. 2018,</w:t>
            </w:r>
            <w:r w:rsidRPr="00DB01E9">
              <w:t xml:space="preserve"> https://doi.org/10.9770/jssi.2018.7.4(13)</w:t>
            </w:r>
            <w:r>
              <w:t xml:space="preserve"> (10%)</w:t>
            </w:r>
          </w:p>
          <w:p w:rsidR="00807C1F" w:rsidRPr="00872351" w:rsidRDefault="00807C1F" w:rsidP="00807C1F">
            <w:pPr>
              <w:jc w:val="both"/>
            </w:pPr>
            <w:r w:rsidRPr="00872351">
              <w:t xml:space="preserve">PASEKOVÁ, M., SVITÁKOVÁ, B., KRAMNÁ, E., OTRUSINOVÁ, M., KOLÁŘOVÁ, E., CRHOVÁ, Z. Problematic Areas of Accounting:Some Evidence from the Czech Republic. </w:t>
            </w:r>
            <w:r w:rsidRPr="00872351">
              <w:rPr>
                <w:i/>
              </w:rPr>
              <w:t xml:space="preserve">Journal of Competitiveness. </w:t>
            </w:r>
            <w:r w:rsidRPr="00872351">
              <w:t>2018</w:t>
            </w:r>
            <w:r w:rsidRPr="00872351">
              <w:rPr>
                <w:i/>
              </w:rPr>
              <w:t>.</w:t>
            </w:r>
            <w:r w:rsidRPr="00872351">
              <w:t xml:space="preserve"> ISSN 1804-171X</w:t>
            </w:r>
            <w:r>
              <w:t>. (15%)</w:t>
            </w:r>
          </w:p>
          <w:p w:rsidR="00807C1F" w:rsidRPr="00872351" w:rsidRDefault="00807C1F" w:rsidP="00807C1F">
            <w:pPr>
              <w:jc w:val="both"/>
              <w:rPr>
                <w:rStyle w:val="Hypertextovodkaz"/>
              </w:rPr>
            </w:pPr>
            <w:r>
              <w:t>PASEKOVÁ, M., SVITÁ</w:t>
            </w:r>
            <w:r w:rsidRPr="00872351">
              <w:t xml:space="preserve">KOVÁ, B., KRAMNÁ, E., OTRUSINOVÁ, M. Towards Financial Sustainability Of Companies: Issues Related To Reporting Errors. </w:t>
            </w:r>
            <w:r w:rsidRPr="00872351">
              <w:rPr>
                <w:i/>
                <w:iCs/>
              </w:rPr>
              <w:t>Journal of Security and Sustainability Issues.</w:t>
            </w:r>
            <w:r w:rsidRPr="00872351">
              <w:t xml:space="preserve"> 2017, Volume 7, Issue 1, pp. 141-153. ISSN 2029-7017. </w:t>
            </w:r>
            <w:hyperlink r:id="rId86" w:history="1">
              <w:r w:rsidRPr="00872351">
                <w:rPr>
                  <w:rStyle w:val="Hypertextovodkaz"/>
                </w:rPr>
                <w:t>https://doi.org/10.9770/jssi.2017.7.1(12)</w:t>
              </w:r>
            </w:hyperlink>
            <w:r w:rsidRPr="00872351">
              <w:rPr>
                <w:rStyle w:val="Hypertextovodkaz"/>
              </w:rPr>
              <w:t xml:space="preserve"> </w:t>
            </w:r>
            <w:r w:rsidRPr="00DC1D92">
              <w:rPr>
                <w:rStyle w:val="Hypertextovodkaz"/>
              </w:rPr>
              <w:t>(15%)</w:t>
            </w:r>
          </w:p>
          <w:p w:rsidR="0073006D" w:rsidRPr="00D40789" w:rsidRDefault="0073006D" w:rsidP="0073006D">
            <w:pPr>
              <w:jc w:val="both"/>
              <w:rPr>
                <w:color w:val="0000FF" w:themeColor="hyperlink"/>
                <w:u w:val="single"/>
              </w:rPr>
            </w:pPr>
          </w:p>
        </w:tc>
      </w:tr>
      <w:tr w:rsidR="0073006D" w:rsidTr="0073006D">
        <w:trPr>
          <w:trHeight w:val="218"/>
        </w:trPr>
        <w:tc>
          <w:tcPr>
            <w:tcW w:w="9859" w:type="dxa"/>
            <w:gridSpan w:val="11"/>
            <w:shd w:val="clear" w:color="auto" w:fill="F7CAAC"/>
          </w:tcPr>
          <w:p w:rsidR="0073006D" w:rsidRDefault="0073006D" w:rsidP="0073006D">
            <w:pPr>
              <w:rPr>
                <w:b/>
              </w:rPr>
            </w:pPr>
            <w:r>
              <w:rPr>
                <w:b/>
              </w:rPr>
              <w:t>Působení v zahraničí</w:t>
            </w:r>
          </w:p>
        </w:tc>
      </w:tr>
      <w:tr w:rsidR="0073006D" w:rsidTr="0073006D">
        <w:trPr>
          <w:trHeight w:val="211"/>
        </w:trPr>
        <w:tc>
          <w:tcPr>
            <w:tcW w:w="9859" w:type="dxa"/>
            <w:gridSpan w:val="11"/>
          </w:tcPr>
          <w:p w:rsidR="0073006D" w:rsidRDefault="0073006D" w:rsidP="0073006D">
            <w:pPr>
              <w:rPr>
                <w:b/>
              </w:rPr>
            </w:pPr>
          </w:p>
        </w:tc>
      </w:tr>
      <w:tr w:rsidR="0073006D" w:rsidTr="0073006D">
        <w:trPr>
          <w:cantSplit/>
          <w:trHeight w:val="100"/>
        </w:trPr>
        <w:tc>
          <w:tcPr>
            <w:tcW w:w="2518"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19" w:type="dxa"/>
            <w:gridSpan w:val="3"/>
          </w:tcPr>
          <w:p w:rsidR="0073006D" w:rsidRDefault="0073006D" w:rsidP="0073006D">
            <w:pPr>
              <w:jc w:val="both"/>
            </w:pPr>
          </w:p>
        </w:tc>
      </w:tr>
    </w:tbl>
    <w:p w:rsidR="00184270" w:rsidRDefault="00184270" w:rsidP="00694BA8">
      <w:pPr>
        <w:spacing w:after="160" w:line="259" w:lineRule="auto"/>
      </w:pPr>
    </w:p>
    <w:p w:rsidR="00184270" w:rsidRDefault="00184270">
      <w:r>
        <w:br w:type="page"/>
      </w:r>
    </w:p>
    <w:tbl>
      <w:tblPr>
        <w:tblW w:w="1003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5"/>
        <w:gridCol w:w="2354"/>
        <w:gridCol w:w="163"/>
        <w:gridCol w:w="669"/>
        <w:gridCol w:w="160"/>
        <w:gridCol w:w="1568"/>
        <w:gridCol w:w="153"/>
        <w:gridCol w:w="373"/>
        <w:gridCol w:w="151"/>
        <w:gridCol w:w="319"/>
        <w:gridCol w:w="149"/>
        <w:gridCol w:w="849"/>
        <w:gridCol w:w="145"/>
        <w:gridCol w:w="567"/>
        <w:gridCol w:w="77"/>
        <w:gridCol w:w="67"/>
        <w:gridCol w:w="75"/>
        <w:gridCol w:w="493"/>
        <w:gridCol w:w="141"/>
        <w:gridCol w:w="555"/>
        <w:gridCol w:w="138"/>
        <w:gridCol w:w="559"/>
        <w:gridCol w:w="135"/>
      </w:tblGrid>
      <w:tr w:rsidR="00184270" w:rsidRPr="00BA53AC" w:rsidTr="008C7FAC">
        <w:trPr>
          <w:gridAfter w:val="1"/>
          <w:wAfter w:w="135" w:type="dxa"/>
        </w:trPr>
        <w:tc>
          <w:tcPr>
            <w:tcW w:w="9900" w:type="dxa"/>
            <w:gridSpan w:val="22"/>
            <w:tcBorders>
              <w:bottom w:val="double" w:sz="4" w:space="0" w:color="auto"/>
            </w:tcBorders>
            <w:shd w:val="clear" w:color="auto" w:fill="BDD6EE"/>
          </w:tcPr>
          <w:p w:rsidR="00184270" w:rsidRPr="00BA53AC" w:rsidRDefault="00184270" w:rsidP="00E9161C">
            <w:pPr>
              <w:jc w:val="both"/>
              <w:rPr>
                <w:b/>
                <w:sz w:val="28"/>
              </w:rPr>
            </w:pPr>
            <w:r w:rsidRPr="00BA53AC">
              <w:rPr>
                <w:b/>
                <w:sz w:val="28"/>
              </w:rPr>
              <w:lastRenderedPageBreak/>
              <w:t>C-I – Personální zabezpečení</w:t>
            </w:r>
          </w:p>
        </w:tc>
      </w:tr>
      <w:tr w:rsidR="00184270" w:rsidRPr="00AD088D" w:rsidTr="008C7FAC">
        <w:trPr>
          <w:gridAfter w:val="1"/>
          <w:wAfter w:w="135" w:type="dxa"/>
        </w:trPr>
        <w:tc>
          <w:tcPr>
            <w:tcW w:w="2529" w:type="dxa"/>
            <w:gridSpan w:val="2"/>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371" w:type="dxa"/>
            <w:gridSpan w:val="20"/>
          </w:tcPr>
          <w:p w:rsidR="00184270" w:rsidRPr="00AD088D" w:rsidRDefault="00184270" w:rsidP="00E9161C">
            <w:pPr>
              <w:jc w:val="both"/>
            </w:pPr>
            <w:r w:rsidRPr="00AD088D">
              <w:t>Univerzita Tomáše Bati ve Zlíně</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Součást vysoké školy</w:t>
            </w:r>
          </w:p>
        </w:tc>
        <w:tc>
          <w:tcPr>
            <w:tcW w:w="7371" w:type="dxa"/>
            <w:gridSpan w:val="20"/>
          </w:tcPr>
          <w:p w:rsidR="00184270" w:rsidRPr="00AD088D" w:rsidRDefault="00184270" w:rsidP="00E9161C">
            <w:pPr>
              <w:jc w:val="both"/>
            </w:pPr>
            <w:r w:rsidRPr="00AD088D">
              <w:t xml:space="preserve">Fakulta managementu a ekonomiky </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Název studijního programu</w:t>
            </w:r>
          </w:p>
        </w:tc>
        <w:tc>
          <w:tcPr>
            <w:tcW w:w="7371" w:type="dxa"/>
            <w:gridSpan w:val="20"/>
          </w:tcPr>
          <w:p w:rsidR="00184270" w:rsidRPr="00AD088D" w:rsidRDefault="00BB582A" w:rsidP="00E9161C">
            <w:pPr>
              <w:jc w:val="both"/>
            </w:pPr>
            <w:r w:rsidRPr="00F25E04">
              <w:t>Finance a finanční technologie</w:t>
            </w:r>
          </w:p>
        </w:tc>
      </w:tr>
      <w:tr w:rsidR="00184270" w:rsidRPr="00AD088D" w:rsidTr="008C7FAC">
        <w:trPr>
          <w:gridAfter w:val="1"/>
          <w:wAfter w:w="135" w:type="dxa"/>
          <w:trHeight w:val="185"/>
        </w:trPr>
        <w:tc>
          <w:tcPr>
            <w:tcW w:w="2529" w:type="dxa"/>
            <w:gridSpan w:val="2"/>
            <w:shd w:val="clear" w:color="auto" w:fill="F7CAAC"/>
          </w:tcPr>
          <w:p w:rsidR="00184270" w:rsidRPr="00AD088D" w:rsidRDefault="00184270" w:rsidP="00E9161C">
            <w:pPr>
              <w:jc w:val="both"/>
              <w:rPr>
                <w:b/>
              </w:rPr>
            </w:pPr>
            <w:r w:rsidRPr="00AD088D">
              <w:rPr>
                <w:b/>
              </w:rPr>
              <w:t>Jméno a příjmení</w:t>
            </w:r>
          </w:p>
        </w:tc>
        <w:tc>
          <w:tcPr>
            <w:tcW w:w="4554" w:type="dxa"/>
            <w:gridSpan w:val="10"/>
          </w:tcPr>
          <w:p w:rsidR="00184270" w:rsidRPr="00AD088D" w:rsidRDefault="00184270" w:rsidP="00E9161C">
            <w:pPr>
              <w:jc w:val="both"/>
            </w:pPr>
            <w:r>
              <w:t>Jiří SVOBODA</w:t>
            </w:r>
          </w:p>
        </w:tc>
        <w:tc>
          <w:tcPr>
            <w:tcW w:w="712" w:type="dxa"/>
            <w:gridSpan w:val="2"/>
            <w:shd w:val="clear" w:color="auto" w:fill="F7CAAC"/>
          </w:tcPr>
          <w:p w:rsidR="00184270" w:rsidRPr="00AD088D" w:rsidRDefault="00184270" w:rsidP="00E9161C">
            <w:pPr>
              <w:jc w:val="both"/>
              <w:rPr>
                <w:b/>
              </w:rPr>
            </w:pPr>
            <w:r w:rsidRPr="00AD088D">
              <w:rPr>
                <w:b/>
              </w:rPr>
              <w:t>Tituly</w:t>
            </w:r>
          </w:p>
        </w:tc>
        <w:tc>
          <w:tcPr>
            <w:tcW w:w="2105" w:type="dxa"/>
            <w:gridSpan w:val="8"/>
          </w:tcPr>
          <w:p w:rsidR="00184270" w:rsidRPr="00AD088D" w:rsidRDefault="00184270" w:rsidP="00E9161C">
            <w:pPr>
              <w:jc w:val="both"/>
            </w:pPr>
            <w:r>
              <w:t>Ing., Ph.D.</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Rok narození</w:t>
            </w:r>
          </w:p>
        </w:tc>
        <w:tc>
          <w:tcPr>
            <w:tcW w:w="832" w:type="dxa"/>
            <w:gridSpan w:val="2"/>
          </w:tcPr>
          <w:p w:rsidR="00184270" w:rsidRPr="00AD088D" w:rsidRDefault="00184270" w:rsidP="00E9161C">
            <w:pPr>
              <w:jc w:val="both"/>
            </w:pPr>
            <w:r>
              <w:t>1980</w:t>
            </w:r>
          </w:p>
        </w:tc>
        <w:tc>
          <w:tcPr>
            <w:tcW w:w="1728" w:type="dxa"/>
            <w:gridSpan w:val="2"/>
            <w:shd w:val="clear" w:color="auto" w:fill="F7CAAC"/>
          </w:tcPr>
          <w:p w:rsidR="00184270" w:rsidRPr="00AD088D" w:rsidRDefault="00184270" w:rsidP="00E9161C">
            <w:pPr>
              <w:jc w:val="both"/>
              <w:rPr>
                <w:b/>
              </w:rPr>
            </w:pPr>
            <w:r w:rsidRPr="00AD088D">
              <w:rPr>
                <w:b/>
              </w:rPr>
              <w:t>typ vztahu k VŠ</w:t>
            </w:r>
          </w:p>
        </w:tc>
        <w:tc>
          <w:tcPr>
            <w:tcW w:w="996" w:type="dxa"/>
            <w:gridSpan w:val="4"/>
          </w:tcPr>
          <w:p w:rsidR="00184270" w:rsidRPr="00AD088D" w:rsidRDefault="004D1097" w:rsidP="00E9161C">
            <w:pPr>
              <w:jc w:val="both"/>
            </w:pPr>
            <w:r>
              <w:t>pp</w:t>
            </w:r>
          </w:p>
        </w:tc>
        <w:tc>
          <w:tcPr>
            <w:tcW w:w="998" w:type="dxa"/>
            <w:gridSpan w:val="2"/>
            <w:shd w:val="clear" w:color="auto" w:fill="F7CAAC"/>
          </w:tcPr>
          <w:p w:rsidR="00184270" w:rsidRPr="00AD088D" w:rsidRDefault="00184270" w:rsidP="00E9161C">
            <w:pPr>
              <w:jc w:val="both"/>
              <w:rPr>
                <w:b/>
              </w:rPr>
            </w:pPr>
            <w:r w:rsidRPr="00AD088D">
              <w:rPr>
                <w:b/>
              </w:rPr>
              <w:t>rozsah</w:t>
            </w:r>
          </w:p>
        </w:tc>
        <w:tc>
          <w:tcPr>
            <w:tcW w:w="712" w:type="dxa"/>
            <w:gridSpan w:val="2"/>
          </w:tcPr>
          <w:p w:rsidR="00184270" w:rsidRPr="00AD088D" w:rsidRDefault="004D1097" w:rsidP="00E9161C">
            <w:pPr>
              <w:jc w:val="both"/>
            </w:pPr>
            <w:r>
              <w:t>40</w:t>
            </w:r>
          </w:p>
        </w:tc>
        <w:tc>
          <w:tcPr>
            <w:tcW w:w="712" w:type="dxa"/>
            <w:gridSpan w:val="4"/>
            <w:shd w:val="clear" w:color="auto" w:fill="F7CAAC"/>
          </w:tcPr>
          <w:p w:rsidR="00184270" w:rsidRPr="00AD088D" w:rsidRDefault="00184270" w:rsidP="00E9161C">
            <w:pPr>
              <w:jc w:val="both"/>
              <w:rPr>
                <w:b/>
              </w:rPr>
            </w:pPr>
            <w:r w:rsidRPr="00AD088D">
              <w:rPr>
                <w:b/>
              </w:rPr>
              <w:t>do kdy</w:t>
            </w:r>
          </w:p>
        </w:tc>
        <w:tc>
          <w:tcPr>
            <w:tcW w:w="1393" w:type="dxa"/>
            <w:gridSpan w:val="4"/>
          </w:tcPr>
          <w:p w:rsidR="00184270" w:rsidRPr="00AD088D" w:rsidRDefault="004D1097" w:rsidP="00E9161C">
            <w:pPr>
              <w:jc w:val="both"/>
            </w:pPr>
            <w:r>
              <w:t xml:space="preserve">N </w:t>
            </w:r>
          </w:p>
        </w:tc>
      </w:tr>
      <w:tr w:rsidR="00184270" w:rsidRPr="00AD088D" w:rsidTr="008C7FAC">
        <w:trPr>
          <w:gridAfter w:val="1"/>
          <w:wAfter w:w="135" w:type="dxa"/>
        </w:trPr>
        <w:tc>
          <w:tcPr>
            <w:tcW w:w="5089" w:type="dxa"/>
            <w:gridSpan w:val="6"/>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4"/>
          </w:tcPr>
          <w:p w:rsidR="00184270" w:rsidRPr="00AD088D" w:rsidRDefault="004D1097" w:rsidP="00E9161C">
            <w:pPr>
              <w:jc w:val="both"/>
            </w:pPr>
            <w:r>
              <w:t>pp</w:t>
            </w:r>
          </w:p>
        </w:tc>
        <w:tc>
          <w:tcPr>
            <w:tcW w:w="998" w:type="dxa"/>
            <w:gridSpan w:val="2"/>
            <w:shd w:val="clear" w:color="auto" w:fill="F7CAAC"/>
          </w:tcPr>
          <w:p w:rsidR="00184270" w:rsidRPr="00AD088D" w:rsidRDefault="00184270" w:rsidP="00E9161C">
            <w:pPr>
              <w:jc w:val="both"/>
              <w:rPr>
                <w:b/>
              </w:rPr>
            </w:pPr>
            <w:r w:rsidRPr="00AD088D">
              <w:rPr>
                <w:b/>
              </w:rPr>
              <w:t>rozsah</w:t>
            </w:r>
          </w:p>
        </w:tc>
        <w:tc>
          <w:tcPr>
            <w:tcW w:w="712" w:type="dxa"/>
            <w:gridSpan w:val="2"/>
          </w:tcPr>
          <w:p w:rsidR="00184270" w:rsidRPr="00AD088D" w:rsidRDefault="004D1097" w:rsidP="00E9161C">
            <w:pPr>
              <w:jc w:val="both"/>
            </w:pPr>
            <w:r>
              <w:t>40</w:t>
            </w:r>
          </w:p>
        </w:tc>
        <w:tc>
          <w:tcPr>
            <w:tcW w:w="712" w:type="dxa"/>
            <w:gridSpan w:val="4"/>
            <w:shd w:val="clear" w:color="auto" w:fill="F7CAAC"/>
          </w:tcPr>
          <w:p w:rsidR="00184270" w:rsidRPr="00AD088D" w:rsidRDefault="00184270" w:rsidP="00E9161C">
            <w:pPr>
              <w:jc w:val="both"/>
              <w:rPr>
                <w:b/>
              </w:rPr>
            </w:pPr>
            <w:r w:rsidRPr="00AD088D">
              <w:rPr>
                <w:b/>
              </w:rPr>
              <w:t>do kdy</w:t>
            </w:r>
          </w:p>
        </w:tc>
        <w:tc>
          <w:tcPr>
            <w:tcW w:w="1393" w:type="dxa"/>
            <w:gridSpan w:val="4"/>
          </w:tcPr>
          <w:p w:rsidR="00184270" w:rsidRPr="00AD088D" w:rsidRDefault="004D1097" w:rsidP="00E9161C">
            <w:pPr>
              <w:jc w:val="both"/>
            </w:pPr>
            <w:r>
              <w:t xml:space="preserve">N </w:t>
            </w:r>
          </w:p>
        </w:tc>
      </w:tr>
      <w:tr w:rsidR="00184270" w:rsidRPr="00AD088D" w:rsidTr="008C7FAC">
        <w:trPr>
          <w:gridAfter w:val="1"/>
          <w:wAfter w:w="135" w:type="dxa"/>
        </w:trPr>
        <w:tc>
          <w:tcPr>
            <w:tcW w:w="6085" w:type="dxa"/>
            <w:gridSpan w:val="10"/>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4"/>
            <w:shd w:val="clear" w:color="auto" w:fill="F7CAAC"/>
          </w:tcPr>
          <w:p w:rsidR="00184270" w:rsidRPr="00AD088D" w:rsidRDefault="00184270" w:rsidP="00E9161C">
            <w:pPr>
              <w:jc w:val="both"/>
              <w:rPr>
                <w:b/>
              </w:rPr>
            </w:pPr>
            <w:r w:rsidRPr="00AD088D">
              <w:rPr>
                <w:b/>
              </w:rPr>
              <w:t>typ prac. vztahu</w:t>
            </w:r>
          </w:p>
        </w:tc>
        <w:tc>
          <w:tcPr>
            <w:tcW w:w="2105" w:type="dxa"/>
            <w:gridSpan w:val="8"/>
            <w:shd w:val="clear" w:color="auto" w:fill="F7CAAC"/>
          </w:tcPr>
          <w:p w:rsidR="00184270" w:rsidRPr="00AD088D" w:rsidRDefault="00184270" w:rsidP="00E9161C">
            <w:pPr>
              <w:jc w:val="both"/>
              <w:rPr>
                <w:b/>
              </w:rPr>
            </w:pPr>
            <w:r w:rsidRPr="00AD088D">
              <w:rPr>
                <w:b/>
              </w:rPr>
              <w:t>rozsah</w:t>
            </w:r>
          </w:p>
        </w:tc>
      </w:tr>
      <w:tr w:rsidR="00184270" w:rsidRPr="00AD088D" w:rsidTr="008C7FAC">
        <w:trPr>
          <w:gridAfter w:val="1"/>
          <w:wAfter w:w="135" w:type="dxa"/>
        </w:trPr>
        <w:tc>
          <w:tcPr>
            <w:tcW w:w="6085" w:type="dxa"/>
            <w:gridSpan w:val="10"/>
          </w:tcPr>
          <w:p w:rsidR="00184270" w:rsidRPr="00AD088D" w:rsidRDefault="00184270" w:rsidP="00E9161C">
            <w:pPr>
              <w:jc w:val="both"/>
            </w:pPr>
          </w:p>
        </w:tc>
        <w:tc>
          <w:tcPr>
            <w:tcW w:w="1710" w:type="dxa"/>
            <w:gridSpan w:val="4"/>
          </w:tcPr>
          <w:p w:rsidR="00184270" w:rsidRPr="00AD088D" w:rsidRDefault="00184270" w:rsidP="00E9161C">
            <w:pPr>
              <w:jc w:val="both"/>
            </w:pPr>
          </w:p>
        </w:tc>
        <w:tc>
          <w:tcPr>
            <w:tcW w:w="2105" w:type="dxa"/>
            <w:gridSpan w:val="8"/>
          </w:tcPr>
          <w:p w:rsidR="00184270" w:rsidRPr="00AD088D" w:rsidRDefault="00184270" w:rsidP="00E9161C">
            <w:pPr>
              <w:jc w:val="both"/>
            </w:pPr>
          </w:p>
        </w:tc>
      </w:tr>
      <w:tr w:rsidR="00184270" w:rsidRPr="00AD088D" w:rsidTr="008C7FAC">
        <w:trPr>
          <w:gridAfter w:val="1"/>
          <w:wAfter w:w="135" w:type="dxa"/>
        </w:trPr>
        <w:tc>
          <w:tcPr>
            <w:tcW w:w="6085" w:type="dxa"/>
            <w:gridSpan w:val="10"/>
          </w:tcPr>
          <w:p w:rsidR="00184270" w:rsidRPr="00AD088D" w:rsidRDefault="00184270" w:rsidP="00E9161C">
            <w:pPr>
              <w:jc w:val="both"/>
            </w:pPr>
          </w:p>
        </w:tc>
        <w:tc>
          <w:tcPr>
            <w:tcW w:w="1710" w:type="dxa"/>
            <w:gridSpan w:val="4"/>
          </w:tcPr>
          <w:p w:rsidR="00184270" w:rsidRPr="00AD088D" w:rsidRDefault="00184270" w:rsidP="00E9161C">
            <w:pPr>
              <w:jc w:val="both"/>
            </w:pPr>
          </w:p>
        </w:tc>
        <w:tc>
          <w:tcPr>
            <w:tcW w:w="2105" w:type="dxa"/>
            <w:gridSpan w:val="8"/>
          </w:tcPr>
          <w:p w:rsidR="00184270" w:rsidRPr="00AD088D" w:rsidRDefault="00184270" w:rsidP="00E9161C">
            <w:pPr>
              <w:jc w:val="both"/>
            </w:pP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8C7FAC">
        <w:trPr>
          <w:gridAfter w:val="1"/>
          <w:wAfter w:w="135" w:type="dxa"/>
          <w:trHeight w:val="643"/>
        </w:trPr>
        <w:tc>
          <w:tcPr>
            <w:tcW w:w="9900" w:type="dxa"/>
            <w:gridSpan w:val="22"/>
            <w:tcBorders>
              <w:top w:val="nil"/>
            </w:tcBorders>
          </w:tcPr>
          <w:p w:rsidR="00184270" w:rsidRPr="00184270" w:rsidRDefault="008C7FAC" w:rsidP="00184270">
            <w:pPr>
              <w:spacing w:line="259" w:lineRule="auto"/>
            </w:pPr>
            <w:r w:rsidRPr="008C7FAC">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8C7FAC">
        <w:trPr>
          <w:gridAfter w:val="1"/>
          <w:wAfter w:w="135" w:type="dxa"/>
          <w:trHeight w:val="372"/>
        </w:trPr>
        <w:tc>
          <w:tcPr>
            <w:tcW w:w="9900" w:type="dxa"/>
            <w:gridSpan w:val="22"/>
          </w:tcPr>
          <w:p w:rsidR="00987B8F" w:rsidRPr="008F16F3" w:rsidRDefault="00987B8F" w:rsidP="00987B8F">
            <w:pPr>
              <w:pStyle w:val="CVNormal"/>
              <w:tabs>
                <w:tab w:val="left" w:pos="1273"/>
              </w:tabs>
              <w:ind w:left="1273" w:hanging="1160"/>
              <w:jc w:val="both"/>
              <w:rPr>
                <w:rFonts w:ascii="Times New Roman" w:hAnsi="Times New Roman"/>
              </w:rPr>
            </w:pPr>
            <w:r>
              <w:rPr>
                <w:rFonts w:ascii="Times New Roman" w:hAnsi="Times New Roman"/>
              </w:rPr>
              <w:t>2016</w:t>
            </w:r>
            <w:r w:rsidRPr="008F16F3">
              <w:rPr>
                <w:rFonts w:ascii="Times New Roman" w:hAnsi="Times New Roman"/>
              </w:rPr>
              <w:t xml:space="preserve"> - dosud</w:t>
            </w:r>
            <w:r w:rsidRPr="008F16F3">
              <w:rPr>
                <w:rFonts w:ascii="Times New Roman" w:hAnsi="Times New Roman"/>
              </w:rPr>
              <w:tab/>
            </w:r>
            <w:r>
              <w:rPr>
                <w:rFonts w:ascii="Times New Roman" w:hAnsi="Times New Roman"/>
              </w:rPr>
              <w:t xml:space="preserve">Masarykova univerzita v Brně, Fakulta sportovních studií, Celoživotní vzdělávání, </w:t>
            </w:r>
            <w:r w:rsidRPr="008F16F3">
              <w:rPr>
                <w:rFonts w:ascii="Times New Roman" w:hAnsi="Times New Roman"/>
              </w:rPr>
              <w:t xml:space="preserve">studijní obor </w:t>
            </w:r>
            <w:r>
              <w:rPr>
                <w:rFonts w:ascii="Times New Roman" w:hAnsi="Times New Roman"/>
              </w:rPr>
              <w:t>Školení trenérů I. třídy</w:t>
            </w:r>
          </w:p>
          <w:p w:rsidR="00987B8F" w:rsidRDefault="00987B8F" w:rsidP="00987B8F">
            <w:pPr>
              <w:pStyle w:val="CVNormal"/>
              <w:tabs>
                <w:tab w:val="left" w:pos="1273"/>
              </w:tabs>
              <w:ind w:left="1273" w:hanging="1160"/>
              <w:jc w:val="both"/>
              <w:rPr>
                <w:rFonts w:ascii="Times New Roman" w:hAnsi="Times New Roman"/>
              </w:rPr>
            </w:pPr>
            <w:r>
              <w:rPr>
                <w:rFonts w:ascii="Times New Roman" w:hAnsi="Times New Roman"/>
              </w:rPr>
              <w:t>2004 - 2010</w:t>
            </w:r>
            <w:r w:rsidRPr="00D77BCF">
              <w:rPr>
                <w:rFonts w:ascii="Times New Roman" w:hAnsi="Times New Roman"/>
              </w:rPr>
              <w:tab/>
              <w:t>Univerzita Tomáše Bati ve Zlíně, Fakulta managementu a ekonomiky, doktorský studijní program</w:t>
            </w:r>
            <w:r>
              <w:rPr>
                <w:rFonts w:ascii="Times New Roman" w:hAnsi="Times New Roman"/>
              </w:rPr>
              <w:t>,</w:t>
            </w:r>
            <w:r w:rsidRPr="00D77BCF">
              <w:rPr>
                <w:rFonts w:ascii="Times New Roman" w:hAnsi="Times New Roman"/>
              </w:rPr>
              <w:t xml:space="preserve"> studijní obor Management a ekonomika (</w:t>
            </w:r>
            <w:r w:rsidRPr="00987B8F">
              <w:rPr>
                <w:rFonts w:ascii="Times New Roman" w:hAnsi="Times New Roman"/>
                <w:b/>
              </w:rPr>
              <w:t>Ph.D.)</w:t>
            </w:r>
          </w:p>
          <w:p w:rsidR="00987B8F" w:rsidRDefault="00987B8F" w:rsidP="00987B8F">
            <w:pPr>
              <w:pStyle w:val="CVNormal"/>
              <w:tabs>
                <w:tab w:val="left" w:pos="1273"/>
              </w:tabs>
              <w:ind w:left="1273" w:hanging="1160"/>
              <w:jc w:val="both"/>
              <w:rPr>
                <w:rFonts w:ascii="Times New Roman" w:hAnsi="Times New Roman"/>
              </w:rPr>
            </w:pPr>
            <w:r w:rsidRPr="00D77BCF">
              <w:rPr>
                <w:rFonts w:ascii="Times New Roman" w:hAnsi="Times New Roman"/>
              </w:rPr>
              <w:t>2002 - 2004</w:t>
            </w:r>
            <w:r w:rsidRPr="00D77BCF">
              <w:rPr>
                <w:rFonts w:ascii="Times New Roman" w:hAnsi="Times New Roman"/>
              </w:rPr>
              <w:tab/>
              <w:t>Univerzita Tomáše Bati ve Zlíně, Fakulta managementu a ekonomiky, magisterský studijní program</w:t>
            </w:r>
            <w:r>
              <w:rPr>
                <w:rFonts w:ascii="Times New Roman" w:hAnsi="Times New Roman"/>
              </w:rPr>
              <w:t xml:space="preserve">, </w:t>
            </w:r>
            <w:r w:rsidRPr="00D77BCF">
              <w:rPr>
                <w:rFonts w:ascii="Times New Roman" w:hAnsi="Times New Roman"/>
              </w:rPr>
              <w:t>studijní obor Management a marketing (</w:t>
            </w:r>
            <w:r w:rsidRPr="00987B8F">
              <w:rPr>
                <w:rFonts w:ascii="Times New Roman" w:hAnsi="Times New Roman"/>
                <w:b/>
              </w:rPr>
              <w:t>Ing</w:t>
            </w:r>
            <w:r w:rsidRPr="00D77BCF">
              <w:rPr>
                <w:rFonts w:ascii="Times New Roman" w:hAnsi="Times New Roman"/>
              </w:rPr>
              <w:t>.)</w:t>
            </w:r>
          </w:p>
          <w:p w:rsidR="00184270" w:rsidRDefault="00184270" w:rsidP="00E9161C">
            <w:pPr>
              <w:pStyle w:val="CVNormal"/>
              <w:tabs>
                <w:tab w:val="left" w:pos="1273"/>
              </w:tabs>
              <w:ind w:left="1273" w:hanging="1160"/>
              <w:jc w:val="both"/>
              <w:rPr>
                <w:rFonts w:ascii="Times New Roman" w:hAnsi="Times New Roman"/>
              </w:rPr>
            </w:pPr>
            <w:r w:rsidRPr="00D77BCF">
              <w:rPr>
                <w:rFonts w:ascii="Times New Roman" w:hAnsi="Times New Roman"/>
              </w:rPr>
              <w:t>1999 - 2002</w:t>
            </w:r>
            <w:r w:rsidRPr="00D77BCF">
              <w:rPr>
                <w:rFonts w:ascii="Times New Roman" w:hAnsi="Times New Roman"/>
              </w:rPr>
              <w:tab/>
              <w:t>Univerzita Tomáše Bati ve Zlíně, Fa</w:t>
            </w:r>
            <w:r>
              <w:rPr>
                <w:rFonts w:ascii="Times New Roman" w:hAnsi="Times New Roman"/>
              </w:rPr>
              <w:t>kulta managementu a ekonomiky, b</w:t>
            </w:r>
            <w:r w:rsidRPr="00D77BCF">
              <w:rPr>
                <w:rFonts w:ascii="Times New Roman" w:hAnsi="Times New Roman"/>
              </w:rPr>
              <w:t>akalářský studijní program</w:t>
            </w:r>
            <w:r>
              <w:rPr>
                <w:rFonts w:ascii="Times New Roman" w:hAnsi="Times New Roman"/>
              </w:rPr>
              <w:t>,</w:t>
            </w:r>
            <w:r w:rsidRPr="00D77BCF">
              <w:rPr>
                <w:rFonts w:ascii="Times New Roman" w:hAnsi="Times New Roman"/>
              </w:rPr>
              <w:t xml:space="preserve"> studijní obor Ekonomika a management </w:t>
            </w:r>
            <w:r w:rsidRPr="00987B8F">
              <w:rPr>
                <w:rFonts w:ascii="Times New Roman" w:hAnsi="Times New Roman"/>
                <w:b/>
              </w:rPr>
              <w:t>(Bc</w:t>
            </w:r>
            <w:r w:rsidRPr="00D77BCF">
              <w:rPr>
                <w:rFonts w:ascii="Times New Roman" w:hAnsi="Times New Roman"/>
              </w:rPr>
              <w:t>.)</w:t>
            </w:r>
          </w:p>
          <w:p w:rsidR="00184270" w:rsidRPr="00E816E5" w:rsidRDefault="00184270" w:rsidP="00E9161C">
            <w:pPr>
              <w:pStyle w:val="CVNormal"/>
              <w:tabs>
                <w:tab w:val="left" w:pos="1840"/>
              </w:tabs>
              <w:ind w:left="1840" w:hanging="1727"/>
              <w:jc w:val="both"/>
              <w:rPr>
                <w:rFonts w:ascii="Times New Roman" w:hAnsi="Times New Roman"/>
              </w:rPr>
            </w:pPr>
            <w:r w:rsidRPr="00E816E5">
              <w:rPr>
                <w:rFonts w:ascii="Times New Roman" w:hAnsi="Times New Roman"/>
              </w:rPr>
              <w:t>Další kvalifikace</w:t>
            </w:r>
          </w:p>
          <w:p w:rsidR="00184270"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2006 </w:t>
            </w:r>
            <w:r w:rsidRPr="00E816E5">
              <w:rPr>
                <w:rFonts w:ascii="Times New Roman" w:hAnsi="Times New Roman"/>
              </w:rPr>
              <w:tab/>
              <w:t xml:space="preserve">ČTS, trenér tenisu III. </w:t>
            </w:r>
            <w:r>
              <w:rPr>
                <w:rFonts w:ascii="Times New Roman" w:hAnsi="Times New Roman"/>
              </w:rPr>
              <w:t>t</w:t>
            </w:r>
            <w:r w:rsidRPr="00E816E5">
              <w:rPr>
                <w:rFonts w:ascii="Times New Roman" w:hAnsi="Times New Roman"/>
              </w:rPr>
              <w:t>řídy</w:t>
            </w:r>
          </w:p>
          <w:p w:rsidR="00184270" w:rsidRPr="00E816E5"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2007 </w:t>
            </w:r>
            <w:r w:rsidRPr="00E816E5">
              <w:rPr>
                <w:rFonts w:ascii="Times New Roman" w:hAnsi="Times New Roman"/>
              </w:rPr>
              <w:tab/>
              <w:t>ČTS, trenér tenisu II. třídy</w:t>
            </w:r>
            <w:r w:rsidRPr="00E816E5">
              <w:rPr>
                <w:rFonts w:ascii="Times New Roman" w:hAnsi="Times New Roman"/>
              </w:rPr>
              <w:tab/>
            </w:r>
          </w:p>
          <w:p w:rsidR="00184270" w:rsidRPr="000C3A11"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2008</w:t>
            </w:r>
            <w:r w:rsidRPr="00E816E5">
              <w:rPr>
                <w:rFonts w:ascii="Times New Roman" w:hAnsi="Times New Roman"/>
              </w:rPr>
              <w:tab/>
              <w:t>MŠM</w:t>
            </w:r>
            <w:r>
              <w:rPr>
                <w:rFonts w:ascii="Times New Roman" w:hAnsi="Times New Roman"/>
              </w:rPr>
              <w:t>T, instruktor školního lyžování</w:t>
            </w: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8C7FAC">
        <w:trPr>
          <w:gridAfter w:val="1"/>
          <w:wAfter w:w="135" w:type="dxa"/>
          <w:trHeight w:val="462"/>
        </w:trPr>
        <w:tc>
          <w:tcPr>
            <w:tcW w:w="9900" w:type="dxa"/>
            <w:gridSpan w:val="22"/>
          </w:tcPr>
          <w:p w:rsidR="00184270" w:rsidRDefault="00184270" w:rsidP="00E9161C">
            <w:pPr>
              <w:jc w:val="both"/>
            </w:pPr>
            <w:r>
              <w:t>Pedagogická činnost</w:t>
            </w:r>
          </w:p>
          <w:p w:rsidR="00184270" w:rsidRDefault="00184270" w:rsidP="00E9161C">
            <w:pPr>
              <w:tabs>
                <w:tab w:val="left" w:pos="1273"/>
              </w:tabs>
              <w:ind w:left="1273" w:hanging="1273"/>
              <w:jc w:val="both"/>
            </w:pPr>
            <w:r>
              <w:t>2004 - 2007</w:t>
            </w:r>
            <w:r>
              <w:tab/>
              <w:t>Univerzita Tomáše Bati ve Zlíně, Fakulta managementu a ekonomiky, Ústav průmyslového inženýrství, Interní doktorand, Logistika - vedení seminářů</w:t>
            </w:r>
          </w:p>
          <w:p w:rsidR="00184270" w:rsidRDefault="00184270" w:rsidP="00E9161C">
            <w:pPr>
              <w:tabs>
                <w:tab w:val="left" w:pos="1273"/>
              </w:tabs>
              <w:ind w:left="1273" w:hanging="1273"/>
              <w:jc w:val="both"/>
            </w:pPr>
            <w:r>
              <w:t>2007 - dosud</w:t>
            </w:r>
            <w:r>
              <w:tab/>
              <w:t>Univerzita Tomáše Bati ve Zlíně, Fakulta managementu a ekonomiky, Ústav tělesné výchovy, Výuka sportovních aktivit</w:t>
            </w:r>
          </w:p>
          <w:p w:rsidR="00184270" w:rsidRDefault="00184270" w:rsidP="00E9161C">
            <w:pPr>
              <w:jc w:val="both"/>
            </w:pPr>
            <w:r>
              <w:t>Trenérská činnost</w:t>
            </w:r>
          </w:p>
          <w:p w:rsidR="00184270" w:rsidRDefault="00184270" w:rsidP="00E9161C">
            <w:pPr>
              <w:jc w:val="both"/>
            </w:pPr>
            <w:r>
              <w:t>Od roku 2005 dosud - trenér závodního tenisu v TK Zlín</w:t>
            </w:r>
          </w:p>
          <w:p w:rsidR="00184270" w:rsidRDefault="00184270" w:rsidP="00E9161C">
            <w:pPr>
              <w:jc w:val="both"/>
            </w:pPr>
            <w:r>
              <w:t>Od roku 2006 dosud - výuka sportovních aktivit na UTB ve Zlíně</w:t>
            </w:r>
          </w:p>
          <w:p w:rsidR="00184270" w:rsidRDefault="00184270" w:rsidP="00E9161C">
            <w:pPr>
              <w:jc w:val="both"/>
            </w:pPr>
            <w:r w:rsidRPr="000B1236">
              <w:t>Od roku 2013 dosud  - člen komise ČAUS pro tenis</w:t>
            </w:r>
          </w:p>
          <w:p w:rsidR="00184270" w:rsidRDefault="00184270" w:rsidP="00E9161C">
            <w:pPr>
              <w:jc w:val="both"/>
            </w:pPr>
            <w:r>
              <w:t>Trenérská spolupráce s hráčkou WTA Renátou Voráčovou v letech 2008 – 2013</w:t>
            </w:r>
          </w:p>
          <w:p w:rsidR="00184270" w:rsidRDefault="00184270" w:rsidP="00E9161C">
            <w:pPr>
              <w:jc w:val="both"/>
            </w:pPr>
            <w:r>
              <w:t>Trenér výběru Zlínského kraje na Olympiádě dětí a mládeže v letech 2013, 2015 a 2017</w:t>
            </w:r>
          </w:p>
          <w:p w:rsidR="00184270" w:rsidRDefault="00184270" w:rsidP="00E9161C">
            <w:pPr>
              <w:jc w:val="both"/>
            </w:pPr>
            <w:r>
              <w:t>Trenér Fedcupového výběru dívek JTS do 12 let v letech 2013, 2015 a 2016</w:t>
            </w:r>
          </w:p>
          <w:p w:rsidR="00184270" w:rsidRPr="00AD088D" w:rsidRDefault="00184270" w:rsidP="00E9161C">
            <w:pPr>
              <w:jc w:val="both"/>
            </w:pPr>
            <w:r>
              <w:t>Trenér české univerzitní tenisové reprezentace na 29. letní světové univerziádě v TAIPEI 2017</w:t>
            </w:r>
          </w:p>
        </w:tc>
      </w:tr>
      <w:tr w:rsidR="00184270" w:rsidRPr="00AD088D" w:rsidTr="008C7FAC">
        <w:trPr>
          <w:gridAfter w:val="1"/>
          <w:wAfter w:w="135" w:type="dxa"/>
          <w:trHeight w:val="250"/>
        </w:trPr>
        <w:tc>
          <w:tcPr>
            <w:tcW w:w="9900" w:type="dxa"/>
            <w:gridSpan w:val="22"/>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8C7FAC">
        <w:trPr>
          <w:gridAfter w:val="1"/>
          <w:wAfter w:w="135" w:type="dxa"/>
          <w:trHeight w:val="220"/>
        </w:trPr>
        <w:tc>
          <w:tcPr>
            <w:tcW w:w="9900" w:type="dxa"/>
            <w:gridSpan w:val="22"/>
          </w:tcPr>
          <w:p w:rsidR="008B68BE" w:rsidRDefault="008B68BE" w:rsidP="008B68BE">
            <w:pPr>
              <w:jc w:val="both"/>
            </w:pPr>
            <w:r>
              <w:t>Počet vedených bakalářských prací – 14</w:t>
            </w:r>
          </w:p>
          <w:p w:rsidR="00184270" w:rsidRPr="00AD088D" w:rsidRDefault="008B68BE" w:rsidP="00E9161C">
            <w:pPr>
              <w:tabs>
                <w:tab w:val="left" w:pos="1273"/>
              </w:tabs>
              <w:jc w:val="both"/>
            </w:pPr>
            <w:r>
              <w:t>Počet vedených diplomových prací – 16</w:t>
            </w:r>
          </w:p>
        </w:tc>
      </w:tr>
      <w:tr w:rsidR="00184270" w:rsidRPr="00AD088D" w:rsidTr="008C7FAC">
        <w:trPr>
          <w:gridAfter w:val="1"/>
          <w:wAfter w:w="135" w:type="dxa"/>
          <w:cantSplit/>
        </w:trPr>
        <w:tc>
          <w:tcPr>
            <w:tcW w:w="3361" w:type="dxa"/>
            <w:gridSpan w:val="4"/>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4"/>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7"/>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7"/>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8C7FAC">
        <w:trPr>
          <w:gridAfter w:val="1"/>
          <w:wAfter w:w="135" w:type="dxa"/>
          <w:cantSplit/>
        </w:trPr>
        <w:tc>
          <w:tcPr>
            <w:tcW w:w="3361" w:type="dxa"/>
            <w:gridSpan w:val="4"/>
          </w:tcPr>
          <w:p w:rsidR="00184270" w:rsidRPr="00AD088D" w:rsidRDefault="00184270" w:rsidP="00E9161C">
            <w:pPr>
              <w:jc w:val="both"/>
            </w:pPr>
          </w:p>
        </w:tc>
        <w:tc>
          <w:tcPr>
            <w:tcW w:w="2254" w:type="dxa"/>
            <w:gridSpan w:val="4"/>
          </w:tcPr>
          <w:p w:rsidR="00184270" w:rsidRPr="00AD088D" w:rsidRDefault="00184270" w:rsidP="00E9161C">
            <w:pPr>
              <w:jc w:val="both"/>
            </w:pPr>
          </w:p>
        </w:tc>
        <w:tc>
          <w:tcPr>
            <w:tcW w:w="2257" w:type="dxa"/>
            <w:gridSpan w:val="7"/>
            <w:tcBorders>
              <w:right w:val="single" w:sz="12" w:space="0" w:color="auto"/>
            </w:tcBorders>
          </w:tcPr>
          <w:p w:rsidR="00184270" w:rsidRPr="00AD088D" w:rsidRDefault="00184270" w:rsidP="00E9161C">
            <w:pPr>
              <w:jc w:val="both"/>
            </w:pPr>
          </w:p>
        </w:tc>
        <w:tc>
          <w:tcPr>
            <w:tcW w:w="635" w:type="dxa"/>
            <w:gridSpan w:val="3"/>
            <w:tcBorders>
              <w:left w:val="single" w:sz="12" w:space="0" w:color="auto"/>
            </w:tcBorders>
            <w:shd w:val="clear" w:color="auto" w:fill="F7CAAC"/>
          </w:tcPr>
          <w:p w:rsidR="00184270" w:rsidRPr="00FC0604" w:rsidRDefault="00184270" w:rsidP="00E9161C">
            <w:pPr>
              <w:jc w:val="both"/>
              <w:rPr>
                <w:sz w:val="18"/>
              </w:rPr>
            </w:pPr>
            <w:r w:rsidRPr="00FC0604">
              <w:rPr>
                <w:b/>
                <w:sz w:val="18"/>
              </w:rPr>
              <w:t>WOS</w:t>
            </w:r>
          </w:p>
        </w:tc>
        <w:tc>
          <w:tcPr>
            <w:tcW w:w="696" w:type="dxa"/>
            <w:gridSpan w:val="2"/>
            <w:shd w:val="clear" w:color="auto" w:fill="F7CAAC"/>
          </w:tcPr>
          <w:p w:rsidR="00184270" w:rsidRPr="00FC0604" w:rsidRDefault="00184270" w:rsidP="00E9161C">
            <w:pPr>
              <w:jc w:val="both"/>
              <w:rPr>
                <w:sz w:val="18"/>
              </w:rPr>
            </w:pPr>
            <w:r w:rsidRPr="00FC0604">
              <w:rPr>
                <w:b/>
                <w:sz w:val="18"/>
              </w:rPr>
              <w:t>Scopus</w:t>
            </w:r>
          </w:p>
        </w:tc>
        <w:tc>
          <w:tcPr>
            <w:tcW w:w="697" w:type="dxa"/>
            <w:gridSpan w:val="2"/>
            <w:shd w:val="clear" w:color="auto" w:fill="F7CAAC"/>
          </w:tcPr>
          <w:p w:rsidR="00184270" w:rsidRPr="00FC0604" w:rsidRDefault="00184270" w:rsidP="00E9161C">
            <w:pPr>
              <w:jc w:val="both"/>
              <w:rPr>
                <w:sz w:val="18"/>
              </w:rPr>
            </w:pPr>
            <w:r w:rsidRPr="00FC0604">
              <w:rPr>
                <w:b/>
                <w:sz w:val="18"/>
              </w:rPr>
              <w:t>ostatní</w:t>
            </w:r>
          </w:p>
        </w:tc>
      </w:tr>
      <w:tr w:rsidR="00184270" w:rsidRPr="00AD088D" w:rsidTr="008C7FAC">
        <w:trPr>
          <w:gridAfter w:val="1"/>
          <w:wAfter w:w="135" w:type="dxa"/>
          <w:cantSplit/>
          <w:trHeight w:val="70"/>
        </w:trPr>
        <w:tc>
          <w:tcPr>
            <w:tcW w:w="3361" w:type="dxa"/>
            <w:gridSpan w:val="4"/>
            <w:shd w:val="clear" w:color="auto" w:fill="F7CAAC"/>
          </w:tcPr>
          <w:p w:rsidR="00184270" w:rsidRPr="00AD088D" w:rsidRDefault="00184270" w:rsidP="00E9161C">
            <w:pPr>
              <w:jc w:val="both"/>
            </w:pPr>
            <w:r w:rsidRPr="00AD088D">
              <w:rPr>
                <w:b/>
              </w:rPr>
              <w:t>Obor jmenovacího řízení</w:t>
            </w:r>
          </w:p>
        </w:tc>
        <w:tc>
          <w:tcPr>
            <w:tcW w:w="2254" w:type="dxa"/>
            <w:gridSpan w:val="4"/>
            <w:shd w:val="clear" w:color="auto" w:fill="F7CAAC"/>
          </w:tcPr>
          <w:p w:rsidR="00184270" w:rsidRPr="00AD088D" w:rsidRDefault="00184270" w:rsidP="00E9161C">
            <w:pPr>
              <w:jc w:val="both"/>
            </w:pPr>
            <w:r w:rsidRPr="00AD088D">
              <w:rPr>
                <w:b/>
              </w:rPr>
              <w:t>Rok udělení hodnosti</w:t>
            </w:r>
          </w:p>
        </w:tc>
        <w:tc>
          <w:tcPr>
            <w:tcW w:w="2257" w:type="dxa"/>
            <w:gridSpan w:val="7"/>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gridSpan w:val="3"/>
            <w:vMerge w:val="restart"/>
            <w:tcBorders>
              <w:left w:val="single" w:sz="12" w:space="0" w:color="auto"/>
            </w:tcBorders>
          </w:tcPr>
          <w:p w:rsidR="00184270" w:rsidRPr="00AD088D" w:rsidRDefault="00DF50C6" w:rsidP="00E9161C">
            <w:pPr>
              <w:jc w:val="both"/>
              <w:rPr>
                <w:b/>
              </w:rPr>
            </w:pPr>
            <w:r>
              <w:rPr>
                <w:b/>
              </w:rPr>
              <w:t>0</w:t>
            </w:r>
          </w:p>
        </w:tc>
        <w:tc>
          <w:tcPr>
            <w:tcW w:w="696" w:type="dxa"/>
            <w:gridSpan w:val="2"/>
            <w:vMerge w:val="restart"/>
          </w:tcPr>
          <w:p w:rsidR="00184270" w:rsidRPr="00AD088D" w:rsidRDefault="00DF50C6" w:rsidP="00E9161C">
            <w:pPr>
              <w:jc w:val="both"/>
              <w:rPr>
                <w:b/>
              </w:rPr>
            </w:pPr>
            <w:r>
              <w:rPr>
                <w:b/>
              </w:rPr>
              <w:t>0</w:t>
            </w:r>
          </w:p>
        </w:tc>
        <w:tc>
          <w:tcPr>
            <w:tcW w:w="697" w:type="dxa"/>
            <w:gridSpan w:val="2"/>
            <w:vMerge w:val="restart"/>
          </w:tcPr>
          <w:p w:rsidR="00184270" w:rsidRPr="00AD088D" w:rsidRDefault="00DF50C6" w:rsidP="00E9161C">
            <w:pPr>
              <w:jc w:val="both"/>
              <w:rPr>
                <w:b/>
              </w:rPr>
            </w:pPr>
            <w:r>
              <w:rPr>
                <w:b/>
              </w:rPr>
              <w:t>0</w:t>
            </w:r>
          </w:p>
        </w:tc>
      </w:tr>
      <w:tr w:rsidR="00184270" w:rsidRPr="00AD088D" w:rsidTr="008C7FAC">
        <w:trPr>
          <w:gridAfter w:val="1"/>
          <w:wAfter w:w="135" w:type="dxa"/>
          <w:trHeight w:val="205"/>
        </w:trPr>
        <w:tc>
          <w:tcPr>
            <w:tcW w:w="3361" w:type="dxa"/>
            <w:gridSpan w:val="4"/>
          </w:tcPr>
          <w:p w:rsidR="00184270" w:rsidRPr="00AD088D" w:rsidRDefault="00184270" w:rsidP="00E9161C">
            <w:pPr>
              <w:jc w:val="both"/>
            </w:pPr>
          </w:p>
        </w:tc>
        <w:tc>
          <w:tcPr>
            <w:tcW w:w="2254" w:type="dxa"/>
            <w:gridSpan w:val="4"/>
          </w:tcPr>
          <w:p w:rsidR="00184270" w:rsidRPr="00AD088D" w:rsidRDefault="00184270" w:rsidP="00E9161C">
            <w:pPr>
              <w:jc w:val="both"/>
            </w:pPr>
          </w:p>
        </w:tc>
        <w:tc>
          <w:tcPr>
            <w:tcW w:w="2257" w:type="dxa"/>
            <w:gridSpan w:val="7"/>
            <w:tcBorders>
              <w:right w:val="single" w:sz="12" w:space="0" w:color="auto"/>
            </w:tcBorders>
          </w:tcPr>
          <w:p w:rsidR="00184270" w:rsidRPr="00AD088D" w:rsidRDefault="00184270" w:rsidP="00E9161C">
            <w:pPr>
              <w:jc w:val="both"/>
            </w:pPr>
          </w:p>
        </w:tc>
        <w:tc>
          <w:tcPr>
            <w:tcW w:w="635" w:type="dxa"/>
            <w:gridSpan w:val="3"/>
            <w:vMerge/>
            <w:tcBorders>
              <w:left w:val="single" w:sz="12" w:space="0" w:color="auto"/>
            </w:tcBorders>
            <w:vAlign w:val="center"/>
          </w:tcPr>
          <w:p w:rsidR="00184270" w:rsidRPr="00AD088D" w:rsidRDefault="00184270" w:rsidP="00E9161C">
            <w:pPr>
              <w:rPr>
                <w:b/>
              </w:rPr>
            </w:pPr>
          </w:p>
        </w:tc>
        <w:tc>
          <w:tcPr>
            <w:tcW w:w="696" w:type="dxa"/>
            <w:gridSpan w:val="2"/>
            <w:vMerge/>
            <w:vAlign w:val="center"/>
          </w:tcPr>
          <w:p w:rsidR="00184270" w:rsidRPr="00AD088D" w:rsidRDefault="00184270" w:rsidP="00E9161C">
            <w:pPr>
              <w:rPr>
                <w:b/>
              </w:rPr>
            </w:pPr>
          </w:p>
        </w:tc>
        <w:tc>
          <w:tcPr>
            <w:tcW w:w="697" w:type="dxa"/>
            <w:gridSpan w:val="2"/>
            <w:vMerge/>
            <w:vAlign w:val="center"/>
          </w:tcPr>
          <w:p w:rsidR="00184270" w:rsidRPr="00AD088D" w:rsidRDefault="00184270" w:rsidP="00E9161C">
            <w:pPr>
              <w:rPr>
                <w:b/>
              </w:rPr>
            </w:pP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8C7FAC">
        <w:trPr>
          <w:gridAfter w:val="1"/>
          <w:wAfter w:w="135" w:type="dxa"/>
          <w:trHeight w:val="553"/>
        </w:trPr>
        <w:tc>
          <w:tcPr>
            <w:tcW w:w="9900" w:type="dxa"/>
            <w:gridSpan w:val="22"/>
          </w:tcPr>
          <w:p w:rsidR="00184270" w:rsidRPr="00C572AF" w:rsidRDefault="00184270" w:rsidP="00E9161C">
            <w:pPr>
              <w:pStyle w:val="Bezmezer"/>
              <w:jc w:val="both"/>
              <w:rPr>
                <w:rFonts w:ascii="Times New Roman" w:hAnsi="Times New Roman" w:cs="Times New Roman"/>
                <w:sz w:val="20"/>
              </w:rPr>
            </w:pPr>
          </w:p>
        </w:tc>
      </w:tr>
      <w:tr w:rsidR="00184270" w:rsidRPr="00BA53AC" w:rsidTr="008C7FAC">
        <w:trPr>
          <w:gridAfter w:val="1"/>
          <w:wAfter w:w="135" w:type="dxa"/>
          <w:trHeight w:val="218"/>
        </w:trPr>
        <w:tc>
          <w:tcPr>
            <w:tcW w:w="9900" w:type="dxa"/>
            <w:gridSpan w:val="22"/>
            <w:shd w:val="clear" w:color="auto" w:fill="F7CAAC"/>
          </w:tcPr>
          <w:p w:rsidR="00184270" w:rsidRPr="00BA53AC" w:rsidRDefault="00184270" w:rsidP="00E9161C">
            <w:pPr>
              <w:rPr>
                <w:b/>
              </w:rPr>
            </w:pPr>
            <w:r w:rsidRPr="00BA53AC">
              <w:rPr>
                <w:b/>
              </w:rPr>
              <w:t>Působení v zahraničí</w:t>
            </w:r>
          </w:p>
        </w:tc>
      </w:tr>
      <w:tr w:rsidR="00184270" w:rsidRPr="00BA53AC" w:rsidTr="008C7FAC">
        <w:trPr>
          <w:gridAfter w:val="1"/>
          <w:wAfter w:w="135" w:type="dxa"/>
          <w:trHeight w:val="70"/>
        </w:trPr>
        <w:tc>
          <w:tcPr>
            <w:tcW w:w="9900" w:type="dxa"/>
            <w:gridSpan w:val="22"/>
          </w:tcPr>
          <w:p w:rsidR="00184270" w:rsidRPr="00BA53AC" w:rsidRDefault="00184270" w:rsidP="00E9161C"/>
        </w:tc>
      </w:tr>
      <w:tr w:rsidR="00184270" w:rsidTr="008C7FAC">
        <w:trPr>
          <w:gridAfter w:val="1"/>
          <w:wAfter w:w="135" w:type="dxa"/>
          <w:cantSplit/>
          <w:trHeight w:val="176"/>
        </w:trPr>
        <w:tc>
          <w:tcPr>
            <w:tcW w:w="2529" w:type="dxa"/>
            <w:gridSpan w:val="2"/>
            <w:shd w:val="clear" w:color="auto" w:fill="F7CAAC"/>
          </w:tcPr>
          <w:p w:rsidR="00184270" w:rsidRPr="00BA53AC" w:rsidRDefault="00184270" w:rsidP="00E9161C">
            <w:pPr>
              <w:jc w:val="both"/>
              <w:rPr>
                <w:b/>
              </w:rPr>
            </w:pPr>
            <w:r w:rsidRPr="00BA53AC">
              <w:rPr>
                <w:b/>
              </w:rPr>
              <w:t xml:space="preserve">Podpis </w:t>
            </w:r>
          </w:p>
        </w:tc>
        <w:tc>
          <w:tcPr>
            <w:tcW w:w="4554" w:type="dxa"/>
            <w:gridSpan w:val="10"/>
          </w:tcPr>
          <w:p w:rsidR="00184270" w:rsidRPr="00BA53AC" w:rsidRDefault="00184270" w:rsidP="00E9161C">
            <w:pPr>
              <w:jc w:val="both"/>
            </w:pPr>
          </w:p>
        </w:tc>
        <w:tc>
          <w:tcPr>
            <w:tcW w:w="789" w:type="dxa"/>
            <w:gridSpan w:val="3"/>
            <w:shd w:val="clear" w:color="auto" w:fill="F7CAAC"/>
          </w:tcPr>
          <w:p w:rsidR="00184270" w:rsidRDefault="00184270" w:rsidP="00E9161C">
            <w:pPr>
              <w:jc w:val="both"/>
            </w:pPr>
            <w:r w:rsidRPr="00BA53AC">
              <w:rPr>
                <w:b/>
              </w:rPr>
              <w:t>datum</w:t>
            </w:r>
          </w:p>
        </w:tc>
        <w:tc>
          <w:tcPr>
            <w:tcW w:w="2028" w:type="dxa"/>
            <w:gridSpan w:val="7"/>
          </w:tcPr>
          <w:p w:rsidR="00184270" w:rsidRDefault="00184270" w:rsidP="00E9161C">
            <w:pPr>
              <w:jc w:val="both"/>
            </w:pPr>
          </w:p>
        </w:tc>
      </w:tr>
      <w:tr w:rsidR="000F2492" w:rsidTr="008C7FAC">
        <w:trPr>
          <w:gridBefore w:val="1"/>
          <w:wBefore w:w="175" w:type="dxa"/>
        </w:trPr>
        <w:tc>
          <w:tcPr>
            <w:tcW w:w="9860" w:type="dxa"/>
            <w:gridSpan w:val="22"/>
            <w:tcBorders>
              <w:bottom w:val="double" w:sz="4" w:space="0" w:color="auto"/>
            </w:tcBorders>
            <w:shd w:val="clear" w:color="auto" w:fill="BDD6EE"/>
          </w:tcPr>
          <w:p w:rsidR="000F2492" w:rsidRDefault="000F2492" w:rsidP="003F6EB7">
            <w:pPr>
              <w:jc w:val="both"/>
              <w:rPr>
                <w:b/>
                <w:sz w:val="28"/>
              </w:rPr>
            </w:pPr>
            <w:r>
              <w:rPr>
                <w:b/>
                <w:sz w:val="28"/>
              </w:rPr>
              <w:lastRenderedPageBreak/>
              <w:t>C-I – Personální zabezpečení</w:t>
            </w:r>
          </w:p>
        </w:tc>
      </w:tr>
      <w:tr w:rsidR="000F2492" w:rsidTr="008C7FAC">
        <w:trPr>
          <w:gridBefore w:val="1"/>
          <w:wBefore w:w="175" w:type="dxa"/>
        </w:trPr>
        <w:tc>
          <w:tcPr>
            <w:tcW w:w="2517" w:type="dxa"/>
            <w:gridSpan w:val="2"/>
            <w:tcBorders>
              <w:top w:val="double" w:sz="4" w:space="0" w:color="auto"/>
            </w:tcBorders>
            <w:shd w:val="clear" w:color="auto" w:fill="F7CAAC"/>
          </w:tcPr>
          <w:p w:rsidR="000F2492" w:rsidRDefault="000F2492" w:rsidP="003F6EB7">
            <w:pPr>
              <w:jc w:val="both"/>
              <w:rPr>
                <w:b/>
              </w:rPr>
            </w:pPr>
            <w:r>
              <w:rPr>
                <w:b/>
              </w:rPr>
              <w:t>Vysoká škola</w:t>
            </w:r>
          </w:p>
        </w:tc>
        <w:tc>
          <w:tcPr>
            <w:tcW w:w="7343" w:type="dxa"/>
            <w:gridSpan w:val="20"/>
          </w:tcPr>
          <w:p w:rsidR="000F2492" w:rsidRDefault="000F2492" w:rsidP="003F6EB7">
            <w:pPr>
              <w:jc w:val="both"/>
            </w:pPr>
            <w:r>
              <w:t>Univerzita Tomáše Bati ve Zlíně</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Součást vysoké školy</w:t>
            </w:r>
          </w:p>
        </w:tc>
        <w:tc>
          <w:tcPr>
            <w:tcW w:w="7343" w:type="dxa"/>
            <w:gridSpan w:val="20"/>
          </w:tcPr>
          <w:p w:rsidR="000F2492" w:rsidRDefault="000F2492" w:rsidP="003F6EB7">
            <w:pPr>
              <w:jc w:val="both"/>
            </w:pPr>
            <w:r>
              <w:t>Fakulta managementu a ekonomiky</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Název studijního programu</w:t>
            </w:r>
          </w:p>
        </w:tc>
        <w:tc>
          <w:tcPr>
            <w:tcW w:w="7343" w:type="dxa"/>
            <w:gridSpan w:val="20"/>
          </w:tcPr>
          <w:p w:rsidR="000F2492" w:rsidRDefault="00BB582A" w:rsidP="003F6EB7">
            <w:pPr>
              <w:jc w:val="both"/>
            </w:pPr>
            <w:r w:rsidRPr="00F25E04">
              <w:t>Finance a finanční technologie</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Jméno a příjmení</w:t>
            </w:r>
          </w:p>
        </w:tc>
        <w:tc>
          <w:tcPr>
            <w:tcW w:w="4536" w:type="dxa"/>
            <w:gridSpan w:val="10"/>
          </w:tcPr>
          <w:p w:rsidR="000F2492" w:rsidRDefault="000F2492" w:rsidP="003F6EB7">
            <w:pPr>
              <w:jc w:val="both"/>
            </w:pPr>
            <w:r>
              <w:t>Jena ŠVARCOVÁ</w:t>
            </w:r>
          </w:p>
        </w:tc>
        <w:tc>
          <w:tcPr>
            <w:tcW w:w="711" w:type="dxa"/>
            <w:gridSpan w:val="3"/>
            <w:shd w:val="clear" w:color="auto" w:fill="F7CAAC"/>
          </w:tcPr>
          <w:p w:rsidR="000F2492" w:rsidRDefault="000F2492" w:rsidP="003F6EB7">
            <w:pPr>
              <w:jc w:val="both"/>
              <w:rPr>
                <w:b/>
              </w:rPr>
            </w:pPr>
            <w:r>
              <w:rPr>
                <w:b/>
              </w:rPr>
              <w:t>Tituly</w:t>
            </w:r>
          </w:p>
        </w:tc>
        <w:tc>
          <w:tcPr>
            <w:tcW w:w="2096" w:type="dxa"/>
            <w:gridSpan w:val="7"/>
          </w:tcPr>
          <w:p w:rsidR="000F2492" w:rsidRDefault="000F2492" w:rsidP="003F6EB7">
            <w:pPr>
              <w:jc w:val="both"/>
            </w:pPr>
            <w:r>
              <w:t>doc. Ing.</w:t>
            </w:r>
            <w:r w:rsidR="0033126B">
              <w:t>,</w:t>
            </w:r>
            <w:r>
              <w:t xml:space="preserve"> Ph.D.</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Rok narození</w:t>
            </w:r>
          </w:p>
        </w:tc>
        <w:tc>
          <w:tcPr>
            <w:tcW w:w="829" w:type="dxa"/>
            <w:gridSpan w:val="2"/>
          </w:tcPr>
          <w:p w:rsidR="000F2492" w:rsidRDefault="000F2492" w:rsidP="003F6EB7">
            <w:pPr>
              <w:jc w:val="both"/>
            </w:pPr>
            <w:r>
              <w:t>1963</w:t>
            </w:r>
          </w:p>
        </w:tc>
        <w:tc>
          <w:tcPr>
            <w:tcW w:w="1721" w:type="dxa"/>
            <w:gridSpan w:val="2"/>
            <w:shd w:val="clear" w:color="auto" w:fill="F7CAAC"/>
          </w:tcPr>
          <w:p w:rsidR="000F2492" w:rsidRDefault="000F2492" w:rsidP="003F6EB7">
            <w:pPr>
              <w:jc w:val="both"/>
              <w:rPr>
                <w:b/>
              </w:rPr>
            </w:pPr>
            <w:r>
              <w:rPr>
                <w:b/>
              </w:rPr>
              <w:t>typ vztahu k VŠ</w:t>
            </w:r>
          </w:p>
        </w:tc>
        <w:tc>
          <w:tcPr>
            <w:tcW w:w="992" w:type="dxa"/>
            <w:gridSpan w:val="4"/>
          </w:tcPr>
          <w:p w:rsidR="000F2492" w:rsidRDefault="00D71D38" w:rsidP="003F6EB7">
            <w:pPr>
              <w:jc w:val="both"/>
            </w:pPr>
            <w:r>
              <w:t>pp</w:t>
            </w:r>
          </w:p>
        </w:tc>
        <w:tc>
          <w:tcPr>
            <w:tcW w:w="994" w:type="dxa"/>
            <w:gridSpan w:val="2"/>
            <w:shd w:val="clear" w:color="auto" w:fill="F7CAAC"/>
          </w:tcPr>
          <w:p w:rsidR="000F2492" w:rsidRDefault="000F2492" w:rsidP="003F6EB7">
            <w:pPr>
              <w:jc w:val="both"/>
              <w:rPr>
                <w:b/>
              </w:rPr>
            </w:pPr>
            <w:r>
              <w:rPr>
                <w:b/>
              </w:rPr>
              <w:t>rozsah</w:t>
            </w:r>
          </w:p>
        </w:tc>
        <w:tc>
          <w:tcPr>
            <w:tcW w:w="711" w:type="dxa"/>
            <w:gridSpan w:val="3"/>
          </w:tcPr>
          <w:p w:rsidR="000F2492" w:rsidRDefault="000F2492" w:rsidP="003F6EB7">
            <w:pPr>
              <w:jc w:val="both"/>
            </w:pPr>
            <w:r>
              <w:t>40</w:t>
            </w:r>
          </w:p>
        </w:tc>
        <w:tc>
          <w:tcPr>
            <w:tcW w:w="709" w:type="dxa"/>
            <w:gridSpan w:val="3"/>
            <w:shd w:val="clear" w:color="auto" w:fill="F7CAAC"/>
          </w:tcPr>
          <w:p w:rsidR="000F2492" w:rsidRPr="008B68BE" w:rsidRDefault="000F2492" w:rsidP="003F6EB7">
            <w:pPr>
              <w:jc w:val="both"/>
              <w:rPr>
                <w:b/>
                <w:sz w:val="18"/>
              </w:rPr>
            </w:pPr>
            <w:r w:rsidRPr="008B68BE">
              <w:rPr>
                <w:b/>
                <w:sz w:val="18"/>
              </w:rPr>
              <w:t>do kdy</w:t>
            </w:r>
          </w:p>
        </w:tc>
        <w:tc>
          <w:tcPr>
            <w:tcW w:w="1387" w:type="dxa"/>
            <w:gridSpan w:val="4"/>
          </w:tcPr>
          <w:p w:rsidR="000F2492" w:rsidRDefault="000F2492" w:rsidP="003F6EB7">
            <w:pPr>
              <w:jc w:val="both"/>
            </w:pPr>
            <w:r>
              <w:t>N</w:t>
            </w:r>
          </w:p>
        </w:tc>
      </w:tr>
      <w:tr w:rsidR="000F2492" w:rsidTr="008C7FAC">
        <w:trPr>
          <w:gridBefore w:val="1"/>
          <w:wBefore w:w="175" w:type="dxa"/>
        </w:trPr>
        <w:tc>
          <w:tcPr>
            <w:tcW w:w="5067" w:type="dxa"/>
            <w:gridSpan w:val="6"/>
            <w:shd w:val="clear" w:color="auto" w:fill="F7CAAC"/>
          </w:tcPr>
          <w:p w:rsidR="000F2492" w:rsidRDefault="000F2492" w:rsidP="003F6EB7">
            <w:pPr>
              <w:jc w:val="both"/>
              <w:rPr>
                <w:b/>
              </w:rPr>
            </w:pPr>
            <w:r>
              <w:rPr>
                <w:b/>
              </w:rPr>
              <w:t>Typ vztahu na součásti VŠ, která uskutečňuje st. program</w:t>
            </w:r>
          </w:p>
        </w:tc>
        <w:tc>
          <w:tcPr>
            <w:tcW w:w="992" w:type="dxa"/>
            <w:gridSpan w:val="4"/>
          </w:tcPr>
          <w:p w:rsidR="000F2492" w:rsidRDefault="00D71D38" w:rsidP="003F6EB7">
            <w:pPr>
              <w:jc w:val="both"/>
            </w:pPr>
            <w:r>
              <w:t>pp</w:t>
            </w:r>
          </w:p>
        </w:tc>
        <w:tc>
          <w:tcPr>
            <w:tcW w:w="994" w:type="dxa"/>
            <w:gridSpan w:val="2"/>
            <w:shd w:val="clear" w:color="auto" w:fill="F7CAAC"/>
          </w:tcPr>
          <w:p w:rsidR="000F2492" w:rsidRDefault="000F2492" w:rsidP="003F6EB7">
            <w:pPr>
              <w:jc w:val="both"/>
              <w:rPr>
                <w:b/>
              </w:rPr>
            </w:pPr>
            <w:r>
              <w:rPr>
                <w:b/>
              </w:rPr>
              <w:t>rozsah</w:t>
            </w:r>
          </w:p>
        </w:tc>
        <w:tc>
          <w:tcPr>
            <w:tcW w:w="711" w:type="dxa"/>
            <w:gridSpan w:val="3"/>
          </w:tcPr>
          <w:p w:rsidR="000F2492" w:rsidRDefault="000F2492" w:rsidP="003F6EB7">
            <w:pPr>
              <w:jc w:val="both"/>
            </w:pPr>
            <w:r>
              <w:t>40</w:t>
            </w:r>
          </w:p>
        </w:tc>
        <w:tc>
          <w:tcPr>
            <w:tcW w:w="709" w:type="dxa"/>
            <w:gridSpan w:val="3"/>
            <w:shd w:val="clear" w:color="auto" w:fill="F7CAAC"/>
          </w:tcPr>
          <w:p w:rsidR="000F2492" w:rsidRPr="008B68BE" w:rsidRDefault="000F2492" w:rsidP="003F6EB7">
            <w:pPr>
              <w:jc w:val="both"/>
              <w:rPr>
                <w:b/>
                <w:sz w:val="18"/>
              </w:rPr>
            </w:pPr>
            <w:r w:rsidRPr="008B68BE">
              <w:rPr>
                <w:b/>
                <w:sz w:val="18"/>
              </w:rPr>
              <w:t>do kdy</w:t>
            </w:r>
          </w:p>
        </w:tc>
        <w:tc>
          <w:tcPr>
            <w:tcW w:w="1387" w:type="dxa"/>
            <w:gridSpan w:val="4"/>
          </w:tcPr>
          <w:p w:rsidR="000F2492" w:rsidRDefault="000F2492" w:rsidP="003F6EB7">
            <w:pPr>
              <w:jc w:val="both"/>
            </w:pPr>
            <w:r>
              <w:t>N</w:t>
            </w:r>
          </w:p>
        </w:tc>
      </w:tr>
      <w:tr w:rsidR="000F2492" w:rsidTr="008C7FAC">
        <w:trPr>
          <w:gridBefore w:val="1"/>
          <w:wBefore w:w="175" w:type="dxa"/>
        </w:trPr>
        <w:tc>
          <w:tcPr>
            <w:tcW w:w="6059" w:type="dxa"/>
            <w:gridSpan w:val="10"/>
            <w:shd w:val="clear" w:color="auto" w:fill="F7CAAC"/>
          </w:tcPr>
          <w:p w:rsidR="000F2492" w:rsidRDefault="000F2492" w:rsidP="003F6EB7">
            <w:pPr>
              <w:jc w:val="both"/>
            </w:pPr>
            <w:r>
              <w:rPr>
                <w:b/>
              </w:rPr>
              <w:t>Další současná působení jako akademický pracovník na jiných VŠ</w:t>
            </w:r>
          </w:p>
        </w:tc>
        <w:tc>
          <w:tcPr>
            <w:tcW w:w="1705" w:type="dxa"/>
            <w:gridSpan w:val="5"/>
            <w:shd w:val="clear" w:color="auto" w:fill="F7CAAC"/>
          </w:tcPr>
          <w:p w:rsidR="000F2492" w:rsidRDefault="000F2492" w:rsidP="003F6EB7">
            <w:pPr>
              <w:jc w:val="both"/>
              <w:rPr>
                <w:b/>
              </w:rPr>
            </w:pPr>
            <w:r>
              <w:rPr>
                <w:b/>
              </w:rPr>
              <w:t>typ prac. vztahu</w:t>
            </w:r>
          </w:p>
        </w:tc>
        <w:tc>
          <w:tcPr>
            <w:tcW w:w="2096" w:type="dxa"/>
            <w:gridSpan w:val="7"/>
            <w:shd w:val="clear" w:color="auto" w:fill="F7CAAC"/>
          </w:tcPr>
          <w:p w:rsidR="000F2492" w:rsidRDefault="000F2492" w:rsidP="003F6EB7">
            <w:pPr>
              <w:jc w:val="both"/>
              <w:rPr>
                <w:b/>
              </w:rPr>
            </w:pPr>
            <w:r>
              <w:rPr>
                <w:b/>
              </w:rPr>
              <w:t>rozsah</w:t>
            </w:r>
          </w:p>
        </w:tc>
      </w:tr>
      <w:tr w:rsidR="000F2492" w:rsidTr="008C7FAC">
        <w:trPr>
          <w:gridBefore w:val="1"/>
          <w:wBefore w:w="175" w:type="dxa"/>
          <w:trHeight w:val="62"/>
        </w:trPr>
        <w:tc>
          <w:tcPr>
            <w:tcW w:w="6059" w:type="dxa"/>
            <w:gridSpan w:val="10"/>
          </w:tcPr>
          <w:p w:rsidR="000F2492" w:rsidRPr="00726738" w:rsidRDefault="000F2492" w:rsidP="003F6EB7">
            <w:pPr>
              <w:jc w:val="both"/>
              <w:rPr>
                <w:sz w:val="14"/>
              </w:rPr>
            </w:pPr>
          </w:p>
        </w:tc>
        <w:tc>
          <w:tcPr>
            <w:tcW w:w="1705" w:type="dxa"/>
            <w:gridSpan w:val="5"/>
          </w:tcPr>
          <w:p w:rsidR="000F2492" w:rsidRDefault="000F2492" w:rsidP="003F6EB7">
            <w:pPr>
              <w:jc w:val="both"/>
            </w:pPr>
          </w:p>
        </w:tc>
        <w:tc>
          <w:tcPr>
            <w:tcW w:w="2096" w:type="dxa"/>
            <w:gridSpan w:val="7"/>
          </w:tcPr>
          <w:p w:rsidR="000F2492" w:rsidRDefault="000F2492" w:rsidP="003F6EB7">
            <w:pPr>
              <w:jc w:val="both"/>
            </w:pPr>
          </w:p>
        </w:tc>
      </w:tr>
      <w:tr w:rsidR="000F2492" w:rsidTr="008C7FAC">
        <w:trPr>
          <w:gridBefore w:val="1"/>
          <w:wBefore w:w="175" w:type="dxa"/>
        </w:trPr>
        <w:tc>
          <w:tcPr>
            <w:tcW w:w="9860" w:type="dxa"/>
            <w:gridSpan w:val="22"/>
            <w:shd w:val="clear" w:color="auto" w:fill="F7CAAC"/>
          </w:tcPr>
          <w:p w:rsidR="000F2492" w:rsidRDefault="000F2492" w:rsidP="003F6EB7">
            <w:pPr>
              <w:jc w:val="both"/>
            </w:pPr>
            <w:r>
              <w:rPr>
                <w:b/>
              </w:rPr>
              <w:t>Předměty příslušného studijního programu a způsob zapojení do jejich výuky, příp. další zapojení do uskutečňování studijního programu</w:t>
            </w:r>
          </w:p>
        </w:tc>
      </w:tr>
      <w:tr w:rsidR="000F2492" w:rsidTr="008C7FAC">
        <w:trPr>
          <w:gridBefore w:val="1"/>
          <w:wBefore w:w="175" w:type="dxa"/>
          <w:trHeight w:val="232"/>
        </w:trPr>
        <w:tc>
          <w:tcPr>
            <w:tcW w:w="9860" w:type="dxa"/>
            <w:gridSpan w:val="22"/>
            <w:tcBorders>
              <w:top w:val="nil"/>
            </w:tcBorders>
          </w:tcPr>
          <w:p w:rsidR="000F2492" w:rsidRDefault="000F2492" w:rsidP="003F6EB7">
            <w:pPr>
              <w:jc w:val="both"/>
            </w:pPr>
            <w:r>
              <w:t>Makroekonomie I - garant, přednášející (100%)</w:t>
            </w:r>
          </w:p>
        </w:tc>
      </w:tr>
      <w:tr w:rsidR="000F2492" w:rsidTr="008C7FAC">
        <w:trPr>
          <w:gridBefore w:val="1"/>
          <w:wBefore w:w="175" w:type="dxa"/>
        </w:trPr>
        <w:tc>
          <w:tcPr>
            <w:tcW w:w="9860" w:type="dxa"/>
            <w:gridSpan w:val="22"/>
            <w:shd w:val="clear" w:color="auto" w:fill="F7CAAC"/>
          </w:tcPr>
          <w:p w:rsidR="000F2492" w:rsidRDefault="000F2492" w:rsidP="003F6EB7">
            <w:pPr>
              <w:jc w:val="both"/>
            </w:pPr>
            <w:r>
              <w:rPr>
                <w:b/>
              </w:rPr>
              <w:t xml:space="preserve">Údaje o vzdělání na VŠ </w:t>
            </w:r>
          </w:p>
        </w:tc>
      </w:tr>
      <w:tr w:rsidR="000F2492" w:rsidTr="008C7FAC">
        <w:trPr>
          <w:gridBefore w:val="1"/>
          <w:wBefore w:w="175" w:type="dxa"/>
          <w:trHeight w:val="406"/>
        </w:trPr>
        <w:tc>
          <w:tcPr>
            <w:tcW w:w="9860" w:type="dxa"/>
            <w:gridSpan w:val="22"/>
          </w:tcPr>
          <w:p w:rsidR="00987B8F" w:rsidRDefault="00987B8F" w:rsidP="000F2492">
            <w:pPr>
              <w:tabs>
                <w:tab w:val="left" w:pos="1031"/>
              </w:tabs>
              <w:jc w:val="both"/>
            </w:pPr>
            <w:r>
              <w:t>2001-2005</w:t>
            </w:r>
            <w:r>
              <w:tab/>
            </w:r>
            <w:r w:rsidRPr="00C41EBA">
              <w:t>UTB ve Zlíně, Fakulta managementu a ekonomiky</w:t>
            </w:r>
            <w:r w:rsidRPr="003E3FA1">
              <w:t>, obor „</w:t>
            </w:r>
            <w:r>
              <w:t xml:space="preserve">Ekonomika a management podniku“ </w:t>
            </w:r>
            <w:r w:rsidRPr="00485D73">
              <w:rPr>
                <w:b/>
              </w:rPr>
              <w:t>(Ph.D.)</w:t>
            </w:r>
          </w:p>
          <w:p w:rsidR="000F2492" w:rsidRPr="00073CBA" w:rsidRDefault="000F2492" w:rsidP="00681046">
            <w:pPr>
              <w:tabs>
                <w:tab w:val="left" w:pos="1031"/>
              </w:tabs>
              <w:jc w:val="both"/>
            </w:pPr>
            <w:r>
              <w:t>1981-1985</w:t>
            </w:r>
            <w:r>
              <w:tab/>
            </w:r>
            <w:r w:rsidRPr="00F111F6">
              <w:t xml:space="preserve">VŠB Ostrava, ekonomická fakulta obor systémové inženýrství </w:t>
            </w:r>
            <w:r>
              <w:t>(</w:t>
            </w:r>
            <w:r w:rsidRPr="00987B8F">
              <w:rPr>
                <w:b/>
              </w:rPr>
              <w:t>Ing</w:t>
            </w:r>
            <w:r w:rsidR="00987B8F">
              <w:t>.)</w:t>
            </w:r>
          </w:p>
        </w:tc>
      </w:tr>
      <w:tr w:rsidR="000F2492" w:rsidTr="008C7FAC">
        <w:trPr>
          <w:gridBefore w:val="1"/>
          <w:wBefore w:w="175" w:type="dxa"/>
        </w:trPr>
        <w:tc>
          <w:tcPr>
            <w:tcW w:w="9860" w:type="dxa"/>
            <w:gridSpan w:val="22"/>
            <w:shd w:val="clear" w:color="auto" w:fill="F7CAAC"/>
          </w:tcPr>
          <w:p w:rsidR="000F2492" w:rsidRDefault="000F2492" w:rsidP="003F6EB7">
            <w:pPr>
              <w:jc w:val="both"/>
              <w:rPr>
                <w:b/>
              </w:rPr>
            </w:pPr>
            <w:r>
              <w:rPr>
                <w:b/>
              </w:rPr>
              <w:t>Údaje o odborném působení od absolvování VŠ</w:t>
            </w:r>
          </w:p>
        </w:tc>
      </w:tr>
      <w:tr w:rsidR="000F2492" w:rsidTr="008C7FAC">
        <w:trPr>
          <w:gridBefore w:val="1"/>
          <w:wBefore w:w="175" w:type="dxa"/>
          <w:trHeight w:val="710"/>
        </w:trPr>
        <w:tc>
          <w:tcPr>
            <w:tcW w:w="9860" w:type="dxa"/>
            <w:gridSpan w:val="22"/>
          </w:tcPr>
          <w:p w:rsidR="000F2492" w:rsidRDefault="000F2492" w:rsidP="003F6EB7">
            <w:pPr>
              <w:jc w:val="both"/>
            </w:pPr>
            <w:r w:rsidRPr="00F111F6">
              <w:t>1985-1994</w:t>
            </w:r>
            <w:r>
              <w:tab/>
              <w:t>Z</w:t>
            </w:r>
            <w:r w:rsidRPr="00F111F6">
              <w:t>PS a.s. Zlín</w:t>
            </w:r>
            <w:r>
              <w:t xml:space="preserve">, </w:t>
            </w:r>
            <w:r w:rsidRPr="00994CB1">
              <w:t>odborný referent</w:t>
            </w:r>
          </w:p>
          <w:p w:rsidR="000F2492" w:rsidRDefault="000F2492" w:rsidP="003F6EB7">
            <w:pPr>
              <w:jc w:val="both"/>
            </w:pPr>
            <w:r w:rsidRPr="00F111F6">
              <w:t>1992</w:t>
            </w:r>
            <w:r>
              <w:t xml:space="preserve">- </w:t>
            </w:r>
            <w:r>
              <w:tab/>
            </w:r>
            <w:r>
              <w:tab/>
              <w:t>m</w:t>
            </w:r>
            <w:r w:rsidRPr="00F111F6">
              <w:t xml:space="preserve">ajitelka nakladatelství odborné literatury </w:t>
            </w:r>
          </w:p>
          <w:p w:rsidR="000F2492" w:rsidRDefault="000F2492" w:rsidP="003F6EB7">
            <w:pPr>
              <w:jc w:val="both"/>
            </w:pPr>
            <w:r w:rsidRPr="00F111F6">
              <w:t>1999</w:t>
            </w:r>
            <w:r>
              <w:t>-</w:t>
            </w:r>
            <w:r>
              <w:tab/>
            </w:r>
            <w:r>
              <w:tab/>
            </w:r>
            <w:r w:rsidRPr="00F111F6">
              <w:t>UTB ve Zlíně</w:t>
            </w:r>
            <w:r>
              <w:t>, Fakulta managementu a ekonomiky, odborná asistentka, od r. 2010 docentka</w:t>
            </w:r>
          </w:p>
        </w:tc>
      </w:tr>
      <w:tr w:rsidR="000F2492" w:rsidTr="008C7FAC">
        <w:trPr>
          <w:gridBefore w:val="1"/>
          <w:wBefore w:w="175" w:type="dxa"/>
          <w:trHeight w:val="250"/>
        </w:trPr>
        <w:tc>
          <w:tcPr>
            <w:tcW w:w="9860" w:type="dxa"/>
            <w:gridSpan w:val="22"/>
            <w:shd w:val="clear" w:color="auto" w:fill="F7CAAC"/>
          </w:tcPr>
          <w:p w:rsidR="000F2492" w:rsidRDefault="000F2492" w:rsidP="003F6EB7">
            <w:pPr>
              <w:jc w:val="both"/>
            </w:pPr>
            <w:r>
              <w:rPr>
                <w:b/>
              </w:rPr>
              <w:t>Zkušenosti s vedením kvalifikačních a rigorózních prací</w:t>
            </w:r>
          </w:p>
        </w:tc>
      </w:tr>
      <w:tr w:rsidR="000F2492" w:rsidTr="008C7FAC">
        <w:trPr>
          <w:gridBefore w:val="1"/>
          <w:wBefore w:w="175" w:type="dxa"/>
          <w:trHeight w:val="202"/>
        </w:trPr>
        <w:tc>
          <w:tcPr>
            <w:tcW w:w="9860" w:type="dxa"/>
            <w:gridSpan w:val="22"/>
          </w:tcPr>
          <w:p w:rsidR="008B68BE" w:rsidRDefault="008B68BE" w:rsidP="008B68BE">
            <w:pPr>
              <w:jc w:val="both"/>
            </w:pPr>
            <w:r>
              <w:t>Počet vedených bakalářských prací – 30</w:t>
            </w:r>
          </w:p>
          <w:p w:rsidR="008B68BE" w:rsidRDefault="008B68BE" w:rsidP="008B68BE">
            <w:pPr>
              <w:jc w:val="both"/>
            </w:pPr>
            <w:r>
              <w:t>Počet vedených diplomových prací – 5</w:t>
            </w:r>
          </w:p>
          <w:p w:rsidR="000F2492" w:rsidRDefault="008B68BE" w:rsidP="003F6EB7">
            <w:pPr>
              <w:jc w:val="both"/>
            </w:pPr>
            <w:r>
              <w:t>Počet vedených disertačních prací - 1</w:t>
            </w:r>
          </w:p>
        </w:tc>
      </w:tr>
      <w:tr w:rsidR="000F2492" w:rsidTr="008C7FAC">
        <w:trPr>
          <w:gridBefore w:val="1"/>
          <w:wBefore w:w="175" w:type="dxa"/>
          <w:cantSplit/>
        </w:trPr>
        <w:tc>
          <w:tcPr>
            <w:tcW w:w="3346" w:type="dxa"/>
            <w:gridSpan w:val="4"/>
            <w:tcBorders>
              <w:top w:val="single" w:sz="12" w:space="0" w:color="auto"/>
            </w:tcBorders>
            <w:shd w:val="clear" w:color="auto" w:fill="F7CAAC"/>
          </w:tcPr>
          <w:p w:rsidR="000F2492" w:rsidRDefault="000F2492" w:rsidP="003F6EB7">
            <w:pPr>
              <w:jc w:val="both"/>
            </w:pPr>
            <w:r>
              <w:rPr>
                <w:b/>
              </w:rPr>
              <w:t xml:space="preserve">Obor habilitačního řízení </w:t>
            </w:r>
          </w:p>
        </w:tc>
        <w:tc>
          <w:tcPr>
            <w:tcW w:w="2245" w:type="dxa"/>
            <w:gridSpan w:val="4"/>
            <w:tcBorders>
              <w:top w:val="single" w:sz="12" w:space="0" w:color="auto"/>
            </w:tcBorders>
            <w:shd w:val="clear" w:color="auto" w:fill="F7CAAC"/>
          </w:tcPr>
          <w:p w:rsidR="000F2492" w:rsidRDefault="000F2492" w:rsidP="003F6EB7">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0F2492" w:rsidRDefault="000F2492" w:rsidP="003F6EB7">
            <w:pPr>
              <w:jc w:val="both"/>
            </w:pPr>
            <w:r>
              <w:rPr>
                <w:b/>
              </w:rPr>
              <w:t>Řízení konáno na VŠ</w:t>
            </w:r>
          </w:p>
        </w:tc>
        <w:tc>
          <w:tcPr>
            <w:tcW w:w="2021" w:type="dxa"/>
            <w:gridSpan w:val="6"/>
            <w:tcBorders>
              <w:top w:val="single" w:sz="12" w:space="0" w:color="auto"/>
              <w:left w:val="single" w:sz="12" w:space="0" w:color="auto"/>
            </w:tcBorders>
            <w:shd w:val="clear" w:color="auto" w:fill="F7CAAC"/>
          </w:tcPr>
          <w:p w:rsidR="000F2492" w:rsidRDefault="000F2492" w:rsidP="003F6EB7">
            <w:pPr>
              <w:jc w:val="both"/>
              <w:rPr>
                <w:b/>
              </w:rPr>
            </w:pPr>
            <w:r>
              <w:rPr>
                <w:b/>
              </w:rPr>
              <w:t>Ohlasy publikací</w:t>
            </w:r>
          </w:p>
        </w:tc>
      </w:tr>
      <w:tr w:rsidR="000F2492" w:rsidTr="008C7FAC">
        <w:trPr>
          <w:gridBefore w:val="1"/>
          <w:wBefore w:w="175" w:type="dxa"/>
          <w:cantSplit/>
        </w:trPr>
        <w:tc>
          <w:tcPr>
            <w:tcW w:w="3346" w:type="dxa"/>
            <w:gridSpan w:val="4"/>
          </w:tcPr>
          <w:p w:rsidR="000F2492" w:rsidRDefault="000F2492" w:rsidP="003F6EB7">
            <w:pPr>
              <w:jc w:val="both"/>
            </w:pPr>
            <w:r>
              <w:t>Management a ekonomika podniku</w:t>
            </w:r>
          </w:p>
        </w:tc>
        <w:tc>
          <w:tcPr>
            <w:tcW w:w="2245" w:type="dxa"/>
            <w:gridSpan w:val="4"/>
          </w:tcPr>
          <w:p w:rsidR="000F2492" w:rsidRDefault="000F2492" w:rsidP="003F6EB7">
            <w:pPr>
              <w:jc w:val="both"/>
            </w:pPr>
            <w:r>
              <w:t>2010</w:t>
            </w:r>
          </w:p>
        </w:tc>
        <w:tc>
          <w:tcPr>
            <w:tcW w:w="2248" w:type="dxa"/>
            <w:gridSpan w:val="8"/>
            <w:tcBorders>
              <w:right w:val="single" w:sz="12" w:space="0" w:color="auto"/>
            </w:tcBorders>
          </w:tcPr>
          <w:p w:rsidR="000F2492" w:rsidRDefault="000F2492" w:rsidP="003F6EB7">
            <w:pPr>
              <w:jc w:val="both"/>
            </w:pPr>
            <w:r>
              <w:t>UTB ve Zlíně</w:t>
            </w:r>
          </w:p>
        </w:tc>
        <w:tc>
          <w:tcPr>
            <w:tcW w:w="634" w:type="dxa"/>
            <w:gridSpan w:val="2"/>
            <w:tcBorders>
              <w:left w:val="single" w:sz="12" w:space="0" w:color="auto"/>
            </w:tcBorders>
            <w:shd w:val="clear" w:color="auto" w:fill="F7CAAC"/>
          </w:tcPr>
          <w:p w:rsidR="000F2492" w:rsidRDefault="000F2492" w:rsidP="003F6EB7">
            <w:pPr>
              <w:jc w:val="both"/>
            </w:pPr>
            <w:r>
              <w:rPr>
                <w:b/>
              </w:rPr>
              <w:t>WOS</w:t>
            </w:r>
          </w:p>
        </w:tc>
        <w:tc>
          <w:tcPr>
            <w:tcW w:w="693" w:type="dxa"/>
            <w:gridSpan w:val="2"/>
            <w:shd w:val="clear" w:color="auto" w:fill="F7CAAC"/>
          </w:tcPr>
          <w:p w:rsidR="000F2492" w:rsidRDefault="000F2492" w:rsidP="003F6EB7">
            <w:pPr>
              <w:jc w:val="both"/>
              <w:rPr>
                <w:sz w:val="18"/>
              </w:rPr>
            </w:pPr>
            <w:r>
              <w:rPr>
                <w:b/>
                <w:sz w:val="18"/>
              </w:rPr>
              <w:t>Scopus</w:t>
            </w:r>
          </w:p>
        </w:tc>
        <w:tc>
          <w:tcPr>
            <w:tcW w:w="694" w:type="dxa"/>
            <w:gridSpan w:val="2"/>
            <w:shd w:val="clear" w:color="auto" w:fill="F7CAAC"/>
          </w:tcPr>
          <w:p w:rsidR="000F2492" w:rsidRDefault="000F2492" w:rsidP="003F6EB7">
            <w:pPr>
              <w:jc w:val="both"/>
            </w:pPr>
            <w:r>
              <w:rPr>
                <w:b/>
                <w:sz w:val="18"/>
              </w:rPr>
              <w:t>ostatní</w:t>
            </w:r>
          </w:p>
        </w:tc>
      </w:tr>
      <w:tr w:rsidR="000F2492" w:rsidTr="008C7FAC">
        <w:trPr>
          <w:gridBefore w:val="1"/>
          <w:wBefore w:w="175" w:type="dxa"/>
          <w:cantSplit/>
          <w:trHeight w:val="70"/>
        </w:trPr>
        <w:tc>
          <w:tcPr>
            <w:tcW w:w="3346" w:type="dxa"/>
            <w:gridSpan w:val="4"/>
            <w:shd w:val="clear" w:color="auto" w:fill="F7CAAC"/>
          </w:tcPr>
          <w:p w:rsidR="000F2492" w:rsidRDefault="000F2492" w:rsidP="003F6EB7">
            <w:pPr>
              <w:jc w:val="both"/>
            </w:pPr>
            <w:r>
              <w:rPr>
                <w:b/>
              </w:rPr>
              <w:t>Obor jmenovacího řízení</w:t>
            </w:r>
          </w:p>
        </w:tc>
        <w:tc>
          <w:tcPr>
            <w:tcW w:w="2245" w:type="dxa"/>
            <w:gridSpan w:val="4"/>
            <w:shd w:val="clear" w:color="auto" w:fill="F7CAAC"/>
          </w:tcPr>
          <w:p w:rsidR="000F2492" w:rsidRDefault="000F2492" w:rsidP="003F6EB7">
            <w:pPr>
              <w:jc w:val="both"/>
            </w:pPr>
            <w:r>
              <w:rPr>
                <w:b/>
              </w:rPr>
              <w:t>Rok udělení hodnosti</w:t>
            </w:r>
          </w:p>
        </w:tc>
        <w:tc>
          <w:tcPr>
            <w:tcW w:w="2248" w:type="dxa"/>
            <w:gridSpan w:val="8"/>
            <w:tcBorders>
              <w:right w:val="single" w:sz="12" w:space="0" w:color="auto"/>
            </w:tcBorders>
            <w:shd w:val="clear" w:color="auto" w:fill="F7CAAC"/>
          </w:tcPr>
          <w:p w:rsidR="000F2492" w:rsidRDefault="000F2492" w:rsidP="003F6EB7">
            <w:pPr>
              <w:jc w:val="both"/>
            </w:pPr>
            <w:r>
              <w:rPr>
                <w:b/>
              </w:rPr>
              <w:t>Řízení konáno na VŠ</w:t>
            </w:r>
          </w:p>
        </w:tc>
        <w:tc>
          <w:tcPr>
            <w:tcW w:w="634" w:type="dxa"/>
            <w:gridSpan w:val="2"/>
            <w:vMerge w:val="restart"/>
            <w:tcBorders>
              <w:left w:val="single" w:sz="12" w:space="0" w:color="auto"/>
            </w:tcBorders>
          </w:tcPr>
          <w:p w:rsidR="000F2492" w:rsidRDefault="00A65E20" w:rsidP="003F6EB7">
            <w:pPr>
              <w:jc w:val="both"/>
              <w:rPr>
                <w:b/>
              </w:rPr>
            </w:pPr>
            <w:r>
              <w:rPr>
                <w:b/>
              </w:rPr>
              <w:t>2</w:t>
            </w:r>
          </w:p>
        </w:tc>
        <w:tc>
          <w:tcPr>
            <w:tcW w:w="693" w:type="dxa"/>
            <w:gridSpan w:val="2"/>
            <w:vMerge w:val="restart"/>
          </w:tcPr>
          <w:p w:rsidR="000F2492" w:rsidRDefault="00A65E20" w:rsidP="00A65E20">
            <w:pPr>
              <w:jc w:val="both"/>
              <w:rPr>
                <w:b/>
              </w:rPr>
            </w:pPr>
            <w:r>
              <w:rPr>
                <w:b/>
              </w:rPr>
              <w:t>7</w:t>
            </w:r>
          </w:p>
        </w:tc>
        <w:tc>
          <w:tcPr>
            <w:tcW w:w="694" w:type="dxa"/>
            <w:gridSpan w:val="2"/>
            <w:vMerge w:val="restart"/>
          </w:tcPr>
          <w:p w:rsidR="000F2492" w:rsidRDefault="00A229A6" w:rsidP="003F6EB7">
            <w:pPr>
              <w:jc w:val="both"/>
              <w:rPr>
                <w:b/>
              </w:rPr>
            </w:pPr>
            <w:r>
              <w:rPr>
                <w:b/>
              </w:rPr>
              <w:t>98</w:t>
            </w:r>
          </w:p>
        </w:tc>
      </w:tr>
      <w:tr w:rsidR="000F2492" w:rsidTr="008C7FAC">
        <w:trPr>
          <w:gridBefore w:val="1"/>
          <w:wBefore w:w="175" w:type="dxa"/>
          <w:trHeight w:val="205"/>
        </w:trPr>
        <w:tc>
          <w:tcPr>
            <w:tcW w:w="3346" w:type="dxa"/>
            <w:gridSpan w:val="4"/>
          </w:tcPr>
          <w:p w:rsidR="000F2492" w:rsidRDefault="000F2492" w:rsidP="003F6EB7">
            <w:pPr>
              <w:jc w:val="both"/>
            </w:pPr>
          </w:p>
        </w:tc>
        <w:tc>
          <w:tcPr>
            <w:tcW w:w="2245" w:type="dxa"/>
            <w:gridSpan w:val="4"/>
          </w:tcPr>
          <w:p w:rsidR="000F2492" w:rsidRDefault="000F2492" w:rsidP="003F6EB7">
            <w:pPr>
              <w:jc w:val="both"/>
            </w:pPr>
          </w:p>
        </w:tc>
        <w:tc>
          <w:tcPr>
            <w:tcW w:w="2248" w:type="dxa"/>
            <w:gridSpan w:val="8"/>
            <w:tcBorders>
              <w:right w:val="single" w:sz="12" w:space="0" w:color="auto"/>
            </w:tcBorders>
          </w:tcPr>
          <w:p w:rsidR="000F2492" w:rsidRDefault="000F2492" w:rsidP="003F6EB7">
            <w:pPr>
              <w:jc w:val="both"/>
            </w:pPr>
          </w:p>
        </w:tc>
        <w:tc>
          <w:tcPr>
            <w:tcW w:w="634" w:type="dxa"/>
            <w:gridSpan w:val="2"/>
            <w:vMerge/>
            <w:tcBorders>
              <w:left w:val="single" w:sz="12" w:space="0" w:color="auto"/>
            </w:tcBorders>
            <w:vAlign w:val="center"/>
          </w:tcPr>
          <w:p w:rsidR="000F2492" w:rsidRDefault="000F2492" w:rsidP="003F6EB7">
            <w:pPr>
              <w:rPr>
                <w:b/>
              </w:rPr>
            </w:pPr>
          </w:p>
        </w:tc>
        <w:tc>
          <w:tcPr>
            <w:tcW w:w="693" w:type="dxa"/>
            <w:gridSpan w:val="2"/>
            <w:vMerge/>
            <w:vAlign w:val="center"/>
          </w:tcPr>
          <w:p w:rsidR="000F2492" w:rsidRDefault="000F2492" w:rsidP="003F6EB7">
            <w:pPr>
              <w:rPr>
                <w:b/>
              </w:rPr>
            </w:pPr>
          </w:p>
        </w:tc>
        <w:tc>
          <w:tcPr>
            <w:tcW w:w="694" w:type="dxa"/>
            <w:gridSpan w:val="2"/>
            <w:vMerge/>
            <w:vAlign w:val="center"/>
          </w:tcPr>
          <w:p w:rsidR="000F2492" w:rsidRDefault="000F2492" w:rsidP="003F6EB7">
            <w:pPr>
              <w:rPr>
                <w:b/>
              </w:rPr>
            </w:pPr>
          </w:p>
        </w:tc>
      </w:tr>
      <w:tr w:rsidR="000F2492" w:rsidTr="008C7FAC">
        <w:trPr>
          <w:gridBefore w:val="1"/>
          <w:wBefore w:w="175" w:type="dxa"/>
        </w:trPr>
        <w:tc>
          <w:tcPr>
            <w:tcW w:w="9860" w:type="dxa"/>
            <w:gridSpan w:val="22"/>
            <w:shd w:val="clear" w:color="auto" w:fill="F7CAAC"/>
          </w:tcPr>
          <w:p w:rsidR="000F2492" w:rsidRDefault="000F2492"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492" w:rsidTr="008C7FAC">
        <w:trPr>
          <w:gridBefore w:val="1"/>
          <w:wBefore w:w="175" w:type="dxa"/>
          <w:trHeight w:val="425"/>
        </w:trPr>
        <w:tc>
          <w:tcPr>
            <w:tcW w:w="9860" w:type="dxa"/>
            <w:gridSpan w:val="22"/>
          </w:tcPr>
          <w:p w:rsidR="00950DA7" w:rsidRPr="007975A6" w:rsidRDefault="00950DA7" w:rsidP="00950DA7">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rsidR="001B3EBE" w:rsidRPr="00541E12" w:rsidRDefault="001B3EBE" w:rsidP="001B3EBE">
            <w:pPr>
              <w:pStyle w:val="Prosttext"/>
              <w:jc w:val="both"/>
              <w:rPr>
                <w:rFonts w:ascii="Times New Roman" w:hAnsi="Times New Roman" w:cs="Times New Roman"/>
                <w:sz w:val="20"/>
              </w:rPr>
            </w:pPr>
            <w:r w:rsidRPr="00541E12">
              <w:rPr>
                <w:rFonts w:ascii="Times New Roman" w:hAnsi="Times New Roman" w:cs="Times New Roman"/>
                <w:sz w:val="20"/>
              </w:rPr>
              <w:t>POVOLNÁ, L., ŠVARCOVÁ, J.. The macroeconomic context of investments in the field of machine tools in the Czech Republic</w:t>
            </w:r>
            <w:r w:rsidRPr="00541E12">
              <w:rPr>
                <w:rFonts w:ascii="Times New Roman" w:hAnsi="Times New Roman" w:cs="Times New Roman"/>
                <w:i/>
                <w:sz w:val="20"/>
              </w:rPr>
              <w:t>. Journal of Competitiveness</w:t>
            </w:r>
            <w:r w:rsidRPr="00541E12">
              <w:rPr>
                <w:rFonts w:ascii="Times New Roman" w:hAnsi="Times New Roman" w:cs="Times New Roman"/>
                <w:sz w:val="20"/>
              </w:rPr>
              <w:t xml:space="preserve">. 2017, vol. 9, iss. 2, s. 110-122. ISSN 1804-171X. Dostupné z: </w:t>
            </w:r>
          </w:p>
          <w:p w:rsidR="001B3EBE" w:rsidRPr="001B3EBE" w:rsidRDefault="00984BE6" w:rsidP="001B3EBE">
            <w:pPr>
              <w:pStyle w:val="Prosttext"/>
              <w:jc w:val="both"/>
              <w:rPr>
                <w:rFonts w:ascii="Times New Roman" w:hAnsi="Times New Roman" w:cs="Times New Roman"/>
                <w:sz w:val="20"/>
              </w:rPr>
            </w:pPr>
            <w:hyperlink r:id="rId87" w:history="1">
              <w:r w:rsidR="001B3EBE" w:rsidRPr="001B3EBE">
                <w:rPr>
                  <w:rStyle w:val="Hypertextovodkaz"/>
                  <w:rFonts w:ascii="Times New Roman" w:hAnsi="Times New Roman" w:cs="Times New Roman"/>
                  <w:color w:val="auto"/>
                  <w:sz w:val="20"/>
                  <w:u w:val="none"/>
                </w:rPr>
                <w:t>https://search.proquest.com/docview/1916720788?pq-origsite=gscholar</w:t>
              </w:r>
            </w:hyperlink>
            <w:r w:rsidR="001B3EBE" w:rsidRPr="001B3EBE">
              <w:rPr>
                <w:rFonts w:ascii="Times New Roman" w:hAnsi="Times New Roman" w:cs="Times New Roman"/>
                <w:sz w:val="20"/>
              </w:rPr>
              <w:t xml:space="preserve"> (20%).</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 xml:space="preserve">ŠVARCOVÁ, J. Macroeconomic consequences of contemporary career planning of university students in the Czech Republic. </w:t>
            </w:r>
            <w:r w:rsidRPr="001B3EBE">
              <w:rPr>
                <w:rFonts w:ascii="Times New Roman" w:hAnsi="Times New Roman" w:cs="Times New Roman"/>
                <w:i/>
                <w:sz w:val="20"/>
              </w:rPr>
              <w:t>International Journal of Interdisciplinary Social and Community Studies</w:t>
            </w:r>
            <w:r w:rsidRPr="001B3EBE">
              <w:rPr>
                <w:rFonts w:ascii="Times New Roman" w:hAnsi="Times New Roman" w:cs="Times New Roman"/>
                <w:sz w:val="20"/>
              </w:rPr>
              <w:t xml:space="preserve">. 2016, vol. 11, iss. 1, s. 31-42. ISSN 2324-7576. Dostupné z: </w:t>
            </w:r>
            <w:hyperlink r:id="rId88" w:history="1">
              <w:r w:rsidRPr="001B3EBE">
                <w:rPr>
                  <w:rStyle w:val="Hypertextovodkaz"/>
                  <w:rFonts w:ascii="Times New Roman" w:hAnsi="Times New Roman" w:cs="Times New Roman"/>
                  <w:color w:val="auto"/>
                  <w:sz w:val="20"/>
                  <w:u w:val="none"/>
                </w:rPr>
                <w:t>https://cgscholar.com/bookstore/works/macroeconomic-consequences-of-contemporary-career-planning-of-university-students-in-the-czech-republic-vol-11-issue-1-2016-b3d9534a-18d1-427c-9716-920dc58ecfba</w:t>
              </w:r>
            </w:hyperlink>
            <w:r w:rsidRPr="001B3EBE">
              <w:rPr>
                <w:rFonts w:ascii="Times New Roman" w:hAnsi="Times New Roman" w:cs="Times New Roman"/>
                <w:sz w:val="20"/>
              </w:rPr>
              <w:t>.</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ŠVARCOVÁ, J., HORÁKOVÁ, M. The Macroeconomic View of the Unemployment of University Graduates in the Czech Republic</w:t>
            </w:r>
            <w:r w:rsidRPr="001B3EBE">
              <w:rPr>
                <w:rFonts w:ascii="Times New Roman" w:hAnsi="Times New Roman" w:cs="Times New Roman"/>
                <w:i/>
                <w:sz w:val="20"/>
              </w:rPr>
              <w:t>. International Journal of Business and Management</w:t>
            </w:r>
            <w:r w:rsidRPr="001B3EBE">
              <w:rPr>
                <w:rFonts w:ascii="Times New Roman" w:hAnsi="Times New Roman" w:cs="Times New Roman"/>
                <w:sz w:val="20"/>
              </w:rPr>
              <w:t>, 2015, roč. III., č. 1, s. 106-118. ISSN 2336-2197 (50%).</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 xml:space="preserve">ŠVARCOVÁ, J., GABRHEL, V. Educational Mobility and Educational Aspirations of High School Students in the Czech Republic. </w:t>
            </w:r>
            <w:r w:rsidRPr="001B3EBE">
              <w:rPr>
                <w:rFonts w:ascii="Times New Roman" w:hAnsi="Times New Roman" w:cs="Times New Roman"/>
                <w:i/>
                <w:sz w:val="20"/>
              </w:rPr>
              <w:t>The International Journal of Interdisciplinary Educational Studies</w:t>
            </w:r>
            <w:r w:rsidRPr="001B3EBE">
              <w:rPr>
                <w:rFonts w:ascii="Times New Roman" w:hAnsi="Times New Roman" w:cs="Times New Roman"/>
                <w:sz w:val="20"/>
              </w:rPr>
              <w:t xml:space="preserve">. 2014, vol. 8, iss.2, s. 1-12. </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doi:10.18848/2327-011X/CGP/v08i02/59376 (50%).</w:t>
            </w:r>
          </w:p>
          <w:p w:rsidR="001B3EBE" w:rsidRPr="00E66B0B" w:rsidRDefault="001B3EBE" w:rsidP="001B3EBE">
            <w:pPr>
              <w:jc w:val="both"/>
            </w:pPr>
            <w:r w:rsidRPr="00E66B0B">
              <w:rPr>
                <w:i/>
              </w:rPr>
              <w:t>Přehled projektové činnosti:</w:t>
            </w:r>
            <w:r w:rsidRPr="00E66B0B">
              <w:rPr>
                <w:i/>
                <w:color w:val="FF0000"/>
              </w:rPr>
              <w:t xml:space="preserve"> </w:t>
            </w:r>
          </w:p>
          <w:p w:rsidR="001B3EBE" w:rsidRDefault="001B3EBE" w:rsidP="001B3EBE">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1B3EBE" w:rsidRPr="002D3B7D" w:rsidRDefault="001B3EBE" w:rsidP="001B3EBE">
            <w:pPr>
              <w:tabs>
                <w:tab w:val="left" w:pos="473"/>
                <w:tab w:val="left" w:pos="8844"/>
                <w:tab w:val="left" w:pos="9066"/>
              </w:tabs>
              <w:jc w:val="both"/>
            </w:pPr>
            <w:r w:rsidRPr="002D3B7D">
              <w:t>GA ČR P407/12/0821 Vytvoření českého nástroje pro měření akademických tacitních znalostí 2012-2014 (člen řešitelského týmu).</w:t>
            </w:r>
          </w:p>
          <w:p w:rsidR="0065772D" w:rsidRPr="00726738" w:rsidRDefault="001B3EBE" w:rsidP="001B3EBE">
            <w:pPr>
              <w:tabs>
                <w:tab w:val="left" w:pos="473"/>
                <w:tab w:val="left" w:pos="8844"/>
                <w:tab w:val="left" w:pos="9066"/>
              </w:tabs>
              <w:jc w:val="both"/>
            </w:pPr>
            <w:r w:rsidRPr="002D3B7D">
              <w:rPr>
                <w:szCs w:val="22"/>
              </w:rPr>
              <w:t xml:space="preserve">GA ČR 406/08/0459 </w:t>
            </w:r>
            <w:r w:rsidRPr="002D3B7D">
              <w:t>Rozvoj tacitních znalostí manažerů 2008-2010 (člen řešitelského týmu).</w:t>
            </w:r>
          </w:p>
        </w:tc>
      </w:tr>
      <w:tr w:rsidR="000F2492" w:rsidTr="008C7FAC">
        <w:trPr>
          <w:gridBefore w:val="1"/>
          <w:wBefore w:w="175" w:type="dxa"/>
          <w:trHeight w:val="218"/>
        </w:trPr>
        <w:tc>
          <w:tcPr>
            <w:tcW w:w="9860" w:type="dxa"/>
            <w:gridSpan w:val="22"/>
            <w:shd w:val="clear" w:color="auto" w:fill="F7CAAC"/>
          </w:tcPr>
          <w:p w:rsidR="000F2492" w:rsidRDefault="000F2492" w:rsidP="003F6EB7">
            <w:pPr>
              <w:rPr>
                <w:b/>
              </w:rPr>
            </w:pPr>
            <w:r>
              <w:rPr>
                <w:b/>
              </w:rPr>
              <w:t>Působení v zahraničí</w:t>
            </w:r>
          </w:p>
        </w:tc>
      </w:tr>
      <w:tr w:rsidR="000F2492" w:rsidTr="008C7FAC">
        <w:trPr>
          <w:gridBefore w:val="1"/>
          <w:wBefore w:w="175" w:type="dxa"/>
          <w:trHeight w:val="123"/>
        </w:trPr>
        <w:tc>
          <w:tcPr>
            <w:tcW w:w="9860" w:type="dxa"/>
            <w:gridSpan w:val="22"/>
          </w:tcPr>
          <w:p w:rsidR="000F2492" w:rsidRPr="00726738" w:rsidRDefault="000F2492" w:rsidP="003F6EB7">
            <w:pPr>
              <w:rPr>
                <w:b/>
                <w:sz w:val="18"/>
              </w:rPr>
            </w:pPr>
          </w:p>
        </w:tc>
      </w:tr>
      <w:tr w:rsidR="000F2492" w:rsidTr="008C7FAC">
        <w:trPr>
          <w:gridBefore w:val="1"/>
          <w:wBefore w:w="175" w:type="dxa"/>
          <w:cantSplit/>
          <w:trHeight w:val="170"/>
        </w:trPr>
        <w:tc>
          <w:tcPr>
            <w:tcW w:w="2517" w:type="dxa"/>
            <w:gridSpan w:val="2"/>
            <w:shd w:val="clear" w:color="auto" w:fill="F7CAAC"/>
          </w:tcPr>
          <w:p w:rsidR="000F2492" w:rsidRDefault="000F2492" w:rsidP="003F6EB7">
            <w:pPr>
              <w:jc w:val="both"/>
              <w:rPr>
                <w:b/>
              </w:rPr>
            </w:pPr>
            <w:r>
              <w:rPr>
                <w:b/>
              </w:rPr>
              <w:t xml:space="preserve">Podpis </w:t>
            </w:r>
          </w:p>
        </w:tc>
        <w:tc>
          <w:tcPr>
            <w:tcW w:w="4536" w:type="dxa"/>
            <w:gridSpan w:val="10"/>
          </w:tcPr>
          <w:p w:rsidR="000F2492" w:rsidRDefault="000F2492" w:rsidP="003F6EB7">
            <w:pPr>
              <w:jc w:val="both"/>
            </w:pPr>
          </w:p>
        </w:tc>
        <w:tc>
          <w:tcPr>
            <w:tcW w:w="786" w:type="dxa"/>
            <w:gridSpan w:val="4"/>
            <w:shd w:val="clear" w:color="auto" w:fill="F7CAAC"/>
          </w:tcPr>
          <w:p w:rsidR="000F2492" w:rsidRDefault="000F2492" w:rsidP="003F6EB7">
            <w:pPr>
              <w:jc w:val="both"/>
            </w:pPr>
            <w:r>
              <w:rPr>
                <w:b/>
              </w:rPr>
              <w:t>datum</w:t>
            </w:r>
          </w:p>
        </w:tc>
        <w:tc>
          <w:tcPr>
            <w:tcW w:w="2021" w:type="dxa"/>
            <w:gridSpan w:val="6"/>
          </w:tcPr>
          <w:p w:rsidR="000F2492" w:rsidRDefault="000F2492" w:rsidP="003F6EB7">
            <w:pPr>
              <w:jc w:val="both"/>
            </w:pPr>
          </w:p>
        </w:tc>
      </w:tr>
    </w:tbl>
    <w:p w:rsidR="00DF50C6" w:rsidRDefault="00DF50C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006D" w:rsidTr="0073006D">
        <w:tc>
          <w:tcPr>
            <w:tcW w:w="9859" w:type="dxa"/>
            <w:gridSpan w:val="11"/>
            <w:tcBorders>
              <w:bottom w:val="double" w:sz="4" w:space="0" w:color="auto"/>
            </w:tcBorders>
            <w:shd w:val="clear" w:color="auto" w:fill="BDD6EE"/>
          </w:tcPr>
          <w:p w:rsidR="0073006D" w:rsidRDefault="0073006D" w:rsidP="0073006D">
            <w:pPr>
              <w:jc w:val="both"/>
              <w:rPr>
                <w:b/>
                <w:sz w:val="28"/>
              </w:rPr>
            </w:pPr>
            <w:r>
              <w:rPr>
                <w:b/>
                <w:sz w:val="28"/>
              </w:rPr>
              <w:lastRenderedPageBreak/>
              <w:t>C-I – Personální zabezpečení</w:t>
            </w:r>
          </w:p>
        </w:tc>
      </w:tr>
      <w:tr w:rsidR="0073006D" w:rsidTr="0073006D">
        <w:tc>
          <w:tcPr>
            <w:tcW w:w="2518" w:type="dxa"/>
            <w:tcBorders>
              <w:top w:val="double" w:sz="4" w:space="0" w:color="auto"/>
            </w:tcBorders>
            <w:shd w:val="clear" w:color="auto" w:fill="F7CAAC"/>
          </w:tcPr>
          <w:p w:rsidR="0073006D" w:rsidRDefault="0073006D" w:rsidP="0073006D">
            <w:pPr>
              <w:jc w:val="both"/>
              <w:rPr>
                <w:b/>
              </w:rPr>
            </w:pPr>
            <w:r>
              <w:rPr>
                <w:b/>
              </w:rPr>
              <w:t>Vysoká škola</w:t>
            </w:r>
          </w:p>
        </w:tc>
        <w:tc>
          <w:tcPr>
            <w:tcW w:w="7341" w:type="dxa"/>
            <w:gridSpan w:val="10"/>
          </w:tcPr>
          <w:p w:rsidR="0073006D" w:rsidRDefault="0073006D" w:rsidP="0073006D">
            <w:pPr>
              <w:jc w:val="both"/>
            </w:pPr>
            <w:r>
              <w:t>Univerzita Tomáše Bati ve Zlíně</w:t>
            </w:r>
          </w:p>
        </w:tc>
      </w:tr>
      <w:tr w:rsidR="0073006D" w:rsidTr="0073006D">
        <w:tc>
          <w:tcPr>
            <w:tcW w:w="2518" w:type="dxa"/>
            <w:shd w:val="clear" w:color="auto" w:fill="F7CAAC"/>
          </w:tcPr>
          <w:p w:rsidR="0073006D" w:rsidRDefault="0073006D" w:rsidP="0073006D">
            <w:pPr>
              <w:jc w:val="both"/>
              <w:rPr>
                <w:b/>
              </w:rPr>
            </w:pPr>
            <w:r>
              <w:rPr>
                <w:b/>
              </w:rPr>
              <w:t>Součást vysoké školy</w:t>
            </w:r>
          </w:p>
        </w:tc>
        <w:tc>
          <w:tcPr>
            <w:tcW w:w="7341" w:type="dxa"/>
            <w:gridSpan w:val="10"/>
          </w:tcPr>
          <w:p w:rsidR="0073006D" w:rsidRDefault="0073006D" w:rsidP="0073006D">
            <w:pPr>
              <w:jc w:val="both"/>
            </w:pPr>
            <w:r>
              <w:t>Fakulta managementu a ekonomiky</w:t>
            </w:r>
          </w:p>
        </w:tc>
      </w:tr>
      <w:tr w:rsidR="0073006D" w:rsidTr="0073006D">
        <w:tc>
          <w:tcPr>
            <w:tcW w:w="2518" w:type="dxa"/>
            <w:shd w:val="clear" w:color="auto" w:fill="F7CAAC"/>
          </w:tcPr>
          <w:p w:rsidR="0073006D" w:rsidRDefault="0073006D" w:rsidP="0073006D">
            <w:pPr>
              <w:jc w:val="both"/>
              <w:rPr>
                <w:b/>
              </w:rPr>
            </w:pPr>
            <w:r>
              <w:rPr>
                <w:b/>
              </w:rPr>
              <w:t>Název studijního programu</w:t>
            </w:r>
          </w:p>
        </w:tc>
        <w:tc>
          <w:tcPr>
            <w:tcW w:w="7341" w:type="dxa"/>
            <w:gridSpan w:val="10"/>
          </w:tcPr>
          <w:p w:rsidR="0073006D" w:rsidRDefault="00BB582A" w:rsidP="0073006D">
            <w:pPr>
              <w:jc w:val="both"/>
            </w:pPr>
            <w:r w:rsidRPr="00F25E04">
              <w:t>Finance a finanční technologie</w:t>
            </w:r>
          </w:p>
        </w:tc>
      </w:tr>
      <w:tr w:rsidR="0073006D" w:rsidTr="0073006D">
        <w:tc>
          <w:tcPr>
            <w:tcW w:w="2518"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Lucie TOMANCOVÁ</w:t>
            </w:r>
          </w:p>
        </w:tc>
        <w:tc>
          <w:tcPr>
            <w:tcW w:w="709"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8"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1981</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8"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60" w:type="dxa"/>
            <w:gridSpan w:val="5"/>
            <w:shd w:val="clear" w:color="auto" w:fill="F7CAAC"/>
          </w:tcPr>
          <w:p w:rsidR="0073006D" w:rsidRDefault="0073006D" w:rsidP="0073006D">
            <w:pPr>
              <w:jc w:val="both"/>
            </w:pPr>
            <w:r>
              <w:rPr>
                <w:b/>
              </w:rPr>
              <w:t>Další současná působení jako akademický pracovník na jiných VŠ</w:t>
            </w:r>
          </w:p>
        </w:tc>
        <w:tc>
          <w:tcPr>
            <w:tcW w:w="1703"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59"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480"/>
        </w:trPr>
        <w:tc>
          <w:tcPr>
            <w:tcW w:w="9859" w:type="dxa"/>
            <w:gridSpan w:val="11"/>
            <w:tcBorders>
              <w:top w:val="nil"/>
            </w:tcBorders>
          </w:tcPr>
          <w:p w:rsidR="0073006D" w:rsidRDefault="00A65E20" w:rsidP="0073006D">
            <w:pPr>
              <w:jc w:val="both"/>
            </w:pPr>
            <w:r w:rsidRPr="00B1317B">
              <w:rPr>
                <w:color w:val="000000" w:themeColor="text1"/>
              </w:rPr>
              <w:t>Základy projektového řízení</w:t>
            </w:r>
            <w:r>
              <w:t xml:space="preserve"> </w:t>
            </w:r>
            <w:r w:rsidR="0073006D">
              <w:t xml:space="preserve">– </w:t>
            </w:r>
            <w:r>
              <w:t>garant, přednášející (10</w:t>
            </w:r>
            <w:r w:rsidR="0073006D">
              <w:t>0%)</w:t>
            </w:r>
          </w:p>
          <w:p w:rsidR="0073006D" w:rsidRDefault="00A65E20" w:rsidP="0073006D">
            <w:pPr>
              <w:jc w:val="both"/>
            </w:pPr>
            <w:r w:rsidRPr="00B1317B">
              <w:rPr>
                <w:color w:val="000000" w:themeColor="text1"/>
              </w:rPr>
              <w:t>Řízení projektů I</w:t>
            </w:r>
            <w:r>
              <w:t xml:space="preserve"> – garant, přednášející (100%)</w:t>
            </w:r>
          </w:p>
          <w:p w:rsidR="00A65E20" w:rsidRDefault="00A65E20" w:rsidP="0073006D">
            <w:pPr>
              <w:jc w:val="both"/>
            </w:pPr>
            <w:r w:rsidRPr="00B1317B">
              <w:rPr>
                <w:color w:val="000000" w:themeColor="text1"/>
              </w:rPr>
              <w:t>Řízení projektů I</w:t>
            </w:r>
            <w:r>
              <w:rPr>
                <w:color w:val="000000" w:themeColor="text1"/>
              </w:rPr>
              <w:t>I</w:t>
            </w:r>
            <w:r>
              <w:t xml:space="preserve"> – garant, přednášející (100%)</w:t>
            </w:r>
          </w:p>
        </w:tc>
      </w:tr>
      <w:tr w:rsidR="0073006D" w:rsidTr="0073006D">
        <w:tc>
          <w:tcPr>
            <w:tcW w:w="9859" w:type="dxa"/>
            <w:gridSpan w:val="11"/>
            <w:shd w:val="clear" w:color="auto" w:fill="F7CAAC"/>
          </w:tcPr>
          <w:p w:rsidR="0073006D" w:rsidRDefault="0073006D" w:rsidP="0073006D">
            <w:pPr>
              <w:jc w:val="both"/>
            </w:pPr>
            <w:r>
              <w:rPr>
                <w:b/>
              </w:rPr>
              <w:t xml:space="preserve">Údaje o vzdělání na VŠ </w:t>
            </w:r>
          </w:p>
        </w:tc>
      </w:tr>
      <w:tr w:rsidR="0073006D" w:rsidTr="0073006D">
        <w:trPr>
          <w:trHeight w:val="731"/>
        </w:trPr>
        <w:tc>
          <w:tcPr>
            <w:tcW w:w="9859" w:type="dxa"/>
            <w:gridSpan w:val="11"/>
          </w:tcPr>
          <w:p w:rsidR="0073006D" w:rsidRPr="0029046F" w:rsidRDefault="0073006D" w:rsidP="0073006D">
            <w:pPr>
              <w:pStyle w:val="Tab"/>
              <w:rPr>
                <w:color w:val="FF0000"/>
                <w:sz w:val="18"/>
              </w:rPr>
            </w:pPr>
            <w:r w:rsidRPr="006A32EB">
              <w:rPr>
                <w:b/>
              </w:rPr>
              <w:t>2006-2011:</w:t>
            </w:r>
            <w:r>
              <w:tab/>
              <w:t>UTB ve Zlíně, FaME, program Ekonomika a management, obor Management a ekonomika (</w:t>
            </w:r>
            <w:r w:rsidRPr="00F445C9">
              <w:rPr>
                <w:b/>
              </w:rPr>
              <w:t>Ph.D</w:t>
            </w:r>
            <w:r>
              <w:t>.)</w:t>
            </w:r>
          </w:p>
          <w:p w:rsidR="0073006D" w:rsidRDefault="0073006D" w:rsidP="0073006D">
            <w:pPr>
              <w:pStyle w:val="Tab"/>
            </w:pPr>
            <w:r w:rsidRPr="006A32EB">
              <w:rPr>
                <w:b/>
              </w:rPr>
              <w:t>2004-2006:</w:t>
            </w:r>
            <w:r>
              <w:tab/>
              <w:t>UTB ve Zlíně, FaME, program Hospodářská politika a správa, obor Finance (</w:t>
            </w:r>
            <w:r w:rsidRPr="00F445C9">
              <w:rPr>
                <w:b/>
              </w:rPr>
              <w:t>Ing.)</w:t>
            </w:r>
          </w:p>
          <w:p w:rsidR="0073006D" w:rsidRDefault="0073006D" w:rsidP="0073006D">
            <w:pPr>
              <w:pStyle w:val="Tab"/>
              <w:rPr>
                <w:b/>
              </w:rPr>
            </w:pPr>
            <w:r w:rsidRPr="006A32EB">
              <w:rPr>
                <w:b/>
              </w:rPr>
              <w:t>2001-2004:</w:t>
            </w:r>
            <w:r>
              <w:tab/>
              <w:t>UTB ve Zlíně, FaME, program Ekonomika a management, obor Management a ekonomika (</w:t>
            </w:r>
            <w:r w:rsidRPr="00F445C9">
              <w:rPr>
                <w:b/>
              </w:rPr>
              <w:t>Bc.)</w:t>
            </w:r>
          </w:p>
        </w:tc>
      </w:tr>
      <w:tr w:rsidR="0073006D" w:rsidTr="0073006D">
        <w:tc>
          <w:tcPr>
            <w:tcW w:w="9859"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457"/>
        </w:trPr>
        <w:tc>
          <w:tcPr>
            <w:tcW w:w="9859" w:type="dxa"/>
            <w:gridSpan w:val="11"/>
          </w:tcPr>
          <w:p w:rsidR="0073006D" w:rsidRDefault="0073006D" w:rsidP="0073006D">
            <w:pPr>
              <w:ind w:left="1134" w:hanging="1134"/>
            </w:pPr>
            <w:r>
              <w:t>9/2009 – dosud: UTB ve Zlíně, Fakulta managementu a ekonomiky: – akademický pracovník (odborný asistent)</w:t>
            </w:r>
          </w:p>
          <w:p w:rsidR="0073006D" w:rsidRDefault="0073006D" w:rsidP="0073006D">
            <w:pPr>
              <w:ind w:left="1134" w:hanging="1134"/>
            </w:pPr>
            <w:r>
              <w:t>5/2007 – 2/2016:</w:t>
            </w:r>
            <w:r>
              <w:tab/>
              <w:t>UTB ve Zlíně, Fakulta managementu a ekonomiky: – projektový manažer</w:t>
            </w:r>
          </w:p>
        </w:tc>
      </w:tr>
      <w:tr w:rsidR="0073006D" w:rsidTr="0073006D">
        <w:trPr>
          <w:trHeight w:val="250"/>
        </w:trPr>
        <w:tc>
          <w:tcPr>
            <w:tcW w:w="9859"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443"/>
        </w:trPr>
        <w:tc>
          <w:tcPr>
            <w:tcW w:w="9859" w:type="dxa"/>
            <w:gridSpan w:val="11"/>
          </w:tcPr>
          <w:p w:rsidR="0073006D" w:rsidRDefault="0073006D" w:rsidP="0073006D">
            <w:pPr>
              <w:jc w:val="both"/>
            </w:pPr>
            <w:r>
              <w:t xml:space="preserve">Počet vedených bakalářských prací – 31 </w:t>
            </w:r>
          </w:p>
          <w:p w:rsidR="0073006D" w:rsidRDefault="0073006D" w:rsidP="0073006D">
            <w:pPr>
              <w:jc w:val="both"/>
            </w:pPr>
            <w:r>
              <w:t>Počet vedených diplomových prací – 18</w:t>
            </w:r>
          </w:p>
        </w:tc>
      </w:tr>
      <w:tr w:rsidR="0073006D" w:rsidTr="0073006D">
        <w:trPr>
          <w:cantSplit/>
        </w:trPr>
        <w:tc>
          <w:tcPr>
            <w:tcW w:w="3347"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Tr="0073006D">
        <w:trPr>
          <w:cantSplit/>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Default="0073006D" w:rsidP="0073006D">
            <w:pPr>
              <w:jc w:val="both"/>
            </w:pPr>
            <w:r>
              <w:rPr>
                <w:b/>
                <w:sz w:val="18"/>
              </w:rPr>
              <w:t>ostatní</w:t>
            </w:r>
          </w:p>
        </w:tc>
      </w:tr>
      <w:tr w:rsidR="0073006D" w:rsidTr="0073006D">
        <w:trPr>
          <w:cantSplit/>
          <w:trHeight w:val="70"/>
        </w:trPr>
        <w:tc>
          <w:tcPr>
            <w:tcW w:w="3347"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2" w:type="dxa"/>
            <w:vMerge w:val="restart"/>
            <w:tcBorders>
              <w:left w:val="single" w:sz="12" w:space="0" w:color="auto"/>
            </w:tcBorders>
          </w:tcPr>
          <w:p w:rsidR="0073006D" w:rsidRDefault="0073006D" w:rsidP="0073006D">
            <w:pPr>
              <w:jc w:val="both"/>
              <w:rPr>
                <w:b/>
              </w:rPr>
            </w:pPr>
            <w:r>
              <w:rPr>
                <w:b/>
              </w:rPr>
              <w:t>0</w:t>
            </w:r>
          </w:p>
        </w:tc>
        <w:tc>
          <w:tcPr>
            <w:tcW w:w="693" w:type="dxa"/>
            <w:vMerge w:val="restart"/>
          </w:tcPr>
          <w:p w:rsidR="0073006D" w:rsidRDefault="00A65E20" w:rsidP="0073006D">
            <w:pPr>
              <w:jc w:val="both"/>
              <w:rPr>
                <w:b/>
              </w:rPr>
            </w:pPr>
            <w:r>
              <w:rPr>
                <w:b/>
              </w:rPr>
              <w:t>1</w:t>
            </w:r>
          </w:p>
        </w:tc>
        <w:tc>
          <w:tcPr>
            <w:tcW w:w="694" w:type="dxa"/>
            <w:vMerge w:val="restart"/>
          </w:tcPr>
          <w:p w:rsidR="0073006D" w:rsidRDefault="0073006D" w:rsidP="0073006D">
            <w:pPr>
              <w:jc w:val="both"/>
              <w:rPr>
                <w:b/>
              </w:rPr>
            </w:pPr>
            <w:r>
              <w:rPr>
                <w:b/>
              </w:rPr>
              <w:t>14</w:t>
            </w:r>
          </w:p>
        </w:tc>
      </w:tr>
      <w:tr w:rsidR="0073006D" w:rsidTr="0073006D">
        <w:trPr>
          <w:trHeight w:val="205"/>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59"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RPr="00605327" w:rsidTr="0073006D">
        <w:trPr>
          <w:trHeight w:val="567"/>
        </w:trPr>
        <w:tc>
          <w:tcPr>
            <w:tcW w:w="9859" w:type="dxa"/>
            <w:gridSpan w:val="11"/>
          </w:tcPr>
          <w:p w:rsidR="00F46E2C" w:rsidRDefault="00F46E2C" w:rsidP="00F46E2C">
            <w:pPr>
              <w:jc w:val="both"/>
            </w:pPr>
            <w:r>
              <w:t xml:space="preserve">MATOŠKOVÁ, J., MACUROVÁ, L., TOMANCOVÁ, L. A link between knowledge sharing and managers’ characteristics. </w:t>
            </w:r>
            <w:r w:rsidRPr="00F46E2C">
              <w:rPr>
                <w:i/>
              </w:rPr>
              <w:t>Leadership and Organization Development Journal</w:t>
            </w:r>
            <w:r>
              <w:rPr>
                <w:i/>
              </w:rPr>
              <w:t>.</w:t>
            </w:r>
            <w:r>
              <w:t xml:space="preserve"> 2018, roč. 39, č. 8, s. 1024-1036. ISSN 0143-7739. (5%)</w:t>
            </w:r>
          </w:p>
          <w:p w:rsidR="00F46E2C" w:rsidRDefault="00F46E2C" w:rsidP="00F46E2C">
            <w:pPr>
              <w:jc w:val="both"/>
            </w:pPr>
            <w:r>
              <w:t xml:space="preserve">TOMANCOVÁ, L., DYTRT, Z. Managerial Ethics - A Tool for Social Crises. </w:t>
            </w:r>
            <w:r w:rsidRPr="00F46E2C">
              <w:rPr>
                <w:i/>
              </w:rPr>
              <w:t>Economics World</w:t>
            </w:r>
            <w:r>
              <w:rPr>
                <w:i/>
              </w:rPr>
              <w:t>.</w:t>
            </w:r>
            <w:r>
              <w:t xml:space="preserve"> 2018, roč. 6, č. 5, s. 390-400. ISSN 2328-7144. (50%)</w:t>
            </w:r>
          </w:p>
          <w:p w:rsidR="0073006D" w:rsidRDefault="0073006D" w:rsidP="0073006D">
            <w:pPr>
              <w:jc w:val="both"/>
            </w:pPr>
            <w:r w:rsidRPr="001D48CC">
              <w:t>TOMANCOVÁ, L</w:t>
            </w:r>
            <w:r>
              <w:t>.</w:t>
            </w:r>
            <w:r w:rsidRPr="001D48CC">
              <w:t xml:space="preserve"> </w:t>
            </w:r>
            <w:r w:rsidRPr="007E27BD">
              <w:t>Cesta k manažerské etice.</w:t>
            </w:r>
            <w:r w:rsidRPr="001D48CC">
              <w:t xml:space="preserve"> In </w:t>
            </w:r>
            <w:r w:rsidRPr="007E27BD">
              <w:rPr>
                <w:i/>
              </w:rPr>
              <w:t>Management v nových podmínkách – Kvalitativní management – konzumerismus</w:t>
            </w:r>
            <w:r w:rsidRPr="001D48CC">
              <w:t>. Hradec Králové: Prion, s.r.o. 2017</w:t>
            </w:r>
            <w:r>
              <w:t>,</w:t>
            </w:r>
            <w:r w:rsidRPr="001D48CC">
              <w:t xml:space="preserve"> s. 72-77. ISBN 978-80-87157-20-6.</w:t>
            </w:r>
          </w:p>
          <w:p w:rsidR="0073006D" w:rsidRDefault="0073006D" w:rsidP="0073006D">
            <w:pPr>
              <w:jc w:val="both"/>
            </w:pPr>
            <w:r w:rsidRPr="001D48CC">
              <w:t>TOMANCOVÁ, L</w:t>
            </w:r>
            <w:r>
              <w:t>.</w:t>
            </w:r>
            <w:r w:rsidRPr="007E27BD">
              <w:t xml:space="preserve"> Ženy v managementu. In </w:t>
            </w:r>
            <w:r w:rsidRPr="007E27BD">
              <w:rPr>
                <w:i/>
              </w:rPr>
              <w:t>Kvalitativní management – leadership – návrat do inovační společnosti</w:t>
            </w:r>
            <w:r w:rsidRPr="007E27BD">
              <w:t>. Žilina: GEORG, 2014, s. 66-79. ISBN 978-80-8154-085-1.</w:t>
            </w:r>
          </w:p>
          <w:p w:rsidR="0073006D" w:rsidRPr="00605327" w:rsidRDefault="0073006D" w:rsidP="0073006D">
            <w:pPr>
              <w:jc w:val="both"/>
              <w:rPr>
                <w:sz w:val="18"/>
              </w:rPr>
            </w:pPr>
          </w:p>
        </w:tc>
      </w:tr>
      <w:tr w:rsidR="0073006D" w:rsidTr="0073006D">
        <w:trPr>
          <w:trHeight w:val="218"/>
        </w:trPr>
        <w:tc>
          <w:tcPr>
            <w:tcW w:w="9859" w:type="dxa"/>
            <w:gridSpan w:val="11"/>
            <w:shd w:val="clear" w:color="auto" w:fill="F7CAAC"/>
          </w:tcPr>
          <w:p w:rsidR="0073006D" w:rsidRDefault="0073006D" w:rsidP="0073006D">
            <w:pPr>
              <w:rPr>
                <w:b/>
              </w:rPr>
            </w:pPr>
            <w:r>
              <w:rPr>
                <w:b/>
              </w:rPr>
              <w:t>Působení v zahraničí</w:t>
            </w:r>
          </w:p>
        </w:tc>
      </w:tr>
      <w:tr w:rsidR="0073006D" w:rsidTr="0073006D">
        <w:trPr>
          <w:trHeight w:val="70"/>
        </w:trPr>
        <w:tc>
          <w:tcPr>
            <w:tcW w:w="9859" w:type="dxa"/>
            <w:gridSpan w:val="11"/>
          </w:tcPr>
          <w:p w:rsidR="0073006D" w:rsidRDefault="0073006D" w:rsidP="0073006D">
            <w:pPr>
              <w:rPr>
                <w:b/>
              </w:rPr>
            </w:pPr>
          </w:p>
        </w:tc>
      </w:tr>
      <w:tr w:rsidR="0073006D" w:rsidTr="0073006D">
        <w:trPr>
          <w:cantSplit/>
          <w:trHeight w:val="233"/>
        </w:trPr>
        <w:tc>
          <w:tcPr>
            <w:tcW w:w="2518"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19" w:type="dxa"/>
            <w:gridSpan w:val="3"/>
          </w:tcPr>
          <w:p w:rsidR="0073006D" w:rsidRDefault="0073006D" w:rsidP="0073006D">
            <w:pPr>
              <w:jc w:val="both"/>
            </w:pPr>
          </w:p>
        </w:tc>
      </w:tr>
    </w:tbl>
    <w:p w:rsidR="0018031A" w:rsidRDefault="0018031A"/>
    <w:p w:rsidR="00EA217A" w:rsidRDefault="00EA217A"/>
    <w:p w:rsidR="00EA217A" w:rsidRDefault="00EA217A"/>
    <w:p w:rsidR="00EA217A" w:rsidRDefault="00EA217A"/>
    <w:p w:rsidR="00EA217A" w:rsidRDefault="00EA217A"/>
    <w:p w:rsidR="00EA217A" w:rsidRDefault="00EA217A"/>
    <w:p w:rsidR="00EA217A" w:rsidRDefault="00EA217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E0ABB" w:rsidTr="003119BD">
        <w:tc>
          <w:tcPr>
            <w:tcW w:w="9900" w:type="dxa"/>
            <w:gridSpan w:val="11"/>
            <w:tcBorders>
              <w:top w:val="single" w:sz="4" w:space="0" w:color="auto"/>
              <w:left w:val="single" w:sz="4" w:space="0" w:color="auto"/>
              <w:bottom w:val="double" w:sz="4" w:space="0" w:color="auto"/>
              <w:right w:val="single" w:sz="4" w:space="0" w:color="auto"/>
            </w:tcBorders>
            <w:shd w:val="clear" w:color="auto" w:fill="BDD6EE"/>
          </w:tcPr>
          <w:p w:rsidR="00CE0ABB" w:rsidRDefault="00CE0ABB" w:rsidP="003119BD">
            <w:pPr>
              <w:jc w:val="both"/>
              <w:rPr>
                <w:b/>
                <w:sz w:val="28"/>
              </w:rPr>
            </w:pPr>
            <w:r>
              <w:rPr>
                <w:b/>
                <w:sz w:val="28"/>
              </w:rPr>
              <w:lastRenderedPageBreak/>
              <w:t>C-I – Personální zabezpečení</w:t>
            </w:r>
          </w:p>
        </w:tc>
      </w:tr>
      <w:tr w:rsidR="00CE0ABB" w:rsidTr="003119BD">
        <w:tc>
          <w:tcPr>
            <w:tcW w:w="2529" w:type="dxa"/>
            <w:tcBorders>
              <w:top w:val="double" w:sz="4" w:space="0" w:color="auto"/>
            </w:tcBorders>
            <w:shd w:val="clear" w:color="auto" w:fill="F7CAAC"/>
          </w:tcPr>
          <w:p w:rsidR="00CE0ABB" w:rsidRDefault="00CE0ABB" w:rsidP="003119BD">
            <w:pPr>
              <w:jc w:val="both"/>
              <w:rPr>
                <w:b/>
              </w:rPr>
            </w:pPr>
            <w:r>
              <w:rPr>
                <w:b/>
              </w:rPr>
              <w:t>Vysoká škola</w:t>
            </w:r>
          </w:p>
        </w:tc>
        <w:tc>
          <w:tcPr>
            <w:tcW w:w="7371" w:type="dxa"/>
            <w:gridSpan w:val="10"/>
          </w:tcPr>
          <w:p w:rsidR="00CE0ABB" w:rsidRDefault="00CE0ABB" w:rsidP="003119BD">
            <w:pPr>
              <w:jc w:val="both"/>
            </w:pPr>
            <w:r>
              <w:t>Univerzita Tomáše Bati ve Zlíně</w:t>
            </w:r>
          </w:p>
        </w:tc>
      </w:tr>
      <w:tr w:rsidR="00CE0ABB" w:rsidTr="003119BD">
        <w:tc>
          <w:tcPr>
            <w:tcW w:w="2529" w:type="dxa"/>
            <w:shd w:val="clear" w:color="auto" w:fill="F7CAAC"/>
          </w:tcPr>
          <w:p w:rsidR="00CE0ABB" w:rsidRDefault="00CE0ABB" w:rsidP="003119BD">
            <w:pPr>
              <w:jc w:val="both"/>
              <w:rPr>
                <w:b/>
              </w:rPr>
            </w:pPr>
            <w:r>
              <w:rPr>
                <w:b/>
              </w:rPr>
              <w:t>Součást vysoké školy</w:t>
            </w:r>
          </w:p>
        </w:tc>
        <w:tc>
          <w:tcPr>
            <w:tcW w:w="7371" w:type="dxa"/>
            <w:gridSpan w:val="10"/>
          </w:tcPr>
          <w:p w:rsidR="00CE0ABB" w:rsidRDefault="00CE0ABB" w:rsidP="003119BD">
            <w:pPr>
              <w:jc w:val="both"/>
            </w:pPr>
            <w:r>
              <w:t>Fakulta managementu a ekonomiky</w:t>
            </w:r>
          </w:p>
        </w:tc>
      </w:tr>
      <w:tr w:rsidR="00CE0ABB" w:rsidTr="003119BD">
        <w:tc>
          <w:tcPr>
            <w:tcW w:w="2529" w:type="dxa"/>
            <w:shd w:val="clear" w:color="auto" w:fill="F7CAAC"/>
          </w:tcPr>
          <w:p w:rsidR="00CE0ABB" w:rsidRDefault="00CE0ABB" w:rsidP="003119BD">
            <w:pPr>
              <w:jc w:val="both"/>
              <w:rPr>
                <w:b/>
              </w:rPr>
            </w:pPr>
            <w:r>
              <w:rPr>
                <w:b/>
              </w:rPr>
              <w:t>Název studijního programu</w:t>
            </w:r>
          </w:p>
        </w:tc>
        <w:tc>
          <w:tcPr>
            <w:tcW w:w="7371" w:type="dxa"/>
            <w:gridSpan w:val="10"/>
          </w:tcPr>
          <w:p w:rsidR="00CE0ABB" w:rsidRDefault="00CE0ABB" w:rsidP="003119BD">
            <w:pPr>
              <w:jc w:val="both"/>
            </w:pPr>
            <w:r w:rsidRPr="00EE6F7F">
              <w:t>Finance a finanční technologie</w:t>
            </w:r>
          </w:p>
        </w:tc>
      </w:tr>
      <w:tr w:rsidR="00CE0ABB" w:rsidTr="003119BD">
        <w:tc>
          <w:tcPr>
            <w:tcW w:w="2529" w:type="dxa"/>
            <w:shd w:val="clear" w:color="auto" w:fill="F7CAAC"/>
          </w:tcPr>
          <w:p w:rsidR="00CE0ABB" w:rsidRDefault="00CE0ABB" w:rsidP="003119BD">
            <w:pPr>
              <w:jc w:val="both"/>
              <w:rPr>
                <w:b/>
              </w:rPr>
            </w:pPr>
            <w:r>
              <w:rPr>
                <w:b/>
              </w:rPr>
              <w:t>Jméno a příjmení</w:t>
            </w:r>
          </w:p>
        </w:tc>
        <w:tc>
          <w:tcPr>
            <w:tcW w:w="4554" w:type="dxa"/>
            <w:gridSpan w:val="5"/>
          </w:tcPr>
          <w:p w:rsidR="00CE0ABB" w:rsidRDefault="00CE0ABB" w:rsidP="003119BD">
            <w:pPr>
              <w:jc w:val="both"/>
            </w:pPr>
            <w:r>
              <w:t>Tomáš URBÁNEK</w:t>
            </w:r>
          </w:p>
        </w:tc>
        <w:tc>
          <w:tcPr>
            <w:tcW w:w="712" w:type="dxa"/>
            <w:shd w:val="clear" w:color="auto" w:fill="F7CAAC"/>
          </w:tcPr>
          <w:p w:rsidR="00CE0ABB" w:rsidRDefault="00CE0ABB" w:rsidP="003119BD">
            <w:pPr>
              <w:jc w:val="both"/>
              <w:rPr>
                <w:b/>
              </w:rPr>
            </w:pPr>
            <w:r>
              <w:rPr>
                <w:b/>
              </w:rPr>
              <w:t>Tituly</w:t>
            </w:r>
          </w:p>
        </w:tc>
        <w:tc>
          <w:tcPr>
            <w:tcW w:w="2105" w:type="dxa"/>
            <w:gridSpan w:val="4"/>
          </w:tcPr>
          <w:p w:rsidR="00CE0ABB" w:rsidRDefault="00CE0ABB" w:rsidP="003119BD">
            <w:pPr>
              <w:jc w:val="both"/>
            </w:pPr>
            <w:r>
              <w:t>Ing.</w:t>
            </w:r>
          </w:p>
        </w:tc>
      </w:tr>
      <w:tr w:rsidR="00CE0ABB" w:rsidTr="003119BD">
        <w:tc>
          <w:tcPr>
            <w:tcW w:w="2529" w:type="dxa"/>
            <w:shd w:val="clear" w:color="auto" w:fill="F7CAAC"/>
          </w:tcPr>
          <w:p w:rsidR="00CE0ABB" w:rsidRDefault="00CE0ABB" w:rsidP="003119BD">
            <w:pPr>
              <w:jc w:val="both"/>
              <w:rPr>
                <w:b/>
              </w:rPr>
            </w:pPr>
            <w:r>
              <w:rPr>
                <w:b/>
              </w:rPr>
              <w:t>Rok narození</w:t>
            </w:r>
          </w:p>
        </w:tc>
        <w:tc>
          <w:tcPr>
            <w:tcW w:w="832" w:type="dxa"/>
          </w:tcPr>
          <w:p w:rsidR="00CE0ABB" w:rsidRDefault="00CE0ABB" w:rsidP="003119BD">
            <w:pPr>
              <w:jc w:val="both"/>
            </w:pPr>
            <w:r>
              <w:t>1987</w:t>
            </w:r>
          </w:p>
        </w:tc>
        <w:tc>
          <w:tcPr>
            <w:tcW w:w="1728" w:type="dxa"/>
            <w:shd w:val="clear" w:color="auto" w:fill="F7CAAC"/>
          </w:tcPr>
          <w:p w:rsidR="00CE0ABB" w:rsidRDefault="00CE0ABB" w:rsidP="003119BD">
            <w:pPr>
              <w:jc w:val="both"/>
              <w:rPr>
                <w:b/>
              </w:rPr>
            </w:pPr>
            <w:r>
              <w:rPr>
                <w:b/>
              </w:rPr>
              <w:t>typ vztahu k VŠ</w:t>
            </w:r>
          </w:p>
        </w:tc>
        <w:tc>
          <w:tcPr>
            <w:tcW w:w="996" w:type="dxa"/>
            <w:gridSpan w:val="2"/>
          </w:tcPr>
          <w:p w:rsidR="00CE0ABB" w:rsidRDefault="00CE0ABB" w:rsidP="003119BD">
            <w:pPr>
              <w:jc w:val="both"/>
            </w:pPr>
            <w:r>
              <w:t>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r>
              <w:t>40</w:t>
            </w: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A13DC4" w:rsidP="003119BD">
            <w:pPr>
              <w:jc w:val="both"/>
            </w:pPr>
            <w:ins w:id="2564" w:author="Pavla Trefilová" w:date="2019-09-11T15:36:00Z">
              <w:r>
                <w:t>08/</w:t>
              </w:r>
            </w:ins>
            <w:r w:rsidR="00CE0ABB">
              <w:t>2020</w:t>
            </w:r>
          </w:p>
        </w:tc>
      </w:tr>
      <w:tr w:rsidR="00CE0ABB" w:rsidTr="003119BD">
        <w:tc>
          <w:tcPr>
            <w:tcW w:w="5089" w:type="dxa"/>
            <w:gridSpan w:val="3"/>
            <w:shd w:val="clear" w:color="auto" w:fill="F7CAAC"/>
          </w:tcPr>
          <w:p w:rsidR="00CE0ABB" w:rsidRDefault="00CE0ABB" w:rsidP="003119BD">
            <w:pPr>
              <w:jc w:val="both"/>
              <w:rPr>
                <w:b/>
              </w:rPr>
            </w:pPr>
            <w:r>
              <w:rPr>
                <w:b/>
              </w:rPr>
              <w:t>Typ vztahu na součásti VŠ, která uskutečňuje st. program</w:t>
            </w:r>
          </w:p>
        </w:tc>
        <w:tc>
          <w:tcPr>
            <w:tcW w:w="996" w:type="dxa"/>
            <w:gridSpan w:val="2"/>
          </w:tcPr>
          <w:p w:rsidR="00CE0ABB" w:rsidRDefault="00CE0ABB" w:rsidP="003119BD">
            <w:pPr>
              <w:jc w:val="both"/>
            </w:pPr>
            <w:r>
              <w:t>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r>
              <w:t>40</w:t>
            </w: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A13DC4" w:rsidP="003119BD">
            <w:pPr>
              <w:jc w:val="both"/>
            </w:pPr>
            <w:ins w:id="2565" w:author="Pavla Trefilová" w:date="2019-09-11T15:36:00Z">
              <w:r>
                <w:t>08/</w:t>
              </w:r>
            </w:ins>
            <w:r w:rsidR="00CE0ABB">
              <w:t>2020</w:t>
            </w:r>
          </w:p>
        </w:tc>
      </w:tr>
      <w:tr w:rsidR="00CE0ABB" w:rsidTr="003119BD">
        <w:tc>
          <w:tcPr>
            <w:tcW w:w="6085" w:type="dxa"/>
            <w:gridSpan w:val="5"/>
            <w:shd w:val="clear" w:color="auto" w:fill="F7CAAC"/>
          </w:tcPr>
          <w:p w:rsidR="00CE0ABB" w:rsidRDefault="00CE0ABB" w:rsidP="003119BD">
            <w:pPr>
              <w:jc w:val="both"/>
            </w:pPr>
            <w:r>
              <w:rPr>
                <w:b/>
              </w:rPr>
              <w:t>Další současná působení jako akademický pracovník na jiných VŠ</w:t>
            </w:r>
          </w:p>
        </w:tc>
        <w:tc>
          <w:tcPr>
            <w:tcW w:w="1710" w:type="dxa"/>
            <w:gridSpan w:val="2"/>
            <w:shd w:val="clear" w:color="auto" w:fill="F7CAAC"/>
          </w:tcPr>
          <w:p w:rsidR="00CE0ABB" w:rsidRDefault="00CE0ABB" w:rsidP="003119BD">
            <w:pPr>
              <w:jc w:val="both"/>
              <w:rPr>
                <w:b/>
              </w:rPr>
            </w:pPr>
            <w:r>
              <w:rPr>
                <w:b/>
              </w:rPr>
              <w:t>typ prac. vztahu</w:t>
            </w:r>
          </w:p>
        </w:tc>
        <w:tc>
          <w:tcPr>
            <w:tcW w:w="2105" w:type="dxa"/>
            <w:gridSpan w:val="4"/>
            <w:shd w:val="clear" w:color="auto" w:fill="F7CAAC"/>
          </w:tcPr>
          <w:p w:rsidR="00CE0ABB" w:rsidRDefault="00CE0ABB" w:rsidP="003119BD">
            <w:pPr>
              <w:jc w:val="both"/>
              <w:rPr>
                <w:b/>
              </w:rPr>
            </w:pPr>
            <w:r>
              <w:rPr>
                <w:b/>
              </w:rPr>
              <w:t>rozsah</w:t>
            </w:r>
          </w:p>
        </w:tc>
      </w:tr>
      <w:tr w:rsidR="00CE0ABB" w:rsidTr="003119BD">
        <w:tc>
          <w:tcPr>
            <w:tcW w:w="6085" w:type="dxa"/>
            <w:gridSpan w:val="5"/>
          </w:tcPr>
          <w:p w:rsidR="00CE0ABB" w:rsidRDefault="00CE0ABB" w:rsidP="003119BD"/>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9900" w:type="dxa"/>
            <w:gridSpan w:val="11"/>
            <w:shd w:val="clear" w:color="auto" w:fill="F7CAAC"/>
          </w:tcPr>
          <w:p w:rsidR="00CE0ABB" w:rsidRDefault="00CE0ABB" w:rsidP="003119BD">
            <w:pPr>
              <w:jc w:val="both"/>
            </w:pPr>
            <w:r>
              <w:rPr>
                <w:b/>
              </w:rPr>
              <w:t>Předměty příslušného studijního programu a způsob zapojení do jejich výuky, příp. další zapojení do uskutečňování studijního programu</w:t>
            </w:r>
          </w:p>
        </w:tc>
      </w:tr>
      <w:tr w:rsidR="00CE0ABB" w:rsidTr="003119BD">
        <w:trPr>
          <w:trHeight w:val="643"/>
        </w:trPr>
        <w:tc>
          <w:tcPr>
            <w:tcW w:w="9900" w:type="dxa"/>
            <w:gridSpan w:val="11"/>
            <w:tcBorders>
              <w:top w:val="nil"/>
            </w:tcBorders>
          </w:tcPr>
          <w:p w:rsidR="00CE0ABB" w:rsidRDefault="00CE0ABB" w:rsidP="003119BD">
            <w:pPr>
              <w:jc w:val="both"/>
            </w:pPr>
            <w:r>
              <w:t>Základy programování - cvičící (100%)</w:t>
            </w:r>
          </w:p>
        </w:tc>
      </w:tr>
      <w:tr w:rsidR="00CE0ABB" w:rsidTr="003119BD">
        <w:tc>
          <w:tcPr>
            <w:tcW w:w="9900" w:type="dxa"/>
            <w:gridSpan w:val="11"/>
            <w:shd w:val="clear" w:color="auto" w:fill="F7CAAC"/>
          </w:tcPr>
          <w:p w:rsidR="00CE0ABB" w:rsidRDefault="00CE0ABB" w:rsidP="003119BD">
            <w:pPr>
              <w:jc w:val="both"/>
            </w:pPr>
            <w:r>
              <w:rPr>
                <w:b/>
              </w:rPr>
              <w:t xml:space="preserve">Údaje o vzdělání na VŠ </w:t>
            </w:r>
          </w:p>
        </w:tc>
      </w:tr>
      <w:tr w:rsidR="00CE0ABB" w:rsidTr="003119BD">
        <w:trPr>
          <w:trHeight w:val="841"/>
        </w:trPr>
        <w:tc>
          <w:tcPr>
            <w:tcW w:w="9900" w:type="dxa"/>
            <w:gridSpan w:val="11"/>
          </w:tcPr>
          <w:p w:rsidR="00CE0ABB" w:rsidRPr="009A3584"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2013 – dosud: </w:t>
            </w:r>
            <w:r>
              <w:rPr>
                <w:color w:val="000000"/>
                <w:szCs w:val="24"/>
              </w:rPr>
              <w:t>UTB</w:t>
            </w:r>
            <w:r w:rsidRPr="009A3584">
              <w:rPr>
                <w:color w:val="000000"/>
                <w:szCs w:val="24"/>
              </w:rPr>
              <w:t xml:space="preserve"> ve Zlíně, Fakulta </w:t>
            </w:r>
            <w:r>
              <w:rPr>
                <w:color w:val="000000"/>
                <w:szCs w:val="24"/>
              </w:rPr>
              <w:t>aplikované informatiky, obor Inženýrská informatika (</w:t>
            </w:r>
            <w:r w:rsidRPr="00A6182E">
              <w:rPr>
                <w:b/>
                <w:color w:val="000000"/>
                <w:szCs w:val="24"/>
              </w:rPr>
              <w:t>Ph.D.</w:t>
            </w:r>
            <w:r w:rsidRPr="009A3584">
              <w:rPr>
                <w:color w:val="000000"/>
                <w:szCs w:val="24"/>
              </w:rPr>
              <w:t>)</w:t>
            </w:r>
          </w:p>
          <w:p w:rsidR="00CE0ABB" w:rsidRDefault="00CE0ABB" w:rsidP="003119BD">
            <w:pPr>
              <w:tabs>
                <w:tab w:val="left" w:pos="1418"/>
              </w:tabs>
              <w:autoSpaceDE w:val="0"/>
              <w:autoSpaceDN w:val="0"/>
              <w:adjustRightInd w:val="0"/>
              <w:ind w:left="1418" w:hanging="1418"/>
              <w:rPr>
                <w:color w:val="000000"/>
                <w:szCs w:val="24"/>
              </w:rPr>
            </w:pPr>
            <w:r>
              <w:rPr>
                <w:b/>
                <w:bCs/>
                <w:color w:val="000000"/>
                <w:szCs w:val="24"/>
              </w:rPr>
              <w:t xml:space="preserve">2009 – 2011: </w:t>
            </w:r>
            <w:r>
              <w:rPr>
                <w:color w:val="000000"/>
                <w:szCs w:val="24"/>
              </w:rPr>
              <w:t>UTB</w:t>
            </w:r>
            <w:r w:rsidRPr="009A3584">
              <w:rPr>
                <w:color w:val="000000"/>
                <w:szCs w:val="24"/>
              </w:rPr>
              <w:t xml:space="preserve"> ve Zlíně, Fakulta </w:t>
            </w:r>
            <w:r>
              <w:rPr>
                <w:color w:val="000000"/>
                <w:szCs w:val="24"/>
              </w:rPr>
              <w:t>aplikované informatiky, obor Inženýrská informatika (</w:t>
            </w:r>
            <w:r w:rsidRPr="00A6182E">
              <w:rPr>
                <w:b/>
                <w:color w:val="000000"/>
                <w:szCs w:val="24"/>
              </w:rPr>
              <w:t>Ing.</w:t>
            </w:r>
            <w:r w:rsidRPr="009A3584">
              <w:rPr>
                <w:color w:val="000000"/>
                <w:szCs w:val="24"/>
              </w:rPr>
              <w:t>)</w:t>
            </w:r>
          </w:p>
          <w:p w:rsidR="00CE0ABB" w:rsidRPr="002F3DEA"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2006 – 2009: </w:t>
            </w:r>
            <w:r>
              <w:rPr>
                <w:color w:val="000000"/>
                <w:szCs w:val="24"/>
              </w:rPr>
              <w:t>UTB</w:t>
            </w:r>
            <w:r w:rsidRPr="009A3584">
              <w:rPr>
                <w:color w:val="000000"/>
                <w:szCs w:val="24"/>
              </w:rPr>
              <w:t xml:space="preserve"> ve Zlíně, Fakulta </w:t>
            </w:r>
            <w:r>
              <w:rPr>
                <w:color w:val="000000"/>
                <w:szCs w:val="24"/>
              </w:rPr>
              <w:t>aplikované informatiky, obor Inženýrská informatika (</w:t>
            </w:r>
            <w:r w:rsidRPr="00A6182E">
              <w:rPr>
                <w:b/>
                <w:color w:val="000000"/>
                <w:szCs w:val="24"/>
              </w:rPr>
              <w:t>Bc.</w:t>
            </w:r>
            <w:r w:rsidRPr="009A3584">
              <w:rPr>
                <w:color w:val="000000"/>
                <w:szCs w:val="24"/>
              </w:rPr>
              <w:t>)</w:t>
            </w:r>
          </w:p>
        </w:tc>
      </w:tr>
      <w:tr w:rsidR="00CE0ABB" w:rsidTr="003119BD">
        <w:trPr>
          <w:trHeight w:val="70"/>
        </w:trPr>
        <w:tc>
          <w:tcPr>
            <w:tcW w:w="9900" w:type="dxa"/>
            <w:gridSpan w:val="11"/>
            <w:shd w:val="clear" w:color="auto" w:fill="F7CAAC"/>
          </w:tcPr>
          <w:p w:rsidR="00CE0ABB" w:rsidRDefault="00CE0ABB" w:rsidP="003119BD">
            <w:pPr>
              <w:jc w:val="both"/>
              <w:rPr>
                <w:b/>
              </w:rPr>
            </w:pPr>
            <w:r>
              <w:rPr>
                <w:b/>
              </w:rPr>
              <w:t>Údaje o odborném působení od absolvování VŠ</w:t>
            </w:r>
          </w:p>
        </w:tc>
      </w:tr>
      <w:tr w:rsidR="00CE0ABB" w:rsidTr="00CE0ABB">
        <w:trPr>
          <w:trHeight w:val="597"/>
        </w:trPr>
        <w:tc>
          <w:tcPr>
            <w:tcW w:w="9900" w:type="dxa"/>
            <w:gridSpan w:val="11"/>
          </w:tcPr>
          <w:p w:rsidR="00CE0ABB" w:rsidRDefault="00CE0ABB" w:rsidP="003119BD">
            <w:pPr>
              <w:tabs>
                <w:tab w:val="left" w:pos="2127"/>
              </w:tabs>
              <w:autoSpaceDE w:val="0"/>
              <w:autoSpaceDN w:val="0"/>
              <w:adjustRightInd w:val="0"/>
              <w:rPr>
                <w:color w:val="000000"/>
                <w:szCs w:val="24"/>
              </w:rPr>
            </w:pPr>
            <w:r w:rsidRPr="002135E1">
              <w:rPr>
                <w:b/>
                <w:bCs/>
                <w:color w:val="000000"/>
                <w:szCs w:val="24"/>
              </w:rPr>
              <w:t>09/2011</w:t>
            </w:r>
            <w:r>
              <w:rPr>
                <w:b/>
                <w:bCs/>
                <w:color w:val="000000"/>
                <w:szCs w:val="24"/>
              </w:rPr>
              <w:t xml:space="preserve"> </w:t>
            </w:r>
            <w:r w:rsidRPr="002135E1">
              <w:rPr>
                <w:b/>
                <w:bCs/>
                <w:color w:val="000000"/>
                <w:szCs w:val="24"/>
              </w:rPr>
              <w:t>–</w:t>
            </w:r>
            <w:r>
              <w:rPr>
                <w:b/>
                <w:bCs/>
                <w:color w:val="000000"/>
                <w:szCs w:val="24"/>
              </w:rPr>
              <w:t xml:space="preserve"> </w:t>
            </w:r>
            <w:r w:rsidRPr="002135E1">
              <w:rPr>
                <w:b/>
                <w:bCs/>
                <w:color w:val="000000"/>
                <w:szCs w:val="24"/>
              </w:rPr>
              <w:t>05/2012</w:t>
            </w:r>
            <w:r w:rsidRPr="002135E1">
              <w:rPr>
                <w:b/>
                <w:bCs/>
                <w:color w:val="000000"/>
                <w:szCs w:val="24"/>
                <w:lang w:val="en-US"/>
              </w:rPr>
              <w:t>:</w:t>
            </w:r>
            <w:r>
              <w:rPr>
                <w:b/>
                <w:bCs/>
                <w:color w:val="000000"/>
                <w:szCs w:val="24"/>
                <w:lang w:val="en-US"/>
              </w:rPr>
              <w:t xml:space="preserve"> </w:t>
            </w:r>
            <w:r w:rsidRPr="002135E1">
              <w:rPr>
                <w:bCs/>
                <w:color w:val="000000"/>
                <w:szCs w:val="24"/>
              </w:rPr>
              <w:t>Computer programmer</w:t>
            </w:r>
            <w:r>
              <w:rPr>
                <w:bCs/>
                <w:color w:val="000000"/>
                <w:szCs w:val="24"/>
              </w:rPr>
              <w:t>, Cominfo, a.s., Zlín</w:t>
            </w:r>
          </w:p>
          <w:p w:rsidR="00CE0ABB" w:rsidRDefault="00CE0ABB" w:rsidP="00CE0ABB">
            <w:pPr>
              <w:tabs>
                <w:tab w:val="left" w:pos="2127"/>
              </w:tabs>
              <w:autoSpaceDE w:val="0"/>
              <w:autoSpaceDN w:val="0"/>
              <w:adjustRightInd w:val="0"/>
            </w:pPr>
            <w:r>
              <w:rPr>
                <w:b/>
                <w:color w:val="000000"/>
                <w:szCs w:val="24"/>
              </w:rPr>
              <w:t>09/2017</w:t>
            </w:r>
            <w:r w:rsidRPr="00B10230">
              <w:rPr>
                <w:b/>
                <w:color w:val="000000"/>
                <w:szCs w:val="24"/>
              </w:rPr>
              <w:t xml:space="preserve"> – dosud:</w:t>
            </w:r>
            <w:r>
              <w:rPr>
                <w:color w:val="000000"/>
                <w:szCs w:val="24"/>
              </w:rPr>
              <w:t xml:space="preserve"> UTB ve Zlíně, Fakulta managementu a ekonomiky, akademický pracovník</w:t>
            </w:r>
          </w:p>
        </w:tc>
      </w:tr>
      <w:tr w:rsidR="00CE0ABB" w:rsidTr="003119BD">
        <w:trPr>
          <w:trHeight w:val="250"/>
        </w:trPr>
        <w:tc>
          <w:tcPr>
            <w:tcW w:w="9900" w:type="dxa"/>
            <w:gridSpan w:val="11"/>
            <w:shd w:val="clear" w:color="auto" w:fill="F7CAAC"/>
          </w:tcPr>
          <w:p w:rsidR="00CE0ABB" w:rsidRDefault="00CE0ABB" w:rsidP="003119BD">
            <w:pPr>
              <w:jc w:val="both"/>
            </w:pPr>
            <w:r>
              <w:rPr>
                <w:b/>
              </w:rPr>
              <w:t>Zkušenosti s vedením kvalifikačních a rigorózních prací</w:t>
            </w:r>
          </w:p>
        </w:tc>
      </w:tr>
      <w:tr w:rsidR="00CE0ABB" w:rsidTr="003119BD">
        <w:trPr>
          <w:trHeight w:val="418"/>
        </w:trPr>
        <w:tc>
          <w:tcPr>
            <w:tcW w:w="9900" w:type="dxa"/>
            <w:gridSpan w:val="11"/>
          </w:tcPr>
          <w:p w:rsidR="00CE0ABB" w:rsidRDefault="00CE0ABB" w:rsidP="003119BD">
            <w:pPr>
              <w:jc w:val="both"/>
            </w:pPr>
            <w:r>
              <w:t>Počet vedených bakalářských prací – 1</w:t>
            </w:r>
          </w:p>
          <w:p w:rsidR="00CE0ABB" w:rsidRDefault="00CE0ABB" w:rsidP="003119BD">
            <w:pPr>
              <w:jc w:val="both"/>
            </w:pPr>
          </w:p>
        </w:tc>
      </w:tr>
      <w:tr w:rsidR="00CE0ABB" w:rsidTr="003119BD">
        <w:trPr>
          <w:cantSplit/>
        </w:trPr>
        <w:tc>
          <w:tcPr>
            <w:tcW w:w="3361" w:type="dxa"/>
            <w:gridSpan w:val="2"/>
            <w:tcBorders>
              <w:top w:val="single" w:sz="12" w:space="0" w:color="auto"/>
            </w:tcBorders>
            <w:shd w:val="clear" w:color="auto" w:fill="F7CAAC"/>
          </w:tcPr>
          <w:p w:rsidR="00CE0ABB" w:rsidRDefault="00CE0ABB" w:rsidP="003119BD">
            <w:pPr>
              <w:jc w:val="both"/>
            </w:pPr>
            <w:r>
              <w:rPr>
                <w:b/>
              </w:rPr>
              <w:t xml:space="preserve">Obor habilitačního řízení </w:t>
            </w:r>
          </w:p>
        </w:tc>
        <w:tc>
          <w:tcPr>
            <w:tcW w:w="2254" w:type="dxa"/>
            <w:gridSpan w:val="2"/>
            <w:tcBorders>
              <w:top w:val="single" w:sz="12" w:space="0" w:color="auto"/>
            </w:tcBorders>
            <w:shd w:val="clear" w:color="auto" w:fill="F7CAAC"/>
          </w:tcPr>
          <w:p w:rsidR="00CE0ABB" w:rsidRDefault="00CE0ABB" w:rsidP="003119BD">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E0ABB" w:rsidRDefault="00CE0ABB" w:rsidP="003119BD">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E0ABB" w:rsidRDefault="00CE0ABB" w:rsidP="003119BD">
            <w:pPr>
              <w:jc w:val="both"/>
              <w:rPr>
                <w:b/>
              </w:rPr>
            </w:pPr>
            <w:r>
              <w:rPr>
                <w:b/>
              </w:rPr>
              <w:t>Ohlasy publikací</w:t>
            </w:r>
          </w:p>
        </w:tc>
      </w:tr>
      <w:tr w:rsidR="00CE0ABB" w:rsidTr="003119BD">
        <w:trPr>
          <w:cantSplit/>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tcBorders>
              <w:left w:val="single" w:sz="12" w:space="0" w:color="auto"/>
            </w:tcBorders>
            <w:shd w:val="clear" w:color="auto" w:fill="F7CAAC"/>
          </w:tcPr>
          <w:p w:rsidR="00CE0ABB" w:rsidRDefault="00CE0ABB" w:rsidP="003119BD">
            <w:pPr>
              <w:jc w:val="both"/>
            </w:pPr>
            <w:r>
              <w:rPr>
                <w:b/>
              </w:rPr>
              <w:t>WOS</w:t>
            </w:r>
          </w:p>
        </w:tc>
        <w:tc>
          <w:tcPr>
            <w:tcW w:w="696" w:type="dxa"/>
            <w:shd w:val="clear" w:color="auto" w:fill="F7CAAC"/>
          </w:tcPr>
          <w:p w:rsidR="00CE0ABB" w:rsidRDefault="00CE0ABB" w:rsidP="003119BD">
            <w:pPr>
              <w:jc w:val="both"/>
              <w:rPr>
                <w:sz w:val="18"/>
              </w:rPr>
            </w:pPr>
            <w:r>
              <w:rPr>
                <w:b/>
                <w:sz w:val="18"/>
              </w:rPr>
              <w:t>Scopus</w:t>
            </w:r>
          </w:p>
        </w:tc>
        <w:tc>
          <w:tcPr>
            <w:tcW w:w="697" w:type="dxa"/>
            <w:shd w:val="clear" w:color="auto" w:fill="F7CAAC"/>
          </w:tcPr>
          <w:p w:rsidR="00CE0ABB" w:rsidRDefault="00CE0ABB" w:rsidP="003119BD">
            <w:pPr>
              <w:jc w:val="both"/>
            </w:pPr>
            <w:r>
              <w:rPr>
                <w:b/>
                <w:sz w:val="18"/>
              </w:rPr>
              <w:t>ostatní</w:t>
            </w:r>
          </w:p>
        </w:tc>
      </w:tr>
      <w:tr w:rsidR="00CE0ABB" w:rsidTr="003119BD">
        <w:trPr>
          <w:cantSplit/>
          <w:trHeight w:val="70"/>
        </w:trPr>
        <w:tc>
          <w:tcPr>
            <w:tcW w:w="3361" w:type="dxa"/>
            <w:gridSpan w:val="2"/>
            <w:shd w:val="clear" w:color="auto" w:fill="F7CAAC"/>
          </w:tcPr>
          <w:p w:rsidR="00CE0ABB" w:rsidRDefault="00CE0ABB" w:rsidP="003119BD">
            <w:pPr>
              <w:jc w:val="both"/>
            </w:pPr>
            <w:r>
              <w:rPr>
                <w:b/>
              </w:rPr>
              <w:t>Obor jmenovacího řízení</w:t>
            </w:r>
          </w:p>
        </w:tc>
        <w:tc>
          <w:tcPr>
            <w:tcW w:w="2254" w:type="dxa"/>
            <w:gridSpan w:val="2"/>
            <w:shd w:val="clear" w:color="auto" w:fill="F7CAAC"/>
          </w:tcPr>
          <w:p w:rsidR="00CE0ABB" w:rsidRDefault="00CE0ABB" w:rsidP="003119BD">
            <w:pPr>
              <w:jc w:val="both"/>
            </w:pPr>
            <w:r>
              <w:rPr>
                <w:b/>
              </w:rPr>
              <w:t>Rok udělení hodnosti</w:t>
            </w:r>
          </w:p>
        </w:tc>
        <w:tc>
          <w:tcPr>
            <w:tcW w:w="2257" w:type="dxa"/>
            <w:gridSpan w:val="4"/>
            <w:tcBorders>
              <w:right w:val="single" w:sz="12" w:space="0" w:color="auto"/>
            </w:tcBorders>
            <w:shd w:val="clear" w:color="auto" w:fill="F7CAAC"/>
          </w:tcPr>
          <w:p w:rsidR="00CE0ABB" w:rsidRDefault="00CE0ABB" w:rsidP="003119BD">
            <w:pPr>
              <w:jc w:val="both"/>
            </w:pPr>
            <w:r>
              <w:rPr>
                <w:b/>
              </w:rPr>
              <w:t>Řízení konáno na VŠ</w:t>
            </w:r>
          </w:p>
        </w:tc>
        <w:tc>
          <w:tcPr>
            <w:tcW w:w="635" w:type="dxa"/>
            <w:vMerge w:val="restart"/>
            <w:tcBorders>
              <w:left w:val="single" w:sz="12" w:space="0" w:color="auto"/>
            </w:tcBorders>
          </w:tcPr>
          <w:p w:rsidR="00CE0ABB" w:rsidRDefault="00A65E20" w:rsidP="003119BD">
            <w:pPr>
              <w:jc w:val="both"/>
              <w:rPr>
                <w:b/>
              </w:rPr>
            </w:pPr>
            <w:r>
              <w:t>9</w:t>
            </w:r>
          </w:p>
        </w:tc>
        <w:tc>
          <w:tcPr>
            <w:tcW w:w="696" w:type="dxa"/>
            <w:vMerge w:val="restart"/>
          </w:tcPr>
          <w:p w:rsidR="00CE0ABB" w:rsidRDefault="00A65E20" w:rsidP="00A65E20">
            <w:pPr>
              <w:jc w:val="both"/>
              <w:rPr>
                <w:b/>
              </w:rPr>
            </w:pPr>
            <w:r>
              <w:t>10</w:t>
            </w:r>
          </w:p>
        </w:tc>
        <w:tc>
          <w:tcPr>
            <w:tcW w:w="697" w:type="dxa"/>
            <w:vMerge w:val="restart"/>
          </w:tcPr>
          <w:p w:rsidR="00CE0ABB" w:rsidRDefault="00CE0ABB" w:rsidP="003119BD">
            <w:pPr>
              <w:jc w:val="both"/>
              <w:rPr>
                <w:b/>
              </w:rPr>
            </w:pPr>
            <w:r>
              <w:t>3</w:t>
            </w:r>
          </w:p>
        </w:tc>
      </w:tr>
      <w:tr w:rsidR="00CE0ABB" w:rsidTr="003119BD">
        <w:trPr>
          <w:trHeight w:val="205"/>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vMerge/>
            <w:tcBorders>
              <w:left w:val="single" w:sz="12" w:space="0" w:color="auto"/>
            </w:tcBorders>
            <w:vAlign w:val="center"/>
          </w:tcPr>
          <w:p w:rsidR="00CE0ABB" w:rsidRDefault="00CE0ABB" w:rsidP="003119BD">
            <w:pPr>
              <w:rPr>
                <w:b/>
              </w:rPr>
            </w:pPr>
          </w:p>
        </w:tc>
        <w:tc>
          <w:tcPr>
            <w:tcW w:w="696" w:type="dxa"/>
            <w:vMerge/>
            <w:vAlign w:val="center"/>
          </w:tcPr>
          <w:p w:rsidR="00CE0ABB" w:rsidRDefault="00CE0ABB" w:rsidP="003119BD">
            <w:pPr>
              <w:rPr>
                <w:b/>
              </w:rPr>
            </w:pPr>
          </w:p>
        </w:tc>
        <w:tc>
          <w:tcPr>
            <w:tcW w:w="697" w:type="dxa"/>
            <w:vMerge/>
            <w:vAlign w:val="center"/>
          </w:tcPr>
          <w:p w:rsidR="00CE0ABB" w:rsidRDefault="00CE0ABB" w:rsidP="003119BD">
            <w:pPr>
              <w:rPr>
                <w:b/>
              </w:rPr>
            </w:pPr>
          </w:p>
        </w:tc>
      </w:tr>
      <w:tr w:rsidR="00CE0ABB" w:rsidTr="003119BD">
        <w:tc>
          <w:tcPr>
            <w:tcW w:w="9900" w:type="dxa"/>
            <w:gridSpan w:val="11"/>
            <w:shd w:val="clear" w:color="auto" w:fill="F7CAAC"/>
          </w:tcPr>
          <w:p w:rsidR="00CE0ABB" w:rsidRDefault="00CE0ABB" w:rsidP="003119BD">
            <w:pPr>
              <w:jc w:val="both"/>
              <w:rPr>
                <w:b/>
              </w:rPr>
            </w:pPr>
            <w:r>
              <w:rPr>
                <w:b/>
              </w:rPr>
              <w:t xml:space="preserve">Přehled o nejvýznamnější publikační a další tvůrčí činnosti nebo další profesní činnosti u odborníků z praxe vztahující se k zabezpečovaným předmětům </w:t>
            </w:r>
          </w:p>
        </w:tc>
      </w:tr>
      <w:tr w:rsidR="00CE0ABB" w:rsidRPr="00D968AE" w:rsidTr="003119BD">
        <w:trPr>
          <w:trHeight w:val="2347"/>
        </w:trPr>
        <w:tc>
          <w:tcPr>
            <w:tcW w:w="9900" w:type="dxa"/>
            <w:gridSpan w:val="11"/>
          </w:tcPr>
          <w:p w:rsidR="00CE0ABB" w:rsidRPr="001E661A"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xml:space="preserve">, KUNČAR, A. New Approach of Constant Resolving of Analytical Programming. In </w:t>
            </w:r>
            <w:r w:rsidRPr="00A65E20">
              <w:rPr>
                <w:i/>
                <w:szCs w:val="32"/>
              </w:rPr>
              <w:t>Proceedings - 30th European Conference on Modelling and Simulation ECMS 2016</w:t>
            </w:r>
            <w:r w:rsidRPr="001E661A">
              <w:rPr>
                <w:szCs w:val="32"/>
              </w:rPr>
              <w:t>. Nottingham: EUROPEAN COUNCIL MODELLING &amp; SIMULATION, SCHOOL COMPUTING &amp; MATHEMATICS, 2016, s. 231-236. ISBN 978-0-9932440-2-5.</w:t>
            </w:r>
            <w:r w:rsidR="0059027E">
              <w:rPr>
                <w:szCs w:val="32"/>
              </w:rPr>
              <w:t xml:space="preserve"> (60%)</w:t>
            </w:r>
          </w:p>
          <w:p w:rsidR="00CE0ABB" w:rsidRPr="001E661A"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KUNČAR, A</w:t>
            </w:r>
            <w:r>
              <w:rPr>
                <w:szCs w:val="32"/>
              </w:rPr>
              <w:t>.</w:t>
            </w:r>
            <w:r w:rsidRPr="001E661A">
              <w:rPr>
                <w:szCs w:val="32"/>
              </w:rPr>
              <w:t xml:space="preserve">. Using improved analytical programming algorithm for effort estimation in software engineering. In </w:t>
            </w:r>
            <w:r w:rsidRPr="00A65E20">
              <w:rPr>
                <w:i/>
                <w:szCs w:val="32"/>
              </w:rPr>
              <w:t>MATEC Web of Conferences</w:t>
            </w:r>
            <w:r w:rsidRPr="001E661A">
              <w:rPr>
                <w:szCs w:val="32"/>
              </w:rPr>
              <w:t xml:space="preserve">. Les Ulis: EDP </w:t>
            </w:r>
            <w:r>
              <w:rPr>
                <w:szCs w:val="32"/>
              </w:rPr>
              <w:t>Sciences, 2016,</w:t>
            </w:r>
            <w:r w:rsidRPr="001E661A">
              <w:rPr>
                <w:szCs w:val="32"/>
              </w:rPr>
              <w:t xml:space="preserve"> ISSN 2261-236X.</w:t>
            </w:r>
            <w:r w:rsidR="0059027E">
              <w:rPr>
                <w:szCs w:val="32"/>
              </w:rPr>
              <w:t xml:space="preserve"> (60%)</w:t>
            </w:r>
          </w:p>
          <w:p w:rsidR="00CE0ABB"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KUNČAR, A</w:t>
            </w:r>
            <w:r>
              <w:rPr>
                <w:szCs w:val="32"/>
              </w:rPr>
              <w:t>.</w:t>
            </w:r>
            <w:r w:rsidRPr="001E661A">
              <w:rPr>
                <w:szCs w:val="32"/>
              </w:rPr>
              <w:t xml:space="preserve"> Using Analytical Programming for Software Effort Estimation. In </w:t>
            </w:r>
            <w:r w:rsidRPr="00A65E20">
              <w:rPr>
                <w:i/>
                <w:szCs w:val="32"/>
              </w:rPr>
              <w:t>Software Engineering Perspectives and Application in Intelligent Systems: Proceedings of the 5th computer science on-line conference 2016</w:t>
            </w:r>
            <w:r w:rsidR="00CF7528">
              <w:rPr>
                <w:szCs w:val="32"/>
              </w:rPr>
              <w:t>, Vol. 2. Heidelberg</w:t>
            </w:r>
            <w:r w:rsidRPr="001E661A">
              <w:rPr>
                <w:szCs w:val="32"/>
              </w:rPr>
              <w:t>: Springer-Verlag Berlin, 2016, s. 261-272. ISSN 2194-5357. ISBN 978-3-319-33620-6.</w:t>
            </w:r>
            <w:r w:rsidR="0059027E">
              <w:rPr>
                <w:szCs w:val="32"/>
              </w:rPr>
              <w:t xml:space="preserve"> (60%)</w:t>
            </w:r>
          </w:p>
          <w:p w:rsidR="00CE0ABB" w:rsidRPr="001E661A"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xml:space="preserve"> On the Value of Parameters of Use Case Points Method. In </w:t>
            </w:r>
            <w:r w:rsidRPr="00A65E20">
              <w:rPr>
                <w:i/>
                <w:szCs w:val="32"/>
              </w:rPr>
              <w:t>Artificial Intelligence Perspectives and Applications.</w:t>
            </w:r>
            <w:r w:rsidR="00CF7528">
              <w:rPr>
                <w:szCs w:val="32"/>
              </w:rPr>
              <w:t xml:space="preserve"> Heidelberg</w:t>
            </w:r>
            <w:r w:rsidRPr="001E661A">
              <w:rPr>
                <w:szCs w:val="32"/>
              </w:rPr>
              <w:t>: Springer-Verlag Berlin, 2015, s. 309-319. ISSN 2194-5357. ISBN 978-3-319-18475-3.</w:t>
            </w:r>
            <w:r w:rsidR="0059027E">
              <w:rPr>
                <w:szCs w:val="32"/>
              </w:rPr>
              <w:t xml:space="preserve"> (80%)</w:t>
            </w:r>
          </w:p>
          <w:p w:rsidR="00CE0ABB"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xml:space="preserve">, VESELÁ, V. </w:t>
            </w:r>
            <w:r w:rsidRPr="00A65E20">
              <w:rPr>
                <w:i/>
                <w:szCs w:val="32"/>
              </w:rPr>
              <w:t>Prediction accuracy measurements as a fitness function for software effort estimation.</w:t>
            </w:r>
            <w:r w:rsidRPr="001E661A">
              <w:rPr>
                <w:szCs w:val="32"/>
              </w:rPr>
              <w:t xml:space="preserve"> SpringerPlus, 2015, roč. 4, č. 1, s. 1-17. ISSN 2193-1801.</w:t>
            </w:r>
            <w:r w:rsidR="0059027E">
              <w:rPr>
                <w:szCs w:val="32"/>
              </w:rPr>
              <w:t xml:space="preserve"> (70%)</w:t>
            </w:r>
          </w:p>
          <w:p w:rsidR="00CE0ABB" w:rsidRPr="001E661A" w:rsidRDefault="00CE0ABB" w:rsidP="00A65E20">
            <w:pPr>
              <w:jc w:val="both"/>
              <w:rPr>
                <w:szCs w:val="32"/>
              </w:rPr>
            </w:pPr>
          </w:p>
        </w:tc>
      </w:tr>
      <w:tr w:rsidR="00CE0ABB" w:rsidTr="003119BD">
        <w:trPr>
          <w:trHeight w:val="218"/>
        </w:trPr>
        <w:tc>
          <w:tcPr>
            <w:tcW w:w="9900" w:type="dxa"/>
            <w:gridSpan w:val="11"/>
            <w:shd w:val="clear" w:color="auto" w:fill="F7CAAC"/>
          </w:tcPr>
          <w:p w:rsidR="00CE0ABB" w:rsidRDefault="00CE0ABB" w:rsidP="003119BD">
            <w:pPr>
              <w:rPr>
                <w:b/>
              </w:rPr>
            </w:pPr>
            <w:r>
              <w:rPr>
                <w:b/>
              </w:rPr>
              <w:t>Působení v zahraničí</w:t>
            </w:r>
          </w:p>
        </w:tc>
      </w:tr>
      <w:tr w:rsidR="00CE0ABB" w:rsidTr="003119BD">
        <w:trPr>
          <w:trHeight w:val="70"/>
        </w:trPr>
        <w:tc>
          <w:tcPr>
            <w:tcW w:w="9900" w:type="dxa"/>
            <w:gridSpan w:val="11"/>
          </w:tcPr>
          <w:p w:rsidR="00CE0ABB" w:rsidRPr="00A65E20" w:rsidRDefault="00CE0ABB" w:rsidP="003119BD">
            <w:r w:rsidRPr="00A202B0">
              <w:rPr>
                <w:b/>
              </w:rPr>
              <w:t>11/2013 – 12/2013</w:t>
            </w:r>
            <w:r w:rsidRPr="00A202B0">
              <w:rPr>
                <w:b/>
                <w:lang w:val="en-US"/>
              </w:rPr>
              <w:t>:</w:t>
            </w:r>
            <w:r>
              <w:t xml:space="preserve"> Zahraniční</w:t>
            </w:r>
            <w:r w:rsidR="00A65E20">
              <w:t xml:space="preserve"> stáž - Francie, Polytech Lille</w:t>
            </w:r>
          </w:p>
        </w:tc>
      </w:tr>
      <w:tr w:rsidR="00CE0ABB" w:rsidTr="003119BD">
        <w:trPr>
          <w:cantSplit/>
          <w:trHeight w:val="262"/>
        </w:trPr>
        <w:tc>
          <w:tcPr>
            <w:tcW w:w="2529" w:type="dxa"/>
            <w:shd w:val="clear" w:color="auto" w:fill="F7CAAC"/>
          </w:tcPr>
          <w:p w:rsidR="00CE0ABB" w:rsidRDefault="00CE0ABB" w:rsidP="003119BD">
            <w:pPr>
              <w:jc w:val="both"/>
              <w:rPr>
                <w:b/>
              </w:rPr>
            </w:pPr>
            <w:r>
              <w:rPr>
                <w:b/>
              </w:rPr>
              <w:t xml:space="preserve">Podpis </w:t>
            </w:r>
          </w:p>
        </w:tc>
        <w:tc>
          <w:tcPr>
            <w:tcW w:w="4554" w:type="dxa"/>
            <w:gridSpan w:val="5"/>
          </w:tcPr>
          <w:p w:rsidR="00CE0ABB" w:rsidRPr="00B10230" w:rsidRDefault="00CE0ABB" w:rsidP="003119BD">
            <w:pPr>
              <w:jc w:val="both"/>
              <w:rPr>
                <w:b/>
              </w:rPr>
            </w:pPr>
          </w:p>
        </w:tc>
        <w:tc>
          <w:tcPr>
            <w:tcW w:w="789" w:type="dxa"/>
            <w:gridSpan w:val="2"/>
            <w:shd w:val="clear" w:color="auto" w:fill="F7CAAC"/>
          </w:tcPr>
          <w:p w:rsidR="00CE0ABB" w:rsidRDefault="00CE0ABB" w:rsidP="003119BD">
            <w:pPr>
              <w:jc w:val="both"/>
            </w:pPr>
            <w:r>
              <w:rPr>
                <w:b/>
              </w:rPr>
              <w:t>datum</w:t>
            </w:r>
          </w:p>
        </w:tc>
        <w:tc>
          <w:tcPr>
            <w:tcW w:w="2028" w:type="dxa"/>
            <w:gridSpan w:val="3"/>
          </w:tcPr>
          <w:p w:rsidR="00CE0ABB" w:rsidRDefault="00CE0ABB" w:rsidP="003119BD">
            <w:pPr>
              <w:jc w:val="both"/>
            </w:pPr>
          </w:p>
        </w:tc>
      </w:tr>
    </w:tbl>
    <w:p w:rsidR="009E2F76" w:rsidRDefault="009E2F76">
      <w:r>
        <w:br w:type="page"/>
      </w:r>
    </w:p>
    <w:tbl>
      <w:tblPr>
        <w:tblW w:w="9815"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49"/>
      </w:tblGrid>
      <w:tr w:rsidR="00AD44FC" w:rsidTr="00DD1A07">
        <w:tc>
          <w:tcPr>
            <w:tcW w:w="9815" w:type="dxa"/>
            <w:gridSpan w:val="11"/>
            <w:tcBorders>
              <w:top w:val="single" w:sz="4" w:space="0" w:color="auto"/>
              <w:left w:val="single" w:sz="4" w:space="0" w:color="auto"/>
              <w:bottom w:val="double" w:sz="4" w:space="0" w:color="auto"/>
              <w:right w:val="single" w:sz="4" w:space="0" w:color="auto"/>
            </w:tcBorders>
            <w:shd w:val="clear" w:color="auto" w:fill="BDD6EE"/>
          </w:tcPr>
          <w:p w:rsidR="00AD44FC" w:rsidRPr="00A8100F" w:rsidRDefault="00AD44FC" w:rsidP="00AD44FC">
            <w:pPr>
              <w:jc w:val="both"/>
            </w:pPr>
            <w:r>
              <w:rPr>
                <w:b/>
                <w:sz w:val="28"/>
              </w:rPr>
              <w:lastRenderedPageBreak/>
              <w:t>C-I – Personální zabezpečení</w:t>
            </w:r>
          </w:p>
        </w:tc>
      </w:tr>
      <w:tr w:rsidR="00AD44FC" w:rsidTr="00DD1A07">
        <w:tc>
          <w:tcPr>
            <w:tcW w:w="2517" w:type="dxa"/>
            <w:tcBorders>
              <w:top w:val="double" w:sz="4" w:space="0" w:color="auto"/>
            </w:tcBorders>
            <w:shd w:val="clear" w:color="auto" w:fill="F7CAAC"/>
          </w:tcPr>
          <w:p w:rsidR="00AD44FC" w:rsidRDefault="00AD44FC" w:rsidP="00AD44FC">
            <w:pPr>
              <w:jc w:val="both"/>
              <w:rPr>
                <w:b/>
              </w:rPr>
            </w:pPr>
            <w:r>
              <w:rPr>
                <w:b/>
              </w:rPr>
              <w:t>Vysoká škola</w:t>
            </w:r>
          </w:p>
        </w:tc>
        <w:tc>
          <w:tcPr>
            <w:tcW w:w="7298" w:type="dxa"/>
            <w:gridSpan w:val="10"/>
          </w:tcPr>
          <w:p w:rsidR="00AD44FC" w:rsidRDefault="00AD44FC" w:rsidP="00AD44FC">
            <w:pPr>
              <w:jc w:val="both"/>
            </w:pPr>
            <w:r>
              <w:t>Univerzita Tomáše Bati ve Zlíně</w:t>
            </w:r>
          </w:p>
        </w:tc>
      </w:tr>
      <w:tr w:rsidR="00AD44FC" w:rsidTr="00DD1A07">
        <w:tc>
          <w:tcPr>
            <w:tcW w:w="2517" w:type="dxa"/>
            <w:shd w:val="clear" w:color="auto" w:fill="F7CAAC"/>
          </w:tcPr>
          <w:p w:rsidR="00AD44FC" w:rsidRDefault="00AD44FC" w:rsidP="00AD44FC">
            <w:pPr>
              <w:jc w:val="both"/>
              <w:rPr>
                <w:b/>
              </w:rPr>
            </w:pPr>
            <w:r>
              <w:rPr>
                <w:b/>
              </w:rPr>
              <w:t>Součást vysoké školy</w:t>
            </w:r>
          </w:p>
        </w:tc>
        <w:tc>
          <w:tcPr>
            <w:tcW w:w="7298" w:type="dxa"/>
            <w:gridSpan w:val="10"/>
          </w:tcPr>
          <w:p w:rsidR="00AD44FC" w:rsidRDefault="00AD44FC" w:rsidP="00AD44FC">
            <w:pPr>
              <w:jc w:val="both"/>
            </w:pPr>
            <w:r>
              <w:t>Fakulta managementu a ekonomiky</w:t>
            </w:r>
          </w:p>
        </w:tc>
      </w:tr>
      <w:tr w:rsidR="00AD44FC" w:rsidTr="00DD1A07">
        <w:tc>
          <w:tcPr>
            <w:tcW w:w="2517" w:type="dxa"/>
            <w:shd w:val="clear" w:color="auto" w:fill="F7CAAC"/>
          </w:tcPr>
          <w:p w:rsidR="00AD44FC" w:rsidRDefault="00AD44FC" w:rsidP="00AD44FC">
            <w:pPr>
              <w:jc w:val="both"/>
              <w:rPr>
                <w:b/>
              </w:rPr>
            </w:pPr>
            <w:r>
              <w:rPr>
                <w:b/>
              </w:rPr>
              <w:t>Název studijního programu</w:t>
            </w:r>
          </w:p>
        </w:tc>
        <w:tc>
          <w:tcPr>
            <w:tcW w:w="7298" w:type="dxa"/>
            <w:gridSpan w:val="10"/>
          </w:tcPr>
          <w:p w:rsidR="00AD44FC" w:rsidRDefault="00BB582A" w:rsidP="00AD44FC">
            <w:pPr>
              <w:jc w:val="both"/>
            </w:pPr>
            <w:r w:rsidRPr="00F25E04">
              <w:t>Finance a finanční technologie</w:t>
            </w:r>
          </w:p>
        </w:tc>
      </w:tr>
      <w:tr w:rsidR="00AD44FC" w:rsidTr="00DD1A07">
        <w:tc>
          <w:tcPr>
            <w:tcW w:w="2517" w:type="dxa"/>
            <w:shd w:val="clear" w:color="auto" w:fill="F7CAAC"/>
          </w:tcPr>
          <w:p w:rsidR="00AD44FC" w:rsidRDefault="00AD44FC" w:rsidP="00AD44FC">
            <w:pPr>
              <w:jc w:val="both"/>
              <w:rPr>
                <w:b/>
              </w:rPr>
            </w:pPr>
            <w:r>
              <w:rPr>
                <w:b/>
              </w:rPr>
              <w:t>Jméno a příjmení</w:t>
            </w:r>
          </w:p>
        </w:tc>
        <w:tc>
          <w:tcPr>
            <w:tcW w:w="4536" w:type="dxa"/>
            <w:gridSpan w:val="5"/>
          </w:tcPr>
          <w:p w:rsidR="00AD44FC" w:rsidRDefault="00AD44FC" w:rsidP="00AD44FC">
            <w:pPr>
              <w:jc w:val="both"/>
            </w:pPr>
            <w:r>
              <w:t>Jiří VOJTĚŠEK</w:t>
            </w:r>
          </w:p>
        </w:tc>
        <w:tc>
          <w:tcPr>
            <w:tcW w:w="711" w:type="dxa"/>
            <w:shd w:val="clear" w:color="auto" w:fill="F7CAAC"/>
          </w:tcPr>
          <w:p w:rsidR="00AD44FC" w:rsidRDefault="00AD44FC" w:rsidP="00AD44FC">
            <w:pPr>
              <w:jc w:val="both"/>
              <w:rPr>
                <w:b/>
              </w:rPr>
            </w:pPr>
            <w:r>
              <w:rPr>
                <w:b/>
              </w:rPr>
              <w:t>Tituly</w:t>
            </w:r>
          </w:p>
        </w:tc>
        <w:tc>
          <w:tcPr>
            <w:tcW w:w="2051" w:type="dxa"/>
            <w:gridSpan w:val="4"/>
          </w:tcPr>
          <w:p w:rsidR="00AD44FC" w:rsidRDefault="00AD44FC" w:rsidP="00AD44FC">
            <w:pPr>
              <w:jc w:val="both"/>
            </w:pPr>
            <w:r>
              <w:t>doc. Ing.</w:t>
            </w:r>
            <w:r w:rsidR="0033126B">
              <w:t>,</w:t>
            </w:r>
            <w:r>
              <w:t xml:space="preserve"> Ph.D.</w:t>
            </w:r>
          </w:p>
        </w:tc>
      </w:tr>
      <w:tr w:rsidR="00AD44FC" w:rsidTr="00DD1A07">
        <w:tc>
          <w:tcPr>
            <w:tcW w:w="2517" w:type="dxa"/>
            <w:shd w:val="clear" w:color="auto" w:fill="F7CAAC"/>
          </w:tcPr>
          <w:p w:rsidR="00AD44FC" w:rsidRDefault="00AD44FC" w:rsidP="00AD44FC">
            <w:pPr>
              <w:jc w:val="both"/>
              <w:rPr>
                <w:b/>
              </w:rPr>
            </w:pPr>
            <w:r>
              <w:rPr>
                <w:b/>
              </w:rPr>
              <w:t>Rok narození</w:t>
            </w:r>
          </w:p>
        </w:tc>
        <w:tc>
          <w:tcPr>
            <w:tcW w:w="829" w:type="dxa"/>
          </w:tcPr>
          <w:p w:rsidR="00AD44FC" w:rsidRDefault="00AD44FC" w:rsidP="00AD44FC">
            <w:pPr>
              <w:jc w:val="both"/>
            </w:pPr>
            <w:r>
              <w:t>1979</w:t>
            </w:r>
          </w:p>
        </w:tc>
        <w:tc>
          <w:tcPr>
            <w:tcW w:w="1721" w:type="dxa"/>
            <w:shd w:val="clear" w:color="auto" w:fill="F7CAAC"/>
          </w:tcPr>
          <w:p w:rsidR="00AD44FC" w:rsidRDefault="00AD44FC" w:rsidP="00AD44FC">
            <w:pPr>
              <w:jc w:val="both"/>
              <w:rPr>
                <w:b/>
              </w:rPr>
            </w:pPr>
            <w:r>
              <w:rPr>
                <w:b/>
              </w:rPr>
              <w:t>typ vztahu k VŠ</w:t>
            </w:r>
          </w:p>
        </w:tc>
        <w:tc>
          <w:tcPr>
            <w:tcW w:w="992" w:type="dxa"/>
            <w:gridSpan w:val="2"/>
          </w:tcPr>
          <w:p w:rsidR="00AD44FC" w:rsidRDefault="00AD44FC" w:rsidP="00AD44FC">
            <w:pPr>
              <w:jc w:val="both"/>
            </w:pPr>
            <w:r>
              <w:t>pp</w:t>
            </w: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r>
              <w:t>40</w:t>
            </w: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r>
              <w:t>N</w:t>
            </w:r>
          </w:p>
        </w:tc>
      </w:tr>
      <w:tr w:rsidR="00AD44FC" w:rsidTr="00DD1A07">
        <w:tc>
          <w:tcPr>
            <w:tcW w:w="5067" w:type="dxa"/>
            <w:gridSpan w:val="3"/>
            <w:shd w:val="clear" w:color="auto" w:fill="F7CAAC"/>
          </w:tcPr>
          <w:p w:rsidR="00AD44FC" w:rsidRDefault="00AD44FC" w:rsidP="00AD44FC">
            <w:pPr>
              <w:jc w:val="both"/>
              <w:rPr>
                <w:b/>
              </w:rPr>
            </w:pPr>
            <w:r>
              <w:rPr>
                <w:b/>
              </w:rPr>
              <w:t>Typ vztahu na součásti VŠ, která uskutečňuje st. program</w:t>
            </w:r>
          </w:p>
        </w:tc>
        <w:tc>
          <w:tcPr>
            <w:tcW w:w="992" w:type="dxa"/>
            <w:gridSpan w:val="2"/>
          </w:tcPr>
          <w:p w:rsidR="00AD44FC" w:rsidRDefault="00AD44FC" w:rsidP="00AD44FC">
            <w:pPr>
              <w:jc w:val="both"/>
            </w:pP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p>
        </w:tc>
      </w:tr>
      <w:tr w:rsidR="00AD44FC" w:rsidTr="00DD1A07">
        <w:tc>
          <w:tcPr>
            <w:tcW w:w="6059" w:type="dxa"/>
            <w:gridSpan w:val="5"/>
            <w:shd w:val="clear" w:color="auto" w:fill="F7CAAC"/>
          </w:tcPr>
          <w:p w:rsidR="00AD44FC" w:rsidRDefault="00AD44FC" w:rsidP="00AD44FC">
            <w:pPr>
              <w:jc w:val="both"/>
            </w:pPr>
            <w:r>
              <w:rPr>
                <w:b/>
              </w:rPr>
              <w:t>Další současná působení jako akademický pracovník na jiných VŠ</w:t>
            </w:r>
          </w:p>
        </w:tc>
        <w:tc>
          <w:tcPr>
            <w:tcW w:w="1705" w:type="dxa"/>
            <w:gridSpan w:val="2"/>
            <w:shd w:val="clear" w:color="auto" w:fill="F7CAAC"/>
          </w:tcPr>
          <w:p w:rsidR="00AD44FC" w:rsidRDefault="00AD44FC" w:rsidP="00AD44FC">
            <w:pPr>
              <w:jc w:val="both"/>
              <w:rPr>
                <w:b/>
              </w:rPr>
            </w:pPr>
            <w:r>
              <w:rPr>
                <w:b/>
              </w:rPr>
              <w:t>typ prac. vztahu</w:t>
            </w:r>
          </w:p>
        </w:tc>
        <w:tc>
          <w:tcPr>
            <w:tcW w:w="2051" w:type="dxa"/>
            <w:gridSpan w:val="4"/>
            <w:shd w:val="clear" w:color="auto" w:fill="F7CAAC"/>
          </w:tcPr>
          <w:p w:rsidR="00AD44FC" w:rsidRDefault="00AD44FC" w:rsidP="00AD44FC">
            <w:pPr>
              <w:jc w:val="both"/>
              <w:rPr>
                <w:b/>
              </w:rPr>
            </w:pPr>
            <w:r>
              <w:rPr>
                <w:b/>
              </w:rPr>
              <w:t>rozsah</w:t>
            </w: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9815" w:type="dxa"/>
            <w:gridSpan w:val="11"/>
            <w:shd w:val="clear" w:color="auto" w:fill="F7CAAC"/>
          </w:tcPr>
          <w:p w:rsidR="00AD44FC" w:rsidRDefault="00AD44FC" w:rsidP="00AD44FC">
            <w:pPr>
              <w:jc w:val="both"/>
            </w:pPr>
            <w:r>
              <w:rPr>
                <w:b/>
              </w:rPr>
              <w:t>Předměty příslušného studijního programu a způsob zapojení do jejich výuky, příp. další zapojení do uskutečňování studijního programu</w:t>
            </w:r>
          </w:p>
        </w:tc>
      </w:tr>
      <w:tr w:rsidR="00AD44FC" w:rsidTr="00DD1A07">
        <w:trPr>
          <w:trHeight w:val="182"/>
        </w:trPr>
        <w:tc>
          <w:tcPr>
            <w:tcW w:w="9815" w:type="dxa"/>
            <w:gridSpan w:val="11"/>
            <w:tcBorders>
              <w:top w:val="nil"/>
            </w:tcBorders>
          </w:tcPr>
          <w:p w:rsidR="00AD44FC" w:rsidRDefault="00AD44FC" w:rsidP="00AD44FC">
            <w:pPr>
              <w:jc w:val="both"/>
            </w:pPr>
            <w:r>
              <w:t>Informační technologie pro ekonomy – garant, přednášející (100%)</w:t>
            </w:r>
          </w:p>
        </w:tc>
      </w:tr>
      <w:tr w:rsidR="00AD44FC" w:rsidTr="00DD1A07">
        <w:tc>
          <w:tcPr>
            <w:tcW w:w="9815" w:type="dxa"/>
            <w:gridSpan w:val="11"/>
            <w:shd w:val="clear" w:color="auto" w:fill="F7CAAC"/>
          </w:tcPr>
          <w:p w:rsidR="00AD44FC" w:rsidRDefault="00AD44FC" w:rsidP="00AD44FC">
            <w:pPr>
              <w:jc w:val="both"/>
            </w:pPr>
            <w:r>
              <w:rPr>
                <w:b/>
              </w:rPr>
              <w:t xml:space="preserve">Údaje o vzdělání na VŠ </w:t>
            </w:r>
          </w:p>
        </w:tc>
      </w:tr>
      <w:tr w:rsidR="00AD44FC" w:rsidTr="007044B0">
        <w:trPr>
          <w:trHeight w:val="763"/>
        </w:trPr>
        <w:tc>
          <w:tcPr>
            <w:tcW w:w="9815" w:type="dxa"/>
            <w:gridSpan w:val="11"/>
          </w:tcPr>
          <w:p w:rsidR="00987B8F" w:rsidRDefault="00987B8F" w:rsidP="007044B0">
            <w:pPr>
              <w:ind w:left="1240" w:hanging="1240"/>
              <w:jc w:val="both"/>
              <w:rPr>
                <w:b/>
              </w:rPr>
            </w:pPr>
            <w:r w:rsidRPr="009D3BE2">
              <w:t xml:space="preserve">2002 – 2007: </w:t>
            </w:r>
            <w:r>
              <w:t xml:space="preserve">  </w:t>
            </w:r>
            <w:r w:rsidRPr="009D3BE2">
              <w:t>UTB ve Zlíně, Fakulta aplikované informatiky, obor „Technická kyb</w:t>
            </w:r>
            <w:r>
              <w:t xml:space="preserve">ernetika“ </w:t>
            </w:r>
            <w:r w:rsidRPr="00987B8F">
              <w:rPr>
                <w:b/>
              </w:rPr>
              <w:t>(Ph.D.)</w:t>
            </w:r>
          </w:p>
          <w:p w:rsidR="00AD44FC" w:rsidRPr="009D3BE2" w:rsidRDefault="00AD44FC" w:rsidP="007044B0">
            <w:pPr>
              <w:ind w:left="1240" w:hanging="1240"/>
              <w:jc w:val="both"/>
            </w:pPr>
            <w:r w:rsidRPr="009D3BE2">
              <w:t>1997 – 2002: UTB ve Zlíně, Fakulta aplikované informatiky, obor „Automatizace a řídící t</w:t>
            </w:r>
            <w:r>
              <w:t>echnika ve spotřebním průmyslu“</w:t>
            </w:r>
            <w:r w:rsidRPr="009D3BE2">
              <w:t xml:space="preserve"> </w:t>
            </w:r>
            <w:r w:rsidRPr="00987B8F">
              <w:rPr>
                <w:b/>
              </w:rPr>
              <w:t>(Ing.)</w:t>
            </w:r>
          </w:p>
          <w:p w:rsidR="00AD44FC" w:rsidRPr="00872351" w:rsidRDefault="00AD44FC" w:rsidP="00AD44FC">
            <w:pPr>
              <w:jc w:val="both"/>
            </w:pPr>
          </w:p>
        </w:tc>
      </w:tr>
      <w:tr w:rsidR="00AD44FC" w:rsidTr="007044B0">
        <w:trPr>
          <w:trHeight w:val="280"/>
        </w:trPr>
        <w:tc>
          <w:tcPr>
            <w:tcW w:w="9815" w:type="dxa"/>
            <w:gridSpan w:val="11"/>
            <w:shd w:val="clear" w:color="auto" w:fill="F7CAAC"/>
          </w:tcPr>
          <w:p w:rsidR="00AD44FC" w:rsidRDefault="00AD44FC" w:rsidP="00AD44FC">
            <w:pPr>
              <w:jc w:val="both"/>
              <w:rPr>
                <w:b/>
              </w:rPr>
            </w:pPr>
            <w:r>
              <w:rPr>
                <w:b/>
              </w:rPr>
              <w:t>Údaje o odbo</w:t>
            </w:r>
            <w:r w:rsidR="007044B0">
              <w:rPr>
                <w:b/>
              </w:rPr>
              <w:t>rném působení od absolvování VŠ</w:t>
            </w:r>
          </w:p>
        </w:tc>
      </w:tr>
      <w:tr w:rsidR="00AD44FC" w:rsidTr="00DD1A07">
        <w:trPr>
          <w:trHeight w:val="752"/>
        </w:trPr>
        <w:tc>
          <w:tcPr>
            <w:tcW w:w="9815" w:type="dxa"/>
            <w:gridSpan w:val="11"/>
          </w:tcPr>
          <w:p w:rsidR="00AD44FC" w:rsidRPr="009D3BE2" w:rsidRDefault="00AD44FC" w:rsidP="00AD44FC">
            <w:pPr>
              <w:jc w:val="both"/>
            </w:pPr>
            <w:r w:rsidRPr="009D3BE2">
              <w:t>2005 – 2015: UTB ve Zlíně, Fakulta aplikované informatiky, Ústav řízení procesů, odborný asistent</w:t>
            </w:r>
          </w:p>
          <w:p w:rsidR="00AD44FC" w:rsidRPr="009D3BE2" w:rsidRDefault="00AD44FC" w:rsidP="00AD44FC">
            <w:pPr>
              <w:jc w:val="both"/>
            </w:pPr>
            <w:r w:rsidRPr="009D3BE2">
              <w:t>2015 – dosud: UTB ve Zlíně, Fakulta aplikované informatiky, Ústav řízení procesů, docent</w:t>
            </w:r>
          </w:p>
          <w:p w:rsidR="00AD44FC" w:rsidRPr="00080943" w:rsidRDefault="00AD44FC" w:rsidP="00AD44FC">
            <w:pPr>
              <w:jc w:val="both"/>
            </w:pPr>
            <w:r w:rsidRPr="009D3BE2">
              <w:t>2014 – dosud: UTB ve Zlíně, Fakulta aplikované informatiky, proděkan pro bakalářské a magisterské studium</w:t>
            </w:r>
          </w:p>
        </w:tc>
      </w:tr>
      <w:tr w:rsidR="00AD44FC" w:rsidTr="00DD1A07">
        <w:trPr>
          <w:trHeight w:val="250"/>
        </w:trPr>
        <w:tc>
          <w:tcPr>
            <w:tcW w:w="9815" w:type="dxa"/>
            <w:gridSpan w:val="11"/>
            <w:shd w:val="clear" w:color="auto" w:fill="F7CAAC"/>
          </w:tcPr>
          <w:p w:rsidR="00AD44FC" w:rsidRDefault="00AD44FC" w:rsidP="00AD44FC">
            <w:pPr>
              <w:jc w:val="both"/>
            </w:pPr>
            <w:r>
              <w:rPr>
                <w:b/>
              </w:rPr>
              <w:t>Zkušenosti s vedením kvalifikačních a rigorózních prací</w:t>
            </w:r>
          </w:p>
        </w:tc>
      </w:tr>
      <w:tr w:rsidR="00AD44FC" w:rsidTr="00DD1A07">
        <w:trPr>
          <w:trHeight w:val="297"/>
        </w:trPr>
        <w:tc>
          <w:tcPr>
            <w:tcW w:w="9815" w:type="dxa"/>
            <w:gridSpan w:val="11"/>
          </w:tcPr>
          <w:p w:rsidR="008B68BE" w:rsidRDefault="008B68BE" w:rsidP="008B68BE">
            <w:pPr>
              <w:jc w:val="both"/>
            </w:pPr>
            <w:r>
              <w:t>Počet vedených bakalářských prací – 37</w:t>
            </w:r>
          </w:p>
          <w:p w:rsidR="00AD44FC" w:rsidRDefault="008B68BE" w:rsidP="00AD44FC">
            <w:pPr>
              <w:jc w:val="both"/>
            </w:pPr>
            <w:r>
              <w:t>Počet vedených diplomových prací – 23</w:t>
            </w:r>
          </w:p>
        </w:tc>
      </w:tr>
      <w:tr w:rsidR="00AD44FC" w:rsidTr="00DD1A07">
        <w:trPr>
          <w:cantSplit/>
        </w:trPr>
        <w:tc>
          <w:tcPr>
            <w:tcW w:w="3346" w:type="dxa"/>
            <w:gridSpan w:val="2"/>
            <w:tcBorders>
              <w:top w:val="single" w:sz="12" w:space="0" w:color="auto"/>
            </w:tcBorders>
            <w:shd w:val="clear" w:color="auto" w:fill="F7CAAC"/>
          </w:tcPr>
          <w:p w:rsidR="00AD44FC" w:rsidRDefault="00AD44FC" w:rsidP="00AD44FC">
            <w:pPr>
              <w:jc w:val="both"/>
            </w:pPr>
            <w:r>
              <w:rPr>
                <w:b/>
              </w:rPr>
              <w:t xml:space="preserve">Obor habilitačního řízení </w:t>
            </w:r>
          </w:p>
        </w:tc>
        <w:tc>
          <w:tcPr>
            <w:tcW w:w="2245" w:type="dxa"/>
            <w:gridSpan w:val="2"/>
            <w:tcBorders>
              <w:top w:val="single" w:sz="12" w:space="0" w:color="auto"/>
            </w:tcBorders>
            <w:shd w:val="clear" w:color="auto" w:fill="F7CAAC"/>
          </w:tcPr>
          <w:p w:rsidR="00AD44FC" w:rsidRDefault="00AD44FC" w:rsidP="00AD44F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D44FC" w:rsidRDefault="00AD44FC" w:rsidP="00AD44FC">
            <w:pPr>
              <w:jc w:val="both"/>
            </w:pPr>
            <w:r>
              <w:rPr>
                <w:b/>
              </w:rPr>
              <w:t>Řízení konáno na VŠ</w:t>
            </w:r>
          </w:p>
        </w:tc>
        <w:tc>
          <w:tcPr>
            <w:tcW w:w="1976" w:type="dxa"/>
            <w:gridSpan w:val="3"/>
            <w:tcBorders>
              <w:top w:val="single" w:sz="12" w:space="0" w:color="auto"/>
              <w:left w:val="single" w:sz="12" w:space="0" w:color="auto"/>
            </w:tcBorders>
            <w:shd w:val="clear" w:color="auto" w:fill="F7CAAC"/>
          </w:tcPr>
          <w:p w:rsidR="00AD44FC" w:rsidRDefault="00AD44FC" w:rsidP="00AD44FC">
            <w:pPr>
              <w:jc w:val="both"/>
              <w:rPr>
                <w:b/>
              </w:rPr>
            </w:pPr>
            <w:r>
              <w:rPr>
                <w:b/>
              </w:rPr>
              <w:t>Ohlasy publikací</w:t>
            </w:r>
          </w:p>
        </w:tc>
      </w:tr>
      <w:tr w:rsidR="00AD44FC" w:rsidTr="00DD1A07">
        <w:trPr>
          <w:cantSplit/>
        </w:trPr>
        <w:tc>
          <w:tcPr>
            <w:tcW w:w="3346" w:type="dxa"/>
            <w:gridSpan w:val="2"/>
          </w:tcPr>
          <w:p w:rsidR="00AD44FC" w:rsidRDefault="00AD44FC" w:rsidP="00AD44FC">
            <w:pPr>
              <w:jc w:val="both"/>
            </w:pPr>
            <w:r>
              <w:t>Řízení strojů a procesů</w:t>
            </w:r>
          </w:p>
        </w:tc>
        <w:tc>
          <w:tcPr>
            <w:tcW w:w="2245" w:type="dxa"/>
            <w:gridSpan w:val="2"/>
          </w:tcPr>
          <w:p w:rsidR="00AD44FC" w:rsidRDefault="00AD44FC" w:rsidP="00AD44FC">
            <w:pPr>
              <w:jc w:val="both"/>
            </w:pPr>
            <w:r>
              <w:t>2015</w:t>
            </w:r>
          </w:p>
        </w:tc>
        <w:tc>
          <w:tcPr>
            <w:tcW w:w="2248" w:type="dxa"/>
            <w:gridSpan w:val="4"/>
            <w:tcBorders>
              <w:right w:val="single" w:sz="12" w:space="0" w:color="auto"/>
            </w:tcBorders>
          </w:tcPr>
          <w:p w:rsidR="00AD44FC" w:rsidRDefault="00AD44FC" w:rsidP="00AD44FC">
            <w:pPr>
              <w:jc w:val="both"/>
            </w:pPr>
            <w:r>
              <w:t>UTB ve Zlíně</w:t>
            </w:r>
          </w:p>
        </w:tc>
        <w:tc>
          <w:tcPr>
            <w:tcW w:w="634" w:type="dxa"/>
            <w:tcBorders>
              <w:left w:val="single" w:sz="12" w:space="0" w:color="auto"/>
            </w:tcBorders>
            <w:shd w:val="clear" w:color="auto" w:fill="F7CAAC"/>
          </w:tcPr>
          <w:p w:rsidR="00AD44FC" w:rsidRDefault="00AD44FC" w:rsidP="00AD44FC">
            <w:pPr>
              <w:jc w:val="both"/>
            </w:pPr>
            <w:r>
              <w:rPr>
                <w:b/>
              </w:rPr>
              <w:t>WOS</w:t>
            </w:r>
          </w:p>
        </w:tc>
        <w:tc>
          <w:tcPr>
            <w:tcW w:w="693" w:type="dxa"/>
            <w:shd w:val="clear" w:color="auto" w:fill="F7CAAC"/>
          </w:tcPr>
          <w:p w:rsidR="00AD44FC" w:rsidRDefault="00AD44FC" w:rsidP="00AD44FC">
            <w:pPr>
              <w:jc w:val="both"/>
              <w:rPr>
                <w:sz w:val="18"/>
              </w:rPr>
            </w:pPr>
            <w:r>
              <w:rPr>
                <w:b/>
                <w:sz w:val="18"/>
              </w:rPr>
              <w:t>Scopus</w:t>
            </w:r>
          </w:p>
        </w:tc>
        <w:tc>
          <w:tcPr>
            <w:tcW w:w="649" w:type="dxa"/>
            <w:shd w:val="clear" w:color="auto" w:fill="F7CAAC"/>
          </w:tcPr>
          <w:p w:rsidR="00AD44FC" w:rsidRDefault="00AD44FC" w:rsidP="00AD44FC">
            <w:pPr>
              <w:jc w:val="both"/>
            </w:pPr>
            <w:r>
              <w:rPr>
                <w:b/>
                <w:sz w:val="18"/>
              </w:rPr>
              <w:t>ostatní</w:t>
            </w:r>
          </w:p>
        </w:tc>
      </w:tr>
      <w:tr w:rsidR="00AD44FC" w:rsidTr="00DD1A07">
        <w:trPr>
          <w:cantSplit/>
          <w:trHeight w:val="70"/>
        </w:trPr>
        <w:tc>
          <w:tcPr>
            <w:tcW w:w="3346" w:type="dxa"/>
            <w:gridSpan w:val="2"/>
            <w:shd w:val="clear" w:color="auto" w:fill="F7CAAC"/>
          </w:tcPr>
          <w:p w:rsidR="00AD44FC" w:rsidRDefault="00AD44FC" w:rsidP="00AD44FC">
            <w:pPr>
              <w:jc w:val="both"/>
            </w:pPr>
            <w:r>
              <w:rPr>
                <w:b/>
              </w:rPr>
              <w:t>Obor jmenovacího řízení</w:t>
            </w:r>
          </w:p>
        </w:tc>
        <w:tc>
          <w:tcPr>
            <w:tcW w:w="2245" w:type="dxa"/>
            <w:gridSpan w:val="2"/>
            <w:shd w:val="clear" w:color="auto" w:fill="F7CAAC"/>
          </w:tcPr>
          <w:p w:rsidR="00AD44FC" w:rsidRDefault="00AD44FC" w:rsidP="00AD44FC">
            <w:pPr>
              <w:jc w:val="both"/>
            </w:pPr>
            <w:r>
              <w:rPr>
                <w:b/>
              </w:rPr>
              <w:t>Rok udělení hodnosti</w:t>
            </w:r>
          </w:p>
        </w:tc>
        <w:tc>
          <w:tcPr>
            <w:tcW w:w="2248" w:type="dxa"/>
            <w:gridSpan w:val="4"/>
            <w:tcBorders>
              <w:right w:val="single" w:sz="12" w:space="0" w:color="auto"/>
            </w:tcBorders>
            <w:shd w:val="clear" w:color="auto" w:fill="F7CAAC"/>
          </w:tcPr>
          <w:p w:rsidR="00AD44FC" w:rsidRDefault="00AD44FC" w:rsidP="00AD44FC">
            <w:pPr>
              <w:jc w:val="both"/>
            </w:pPr>
            <w:r>
              <w:rPr>
                <w:b/>
              </w:rPr>
              <w:t>Řízení konáno na VŠ</w:t>
            </w:r>
          </w:p>
        </w:tc>
        <w:tc>
          <w:tcPr>
            <w:tcW w:w="634" w:type="dxa"/>
            <w:vMerge w:val="restart"/>
            <w:tcBorders>
              <w:left w:val="single" w:sz="12" w:space="0" w:color="auto"/>
            </w:tcBorders>
          </w:tcPr>
          <w:p w:rsidR="00AD44FC" w:rsidRPr="007518C0" w:rsidRDefault="00DD1A07" w:rsidP="00AD44FC">
            <w:pPr>
              <w:jc w:val="both"/>
              <w:rPr>
                <w:b/>
              </w:rPr>
            </w:pPr>
            <w:r w:rsidRPr="007518C0">
              <w:rPr>
                <w:b/>
              </w:rPr>
              <w:t>13</w:t>
            </w:r>
          </w:p>
        </w:tc>
        <w:tc>
          <w:tcPr>
            <w:tcW w:w="693" w:type="dxa"/>
            <w:vMerge w:val="restart"/>
          </w:tcPr>
          <w:p w:rsidR="00AD44FC" w:rsidRPr="007518C0" w:rsidRDefault="00DD1A07" w:rsidP="00DD1A07">
            <w:pPr>
              <w:jc w:val="both"/>
              <w:rPr>
                <w:b/>
              </w:rPr>
            </w:pPr>
            <w:r w:rsidRPr="007518C0">
              <w:rPr>
                <w:b/>
              </w:rPr>
              <w:t>11</w:t>
            </w:r>
            <w:r w:rsidR="00AD44FC" w:rsidRPr="007518C0">
              <w:rPr>
                <w:b/>
              </w:rPr>
              <w:t>8</w:t>
            </w:r>
          </w:p>
        </w:tc>
        <w:tc>
          <w:tcPr>
            <w:tcW w:w="649" w:type="dxa"/>
            <w:vMerge w:val="restart"/>
          </w:tcPr>
          <w:p w:rsidR="00AD44FC" w:rsidRPr="007518C0" w:rsidRDefault="00AD44FC" w:rsidP="00AD44FC">
            <w:pPr>
              <w:jc w:val="both"/>
              <w:rPr>
                <w:b/>
              </w:rPr>
            </w:pPr>
            <w:r w:rsidRPr="007518C0">
              <w:rPr>
                <w:b/>
              </w:rPr>
              <w:t>80</w:t>
            </w:r>
          </w:p>
        </w:tc>
      </w:tr>
      <w:tr w:rsidR="00AD44FC" w:rsidTr="00DD1A07">
        <w:trPr>
          <w:trHeight w:val="205"/>
        </w:trPr>
        <w:tc>
          <w:tcPr>
            <w:tcW w:w="3346" w:type="dxa"/>
            <w:gridSpan w:val="2"/>
          </w:tcPr>
          <w:p w:rsidR="00AD44FC" w:rsidRDefault="00AD44FC" w:rsidP="00AD44FC">
            <w:pPr>
              <w:jc w:val="both"/>
            </w:pPr>
          </w:p>
        </w:tc>
        <w:tc>
          <w:tcPr>
            <w:tcW w:w="2245" w:type="dxa"/>
            <w:gridSpan w:val="2"/>
          </w:tcPr>
          <w:p w:rsidR="00AD44FC" w:rsidRDefault="00AD44FC" w:rsidP="00AD44FC">
            <w:pPr>
              <w:jc w:val="both"/>
            </w:pPr>
          </w:p>
        </w:tc>
        <w:tc>
          <w:tcPr>
            <w:tcW w:w="2248" w:type="dxa"/>
            <w:gridSpan w:val="4"/>
            <w:tcBorders>
              <w:right w:val="single" w:sz="12" w:space="0" w:color="auto"/>
            </w:tcBorders>
          </w:tcPr>
          <w:p w:rsidR="00AD44FC" w:rsidRDefault="00AD44FC" w:rsidP="00AD44FC">
            <w:pPr>
              <w:jc w:val="both"/>
            </w:pPr>
          </w:p>
        </w:tc>
        <w:tc>
          <w:tcPr>
            <w:tcW w:w="634" w:type="dxa"/>
            <w:vMerge/>
            <w:tcBorders>
              <w:left w:val="single" w:sz="12" w:space="0" w:color="auto"/>
            </w:tcBorders>
            <w:vAlign w:val="center"/>
          </w:tcPr>
          <w:p w:rsidR="00AD44FC" w:rsidRDefault="00AD44FC" w:rsidP="00AD44FC">
            <w:pPr>
              <w:rPr>
                <w:b/>
              </w:rPr>
            </w:pPr>
          </w:p>
        </w:tc>
        <w:tc>
          <w:tcPr>
            <w:tcW w:w="693" w:type="dxa"/>
            <w:vMerge/>
            <w:vAlign w:val="center"/>
          </w:tcPr>
          <w:p w:rsidR="00AD44FC" w:rsidRDefault="00AD44FC" w:rsidP="00AD44FC">
            <w:pPr>
              <w:rPr>
                <w:b/>
              </w:rPr>
            </w:pPr>
          </w:p>
        </w:tc>
        <w:tc>
          <w:tcPr>
            <w:tcW w:w="649" w:type="dxa"/>
            <w:vMerge/>
            <w:vAlign w:val="center"/>
          </w:tcPr>
          <w:p w:rsidR="00AD44FC" w:rsidRDefault="00AD44FC" w:rsidP="00AD44FC">
            <w:pPr>
              <w:rPr>
                <w:b/>
              </w:rPr>
            </w:pPr>
          </w:p>
        </w:tc>
      </w:tr>
      <w:tr w:rsidR="00AD44FC" w:rsidTr="00DD1A07">
        <w:tc>
          <w:tcPr>
            <w:tcW w:w="9815" w:type="dxa"/>
            <w:gridSpan w:val="11"/>
            <w:shd w:val="clear" w:color="auto" w:fill="F7CAAC"/>
          </w:tcPr>
          <w:p w:rsidR="00AD44FC" w:rsidRDefault="00AD44FC" w:rsidP="00AD44FC">
            <w:pPr>
              <w:jc w:val="both"/>
              <w:rPr>
                <w:b/>
              </w:rPr>
            </w:pPr>
            <w:r>
              <w:rPr>
                <w:b/>
              </w:rPr>
              <w:t xml:space="preserve">Přehled o nejvýznamnější publikační a další tvůrčí činnosti nebo další profesní činnosti u odborníků z praxe vztahující se k zabezpečovaným předmětům </w:t>
            </w:r>
          </w:p>
        </w:tc>
      </w:tr>
      <w:tr w:rsidR="00AD44FC" w:rsidTr="00DD1A07">
        <w:trPr>
          <w:trHeight w:val="3323"/>
        </w:trPr>
        <w:tc>
          <w:tcPr>
            <w:tcW w:w="9815" w:type="dxa"/>
            <w:gridSpan w:val="11"/>
          </w:tcPr>
          <w:p w:rsidR="00CF7528" w:rsidRDefault="00CF7528" w:rsidP="00AD44FC">
            <w:pPr>
              <w:jc w:val="both"/>
            </w:pPr>
            <w:r w:rsidRPr="00CF7528">
              <w:t>VOJTĚŠEK, J</w:t>
            </w:r>
            <w:r>
              <w:t>.,</w:t>
            </w:r>
            <w:r w:rsidRPr="00CF7528">
              <w:t xml:space="preserve"> SPAČEK, Ľ</w:t>
            </w:r>
            <w:r>
              <w:t>.,</w:t>
            </w:r>
            <w:r w:rsidRPr="00CF7528">
              <w:t xml:space="preserve"> GAZDOŠ, F. Control Of Temperature Inside Plug-Flow Tubular Chemical Reactor Using 1DOF And 2DOF Adaptive Controllers. In </w:t>
            </w:r>
            <w:r w:rsidRPr="00CF7528">
              <w:rPr>
                <w:i/>
              </w:rPr>
              <w:t>Proceedings - 32nd European Conference on Modelling and Simulation, ECMS 2018</w:t>
            </w:r>
            <w:r>
              <w:t>. Madrid</w:t>
            </w:r>
            <w:r w:rsidRPr="00CF7528">
              <w:t>: European Council for Modelling and Simulation, 2018, s. 239-245. ISSN 2522-2414. ISBN 978-0-9932440-6-3.</w:t>
            </w:r>
            <w:r>
              <w:t xml:space="preserve"> (65%)</w:t>
            </w:r>
          </w:p>
          <w:p w:rsidR="00CF7528" w:rsidRDefault="00CF7528" w:rsidP="00AD44FC">
            <w:pPr>
              <w:jc w:val="both"/>
            </w:pPr>
            <w:r w:rsidRPr="00CF7528">
              <w:t>SPAČEK, Ľ</w:t>
            </w:r>
            <w:r>
              <w:t>.,</w:t>
            </w:r>
            <w:r w:rsidRPr="00CF7528">
              <w:t xml:space="preserve"> VOJTĚŠEK, J</w:t>
            </w:r>
            <w:r>
              <w:t>.,</w:t>
            </w:r>
            <w:r w:rsidRPr="00CF7528">
              <w:t xml:space="preserve"> BOBÁL, V. Educational Model of Unstable MIMO System. In </w:t>
            </w:r>
            <w:r w:rsidRPr="00CF7528">
              <w:rPr>
                <w:i/>
              </w:rPr>
              <w:t>Proceedings 2017 International Conference on Engineering, Technology and Innovation (ICE/ITMC)</w:t>
            </w:r>
            <w:r w:rsidRPr="00CF7528">
              <w:t>. New Jersey, Piscataway : IEEE, 2017, s. 440-445. ISBN 978-1-5386-0775-6.</w:t>
            </w:r>
            <w:r>
              <w:t xml:space="preserve"> (15%)</w:t>
            </w:r>
          </w:p>
          <w:p w:rsidR="00AD44FC" w:rsidRPr="00D76EF7" w:rsidRDefault="00AD44FC" w:rsidP="00AD44FC">
            <w:pPr>
              <w:jc w:val="both"/>
            </w:pPr>
            <w:r w:rsidRPr="00D76EF7">
              <w:t xml:space="preserve">VOJTĚŠEK, J., MLÝNEK, L. File Hosting Service Based on Single-Board Computer. In: </w:t>
            </w:r>
            <w:r w:rsidRPr="00D76EF7">
              <w:rPr>
                <w:i/>
              </w:rPr>
              <w:t>Cybernetics and Mathematics Applications in Intelligent Systems</w:t>
            </w:r>
            <w:r w:rsidRPr="00D76EF7">
              <w:t xml:space="preserve">. CSOC 2017. Advances in Intelligent Systems and Computing, vol 574. Heidelberg: Springer-Verlag Berlin, 2016, vol. 575, s. 427-438. ISBN 978-3-319-57140-9. </w:t>
            </w:r>
            <w:r w:rsidR="00D76EF7" w:rsidRPr="00D76EF7">
              <w:t xml:space="preserve">DOI: </w:t>
            </w:r>
            <w:hyperlink r:id="rId89" w:history="1">
              <w:r w:rsidR="00D76EF7" w:rsidRPr="00D76EF7">
                <w:rPr>
                  <w:rStyle w:val="Hypertextovodkaz"/>
                  <w:color w:val="auto"/>
                  <w:u w:val="none"/>
                </w:rPr>
                <w:t>https://doi.org/10.1007/978-3-319-57141-6_46</w:t>
              </w:r>
            </w:hyperlink>
            <w:r w:rsidR="00D76EF7" w:rsidRPr="00D76EF7">
              <w:t xml:space="preserve"> </w:t>
            </w:r>
            <w:r w:rsidRPr="00D76EF7">
              <w:t>(90%)</w:t>
            </w:r>
          </w:p>
          <w:p w:rsidR="00AD44FC" w:rsidRPr="00325971" w:rsidRDefault="00AD44FC" w:rsidP="00AD44FC">
            <w:pPr>
              <w:jc w:val="both"/>
            </w:pPr>
            <w:r w:rsidRPr="00325971">
              <w:t xml:space="preserve">VOJTĚŠEK, J., PIPIŠ, M. Virtualization of Operating System Using Type-2 Hypervisor. In </w:t>
            </w:r>
            <w:r w:rsidRPr="00325971">
              <w:rPr>
                <w:i/>
              </w:rPr>
              <w:t>Software Engineering Perspectives and Application in Intelligent Systems: Proceedings of the 5th computer science on-line conference 2016</w:t>
            </w:r>
            <w:r w:rsidRPr="00325971">
              <w:t>, Vol. 2. Heidelberg: Springer-Verlag Berlin, 2016, s. 239-247. ISSN 2194-5357. ISBN 978-3-319-33620-6.</w:t>
            </w:r>
            <w:r w:rsidR="00D76EF7" w:rsidRPr="00325971">
              <w:t xml:space="preserve"> DOI: </w:t>
            </w:r>
            <w:hyperlink r:id="rId90" w:history="1">
              <w:r w:rsidR="00D76EF7" w:rsidRPr="00325971">
                <w:rPr>
                  <w:rStyle w:val="Hypertextovodkaz"/>
                  <w:color w:val="auto"/>
                  <w:u w:val="none"/>
                </w:rPr>
                <w:t>https://doi.org/10.1007/978-3-319-33622-0_22</w:t>
              </w:r>
            </w:hyperlink>
            <w:r w:rsidRPr="00325971">
              <w:t xml:space="preserve"> (90%)</w:t>
            </w:r>
          </w:p>
          <w:p w:rsidR="00AD44FC" w:rsidRPr="00325971" w:rsidRDefault="00AD44FC" w:rsidP="00AD44FC">
            <w:pPr>
              <w:jc w:val="both"/>
            </w:pPr>
            <w:r w:rsidRPr="00325971">
              <w:t xml:space="preserve">VOJTĚŠEK, J. Numerical Solution of Ordinary Differential Equations Using Mathematical Software. In </w:t>
            </w:r>
            <w:r w:rsidRPr="00325971">
              <w:rPr>
                <w:i/>
              </w:rPr>
              <w:t>Advances in Intelligent Systems and Computing</w:t>
            </w:r>
            <w:r w:rsidRPr="00325971">
              <w:t>. 285. Heidelberg: Springer-Verlag Berlin, 2014, s. 213-226. ISSN 2194-5357. ISBN 978-3-319-06739-1.</w:t>
            </w:r>
            <w:r w:rsidR="00325971" w:rsidRPr="00325971">
              <w:t xml:space="preserve"> DOI: </w:t>
            </w:r>
            <w:hyperlink r:id="rId91" w:history="1">
              <w:r w:rsidR="00325971" w:rsidRPr="00325971">
                <w:rPr>
                  <w:rStyle w:val="Hypertextovodkaz"/>
                  <w:color w:val="auto"/>
                  <w:u w:val="none"/>
                </w:rPr>
                <w:t>https://doi.org/10.1007/978-3-319-06740-7_19</w:t>
              </w:r>
            </w:hyperlink>
          </w:p>
          <w:p w:rsidR="00AD44FC" w:rsidRPr="003B5737" w:rsidRDefault="00AD44FC" w:rsidP="00AD44FC">
            <w:pPr>
              <w:jc w:val="both"/>
            </w:pPr>
          </w:p>
        </w:tc>
      </w:tr>
      <w:tr w:rsidR="00AD44FC" w:rsidTr="00DD1A07">
        <w:trPr>
          <w:trHeight w:val="218"/>
        </w:trPr>
        <w:tc>
          <w:tcPr>
            <w:tcW w:w="9815" w:type="dxa"/>
            <w:gridSpan w:val="11"/>
            <w:shd w:val="clear" w:color="auto" w:fill="F7CAAC"/>
          </w:tcPr>
          <w:p w:rsidR="00AD44FC" w:rsidRDefault="00AD44FC" w:rsidP="00AD44FC">
            <w:pPr>
              <w:rPr>
                <w:b/>
              </w:rPr>
            </w:pPr>
            <w:r>
              <w:rPr>
                <w:b/>
              </w:rPr>
              <w:t>Působení v zahraničí</w:t>
            </w:r>
          </w:p>
        </w:tc>
      </w:tr>
      <w:tr w:rsidR="00AD44FC" w:rsidTr="00DD1A07">
        <w:trPr>
          <w:trHeight w:val="328"/>
        </w:trPr>
        <w:tc>
          <w:tcPr>
            <w:tcW w:w="9815" w:type="dxa"/>
            <w:gridSpan w:val="11"/>
          </w:tcPr>
          <w:p w:rsidR="00AD44FC" w:rsidRPr="009D3BE2" w:rsidRDefault="00AD44FC" w:rsidP="00AD44FC">
            <w:pPr>
              <w:rPr>
                <w:lang w:val="sk-SK"/>
              </w:rPr>
            </w:pPr>
            <w:r>
              <w:rPr>
                <w:lang w:val="sk-SK"/>
              </w:rPr>
              <w:t xml:space="preserve">01 – 03/2003: </w:t>
            </w:r>
            <w:r w:rsidRPr="009D3BE2">
              <w:rPr>
                <w:lang w:val="sk-SK"/>
              </w:rPr>
              <w:t>University of Applied Science Cologne, Něme</w:t>
            </w:r>
            <w:r w:rsidR="00DB18BC">
              <w:rPr>
                <w:lang w:val="sk-SK"/>
              </w:rPr>
              <w:t>cko, (3-měsíční studijní pobyt)</w:t>
            </w:r>
          </w:p>
          <w:p w:rsidR="00AD44FC" w:rsidRPr="003232CF" w:rsidRDefault="00AD44FC" w:rsidP="00AD44FC">
            <w:pPr>
              <w:rPr>
                <w:lang w:val="sk-SK"/>
              </w:rPr>
            </w:pPr>
            <w:r w:rsidRPr="009D3BE2">
              <w:rPr>
                <w:lang w:val="sk-SK"/>
              </w:rPr>
              <w:t>04 – 06/2004:</w:t>
            </w:r>
            <w:r>
              <w:rPr>
                <w:lang w:val="sk-SK"/>
              </w:rPr>
              <w:t xml:space="preserve"> </w:t>
            </w:r>
            <w:r w:rsidRPr="009D3BE2">
              <w:rPr>
                <w:lang w:val="sk-SK"/>
              </w:rPr>
              <w:t>Politecnico di Milano, Itá</w:t>
            </w:r>
            <w:r w:rsidR="00DB18BC">
              <w:rPr>
                <w:lang w:val="sk-SK"/>
              </w:rPr>
              <w:t>lie (3-měsíční studijní pobyt)</w:t>
            </w:r>
          </w:p>
        </w:tc>
      </w:tr>
      <w:tr w:rsidR="00AD44FC" w:rsidTr="00DD1A07">
        <w:trPr>
          <w:cantSplit/>
          <w:trHeight w:val="159"/>
        </w:trPr>
        <w:tc>
          <w:tcPr>
            <w:tcW w:w="2517" w:type="dxa"/>
            <w:shd w:val="clear" w:color="auto" w:fill="F7CAAC"/>
          </w:tcPr>
          <w:p w:rsidR="00AD44FC" w:rsidRDefault="00AD44FC" w:rsidP="00AD44FC">
            <w:pPr>
              <w:jc w:val="both"/>
              <w:rPr>
                <w:b/>
              </w:rPr>
            </w:pPr>
            <w:r>
              <w:rPr>
                <w:b/>
              </w:rPr>
              <w:t xml:space="preserve">Podpis </w:t>
            </w:r>
          </w:p>
        </w:tc>
        <w:tc>
          <w:tcPr>
            <w:tcW w:w="4536" w:type="dxa"/>
            <w:gridSpan w:val="5"/>
          </w:tcPr>
          <w:p w:rsidR="00AD44FC" w:rsidRDefault="00AD44FC" w:rsidP="00AD44FC">
            <w:pPr>
              <w:jc w:val="both"/>
            </w:pPr>
          </w:p>
        </w:tc>
        <w:tc>
          <w:tcPr>
            <w:tcW w:w="786" w:type="dxa"/>
            <w:gridSpan w:val="2"/>
            <w:shd w:val="clear" w:color="auto" w:fill="F7CAAC"/>
          </w:tcPr>
          <w:p w:rsidR="00AD44FC" w:rsidRDefault="00AD44FC" w:rsidP="00AD44FC">
            <w:pPr>
              <w:jc w:val="both"/>
            </w:pPr>
            <w:r>
              <w:rPr>
                <w:b/>
              </w:rPr>
              <w:t>datum</w:t>
            </w:r>
          </w:p>
        </w:tc>
        <w:tc>
          <w:tcPr>
            <w:tcW w:w="1976" w:type="dxa"/>
            <w:gridSpan w:val="3"/>
          </w:tcPr>
          <w:p w:rsidR="00AD44FC" w:rsidRDefault="00AD44FC" w:rsidP="00AD44FC">
            <w:pPr>
              <w:jc w:val="both"/>
            </w:pPr>
          </w:p>
        </w:tc>
      </w:tr>
    </w:tbl>
    <w:p w:rsidR="00AD44FC" w:rsidRDefault="00AD44F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1D70" w:rsidTr="003F6EB7">
        <w:tc>
          <w:tcPr>
            <w:tcW w:w="9859" w:type="dxa"/>
            <w:gridSpan w:val="11"/>
            <w:tcBorders>
              <w:bottom w:val="double" w:sz="4" w:space="0" w:color="auto"/>
            </w:tcBorders>
            <w:shd w:val="clear" w:color="auto" w:fill="BDD6EE"/>
          </w:tcPr>
          <w:p w:rsidR="00741D70" w:rsidRDefault="00741D70" w:rsidP="003F6EB7">
            <w:pPr>
              <w:jc w:val="both"/>
              <w:rPr>
                <w:b/>
                <w:sz w:val="28"/>
              </w:rPr>
            </w:pPr>
            <w:r>
              <w:rPr>
                <w:b/>
                <w:sz w:val="28"/>
              </w:rPr>
              <w:lastRenderedPageBreak/>
              <w:t>C-I – Personální zabezpečení</w:t>
            </w:r>
          </w:p>
        </w:tc>
      </w:tr>
      <w:tr w:rsidR="00741D70" w:rsidTr="003F6EB7">
        <w:tc>
          <w:tcPr>
            <w:tcW w:w="2518" w:type="dxa"/>
            <w:tcBorders>
              <w:top w:val="double" w:sz="4" w:space="0" w:color="auto"/>
            </w:tcBorders>
            <w:shd w:val="clear" w:color="auto" w:fill="F7CAAC"/>
          </w:tcPr>
          <w:p w:rsidR="00741D70" w:rsidRDefault="00741D70" w:rsidP="003F6EB7">
            <w:pPr>
              <w:jc w:val="both"/>
              <w:rPr>
                <w:b/>
              </w:rPr>
            </w:pPr>
            <w:r>
              <w:rPr>
                <w:b/>
              </w:rPr>
              <w:t>Vysoká škola</w:t>
            </w:r>
          </w:p>
        </w:tc>
        <w:tc>
          <w:tcPr>
            <w:tcW w:w="7341" w:type="dxa"/>
            <w:gridSpan w:val="10"/>
          </w:tcPr>
          <w:p w:rsidR="00741D70" w:rsidRDefault="00741D70" w:rsidP="003F6EB7">
            <w:pPr>
              <w:jc w:val="both"/>
            </w:pPr>
            <w:r>
              <w:t>Univerzita Tomáše Bati ve Zlíně</w:t>
            </w:r>
          </w:p>
        </w:tc>
      </w:tr>
      <w:tr w:rsidR="00741D70" w:rsidTr="003F6EB7">
        <w:tc>
          <w:tcPr>
            <w:tcW w:w="2518" w:type="dxa"/>
            <w:shd w:val="clear" w:color="auto" w:fill="F7CAAC"/>
          </w:tcPr>
          <w:p w:rsidR="00741D70" w:rsidRDefault="00741D70" w:rsidP="003F6EB7">
            <w:pPr>
              <w:jc w:val="both"/>
              <w:rPr>
                <w:b/>
              </w:rPr>
            </w:pPr>
            <w:r>
              <w:rPr>
                <w:b/>
              </w:rPr>
              <w:t>Součást vysoké školy</w:t>
            </w:r>
          </w:p>
        </w:tc>
        <w:tc>
          <w:tcPr>
            <w:tcW w:w="7341" w:type="dxa"/>
            <w:gridSpan w:val="10"/>
          </w:tcPr>
          <w:p w:rsidR="00741D70" w:rsidRDefault="00741D70" w:rsidP="003F6EB7">
            <w:pPr>
              <w:jc w:val="both"/>
            </w:pPr>
            <w:r>
              <w:t>Fakulta managementu a ekonomiky</w:t>
            </w:r>
          </w:p>
        </w:tc>
      </w:tr>
      <w:tr w:rsidR="00741D70" w:rsidTr="003F6EB7">
        <w:tc>
          <w:tcPr>
            <w:tcW w:w="2518" w:type="dxa"/>
            <w:shd w:val="clear" w:color="auto" w:fill="F7CAAC"/>
          </w:tcPr>
          <w:p w:rsidR="00741D70" w:rsidRDefault="00741D70" w:rsidP="003F6EB7">
            <w:pPr>
              <w:jc w:val="both"/>
              <w:rPr>
                <w:b/>
              </w:rPr>
            </w:pPr>
            <w:r>
              <w:rPr>
                <w:b/>
              </w:rPr>
              <w:t>Název studijního programu</w:t>
            </w:r>
          </w:p>
        </w:tc>
        <w:tc>
          <w:tcPr>
            <w:tcW w:w="7341" w:type="dxa"/>
            <w:gridSpan w:val="10"/>
          </w:tcPr>
          <w:p w:rsidR="00741D70" w:rsidRDefault="00BB582A" w:rsidP="003F6EB7">
            <w:pPr>
              <w:jc w:val="both"/>
            </w:pPr>
            <w:r w:rsidRPr="00F25E04">
              <w:t>Finance a finanční technologie</w:t>
            </w:r>
          </w:p>
        </w:tc>
      </w:tr>
      <w:tr w:rsidR="00741D70" w:rsidTr="003F6EB7">
        <w:tc>
          <w:tcPr>
            <w:tcW w:w="2518" w:type="dxa"/>
            <w:shd w:val="clear" w:color="auto" w:fill="F7CAAC"/>
          </w:tcPr>
          <w:p w:rsidR="00741D70" w:rsidRDefault="00741D70" w:rsidP="003F6EB7">
            <w:pPr>
              <w:jc w:val="both"/>
              <w:rPr>
                <w:b/>
              </w:rPr>
            </w:pPr>
            <w:r>
              <w:rPr>
                <w:b/>
              </w:rPr>
              <w:t>Jméno a příjmení</w:t>
            </w:r>
          </w:p>
        </w:tc>
        <w:tc>
          <w:tcPr>
            <w:tcW w:w="4536" w:type="dxa"/>
            <w:gridSpan w:val="5"/>
          </w:tcPr>
          <w:p w:rsidR="00741D70" w:rsidRDefault="00741D70" w:rsidP="003F6EB7">
            <w:pPr>
              <w:jc w:val="both"/>
            </w:pPr>
            <w:r>
              <w:t>Janka VYDROVÁ</w:t>
            </w:r>
          </w:p>
        </w:tc>
        <w:tc>
          <w:tcPr>
            <w:tcW w:w="709" w:type="dxa"/>
            <w:shd w:val="clear" w:color="auto" w:fill="F7CAAC"/>
          </w:tcPr>
          <w:p w:rsidR="00741D70" w:rsidRDefault="00741D70" w:rsidP="003F6EB7">
            <w:pPr>
              <w:jc w:val="both"/>
              <w:rPr>
                <w:b/>
              </w:rPr>
            </w:pPr>
            <w:r>
              <w:rPr>
                <w:b/>
              </w:rPr>
              <w:t>Tituly</w:t>
            </w:r>
          </w:p>
        </w:tc>
        <w:tc>
          <w:tcPr>
            <w:tcW w:w="2096" w:type="dxa"/>
            <w:gridSpan w:val="4"/>
          </w:tcPr>
          <w:p w:rsidR="00741D70" w:rsidRDefault="00741D70" w:rsidP="003F6EB7">
            <w:pPr>
              <w:jc w:val="both"/>
            </w:pPr>
            <w:r>
              <w:t>Ing.</w:t>
            </w:r>
            <w:r w:rsidR="001F6BD2">
              <w:t>,</w:t>
            </w:r>
            <w:r>
              <w:t xml:space="preserve"> Ph.D.</w:t>
            </w:r>
          </w:p>
        </w:tc>
      </w:tr>
      <w:tr w:rsidR="00741D70" w:rsidTr="003F6EB7">
        <w:tc>
          <w:tcPr>
            <w:tcW w:w="2518" w:type="dxa"/>
            <w:shd w:val="clear" w:color="auto" w:fill="F7CAAC"/>
          </w:tcPr>
          <w:p w:rsidR="00741D70" w:rsidRDefault="00741D70" w:rsidP="003F6EB7">
            <w:pPr>
              <w:jc w:val="both"/>
              <w:rPr>
                <w:b/>
              </w:rPr>
            </w:pPr>
            <w:r>
              <w:rPr>
                <w:b/>
              </w:rPr>
              <w:t>Rok narození</w:t>
            </w:r>
          </w:p>
        </w:tc>
        <w:tc>
          <w:tcPr>
            <w:tcW w:w="829" w:type="dxa"/>
          </w:tcPr>
          <w:p w:rsidR="00741D70" w:rsidRDefault="00741D70" w:rsidP="003F6EB7">
            <w:pPr>
              <w:jc w:val="both"/>
            </w:pPr>
            <w:r>
              <w:t>1982</w:t>
            </w:r>
          </w:p>
        </w:tc>
        <w:tc>
          <w:tcPr>
            <w:tcW w:w="1721" w:type="dxa"/>
            <w:shd w:val="clear" w:color="auto" w:fill="F7CAAC"/>
          </w:tcPr>
          <w:p w:rsidR="00741D70" w:rsidRDefault="00741D70" w:rsidP="003F6EB7">
            <w:pPr>
              <w:jc w:val="both"/>
              <w:rPr>
                <w:b/>
              </w:rPr>
            </w:pPr>
            <w:r>
              <w:rPr>
                <w:b/>
              </w:rPr>
              <w:t>typ vztahu k VŠ</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5068" w:type="dxa"/>
            <w:gridSpan w:val="3"/>
            <w:shd w:val="clear" w:color="auto" w:fill="F7CAAC"/>
          </w:tcPr>
          <w:p w:rsidR="00741D70" w:rsidRDefault="00741D70" w:rsidP="003F6EB7">
            <w:pPr>
              <w:jc w:val="both"/>
              <w:rPr>
                <w:b/>
              </w:rPr>
            </w:pPr>
            <w:r>
              <w:rPr>
                <w:b/>
              </w:rPr>
              <w:t>Typ vztahu na součásti VŠ, která uskutečňuje st. program</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6060" w:type="dxa"/>
            <w:gridSpan w:val="5"/>
            <w:shd w:val="clear" w:color="auto" w:fill="F7CAAC"/>
          </w:tcPr>
          <w:p w:rsidR="00741D70" w:rsidRDefault="00741D70" w:rsidP="003F6EB7">
            <w:pPr>
              <w:jc w:val="both"/>
            </w:pPr>
            <w:r>
              <w:rPr>
                <w:b/>
              </w:rPr>
              <w:t>Další současná působení jako akademický pracovník na jiných VŠ</w:t>
            </w:r>
          </w:p>
        </w:tc>
        <w:tc>
          <w:tcPr>
            <w:tcW w:w="1703" w:type="dxa"/>
            <w:gridSpan w:val="2"/>
            <w:shd w:val="clear" w:color="auto" w:fill="F7CAAC"/>
          </w:tcPr>
          <w:p w:rsidR="00741D70" w:rsidRDefault="00741D70" w:rsidP="003F6EB7">
            <w:pPr>
              <w:jc w:val="both"/>
              <w:rPr>
                <w:b/>
              </w:rPr>
            </w:pPr>
            <w:r>
              <w:rPr>
                <w:b/>
              </w:rPr>
              <w:t>typ prac. vztahu</w:t>
            </w:r>
          </w:p>
        </w:tc>
        <w:tc>
          <w:tcPr>
            <w:tcW w:w="2096" w:type="dxa"/>
            <w:gridSpan w:val="4"/>
            <w:shd w:val="clear" w:color="auto" w:fill="F7CAAC"/>
          </w:tcPr>
          <w:p w:rsidR="00741D70" w:rsidRDefault="00741D70" w:rsidP="003F6EB7">
            <w:pPr>
              <w:jc w:val="both"/>
              <w:rPr>
                <w:b/>
              </w:rPr>
            </w:pPr>
            <w:r>
              <w:rPr>
                <w:b/>
              </w:rPr>
              <w:t>rozsah</w:t>
            </w: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9859" w:type="dxa"/>
            <w:gridSpan w:val="11"/>
            <w:shd w:val="clear" w:color="auto" w:fill="F7CAAC"/>
          </w:tcPr>
          <w:p w:rsidR="00741D70" w:rsidRDefault="00741D70" w:rsidP="003F6EB7">
            <w:pPr>
              <w:jc w:val="both"/>
            </w:pPr>
            <w:r>
              <w:rPr>
                <w:b/>
              </w:rPr>
              <w:t>Předměty příslušného studijního programu a způsob zapojení do jejich výuky, příp. další zapojení do uskutečňování studijního programu</w:t>
            </w:r>
          </w:p>
        </w:tc>
      </w:tr>
      <w:tr w:rsidR="00741D70" w:rsidTr="00741D70">
        <w:trPr>
          <w:trHeight w:val="466"/>
        </w:trPr>
        <w:tc>
          <w:tcPr>
            <w:tcW w:w="9859" w:type="dxa"/>
            <w:gridSpan w:val="11"/>
            <w:tcBorders>
              <w:top w:val="nil"/>
            </w:tcBorders>
          </w:tcPr>
          <w:p w:rsidR="00741D70" w:rsidRPr="00C51C2A" w:rsidRDefault="00741D70" w:rsidP="003F6EB7">
            <w:pPr>
              <w:jc w:val="both"/>
            </w:pPr>
            <w:r w:rsidRPr="00C51C2A">
              <w:t xml:space="preserve">Management I </w:t>
            </w:r>
            <w:r>
              <w:t xml:space="preserve"> - garant, přednášející (100%)</w:t>
            </w:r>
          </w:p>
          <w:p w:rsidR="00741D70" w:rsidRPr="00C51C2A" w:rsidRDefault="00741D70" w:rsidP="003F6EB7">
            <w:pPr>
              <w:ind w:firstLine="708"/>
            </w:pPr>
          </w:p>
        </w:tc>
      </w:tr>
      <w:tr w:rsidR="00741D70" w:rsidTr="003F6EB7">
        <w:tc>
          <w:tcPr>
            <w:tcW w:w="9859" w:type="dxa"/>
            <w:gridSpan w:val="11"/>
            <w:shd w:val="clear" w:color="auto" w:fill="F7CAAC"/>
          </w:tcPr>
          <w:p w:rsidR="00741D70" w:rsidRDefault="00741D70" w:rsidP="003F6EB7">
            <w:pPr>
              <w:jc w:val="both"/>
            </w:pPr>
            <w:r>
              <w:rPr>
                <w:b/>
              </w:rPr>
              <w:t xml:space="preserve">Údaje o vzdělání na VŠ </w:t>
            </w:r>
          </w:p>
        </w:tc>
      </w:tr>
      <w:tr w:rsidR="00741D70" w:rsidTr="003F6EB7">
        <w:trPr>
          <w:trHeight w:val="1055"/>
        </w:trPr>
        <w:tc>
          <w:tcPr>
            <w:tcW w:w="9859" w:type="dxa"/>
            <w:gridSpan w:val="11"/>
          </w:tcPr>
          <w:p w:rsidR="00987B8F" w:rsidRDefault="00987B8F" w:rsidP="00987B8F">
            <w:pPr>
              <w:jc w:val="both"/>
            </w:pPr>
            <w:r>
              <w:t xml:space="preserve">2005 - 2008  Univerzita Tomáše Bati ve Zlíně, Fakulta managementu a ekonomiky/obor: Management a ekonomika </w:t>
            </w:r>
            <w:r w:rsidRPr="00987B8F">
              <w:rPr>
                <w:b/>
              </w:rPr>
              <w:t>(Ph.D.)</w:t>
            </w:r>
          </w:p>
          <w:p w:rsidR="00741D70" w:rsidRPr="00987B8F" w:rsidRDefault="00741D70" w:rsidP="00987B8F">
            <w:pPr>
              <w:jc w:val="both"/>
            </w:pPr>
            <w:r>
              <w:t>2003 - 2005 Univerzita Tomáše Bati ve Zlíně, Fakulta managementu a ekonomik</w:t>
            </w:r>
            <w:r w:rsidR="00987B8F">
              <w:t xml:space="preserve">y/obor: Management a Marketing </w:t>
            </w:r>
            <w:r w:rsidR="00987B8F" w:rsidRPr="00987B8F">
              <w:rPr>
                <w:b/>
              </w:rPr>
              <w:t>(Ing.)</w:t>
            </w:r>
          </w:p>
        </w:tc>
      </w:tr>
      <w:tr w:rsidR="00741D70" w:rsidTr="003F6EB7">
        <w:tc>
          <w:tcPr>
            <w:tcW w:w="9859" w:type="dxa"/>
            <w:gridSpan w:val="11"/>
            <w:shd w:val="clear" w:color="auto" w:fill="F7CAAC"/>
          </w:tcPr>
          <w:p w:rsidR="00741D70" w:rsidRDefault="00741D70" w:rsidP="003F6EB7">
            <w:pPr>
              <w:jc w:val="both"/>
              <w:rPr>
                <w:b/>
              </w:rPr>
            </w:pPr>
            <w:r>
              <w:rPr>
                <w:b/>
              </w:rPr>
              <w:t>Údaje o odborném působení od absolvování VŠ</w:t>
            </w:r>
          </w:p>
        </w:tc>
      </w:tr>
      <w:tr w:rsidR="00741D70" w:rsidTr="00741D70">
        <w:trPr>
          <w:trHeight w:val="957"/>
        </w:trPr>
        <w:tc>
          <w:tcPr>
            <w:tcW w:w="9859" w:type="dxa"/>
            <w:gridSpan w:val="11"/>
          </w:tcPr>
          <w:p w:rsidR="00741D70" w:rsidRDefault="00741D70" w:rsidP="003F6EB7">
            <w:pPr>
              <w:jc w:val="both"/>
            </w:pPr>
            <w:r>
              <w:t xml:space="preserve">2007-2008   Univerzita Tomáše Bati ve Zlíně, Fakulta managementu a ekonomiky, Ústav management; asistent </w:t>
            </w:r>
          </w:p>
          <w:p w:rsidR="00741D70" w:rsidRDefault="00741D70" w:rsidP="003F6EB7">
            <w:pPr>
              <w:jc w:val="both"/>
            </w:pPr>
            <w:r>
              <w:t>2008-dosud Univerzita Tomáše Bati ve Zlíně, Fakulta managementu a ekonomiky, Ústav managementu a marketingu, odborný asistent</w:t>
            </w:r>
          </w:p>
        </w:tc>
      </w:tr>
      <w:tr w:rsidR="00741D70" w:rsidTr="003F6EB7">
        <w:trPr>
          <w:trHeight w:val="250"/>
        </w:trPr>
        <w:tc>
          <w:tcPr>
            <w:tcW w:w="9859" w:type="dxa"/>
            <w:gridSpan w:val="11"/>
            <w:shd w:val="clear" w:color="auto" w:fill="F7CAAC"/>
          </w:tcPr>
          <w:p w:rsidR="00741D70" w:rsidRDefault="00741D70" w:rsidP="003F6EB7">
            <w:pPr>
              <w:jc w:val="both"/>
            </w:pPr>
            <w:r>
              <w:rPr>
                <w:b/>
              </w:rPr>
              <w:t>Zkušenosti s vedením kvalifikačních a rigorózních prací</w:t>
            </w:r>
          </w:p>
        </w:tc>
      </w:tr>
      <w:tr w:rsidR="00741D70" w:rsidTr="00741D70">
        <w:trPr>
          <w:trHeight w:val="436"/>
        </w:trPr>
        <w:tc>
          <w:tcPr>
            <w:tcW w:w="9859" w:type="dxa"/>
            <w:gridSpan w:val="11"/>
          </w:tcPr>
          <w:p w:rsidR="00741D70" w:rsidRDefault="00741D70" w:rsidP="003F6EB7">
            <w:pPr>
              <w:jc w:val="both"/>
            </w:pPr>
            <w:r>
              <w:t xml:space="preserve">Počet vedených bakalářských prací – 46 </w:t>
            </w:r>
          </w:p>
          <w:p w:rsidR="00741D70" w:rsidRDefault="00741D70" w:rsidP="003F6EB7">
            <w:pPr>
              <w:jc w:val="both"/>
            </w:pPr>
            <w:r>
              <w:t>Počet vedených diplomových prací – 28</w:t>
            </w:r>
          </w:p>
        </w:tc>
      </w:tr>
      <w:tr w:rsidR="00741D70" w:rsidTr="003F6EB7">
        <w:trPr>
          <w:cantSplit/>
        </w:trPr>
        <w:tc>
          <w:tcPr>
            <w:tcW w:w="3347" w:type="dxa"/>
            <w:gridSpan w:val="2"/>
            <w:tcBorders>
              <w:top w:val="single" w:sz="12" w:space="0" w:color="auto"/>
            </w:tcBorders>
            <w:shd w:val="clear" w:color="auto" w:fill="F7CAAC"/>
          </w:tcPr>
          <w:p w:rsidR="00741D70" w:rsidRDefault="00741D7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1D70" w:rsidRDefault="00741D7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1D70" w:rsidRDefault="00741D7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1D70" w:rsidRDefault="00741D70" w:rsidP="003F6EB7">
            <w:pPr>
              <w:jc w:val="both"/>
              <w:rPr>
                <w:b/>
              </w:rPr>
            </w:pPr>
            <w:r>
              <w:rPr>
                <w:b/>
              </w:rPr>
              <w:t>Ohlasy publikací</w:t>
            </w:r>
          </w:p>
        </w:tc>
      </w:tr>
      <w:tr w:rsidR="00741D70" w:rsidTr="003F6EB7">
        <w:trPr>
          <w:cantSplit/>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tcBorders>
              <w:left w:val="single" w:sz="12" w:space="0" w:color="auto"/>
            </w:tcBorders>
            <w:shd w:val="clear" w:color="auto" w:fill="F7CAAC"/>
          </w:tcPr>
          <w:p w:rsidR="00741D70" w:rsidRDefault="00741D70" w:rsidP="003F6EB7">
            <w:pPr>
              <w:jc w:val="both"/>
            </w:pPr>
            <w:r>
              <w:rPr>
                <w:b/>
              </w:rPr>
              <w:t>WOS</w:t>
            </w:r>
          </w:p>
        </w:tc>
        <w:tc>
          <w:tcPr>
            <w:tcW w:w="693" w:type="dxa"/>
            <w:shd w:val="clear" w:color="auto" w:fill="F7CAAC"/>
          </w:tcPr>
          <w:p w:rsidR="00741D70" w:rsidRDefault="00741D70" w:rsidP="003F6EB7">
            <w:pPr>
              <w:jc w:val="both"/>
              <w:rPr>
                <w:sz w:val="18"/>
              </w:rPr>
            </w:pPr>
            <w:r>
              <w:rPr>
                <w:b/>
                <w:sz w:val="18"/>
              </w:rPr>
              <w:t>Scopus</w:t>
            </w:r>
          </w:p>
        </w:tc>
        <w:tc>
          <w:tcPr>
            <w:tcW w:w="694" w:type="dxa"/>
            <w:shd w:val="clear" w:color="auto" w:fill="F7CAAC"/>
          </w:tcPr>
          <w:p w:rsidR="00741D70" w:rsidRDefault="00741D70" w:rsidP="003F6EB7">
            <w:pPr>
              <w:jc w:val="both"/>
            </w:pPr>
            <w:r>
              <w:rPr>
                <w:b/>
                <w:sz w:val="18"/>
              </w:rPr>
              <w:t>ostatní</w:t>
            </w:r>
          </w:p>
        </w:tc>
      </w:tr>
      <w:tr w:rsidR="00741D70" w:rsidTr="003F6EB7">
        <w:trPr>
          <w:cantSplit/>
          <w:trHeight w:val="70"/>
        </w:trPr>
        <w:tc>
          <w:tcPr>
            <w:tcW w:w="3347" w:type="dxa"/>
            <w:gridSpan w:val="2"/>
            <w:shd w:val="clear" w:color="auto" w:fill="F7CAAC"/>
          </w:tcPr>
          <w:p w:rsidR="00741D70" w:rsidRDefault="00741D70" w:rsidP="003F6EB7">
            <w:pPr>
              <w:jc w:val="both"/>
            </w:pPr>
            <w:r>
              <w:rPr>
                <w:b/>
              </w:rPr>
              <w:t>Obor jmenovacího řízení</w:t>
            </w:r>
          </w:p>
        </w:tc>
        <w:tc>
          <w:tcPr>
            <w:tcW w:w="2245" w:type="dxa"/>
            <w:gridSpan w:val="2"/>
            <w:shd w:val="clear" w:color="auto" w:fill="F7CAAC"/>
          </w:tcPr>
          <w:p w:rsidR="00741D70" w:rsidRDefault="00741D70" w:rsidP="003F6EB7">
            <w:pPr>
              <w:jc w:val="both"/>
            </w:pPr>
            <w:r>
              <w:rPr>
                <w:b/>
              </w:rPr>
              <w:t>Rok udělení hodnosti</w:t>
            </w:r>
          </w:p>
        </w:tc>
        <w:tc>
          <w:tcPr>
            <w:tcW w:w="2248" w:type="dxa"/>
            <w:gridSpan w:val="4"/>
            <w:tcBorders>
              <w:right w:val="single" w:sz="12" w:space="0" w:color="auto"/>
            </w:tcBorders>
            <w:shd w:val="clear" w:color="auto" w:fill="F7CAAC"/>
          </w:tcPr>
          <w:p w:rsidR="00741D70" w:rsidRDefault="00741D70" w:rsidP="003F6EB7">
            <w:pPr>
              <w:jc w:val="both"/>
            </w:pPr>
            <w:r>
              <w:rPr>
                <w:b/>
              </w:rPr>
              <w:t>Řízení konáno na VŠ</w:t>
            </w:r>
          </w:p>
        </w:tc>
        <w:tc>
          <w:tcPr>
            <w:tcW w:w="632" w:type="dxa"/>
            <w:vMerge w:val="restart"/>
            <w:tcBorders>
              <w:left w:val="single" w:sz="12" w:space="0" w:color="auto"/>
            </w:tcBorders>
          </w:tcPr>
          <w:p w:rsidR="00741D70" w:rsidRPr="007518C0" w:rsidRDefault="00A65E20" w:rsidP="00FC0604">
            <w:pPr>
              <w:jc w:val="both"/>
              <w:rPr>
                <w:b/>
              </w:rPr>
            </w:pPr>
            <w:r>
              <w:rPr>
                <w:b/>
              </w:rPr>
              <w:t>2</w:t>
            </w:r>
          </w:p>
        </w:tc>
        <w:tc>
          <w:tcPr>
            <w:tcW w:w="693" w:type="dxa"/>
            <w:vMerge w:val="restart"/>
          </w:tcPr>
          <w:p w:rsidR="00741D70" w:rsidRPr="007518C0" w:rsidRDefault="00A65E20" w:rsidP="00A65E20">
            <w:pPr>
              <w:jc w:val="both"/>
              <w:rPr>
                <w:b/>
              </w:rPr>
            </w:pPr>
            <w:r>
              <w:rPr>
                <w:b/>
              </w:rPr>
              <w:t>4</w:t>
            </w:r>
            <w:r w:rsidR="00741D70" w:rsidRPr="007518C0">
              <w:rPr>
                <w:b/>
              </w:rPr>
              <w:t xml:space="preserve"> </w:t>
            </w:r>
          </w:p>
        </w:tc>
        <w:tc>
          <w:tcPr>
            <w:tcW w:w="694" w:type="dxa"/>
            <w:vMerge w:val="restart"/>
          </w:tcPr>
          <w:p w:rsidR="00741D70" w:rsidRPr="007518C0" w:rsidRDefault="00741D70" w:rsidP="003F6EB7">
            <w:pPr>
              <w:jc w:val="both"/>
              <w:rPr>
                <w:b/>
              </w:rPr>
            </w:pPr>
            <w:r w:rsidRPr="007518C0">
              <w:rPr>
                <w:b/>
              </w:rPr>
              <w:t>32</w:t>
            </w:r>
          </w:p>
        </w:tc>
      </w:tr>
      <w:tr w:rsidR="00741D70" w:rsidTr="003F6EB7">
        <w:trPr>
          <w:trHeight w:val="205"/>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vMerge/>
            <w:tcBorders>
              <w:left w:val="single" w:sz="12" w:space="0" w:color="auto"/>
            </w:tcBorders>
            <w:vAlign w:val="center"/>
          </w:tcPr>
          <w:p w:rsidR="00741D70" w:rsidRDefault="00741D70" w:rsidP="003F6EB7">
            <w:pPr>
              <w:rPr>
                <w:b/>
              </w:rPr>
            </w:pPr>
          </w:p>
        </w:tc>
        <w:tc>
          <w:tcPr>
            <w:tcW w:w="693" w:type="dxa"/>
            <w:vMerge/>
            <w:vAlign w:val="center"/>
          </w:tcPr>
          <w:p w:rsidR="00741D70" w:rsidRDefault="00741D70" w:rsidP="003F6EB7">
            <w:pPr>
              <w:rPr>
                <w:b/>
              </w:rPr>
            </w:pPr>
          </w:p>
        </w:tc>
        <w:tc>
          <w:tcPr>
            <w:tcW w:w="694" w:type="dxa"/>
            <w:vMerge/>
            <w:vAlign w:val="center"/>
          </w:tcPr>
          <w:p w:rsidR="00741D70" w:rsidRDefault="00741D70" w:rsidP="003F6EB7">
            <w:pPr>
              <w:rPr>
                <w:b/>
              </w:rPr>
            </w:pPr>
          </w:p>
        </w:tc>
      </w:tr>
      <w:tr w:rsidR="00741D70" w:rsidTr="003F6EB7">
        <w:tc>
          <w:tcPr>
            <w:tcW w:w="9859" w:type="dxa"/>
            <w:gridSpan w:val="11"/>
            <w:shd w:val="clear" w:color="auto" w:fill="F7CAAC"/>
          </w:tcPr>
          <w:p w:rsidR="00741D70" w:rsidRDefault="00741D7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1D70" w:rsidTr="003F6EB7">
        <w:trPr>
          <w:trHeight w:val="2347"/>
        </w:trPr>
        <w:tc>
          <w:tcPr>
            <w:tcW w:w="9859" w:type="dxa"/>
            <w:gridSpan w:val="11"/>
          </w:tcPr>
          <w:p w:rsidR="00CF7528" w:rsidRDefault="00CF7528" w:rsidP="001C4FDF">
            <w:pPr>
              <w:jc w:val="both"/>
            </w:pPr>
            <w:r w:rsidRPr="00CF7528">
              <w:t xml:space="preserve">VYDROVÁ, J. Identification of Key Employee Benefits Relating to Employee Satisfaction in Selected Health Organizations in the Czech Republic. </w:t>
            </w:r>
            <w:r w:rsidRPr="00CF7528">
              <w:rPr>
                <w:i/>
              </w:rPr>
              <w:t>Acta Oeconomica Universitatis Selye</w:t>
            </w:r>
            <w:r w:rsidRPr="00CF7528">
              <w:t>, 2018, roč. 7, č. 2, s. 175-187. ISSN 1338-6581.</w:t>
            </w:r>
          </w:p>
          <w:p w:rsidR="00CF7528" w:rsidRDefault="00CF7528" w:rsidP="001C4FDF">
            <w:pPr>
              <w:jc w:val="both"/>
            </w:pPr>
            <w:r w:rsidRPr="00CF7528">
              <w:t>VYDROVÁ, J</w:t>
            </w:r>
            <w:r>
              <w:t>.</w:t>
            </w:r>
            <w:r w:rsidRPr="00CF7528">
              <w:t xml:space="preserve"> Student´s Key Competencies Required for Applicability in Practice – Students' Point of View. </w:t>
            </w:r>
            <w:r w:rsidRPr="00CF7528">
              <w:rPr>
                <w:i/>
              </w:rPr>
              <w:t>Scientific Papers of the University of Pardubice. Series D. Faculty of Economics and Administration</w:t>
            </w:r>
            <w:r>
              <w:rPr>
                <w:i/>
              </w:rPr>
              <w:t>.</w:t>
            </w:r>
            <w:r w:rsidRPr="00CF7528">
              <w:t xml:space="preserve"> 2018, roč. 26, č. 44, s. 245-256. ISSN 1211-555X.</w:t>
            </w:r>
          </w:p>
          <w:p w:rsidR="00741D70" w:rsidRPr="00AD44FC" w:rsidRDefault="00741D70" w:rsidP="001C4FDF">
            <w:pPr>
              <w:jc w:val="both"/>
            </w:pPr>
            <w:r w:rsidRPr="00AD44FC">
              <w:t xml:space="preserve">PORVAZNÍK, J., LJUDVIGOVÁ, I., VYDROVÁ, J. The importance of holistic managerial competence and social maturity in human crisis. </w:t>
            </w:r>
            <w:r w:rsidRPr="00AD44FC">
              <w:rPr>
                <w:i/>
              </w:rPr>
              <w:t>Polish Journal of Management Studies</w:t>
            </w:r>
            <w:r w:rsidRPr="00AD44FC">
              <w:t>, 2017, roč. 15, č. 1, s. 163-173. ISSN 2081-7452</w:t>
            </w:r>
            <w:r w:rsidR="00AD44FC" w:rsidRPr="00AD44FC">
              <w:t xml:space="preserve">. </w:t>
            </w:r>
            <w:r w:rsidR="00AD44FC" w:rsidRPr="00AD44FC">
              <w:rPr>
                <w:shd w:val="clear" w:color="auto" w:fill="FFFFFF"/>
              </w:rPr>
              <w:t>DOI: 10.17512/pjms.2017.15.1.16</w:t>
            </w:r>
            <w:r w:rsidRPr="00AD44FC">
              <w:t xml:space="preserve"> (35%)</w:t>
            </w:r>
          </w:p>
          <w:p w:rsidR="00741D70" w:rsidRDefault="00741D70" w:rsidP="001C4FDF">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rsidR="00741D70" w:rsidRDefault="00741D70" w:rsidP="001C4FDF">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rsidR="00FC0604" w:rsidRDefault="00FC0604" w:rsidP="001C4FDF">
            <w:pPr>
              <w:jc w:val="both"/>
              <w:rPr>
                <w:szCs w:val="22"/>
              </w:rPr>
            </w:pPr>
            <w:r w:rsidRPr="00E66B0B">
              <w:rPr>
                <w:i/>
              </w:rPr>
              <w:t>Přehled projektové činnosti</w:t>
            </w:r>
            <w:r>
              <w:rPr>
                <w:i/>
              </w:rPr>
              <w:t>:</w:t>
            </w:r>
          </w:p>
          <w:p w:rsidR="001E5377" w:rsidRPr="00C81CF3" w:rsidRDefault="001E5377" w:rsidP="001C4FDF">
            <w:pPr>
              <w:jc w:val="both"/>
            </w:pPr>
            <w:r w:rsidRPr="002D3B7D">
              <w:rPr>
                <w:szCs w:val="22"/>
              </w:rPr>
              <w:t xml:space="preserve">GA ČR 406/08/0459 </w:t>
            </w:r>
            <w:r w:rsidRPr="002D3B7D">
              <w:t>Rozvoj tacitních znalostí manažerů 2008-2010 (člen řešitelského týmu).</w:t>
            </w:r>
          </w:p>
        </w:tc>
      </w:tr>
      <w:tr w:rsidR="00741D70" w:rsidTr="003F6EB7">
        <w:trPr>
          <w:trHeight w:val="218"/>
        </w:trPr>
        <w:tc>
          <w:tcPr>
            <w:tcW w:w="9859" w:type="dxa"/>
            <w:gridSpan w:val="11"/>
            <w:shd w:val="clear" w:color="auto" w:fill="F7CAAC"/>
          </w:tcPr>
          <w:p w:rsidR="00741D70" w:rsidRDefault="00741D70" w:rsidP="003F6EB7">
            <w:pPr>
              <w:rPr>
                <w:b/>
              </w:rPr>
            </w:pPr>
            <w:r>
              <w:rPr>
                <w:b/>
              </w:rPr>
              <w:t>Působení v zahraničí</w:t>
            </w:r>
          </w:p>
        </w:tc>
      </w:tr>
      <w:tr w:rsidR="00741D70" w:rsidTr="00741D70">
        <w:trPr>
          <w:trHeight w:val="142"/>
        </w:trPr>
        <w:tc>
          <w:tcPr>
            <w:tcW w:w="9859" w:type="dxa"/>
            <w:gridSpan w:val="11"/>
          </w:tcPr>
          <w:p w:rsidR="00741D70" w:rsidRDefault="00741D70" w:rsidP="003F6EB7">
            <w:pPr>
              <w:rPr>
                <w:b/>
              </w:rPr>
            </w:pPr>
          </w:p>
        </w:tc>
      </w:tr>
      <w:tr w:rsidR="00741D70" w:rsidTr="00741D70">
        <w:trPr>
          <w:cantSplit/>
          <w:trHeight w:val="246"/>
        </w:trPr>
        <w:tc>
          <w:tcPr>
            <w:tcW w:w="2518" w:type="dxa"/>
            <w:shd w:val="clear" w:color="auto" w:fill="F7CAAC"/>
          </w:tcPr>
          <w:p w:rsidR="00741D70" w:rsidRDefault="00741D70" w:rsidP="003F6EB7">
            <w:pPr>
              <w:jc w:val="both"/>
              <w:rPr>
                <w:b/>
              </w:rPr>
            </w:pPr>
            <w:r>
              <w:rPr>
                <w:b/>
              </w:rPr>
              <w:t xml:space="preserve">Podpis </w:t>
            </w:r>
          </w:p>
        </w:tc>
        <w:tc>
          <w:tcPr>
            <w:tcW w:w="4536" w:type="dxa"/>
            <w:gridSpan w:val="5"/>
          </w:tcPr>
          <w:p w:rsidR="00741D70" w:rsidRDefault="00741D70" w:rsidP="003F6EB7">
            <w:pPr>
              <w:jc w:val="both"/>
            </w:pPr>
          </w:p>
        </w:tc>
        <w:tc>
          <w:tcPr>
            <w:tcW w:w="786" w:type="dxa"/>
            <w:gridSpan w:val="2"/>
            <w:shd w:val="clear" w:color="auto" w:fill="F7CAAC"/>
          </w:tcPr>
          <w:p w:rsidR="00741D70" w:rsidRDefault="00741D70" w:rsidP="003F6EB7">
            <w:pPr>
              <w:jc w:val="both"/>
            </w:pPr>
            <w:r>
              <w:rPr>
                <w:b/>
              </w:rPr>
              <w:t>datum</w:t>
            </w:r>
          </w:p>
        </w:tc>
        <w:tc>
          <w:tcPr>
            <w:tcW w:w="2019" w:type="dxa"/>
            <w:gridSpan w:val="3"/>
          </w:tcPr>
          <w:p w:rsidR="00741D70" w:rsidRDefault="00741D70" w:rsidP="003F6EB7">
            <w:pPr>
              <w:jc w:val="both"/>
            </w:pPr>
          </w:p>
        </w:tc>
      </w:tr>
    </w:tbl>
    <w:p w:rsidR="0073006D" w:rsidRDefault="0073006D">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73006D" w:rsidTr="0073006D">
        <w:tc>
          <w:tcPr>
            <w:tcW w:w="9860" w:type="dxa"/>
            <w:gridSpan w:val="11"/>
            <w:tcBorders>
              <w:bottom w:val="double" w:sz="4" w:space="0" w:color="auto"/>
            </w:tcBorders>
            <w:shd w:val="clear" w:color="auto" w:fill="BDD6EE"/>
          </w:tcPr>
          <w:p w:rsidR="0073006D" w:rsidRDefault="0073006D" w:rsidP="0073006D">
            <w:pPr>
              <w:jc w:val="both"/>
              <w:rPr>
                <w:b/>
                <w:sz w:val="28"/>
              </w:rPr>
            </w:pPr>
            <w:r>
              <w:rPr>
                <w:b/>
                <w:sz w:val="28"/>
              </w:rPr>
              <w:lastRenderedPageBreak/>
              <w:t>C-I – Personální zabezpečení</w:t>
            </w:r>
          </w:p>
        </w:tc>
      </w:tr>
      <w:tr w:rsidR="0073006D" w:rsidTr="0073006D">
        <w:tc>
          <w:tcPr>
            <w:tcW w:w="2517" w:type="dxa"/>
            <w:tcBorders>
              <w:top w:val="double" w:sz="4" w:space="0" w:color="auto"/>
            </w:tcBorders>
            <w:shd w:val="clear" w:color="auto" w:fill="F7CAAC"/>
          </w:tcPr>
          <w:p w:rsidR="0073006D" w:rsidRDefault="0073006D" w:rsidP="0073006D">
            <w:pPr>
              <w:jc w:val="both"/>
              <w:rPr>
                <w:b/>
              </w:rPr>
            </w:pPr>
            <w:r>
              <w:rPr>
                <w:b/>
              </w:rPr>
              <w:t>Vysoká škola</w:t>
            </w:r>
          </w:p>
        </w:tc>
        <w:tc>
          <w:tcPr>
            <w:tcW w:w="7343" w:type="dxa"/>
            <w:gridSpan w:val="10"/>
          </w:tcPr>
          <w:p w:rsidR="0073006D" w:rsidRDefault="0073006D" w:rsidP="0073006D">
            <w:pPr>
              <w:jc w:val="both"/>
            </w:pPr>
            <w:r>
              <w:t>Univerzita Tomáše Bati ve Zlíně</w:t>
            </w:r>
          </w:p>
        </w:tc>
      </w:tr>
      <w:tr w:rsidR="0073006D" w:rsidTr="0073006D">
        <w:tc>
          <w:tcPr>
            <w:tcW w:w="2517" w:type="dxa"/>
            <w:shd w:val="clear" w:color="auto" w:fill="F7CAAC"/>
          </w:tcPr>
          <w:p w:rsidR="0073006D" w:rsidRDefault="0073006D" w:rsidP="0073006D">
            <w:pPr>
              <w:jc w:val="both"/>
              <w:rPr>
                <w:b/>
              </w:rPr>
            </w:pPr>
            <w:r>
              <w:rPr>
                <w:b/>
              </w:rPr>
              <w:t>Součást vysoké školy</w:t>
            </w:r>
          </w:p>
        </w:tc>
        <w:tc>
          <w:tcPr>
            <w:tcW w:w="7343" w:type="dxa"/>
            <w:gridSpan w:val="10"/>
          </w:tcPr>
          <w:p w:rsidR="0073006D" w:rsidRDefault="0073006D" w:rsidP="0073006D">
            <w:pPr>
              <w:jc w:val="both"/>
            </w:pPr>
            <w:r>
              <w:t>Fakulta managementu a ekonomiky</w:t>
            </w:r>
          </w:p>
        </w:tc>
      </w:tr>
      <w:tr w:rsidR="0073006D" w:rsidTr="0073006D">
        <w:tc>
          <w:tcPr>
            <w:tcW w:w="2517" w:type="dxa"/>
            <w:shd w:val="clear" w:color="auto" w:fill="F7CAAC"/>
          </w:tcPr>
          <w:p w:rsidR="0073006D" w:rsidRDefault="0073006D" w:rsidP="0073006D">
            <w:pPr>
              <w:jc w:val="both"/>
              <w:rPr>
                <w:b/>
              </w:rPr>
            </w:pPr>
            <w:r>
              <w:rPr>
                <w:b/>
              </w:rPr>
              <w:t>Název studijního programu</w:t>
            </w:r>
          </w:p>
        </w:tc>
        <w:tc>
          <w:tcPr>
            <w:tcW w:w="7343" w:type="dxa"/>
            <w:gridSpan w:val="10"/>
          </w:tcPr>
          <w:p w:rsidR="0073006D" w:rsidRDefault="0073006D" w:rsidP="0073006D">
            <w:pPr>
              <w:jc w:val="both"/>
            </w:pPr>
            <w:r>
              <w:t>Finance a finanční technologie</w:t>
            </w:r>
          </w:p>
        </w:tc>
      </w:tr>
      <w:tr w:rsidR="0073006D" w:rsidTr="0073006D">
        <w:tc>
          <w:tcPr>
            <w:tcW w:w="2517"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Jana VYCHYTILOVÁ</w:t>
            </w:r>
          </w:p>
        </w:tc>
        <w:tc>
          <w:tcPr>
            <w:tcW w:w="711"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7"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1985</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11" w:type="dxa"/>
            <w:shd w:val="clear" w:color="auto" w:fill="auto"/>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7"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11" w:type="dxa"/>
            <w:shd w:val="clear" w:color="auto" w:fill="auto"/>
          </w:tcPr>
          <w:p w:rsidR="0073006D" w:rsidRPr="00C228F8" w:rsidRDefault="0073006D" w:rsidP="0073006D">
            <w:pPr>
              <w:jc w:val="both"/>
              <w:rPr>
                <w:lang w:val="en-US"/>
              </w:rPr>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59" w:type="dxa"/>
            <w:gridSpan w:val="5"/>
            <w:shd w:val="clear" w:color="auto" w:fill="F7CAAC"/>
          </w:tcPr>
          <w:p w:rsidR="0073006D" w:rsidRDefault="0073006D" w:rsidP="0073006D">
            <w:pPr>
              <w:jc w:val="both"/>
            </w:pPr>
            <w:r>
              <w:rPr>
                <w:b/>
              </w:rPr>
              <w:t>Další současná působení jako akademický pracovník na jiných VŠ</w:t>
            </w:r>
          </w:p>
        </w:tc>
        <w:tc>
          <w:tcPr>
            <w:tcW w:w="1705"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59" w:type="dxa"/>
            <w:gridSpan w:val="5"/>
          </w:tcPr>
          <w:p w:rsidR="0073006D" w:rsidRDefault="0073006D" w:rsidP="0073006D">
            <w:pPr>
              <w:jc w:val="both"/>
            </w:pPr>
          </w:p>
        </w:tc>
        <w:tc>
          <w:tcPr>
            <w:tcW w:w="1705"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60"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200"/>
        </w:trPr>
        <w:tc>
          <w:tcPr>
            <w:tcW w:w="9860" w:type="dxa"/>
            <w:gridSpan w:val="11"/>
            <w:tcBorders>
              <w:top w:val="nil"/>
            </w:tcBorders>
          </w:tcPr>
          <w:p w:rsidR="00807C1F" w:rsidRDefault="00807C1F" w:rsidP="00807C1F">
            <w:pPr>
              <w:jc w:val="both"/>
            </w:pPr>
            <w:r>
              <w:t>Finanční trhy - garant, přednášející (80%)</w:t>
            </w:r>
          </w:p>
          <w:p w:rsidR="00807C1F" w:rsidRDefault="00807C1F" w:rsidP="00807C1F">
            <w:pPr>
              <w:jc w:val="both"/>
            </w:pPr>
            <w:r>
              <w:t>Investiční strategie – garant, přednášející (100%)</w:t>
            </w:r>
          </w:p>
          <w:p w:rsidR="0073006D" w:rsidRPr="00807C1F" w:rsidRDefault="00807C1F" w:rsidP="0073006D">
            <w:pPr>
              <w:jc w:val="both"/>
            </w:pPr>
            <w:r>
              <w:t>Finanční laboratoř – přednášející (70%)</w:t>
            </w:r>
          </w:p>
        </w:tc>
      </w:tr>
      <w:tr w:rsidR="0073006D" w:rsidTr="0073006D">
        <w:tc>
          <w:tcPr>
            <w:tcW w:w="9860" w:type="dxa"/>
            <w:gridSpan w:val="11"/>
            <w:shd w:val="clear" w:color="auto" w:fill="F7CAAC"/>
          </w:tcPr>
          <w:p w:rsidR="0073006D" w:rsidRDefault="0073006D" w:rsidP="0073006D">
            <w:pPr>
              <w:jc w:val="both"/>
            </w:pPr>
            <w:r>
              <w:rPr>
                <w:b/>
              </w:rPr>
              <w:t xml:space="preserve">Údaje o vzdělání na VŠ </w:t>
            </w:r>
          </w:p>
        </w:tc>
      </w:tr>
      <w:tr w:rsidR="0073006D" w:rsidRPr="0092432E" w:rsidTr="0073006D">
        <w:trPr>
          <w:trHeight w:val="1316"/>
        </w:trPr>
        <w:tc>
          <w:tcPr>
            <w:tcW w:w="9860" w:type="dxa"/>
            <w:gridSpan w:val="11"/>
          </w:tcPr>
          <w:p w:rsidR="0073006D" w:rsidRPr="009A3584"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2009 – 2014: </w:t>
            </w:r>
            <w:r w:rsidRPr="009A3584">
              <w:rPr>
                <w:color w:val="000000"/>
                <w:szCs w:val="24"/>
              </w:rPr>
              <w:t>Univerzita Tomáše Bati ve Zlíně, Fakulta managementu a ekonomi</w:t>
            </w:r>
            <w:r>
              <w:rPr>
                <w:color w:val="000000"/>
                <w:szCs w:val="24"/>
              </w:rPr>
              <w:t>ky, studijní program Hospodářská politika a správa, studijní obor Finance (</w:t>
            </w:r>
            <w:r w:rsidRPr="00A6182E">
              <w:rPr>
                <w:b/>
                <w:color w:val="000000"/>
                <w:szCs w:val="24"/>
              </w:rPr>
              <w:t>Ph.D.</w:t>
            </w:r>
            <w:r w:rsidRPr="009A3584">
              <w:rPr>
                <w:color w:val="000000"/>
                <w:szCs w:val="24"/>
              </w:rPr>
              <w:t>)</w:t>
            </w:r>
          </w:p>
          <w:p w:rsidR="0073006D" w:rsidRPr="009A3584"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2007 – 2009: </w:t>
            </w:r>
            <w:r w:rsidRPr="009A3584">
              <w:rPr>
                <w:color w:val="000000"/>
                <w:szCs w:val="24"/>
              </w:rPr>
              <w:t xml:space="preserve">Univerzita Tomáš Bati ve Zlíně, </w:t>
            </w:r>
            <w:r w:rsidRPr="002E24CF">
              <w:rPr>
                <w:color w:val="000000"/>
                <w:szCs w:val="24"/>
              </w:rPr>
              <w:t>Fakulta managementu a ekonomiky</w:t>
            </w:r>
            <w:r>
              <w:rPr>
                <w:color w:val="000000"/>
                <w:szCs w:val="24"/>
              </w:rPr>
              <w:t xml:space="preserve">, program </w:t>
            </w:r>
            <w:r w:rsidRPr="002E24CF">
              <w:rPr>
                <w:color w:val="000000"/>
                <w:szCs w:val="24"/>
              </w:rPr>
              <w:t>Hospodářská politika a správa</w:t>
            </w:r>
            <w:r>
              <w:rPr>
                <w:color w:val="000000"/>
                <w:szCs w:val="24"/>
              </w:rPr>
              <w:t>, studijní obor Finance (</w:t>
            </w:r>
            <w:r>
              <w:rPr>
                <w:b/>
                <w:color w:val="000000"/>
                <w:szCs w:val="24"/>
              </w:rPr>
              <w:t>Ing.</w:t>
            </w:r>
            <w:r w:rsidRPr="009A3584">
              <w:rPr>
                <w:color w:val="000000"/>
                <w:szCs w:val="24"/>
              </w:rPr>
              <w:t>)</w:t>
            </w:r>
          </w:p>
          <w:p w:rsidR="0073006D" w:rsidRPr="0092432E"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 xml:space="preserve">Univerzita Tomáše Bati ve Zlíně, Fakulta managementu a ekonomiky, </w:t>
            </w:r>
            <w:r>
              <w:rPr>
                <w:color w:val="000000"/>
                <w:szCs w:val="24"/>
              </w:rPr>
              <w:t>studijní program</w:t>
            </w:r>
            <w:r w:rsidRPr="009A3584">
              <w:rPr>
                <w:color w:val="000000"/>
                <w:szCs w:val="24"/>
              </w:rPr>
              <w:t xml:space="preserve"> Ekonomika a management</w:t>
            </w:r>
            <w:r>
              <w:rPr>
                <w:color w:val="000000"/>
                <w:szCs w:val="24"/>
              </w:rPr>
              <w:t xml:space="preserve">, studijní obor </w:t>
            </w:r>
            <w:r w:rsidRPr="0092432E">
              <w:rPr>
                <w:color w:val="000000"/>
                <w:szCs w:val="24"/>
              </w:rPr>
              <w:t>Management a ekonomika</w:t>
            </w:r>
            <w:r w:rsidRPr="009A3584">
              <w:rPr>
                <w:color w:val="000000"/>
                <w:szCs w:val="24"/>
              </w:rPr>
              <w:t xml:space="preserve"> </w:t>
            </w:r>
            <w:r>
              <w:rPr>
                <w:color w:val="000000"/>
                <w:szCs w:val="24"/>
              </w:rPr>
              <w:t>(</w:t>
            </w:r>
            <w:r>
              <w:rPr>
                <w:b/>
                <w:color w:val="000000"/>
                <w:szCs w:val="24"/>
              </w:rPr>
              <w:t>Bc.</w:t>
            </w:r>
            <w:r w:rsidRPr="009A3584">
              <w:rPr>
                <w:color w:val="000000"/>
                <w:szCs w:val="24"/>
              </w:rPr>
              <w:t>)</w:t>
            </w:r>
          </w:p>
        </w:tc>
      </w:tr>
      <w:tr w:rsidR="0073006D" w:rsidTr="0073006D">
        <w:tc>
          <w:tcPr>
            <w:tcW w:w="9860"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1090"/>
        </w:trPr>
        <w:tc>
          <w:tcPr>
            <w:tcW w:w="9860" w:type="dxa"/>
            <w:gridSpan w:val="11"/>
          </w:tcPr>
          <w:p w:rsidR="0073006D" w:rsidRDefault="0073006D" w:rsidP="0073006D">
            <w:pPr>
              <w:tabs>
                <w:tab w:val="num" w:pos="1494"/>
                <w:tab w:val="left" w:pos="2127"/>
              </w:tabs>
              <w:autoSpaceDE w:val="0"/>
              <w:autoSpaceDN w:val="0"/>
              <w:adjustRightInd w:val="0"/>
              <w:rPr>
                <w:color w:val="000000"/>
                <w:szCs w:val="24"/>
              </w:rPr>
            </w:pPr>
            <w:r>
              <w:rPr>
                <w:b/>
                <w:bCs/>
                <w:color w:val="000000"/>
                <w:szCs w:val="24"/>
              </w:rPr>
              <w:t xml:space="preserve">06/2009 - </w:t>
            </w:r>
            <w:r w:rsidRPr="00B858C8">
              <w:rPr>
                <w:b/>
                <w:bCs/>
                <w:color w:val="000000"/>
                <w:szCs w:val="24"/>
              </w:rPr>
              <w:t>12/</w:t>
            </w:r>
            <w:r>
              <w:rPr>
                <w:b/>
                <w:bCs/>
                <w:color w:val="000000"/>
                <w:szCs w:val="24"/>
              </w:rPr>
              <w:t xml:space="preserve">2012: </w:t>
            </w:r>
            <w:r w:rsidRPr="00FE3EA9">
              <w:rPr>
                <w:bCs/>
                <w:iCs/>
                <w:color w:val="000000"/>
                <w:szCs w:val="24"/>
              </w:rPr>
              <w:t>RM-SYSTÉM, česká burza cenných papírů a.s.</w:t>
            </w:r>
            <w:r>
              <w:rPr>
                <w:bCs/>
                <w:iCs/>
                <w:color w:val="000000"/>
                <w:szCs w:val="24"/>
              </w:rPr>
              <w:t xml:space="preserve"> </w:t>
            </w:r>
            <w:r w:rsidRPr="00FE3EA9">
              <w:rPr>
                <w:bCs/>
                <w:iCs/>
                <w:color w:val="000000"/>
                <w:szCs w:val="24"/>
              </w:rPr>
              <w:t xml:space="preserve">pracovník jednající se zákazníky, jehož činnost </w:t>
            </w:r>
            <w:r>
              <w:rPr>
                <w:bCs/>
                <w:iCs/>
                <w:color w:val="000000"/>
                <w:szCs w:val="24"/>
              </w:rPr>
              <w:br/>
              <w:t xml:space="preserve">                                </w:t>
            </w:r>
            <w:r w:rsidRPr="00FE3EA9">
              <w:rPr>
                <w:bCs/>
                <w:iCs/>
                <w:color w:val="000000"/>
                <w:szCs w:val="24"/>
              </w:rPr>
              <w:t>zahrnuje deriváty (držitel makléřského osvědčení)</w:t>
            </w:r>
          </w:p>
          <w:p w:rsidR="0073006D" w:rsidRDefault="0073006D" w:rsidP="0073006D">
            <w:pPr>
              <w:tabs>
                <w:tab w:val="left" w:pos="2127"/>
              </w:tabs>
              <w:autoSpaceDE w:val="0"/>
              <w:autoSpaceDN w:val="0"/>
              <w:adjustRightInd w:val="0"/>
              <w:rPr>
                <w:bCs/>
                <w:iCs/>
                <w:color w:val="000000"/>
                <w:szCs w:val="24"/>
              </w:rPr>
            </w:pPr>
            <w:r w:rsidRPr="00B858C8">
              <w:rPr>
                <w:b/>
                <w:bCs/>
                <w:iCs/>
                <w:color w:val="000000"/>
                <w:szCs w:val="24"/>
              </w:rPr>
              <w:t>06/2009 – 10/2015</w:t>
            </w:r>
            <w:r w:rsidRPr="00FE3EA9">
              <w:rPr>
                <w:b/>
                <w:bCs/>
                <w:iCs/>
                <w:color w:val="000000"/>
                <w:szCs w:val="24"/>
              </w:rPr>
              <w:t>:</w:t>
            </w:r>
            <w:r>
              <w:rPr>
                <w:bCs/>
                <w:iCs/>
                <w:color w:val="000000"/>
                <w:szCs w:val="24"/>
              </w:rPr>
              <w:t xml:space="preserve"> </w:t>
            </w:r>
            <w:r w:rsidRPr="00FE3EA9">
              <w:rPr>
                <w:bCs/>
                <w:iCs/>
                <w:color w:val="000000"/>
                <w:szCs w:val="24"/>
              </w:rPr>
              <w:t xml:space="preserve">RM-S Finance, s.r.o. zast. spol. Fio banka, a.s. na základě mandátní smlouvy, klientský pracovník </w:t>
            </w:r>
            <w:r>
              <w:rPr>
                <w:bCs/>
                <w:iCs/>
                <w:color w:val="000000"/>
                <w:szCs w:val="24"/>
              </w:rPr>
              <w:br/>
              <w:t xml:space="preserve">                                </w:t>
            </w:r>
            <w:r w:rsidRPr="00FE3EA9">
              <w:rPr>
                <w:bCs/>
                <w:iCs/>
                <w:color w:val="000000"/>
                <w:szCs w:val="24"/>
              </w:rPr>
              <w:t>pro retail&amp;corporate</w:t>
            </w:r>
            <w:r>
              <w:rPr>
                <w:bCs/>
                <w:iCs/>
                <w:color w:val="000000"/>
                <w:szCs w:val="24"/>
              </w:rPr>
              <w:t xml:space="preserve">, od 2012 </w:t>
            </w:r>
            <w:r w:rsidRPr="00FE3EA9">
              <w:rPr>
                <w:bCs/>
                <w:iCs/>
                <w:color w:val="000000"/>
                <w:szCs w:val="24"/>
              </w:rPr>
              <w:t>zástupkyně za reklamace pro oblast „Jižní Morava“</w:t>
            </w:r>
          </w:p>
          <w:p w:rsidR="0073006D" w:rsidRPr="00537998" w:rsidRDefault="0073006D" w:rsidP="0073006D">
            <w:pPr>
              <w:tabs>
                <w:tab w:val="left" w:pos="2127"/>
              </w:tabs>
              <w:autoSpaceDE w:val="0"/>
              <w:autoSpaceDN w:val="0"/>
              <w:adjustRightInd w:val="0"/>
              <w:rPr>
                <w:color w:val="000000"/>
                <w:szCs w:val="24"/>
              </w:rPr>
            </w:pPr>
            <w:r w:rsidRPr="00B858C8">
              <w:rPr>
                <w:b/>
                <w:bCs/>
                <w:iCs/>
                <w:color w:val="000000"/>
                <w:szCs w:val="24"/>
              </w:rPr>
              <w:t xml:space="preserve">02/2015 </w:t>
            </w:r>
            <w:r w:rsidRPr="002F7FB7">
              <w:rPr>
                <w:b/>
                <w:bCs/>
                <w:iCs/>
                <w:color w:val="000000"/>
                <w:szCs w:val="24"/>
              </w:rPr>
              <w:t xml:space="preserve">– </w:t>
            </w:r>
            <w:r>
              <w:rPr>
                <w:b/>
                <w:bCs/>
                <w:iCs/>
                <w:color w:val="000000"/>
                <w:szCs w:val="24"/>
              </w:rPr>
              <w:t>12</w:t>
            </w:r>
            <w:r w:rsidRPr="002F7FB7">
              <w:rPr>
                <w:b/>
                <w:bCs/>
                <w:iCs/>
                <w:color w:val="000000"/>
                <w:szCs w:val="24"/>
              </w:rPr>
              <w:t>/2015</w:t>
            </w:r>
            <w:r>
              <w:rPr>
                <w:b/>
                <w:bCs/>
                <w:iCs/>
                <w:color w:val="000000"/>
                <w:szCs w:val="24"/>
              </w:rPr>
              <w:t xml:space="preserve">: </w:t>
            </w:r>
            <w:r w:rsidRPr="00FE3EA9">
              <w:rPr>
                <w:bCs/>
                <w:iCs/>
                <w:color w:val="000000"/>
                <w:szCs w:val="24"/>
              </w:rPr>
              <w:t xml:space="preserve">UTB ve Zlíně, Fakulta managementu a ekonomiky, Centrum aplikovaného ekonomického výzkumu </w:t>
            </w:r>
            <w:r>
              <w:rPr>
                <w:bCs/>
                <w:iCs/>
                <w:color w:val="000000"/>
                <w:szCs w:val="24"/>
              </w:rPr>
              <w:br/>
              <w:t xml:space="preserve">                                </w:t>
            </w:r>
            <w:r w:rsidRPr="00FE3EA9">
              <w:rPr>
                <w:bCs/>
                <w:iCs/>
                <w:color w:val="000000"/>
                <w:szCs w:val="24"/>
              </w:rPr>
              <w:t>(CAEV),</w:t>
            </w:r>
            <w:r>
              <w:rPr>
                <w:bCs/>
                <w:iCs/>
                <w:color w:val="000000"/>
                <w:szCs w:val="24"/>
              </w:rPr>
              <w:t xml:space="preserve"> </w:t>
            </w:r>
            <w:r w:rsidRPr="00FE3EA9">
              <w:rPr>
                <w:color w:val="000000"/>
                <w:szCs w:val="24"/>
              </w:rPr>
              <w:t>vědecko-výzkumný pracovník, postdoktorand</w:t>
            </w:r>
          </w:p>
          <w:p w:rsidR="0073006D" w:rsidRDefault="0073006D" w:rsidP="0073006D">
            <w:pPr>
              <w:tabs>
                <w:tab w:val="left" w:pos="2127"/>
              </w:tabs>
              <w:autoSpaceDE w:val="0"/>
              <w:autoSpaceDN w:val="0"/>
              <w:adjustRightInd w:val="0"/>
              <w:rPr>
                <w:bCs/>
                <w:iCs/>
                <w:color w:val="000000"/>
                <w:szCs w:val="24"/>
              </w:rPr>
            </w:pPr>
            <w:r>
              <w:rPr>
                <w:b/>
                <w:bCs/>
                <w:iCs/>
                <w:color w:val="000000"/>
                <w:szCs w:val="24"/>
              </w:rPr>
              <w:t>01/2016</w:t>
            </w:r>
            <w:r w:rsidRPr="002F7FB7">
              <w:rPr>
                <w:b/>
                <w:bCs/>
                <w:iCs/>
                <w:color w:val="000000"/>
                <w:szCs w:val="24"/>
              </w:rPr>
              <w:t xml:space="preserve"> </w:t>
            </w:r>
            <w:r w:rsidRPr="00B858C8">
              <w:rPr>
                <w:b/>
                <w:bCs/>
                <w:iCs/>
                <w:color w:val="000000"/>
                <w:szCs w:val="24"/>
              </w:rPr>
              <w:t>– dosud</w:t>
            </w:r>
            <w:r w:rsidRPr="00FE3EA9">
              <w:rPr>
                <w:b/>
                <w:bCs/>
                <w:iCs/>
                <w:color w:val="000000"/>
                <w:szCs w:val="24"/>
              </w:rPr>
              <w:t xml:space="preserve">: </w:t>
            </w:r>
            <w:r>
              <w:rPr>
                <w:b/>
                <w:bCs/>
                <w:iCs/>
                <w:color w:val="000000"/>
                <w:szCs w:val="24"/>
              </w:rPr>
              <w:t xml:space="preserve">  </w:t>
            </w:r>
            <w:r w:rsidRPr="00FE3EA9">
              <w:rPr>
                <w:bCs/>
                <w:iCs/>
                <w:color w:val="000000"/>
                <w:szCs w:val="24"/>
              </w:rPr>
              <w:t>UTB ve Zlíně, Fakulta managementu a ekonomiky</w:t>
            </w:r>
            <w:r>
              <w:rPr>
                <w:bCs/>
                <w:iCs/>
                <w:color w:val="000000"/>
                <w:szCs w:val="24"/>
              </w:rPr>
              <w:t xml:space="preserve">, </w:t>
            </w:r>
            <w:r w:rsidRPr="00FE3EA9">
              <w:rPr>
                <w:bCs/>
                <w:iCs/>
                <w:color w:val="000000"/>
                <w:szCs w:val="24"/>
              </w:rPr>
              <w:t>Ústav financí a účetnictví</w:t>
            </w:r>
            <w:r>
              <w:rPr>
                <w:bCs/>
                <w:iCs/>
                <w:color w:val="000000"/>
                <w:szCs w:val="24"/>
              </w:rPr>
              <w:t xml:space="preserve">, akademický </w:t>
            </w:r>
            <w:r>
              <w:rPr>
                <w:bCs/>
                <w:iCs/>
                <w:color w:val="000000"/>
                <w:szCs w:val="24"/>
              </w:rPr>
              <w:br/>
              <w:t xml:space="preserve">                               pracovník</w:t>
            </w:r>
          </w:p>
          <w:p w:rsidR="0073006D" w:rsidRPr="00FE3EA9" w:rsidRDefault="0073006D" w:rsidP="0073006D">
            <w:pPr>
              <w:tabs>
                <w:tab w:val="left" w:pos="2127"/>
              </w:tabs>
              <w:autoSpaceDE w:val="0"/>
              <w:autoSpaceDN w:val="0"/>
              <w:adjustRightInd w:val="0"/>
              <w:rPr>
                <w:bCs/>
                <w:iCs/>
                <w:color w:val="000000"/>
                <w:szCs w:val="24"/>
              </w:rPr>
            </w:pPr>
          </w:p>
          <w:p w:rsidR="0073006D" w:rsidRDefault="0073006D" w:rsidP="0073006D">
            <w:pPr>
              <w:tabs>
                <w:tab w:val="left" w:pos="2127"/>
              </w:tabs>
              <w:autoSpaceDE w:val="0"/>
              <w:autoSpaceDN w:val="0"/>
              <w:adjustRightInd w:val="0"/>
              <w:rPr>
                <w:bCs/>
                <w:iCs/>
                <w:color w:val="000000"/>
                <w:szCs w:val="24"/>
              </w:rPr>
            </w:pPr>
            <w:r>
              <w:rPr>
                <w:bCs/>
                <w:iCs/>
                <w:color w:val="000000"/>
                <w:szCs w:val="24"/>
              </w:rPr>
              <w:t>Další odborné působení na UTB ve Zlíně:</w:t>
            </w:r>
          </w:p>
          <w:p w:rsidR="0073006D" w:rsidRDefault="0073006D" w:rsidP="00124FDB">
            <w:pPr>
              <w:pStyle w:val="Odstavecseseznamem"/>
              <w:numPr>
                <w:ilvl w:val="0"/>
                <w:numId w:val="74"/>
              </w:numPr>
              <w:tabs>
                <w:tab w:val="left" w:pos="2127"/>
              </w:tabs>
              <w:autoSpaceDE w:val="0"/>
              <w:autoSpaceDN w:val="0"/>
              <w:adjustRightInd w:val="0"/>
              <w:ind w:left="245" w:hanging="245"/>
              <w:jc w:val="both"/>
            </w:pPr>
            <w:r w:rsidRPr="00AF1899">
              <w:t>Členství v programových/organizačních výborech vědeckých konferencí a seminářů</w:t>
            </w:r>
            <w:r>
              <w:t xml:space="preserve"> (ICFE 2016, Vietnam)</w:t>
            </w:r>
            <w:r w:rsidR="00B367BA">
              <w:t xml:space="preserve">, </w:t>
            </w:r>
            <w:r w:rsidRPr="00B92A10">
              <w:t>ICFE, 2016: 3rd International Conference on Finance and Economic, Ton Duc Thang University, HCM City, Vietnam, June 15th - 17th, 2016</w:t>
            </w:r>
          </w:p>
          <w:p w:rsidR="0073006D" w:rsidRPr="005E3FCD" w:rsidRDefault="0073006D" w:rsidP="00124FDB">
            <w:pPr>
              <w:pStyle w:val="Odstavecseseznamem"/>
              <w:numPr>
                <w:ilvl w:val="0"/>
                <w:numId w:val="74"/>
              </w:numPr>
              <w:tabs>
                <w:tab w:val="left" w:pos="2127"/>
              </w:tabs>
              <w:autoSpaceDE w:val="0"/>
              <w:autoSpaceDN w:val="0"/>
              <w:adjustRightInd w:val="0"/>
              <w:ind w:left="245" w:hanging="245"/>
              <w:jc w:val="both"/>
            </w:pPr>
            <w:r>
              <w:t>Spolupráce se CFA Institute, CFA IRC fakultní advisor od 08/2015</w:t>
            </w:r>
          </w:p>
        </w:tc>
      </w:tr>
      <w:tr w:rsidR="0073006D" w:rsidTr="0073006D">
        <w:trPr>
          <w:trHeight w:val="250"/>
        </w:trPr>
        <w:tc>
          <w:tcPr>
            <w:tcW w:w="9860"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160"/>
        </w:trPr>
        <w:tc>
          <w:tcPr>
            <w:tcW w:w="9860" w:type="dxa"/>
            <w:gridSpan w:val="11"/>
          </w:tcPr>
          <w:p w:rsidR="0073006D" w:rsidRDefault="0073006D" w:rsidP="0073006D">
            <w:pPr>
              <w:jc w:val="both"/>
            </w:pPr>
            <w:r>
              <w:t xml:space="preserve">Počet vedených bakalářských prací – 6 </w:t>
            </w:r>
          </w:p>
          <w:p w:rsidR="0073006D" w:rsidRDefault="0073006D" w:rsidP="0073006D">
            <w:pPr>
              <w:jc w:val="both"/>
            </w:pPr>
            <w:r>
              <w:t>Počet vedených diplomových prací – 14</w:t>
            </w:r>
          </w:p>
        </w:tc>
      </w:tr>
      <w:tr w:rsidR="0073006D" w:rsidTr="0073006D">
        <w:trPr>
          <w:cantSplit/>
        </w:trPr>
        <w:tc>
          <w:tcPr>
            <w:tcW w:w="3346"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RPr="009B092A" w:rsidTr="0073006D">
        <w:trPr>
          <w:cantSplit/>
        </w:trPr>
        <w:tc>
          <w:tcPr>
            <w:tcW w:w="3346"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4"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Pr="009B092A" w:rsidRDefault="0073006D" w:rsidP="0073006D">
            <w:pPr>
              <w:jc w:val="both"/>
              <w:rPr>
                <w:sz w:val="17"/>
                <w:szCs w:val="17"/>
              </w:rPr>
            </w:pPr>
            <w:r w:rsidRPr="009B092A">
              <w:rPr>
                <w:b/>
                <w:sz w:val="17"/>
                <w:szCs w:val="17"/>
              </w:rPr>
              <w:t>Ostatní</w:t>
            </w:r>
          </w:p>
        </w:tc>
      </w:tr>
      <w:tr w:rsidR="0073006D" w:rsidRPr="00B858C8" w:rsidTr="0073006D">
        <w:trPr>
          <w:cantSplit/>
          <w:trHeight w:val="70"/>
        </w:trPr>
        <w:tc>
          <w:tcPr>
            <w:tcW w:w="3346"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4" w:type="dxa"/>
            <w:vMerge w:val="restart"/>
            <w:tcBorders>
              <w:left w:val="single" w:sz="12" w:space="0" w:color="auto"/>
            </w:tcBorders>
          </w:tcPr>
          <w:p w:rsidR="0073006D" w:rsidRPr="00B858C8" w:rsidRDefault="0073006D" w:rsidP="0073006D">
            <w:pPr>
              <w:jc w:val="both"/>
            </w:pPr>
            <w:r>
              <w:t>3</w:t>
            </w:r>
          </w:p>
        </w:tc>
        <w:tc>
          <w:tcPr>
            <w:tcW w:w="693" w:type="dxa"/>
            <w:vMerge w:val="restart"/>
          </w:tcPr>
          <w:p w:rsidR="0073006D" w:rsidRPr="00B858C8" w:rsidRDefault="0073006D" w:rsidP="0073006D">
            <w:pPr>
              <w:jc w:val="both"/>
            </w:pPr>
            <w:r>
              <w:t>0</w:t>
            </w:r>
          </w:p>
        </w:tc>
        <w:tc>
          <w:tcPr>
            <w:tcW w:w="694" w:type="dxa"/>
            <w:vMerge w:val="restart"/>
          </w:tcPr>
          <w:p w:rsidR="0073006D" w:rsidRPr="00B858C8" w:rsidRDefault="0073006D" w:rsidP="0073006D">
            <w:pPr>
              <w:jc w:val="both"/>
            </w:pPr>
            <w:r>
              <w:t>0</w:t>
            </w:r>
          </w:p>
        </w:tc>
      </w:tr>
      <w:tr w:rsidR="0073006D" w:rsidTr="0073006D">
        <w:trPr>
          <w:trHeight w:val="205"/>
        </w:trPr>
        <w:tc>
          <w:tcPr>
            <w:tcW w:w="3346"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4"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60"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RPr="002F4E25" w:rsidTr="0073006D">
        <w:trPr>
          <w:trHeight w:val="850"/>
        </w:trPr>
        <w:tc>
          <w:tcPr>
            <w:tcW w:w="9860" w:type="dxa"/>
            <w:gridSpan w:val="11"/>
          </w:tcPr>
          <w:p w:rsidR="00950DA7" w:rsidRDefault="00950DA7" w:rsidP="00B367BA">
            <w:pPr>
              <w:jc w:val="both"/>
            </w:pPr>
            <w:r w:rsidRPr="00950DA7">
              <w:t>PAVELKOVÁ, D</w:t>
            </w:r>
            <w:r>
              <w:t>.</w:t>
            </w:r>
            <w:r w:rsidRPr="00950DA7">
              <w:t>, HOMOLKA</w:t>
            </w:r>
            <w:r>
              <w:t>, L.</w:t>
            </w:r>
            <w:r w:rsidRPr="00950DA7">
              <w:t>, VYCHYTILOVÁ,</w:t>
            </w:r>
            <w:r>
              <w:t xml:space="preserve"> J.,</w:t>
            </w:r>
            <w:r w:rsidRPr="00950DA7">
              <w:t xml:space="preserve"> NGO</w:t>
            </w:r>
            <w:r>
              <w:t>, M. V.</w:t>
            </w:r>
            <w:r w:rsidRPr="00950DA7">
              <w:t>, BACH</w:t>
            </w:r>
            <w:r>
              <w:t>, L. T.,</w:t>
            </w:r>
            <w:r w:rsidRPr="00950DA7">
              <w:t xml:space="preserve"> DEHNING</w:t>
            </w:r>
            <w:r>
              <w:t>, B</w:t>
            </w:r>
            <w:r w:rsidRPr="00950DA7">
              <w:t xml:space="preserve">. Passenger car sales projections: Measuring the accuracy of a sales forecasting model. </w:t>
            </w:r>
            <w:r>
              <w:rPr>
                <w:i/>
              </w:rPr>
              <w:t>Ekonomický časopis</w:t>
            </w:r>
            <w:r w:rsidRPr="00950DA7">
              <w:t>. 2018</w:t>
            </w:r>
            <w:r>
              <w:t xml:space="preserve">, vol. 66, iss. 3, s. 227-249. </w:t>
            </w:r>
            <w:r w:rsidRPr="00950DA7">
              <w:t xml:space="preserve">ISSN 0013-3035. Dostupné z: </w:t>
            </w:r>
            <w:hyperlink r:id="rId92" w:history="1">
              <w:r w:rsidRPr="004C4416">
                <w:rPr>
                  <w:rStyle w:val="Hypertextovodkaz"/>
                </w:rPr>
                <w:t>http://www.ekonom.sav.sk/sk/casopis/rocnik/3-2018</w:t>
              </w:r>
            </w:hyperlink>
            <w:r w:rsidRPr="00950DA7">
              <w:t>.</w:t>
            </w:r>
            <w:r>
              <w:t xml:space="preserve"> (15%)</w:t>
            </w:r>
          </w:p>
          <w:p w:rsidR="00B367BA" w:rsidRDefault="00B367BA" w:rsidP="00B367BA">
            <w:pPr>
              <w:jc w:val="both"/>
            </w:pPr>
            <w:r w:rsidRPr="00660BE2">
              <w:t>VYCHYTILOVÁ, J. Stock market development beyond the GFC: The case of V4 countries</w:t>
            </w:r>
            <w:r w:rsidRPr="00345A98">
              <w:rPr>
                <w:i/>
              </w:rPr>
              <w:t>. Journal of Competitiveness</w:t>
            </w:r>
            <w:r w:rsidRPr="00660BE2">
              <w:t xml:space="preserve">. 2018, </w:t>
            </w:r>
            <w:r w:rsidR="00950DA7">
              <w:t xml:space="preserve">vol. </w:t>
            </w:r>
            <w:r w:rsidRPr="00660BE2">
              <w:t>10</w:t>
            </w:r>
            <w:r w:rsidR="00950DA7">
              <w:t>, iss.</w:t>
            </w:r>
            <w:r w:rsidRPr="00660BE2">
              <w:t xml:space="preserve"> 2, s. 149-163.</w:t>
            </w:r>
            <w:r w:rsidR="00950DA7">
              <w:t xml:space="preserve"> ISSN </w:t>
            </w:r>
            <w:r w:rsidR="00950DA7" w:rsidRPr="00950DA7">
              <w:t>1804-</w:t>
            </w:r>
            <w:r w:rsidR="00950DA7">
              <w:t xml:space="preserve">1728. DOI: </w:t>
            </w:r>
            <w:r w:rsidR="00950DA7" w:rsidRPr="00950DA7">
              <w:t xml:space="preserve">10.7441/joc.2018.02.10 </w:t>
            </w:r>
          </w:p>
          <w:p w:rsidR="00B367BA" w:rsidRDefault="00B367BA" w:rsidP="00B367BA">
            <w:pPr>
              <w:jc w:val="both"/>
            </w:pPr>
            <w:r w:rsidRPr="00660BE2">
              <w:t>VYCHYTILOVÁ, J. Linkages among U.S. Treasury Bond Yields, Commodity Futures and Stock Market Implied Volatility: New Nonparametric Evidence</w:t>
            </w:r>
            <w:r w:rsidRPr="00345A98">
              <w:rPr>
                <w:i/>
              </w:rPr>
              <w:t>. Journal of Competitiveness</w:t>
            </w:r>
            <w:r w:rsidRPr="00660BE2">
              <w:t xml:space="preserve">. 2015, </w:t>
            </w:r>
            <w:r w:rsidR="00950DA7">
              <w:t xml:space="preserve">vol. </w:t>
            </w:r>
            <w:r w:rsidRPr="00660BE2">
              <w:t>7</w:t>
            </w:r>
            <w:r w:rsidR="00950DA7">
              <w:t xml:space="preserve">, iss. </w:t>
            </w:r>
            <w:r w:rsidRPr="00660BE2">
              <w:t>3</w:t>
            </w:r>
            <w:r w:rsidR="00950DA7">
              <w:t>, s.</w:t>
            </w:r>
            <w:r w:rsidRPr="00660BE2">
              <w:t xml:space="preserve"> 143-158. ISSN 1804-1728. </w:t>
            </w:r>
            <w:r w:rsidR="00950DA7">
              <w:t>DOI</w:t>
            </w:r>
            <w:r w:rsidRPr="00660BE2">
              <w:t>:10.7441/joc.2015.03.10.</w:t>
            </w:r>
            <w:r w:rsidR="00950DA7">
              <w:t xml:space="preserve"> </w:t>
            </w:r>
          </w:p>
          <w:p w:rsidR="00950DA7" w:rsidRPr="00660BE2" w:rsidRDefault="00950DA7" w:rsidP="00B367BA">
            <w:pPr>
              <w:jc w:val="both"/>
            </w:pPr>
            <w:r w:rsidRPr="00950DA7">
              <w:t xml:space="preserve">VYCHYTILOVÁ, J. Inter-tržní přístup k analýze komoditních, akciových, dluhopisových a měnových trhů USA. </w:t>
            </w:r>
            <w:r w:rsidRPr="00950DA7">
              <w:rPr>
                <w:i/>
              </w:rPr>
              <w:t>Scientific Papers of the University of Pardubice, Series D: Faculty of Economics and Administration</w:t>
            </w:r>
            <w:r w:rsidRPr="00950DA7">
              <w:t>. 2014, vol. 21, iss. 32, s. 136-147. ISSN 1211-555X. Dostupné z: http://www.upce.cz/fes/veda-vyzkum/fakultni-casopisy/scipap/archiv/e-verze-sborniku/2014/scipap-32-9-2014.pdf.</w:t>
            </w:r>
          </w:p>
          <w:p w:rsidR="00B367BA" w:rsidRPr="009508EF" w:rsidRDefault="00B367BA" w:rsidP="00B367BA">
            <w:pPr>
              <w:jc w:val="both"/>
            </w:pPr>
            <w:r w:rsidRPr="00660BE2">
              <w:lastRenderedPageBreak/>
              <w:t>VYCHYTILOVÁ, J. Intermarket</w:t>
            </w:r>
            <w:r w:rsidRPr="00516D16">
              <w:t xml:space="preserve"> technical research of global capital markets and the czech stock index performance. </w:t>
            </w:r>
            <w:r w:rsidRPr="00345A98">
              <w:rPr>
                <w:i/>
              </w:rPr>
              <w:t>Acta Univ. Agric. Silvic. Mendelianae Brun</w:t>
            </w:r>
            <w:r>
              <w:t xml:space="preserve">. 2014, </w:t>
            </w:r>
            <w:r w:rsidR="00950DA7">
              <w:t xml:space="preserve">vol. </w:t>
            </w:r>
            <w:r>
              <w:t>62</w:t>
            </w:r>
            <w:r w:rsidR="00950DA7">
              <w:t xml:space="preserve">, iss. </w:t>
            </w:r>
            <w:r>
              <w:t>6,</w:t>
            </w:r>
            <w:r w:rsidR="00950DA7">
              <w:t xml:space="preserve"> s. </w:t>
            </w:r>
            <w:r w:rsidRPr="00516D16">
              <w:t xml:space="preserve">1509-1519. </w:t>
            </w:r>
            <w:r w:rsidRPr="004B5DF6">
              <w:t xml:space="preserve">ISSN 1211-8516. </w:t>
            </w:r>
            <w:r w:rsidR="00950DA7">
              <w:t>DOI</w:t>
            </w:r>
            <w:r w:rsidRPr="004B5DF6">
              <w:t>:</w:t>
            </w:r>
            <w:r w:rsidR="00950DA7">
              <w:t xml:space="preserve"> </w:t>
            </w:r>
            <w:r w:rsidRPr="004B5DF6">
              <w:t>10.</w:t>
            </w:r>
            <w:r w:rsidRPr="009508EF">
              <w:t>11118/actaun201462061509. (100%)</w:t>
            </w:r>
          </w:p>
          <w:p w:rsidR="00B367BA" w:rsidRPr="009508EF" w:rsidRDefault="00B367BA" w:rsidP="00B367BA">
            <w:pPr>
              <w:jc w:val="both"/>
              <w:rPr>
                <w:szCs w:val="22"/>
              </w:rPr>
            </w:pPr>
            <w:r w:rsidRPr="009508EF">
              <w:rPr>
                <w:i/>
              </w:rPr>
              <w:t>Přehled projektové činnosti:</w:t>
            </w:r>
          </w:p>
          <w:p w:rsidR="0073006D" w:rsidRPr="009508EF" w:rsidRDefault="00B367BA" w:rsidP="009508EF">
            <w:pPr>
              <w:pStyle w:val="Odstavecseseznamem"/>
              <w:numPr>
                <w:ilvl w:val="0"/>
                <w:numId w:val="77"/>
              </w:numPr>
              <w:ind w:left="245" w:hanging="245"/>
              <w:jc w:val="both"/>
              <w:rPr>
                <w:lang w:eastAsia="en-US"/>
              </w:rPr>
            </w:pPr>
            <w:r w:rsidRPr="009508EF">
              <w:t>GA ČR 16-25536S Metodika tvorby modelu predikce sektorové a podnikové výkonnosti v makroekonomických souvislostech. Řešeno: 1.1.2016 – 31.12.2018</w:t>
            </w:r>
            <w:r w:rsidRPr="009508EF">
              <w:rPr>
                <w:lang w:eastAsia="en-US"/>
              </w:rPr>
              <w:t xml:space="preserve"> </w:t>
            </w:r>
            <w:r w:rsidRPr="009508EF">
              <w:t>(člen řešitelského týmu); poskytovatel Grantová agentura České republiky (GAČR)</w:t>
            </w:r>
          </w:p>
        </w:tc>
      </w:tr>
      <w:tr w:rsidR="0073006D" w:rsidTr="0073006D">
        <w:trPr>
          <w:trHeight w:val="218"/>
        </w:trPr>
        <w:tc>
          <w:tcPr>
            <w:tcW w:w="9860" w:type="dxa"/>
            <w:gridSpan w:val="11"/>
            <w:shd w:val="clear" w:color="auto" w:fill="F7CAAC"/>
          </w:tcPr>
          <w:p w:rsidR="0073006D" w:rsidRDefault="0073006D" w:rsidP="0073006D">
            <w:pPr>
              <w:rPr>
                <w:b/>
              </w:rPr>
            </w:pPr>
            <w:r>
              <w:rPr>
                <w:b/>
              </w:rPr>
              <w:lastRenderedPageBreak/>
              <w:t>Působení v zahraničí</w:t>
            </w:r>
          </w:p>
        </w:tc>
      </w:tr>
      <w:tr w:rsidR="00B367BA" w:rsidTr="00B367BA">
        <w:trPr>
          <w:trHeight w:val="218"/>
        </w:trPr>
        <w:tc>
          <w:tcPr>
            <w:tcW w:w="9860" w:type="dxa"/>
            <w:gridSpan w:val="11"/>
            <w:shd w:val="clear" w:color="auto" w:fill="auto"/>
          </w:tcPr>
          <w:p w:rsidR="00B367BA" w:rsidRDefault="00B367BA" w:rsidP="0073006D">
            <w:pPr>
              <w:rPr>
                <w:b/>
              </w:rPr>
            </w:pPr>
          </w:p>
        </w:tc>
      </w:tr>
      <w:tr w:rsidR="0073006D" w:rsidTr="0073006D">
        <w:trPr>
          <w:cantSplit/>
          <w:trHeight w:val="92"/>
        </w:trPr>
        <w:tc>
          <w:tcPr>
            <w:tcW w:w="2517"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21" w:type="dxa"/>
            <w:gridSpan w:val="3"/>
          </w:tcPr>
          <w:p w:rsidR="0073006D" w:rsidRDefault="0073006D" w:rsidP="0073006D">
            <w:pPr>
              <w:jc w:val="both"/>
            </w:pPr>
          </w:p>
        </w:tc>
      </w:tr>
    </w:tbl>
    <w:p w:rsidR="00CB4CAB" w:rsidRDefault="00CB4CAB" w:rsidP="00694BA8">
      <w:pPr>
        <w:spacing w:after="160" w:line="259" w:lineRule="auto"/>
      </w:pPr>
    </w:p>
    <w:p w:rsidR="00A8100F" w:rsidRDefault="00A8100F"/>
    <w:p w:rsidR="00FC0604" w:rsidRDefault="00FC0604">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9A3B5E" w:rsidRPr="00BA53AC" w:rsidTr="003F6EB7">
        <w:tc>
          <w:tcPr>
            <w:tcW w:w="9900" w:type="dxa"/>
            <w:gridSpan w:val="11"/>
            <w:tcBorders>
              <w:bottom w:val="double" w:sz="4" w:space="0" w:color="auto"/>
            </w:tcBorders>
            <w:shd w:val="clear" w:color="auto" w:fill="BDD6EE"/>
          </w:tcPr>
          <w:p w:rsidR="009A3B5E" w:rsidRPr="00BA53AC" w:rsidRDefault="009A3B5E" w:rsidP="003F6EB7">
            <w:pPr>
              <w:jc w:val="both"/>
              <w:rPr>
                <w:b/>
                <w:sz w:val="28"/>
              </w:rPr>
            </w:pPr>
            <w:r w:rsidRPr="00BA53AC">
              <w:rPr>
                <w:b/>
                <w:sz w:val="28"/>
              </w:rPr>
              <w:lastRenderedPageBreak/>
              <w:t>C-I – Personální zabezpečení</w:t>
            </w:r>
          </w:p>
        </w:tc>
      </w:tr>
      <w:tr w:rsidR="009A3B5E" w:rsidRPr="00AD088D" w:rsidTr="003F6EB7">
        <w:tc>
          <w:tcPr>
            <w:tcW w:w="2529" w:type="dxa"/>
            <w:tcBorders>
              <w:top w:val="double" w:sz="4" w:space="0" w:color="auto"/>
            </w:tcBorders>
            <w:shd w:val="clear" w:color="auto" w:fill="F7CAAC"/>
          </w:tcPr>
          <w:p w:rsidR="009A3B5E" w:rsidRPr="00AD088D" w:rsidRDefault="009A3B5E" w:rsidP="003F6EB7">
            <w:pPr>
              <w:jc w:val="both"/>
              <w:rPr>
                <w:b/>
              </w:rPr>
            </w:pPr>
            <w:r w:rsidRPr="00AD088D">
              <w:rPr>
                <w:b/>
              </w:rPr>
              <w:t>Vysoká škola</w:t>
            </w:r>
          </w:p>
        </w:tc>
        <w:tc>
          <w:tcPr>
            <w:tcW w:w="7371" w:type="dxa"/>
            <w:gridSpan w:val="10"/>
          </w:tcPr>
          <w:p w:rsidR="009A3B5E" w:rsidRPr="00AD088D" w:rsidRDefault="009A3B5E" w:rsidP="003F6EB7">
            <w:pPr>
              <w:jc w:val="both"/>
            </w:pPr>
            <w:r w:rsidRPr="00AD088D">
              <w:t>Univerzita Tomáše Bati ve Zlíně</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Součást vysoké školy</w:t>
            </w:r>
          </w:p>
        </w:tc>
        <w:tc>
          <w:tcPr>
            <w:tcW w:w="7371" w:type="dxa"/>
            <w:gridSpan w:val="10"/>
          </w:tcPr>
          <w:p w:rsidR="009A3B5E" w:rsidRPr="00AD088D" w:rsidRDefault="009A3B5E" w:rsidP="003F6EB7">
            <w:pPr>
              <w:jc w:val="both"/>
            </w:pPr>
            <w:r w:rsidRPr="00AD088D">
              <w:t xml:space="preserve">Fakulta managementu a ekonomiky </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Název studijního programu</w:t>
            </w:r>
          </w:p>
        </w:tc>
        <w:tc>
          <w:tcPr>
            <w:tcW w:w="7371" w:type="dxa"/>
            <w:gridSpan w:val="10"/>
          </w:tcPr>
          <w:p w:rsidR="009A3B5E" w:rsidRPr="00AD088D" w:rsidRDefault="00BB582A" w:rsidP="003F6EB7">
            <w:pPr>
              <w:jc w:val="both"/>
            </w:pPr>
            <w:r w:rsidRPr="00F25E04">
              <w:t>Finance a finanční technologie</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Jméno a příjmení</w:t>
            </w:r>
          </w:p>
        </w:tc>
        <w:tc>
          <w:tcPr>
            <w:tcW w:w="4554" w:type="dxa"/>
            <w:gridSpan w:val="5"/>
          </w:tcPr>
          <w:p w:rsidR="009A3B5E" w:rsidRPr="00AD088D" w:rsidRDefault="009A3B5E" w:rsidP="003F6EB7">
            <w:pPr>
              <w:jc w:val="both"/>
            </w:pPr>
            <w:bookmarkStart w:id="2566" w:name="Orsavová"/>
            <w:bookmarkEnd w:id="2566"/>
            <w:r w:rsidRPr="00AD088D">
              <w:t>Magda ZÁLEŠÁKOVÁ</w:t>
            </w:r>
          </w:p>
        </w:tc>
        <w:tc>
          <w:tcPr>
            <w:tcW w:w="712" w:type="dxa"/>
            <w:shd w:val="clear" w:color="auto" w:fill="F7CAAC"/>
          </w:tcPr>
          <w:p w:rsidR="009A3B5E" w:rsidRPr="00AD088D" w:rsidRDefault="009A3B5E" w:rsidP="003F6EB7">
            <w:pPr>
              <w:jc w:val="both"/>
              <w:rPr>
                <w:b/>
              </w:rPr>
            </w:pPr>
            <w:r w:rsidRPr="00AD088D">
              <w:rPr>
                <w:b/>
              </w:rPr>
              <w:t>Tituly</w:t>
            </w:r>
          </w:p>
        </w:tc>
        <w:tc>
          <w:tcPr>
            <w:tcW w:w="2105" w:type="dxa"/>
            <w:gridSpan w:val="4"/>
          </w:tcPr>
          <w:p w:rsidR="009A3B5E" w:rsidRPr="00AD088D" w:rsidRDefault="009A3B5E" w:rsidP="003F6EB7">
            <w:pPr>
              <w:jc w:val="both"/>
            </w:pPr>
            <w:r w:rsidRPr="00AD088D">
              <w:t>Mgr.</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Rok narození</w:t>
            </w:r>
          </w:p>
        </w:tc>
        <w:tc>
          <w:tcPr>
            <w:tcW w:w="832" w:type="dxa"/>
          </w:tcPr>
          <w:p w:rsidR="009A3B5E" w:rsidRPr="00AD088D" w:rsidRDefault="009A3B5E" w:rsidP="003F6EB7">
            <w:pPr>
              <w:jc w:val="both"/>
            </w:pPr>
            <w:r w:rsidRPr="00AD088D">
              <w:t>1956</w:t>
            </w:r>
          </w:p>
        </w:tc>
        <w:tc>
          <w:tcPr>
            <w:tcW w:w="1728" w:type="dxa"/>
            <w:shd w:val="clear" w:color="auto" w:fill="F7CAAC"/>
          </w:tcPr>
          <w:p w:rsidR="009A3B5E" w:rsidRPr="00AD088D" w:rsidRDefault="009A3B5E" w:rsidP="003F6EB7">
            <w:pPr>
              <w:jc w:val="both"/>
              <w:rPr>
                <w:b/>
              </w:rPr>
            </w:pPr>
            <w:r w:rsidRPr="00AD088D">
              <w:rPr>
                <w:b/>
              </w:rPr>
              <w:t>typ vztahu k VŠ</w:t>
            </w:r>
          </w:p>
        </w:tc>
        <w:tc>
          <w:tcPr>
            <w:tcW w:w="996" w:type="dxa"/>
            <w:gridSpan w:val="2"/>
          </w:tcPr>
          <w:p w:rsidR="009A3B5E" w:rsidRPr="00AD088D" w:rsidRDefault="00AD44FC" w:rsidP="003F6EB7">
            <w:pPr>
              <w:jc w:val="both"/>
            </w:pPr>
            <w:r>
              <w:t>pp</w:t>
            </w: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r w:rsidRPr="00AD088D">
              <w:t>40</w:t>
            </w: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r w:rsidRPr="00AD088D">
              <w:t>N</w:t>
            </w:r>
          </w:p>
        </w:tc>
      </w:tr>
      <w:tr w:rsidR="009A3B5E" w:rsidRPr="00AD088D" w:rsidTr="003F6EB7">
        <w:tc>
          <w:tcPr>
            <w:tcW w:w="5089" w:type="dxa"/>
            <w:gridSpan w:val="3"/>
            <w:shd w:val="clear" w:color="auto" w:fill="F7CAAC"/>
          </w:tcPr>
          <w:p w:rsidR="009A3B5E" w:rsidRPr="00AD088D" w:rsidRDefault="009A3B5E" w:rsidP="003F6EB7">
            <w:pPr>
              <w:jc w:val="both"/>
              <w:rPr>
                <w:b/>
              </w:rPr>
            </w:pPr>
            <w:r w:rsidRPr="00AD088D">
              <w:rPr>
                <w:b/>
              </w:rPr>
              <w:t>Typ vztahu na součásti VŠ, která uskutečňuje st. program</w:t>
            </w:r>
          </w:p>
        </w:tc>
        <w:tc>
          <w:tcPr>
            <w:tcW w:w="996" w:type="dxa"/>
            <w:gridSpan w:val="2"/>
          </w:tcPr>
          <w:p w:rsidR="009A3B5E" w:rsidRPr="00AD088D" w:rsidRDefault="009A3B5E" w:rsidP="003F6EB7">
            <w:pPr>
              <w:jc w:val="both"/>
            </w:pP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p>
        </w:tc>
      </w:tr>
      <w:tr w:rsidR="009A3B5E" w:rsidRPr="00AD088D" w:rsidTr="003F6EB7">
        <w:tc>
          <w:tcPr>
            <w:tcW w:w="6085" w:type="dxa"/>
            <w:gridSpan w:val="5"/>
            <w:shd w:val="clear" w:color="auto" w:fill="F7CAAC"/>
          </w:tcPr>
          <w:p w:rsidR="009A3B5E" w:rsidRPr="00AD088D" w:rsidRDefault="009A3B5E" w:rsidP="003F6EB7">
            <w:pPr>
              <w:jc w:val="both"/>
            </w:pPr>
            <w:r w:rsidRPr="00AD088D">
              <w:rPr>
                <w:b/>
              </w:rPr>
              <w:t>Další současná působení jako akademický pracovník na jiných VŠ</w:t>
            </w:r>
          </w:p>
        </w:tc>
        <w:tc>
          <w:tcPr>
            <w:tcW w:w="1710" w:type="dxa"/>
            <w:gridSpan w:val="2"/>
            <w:shd w:val="clear" w:color="auto" w:fill="F7CAAC"/>
          </w:tcPr>
          <w:p w:rsidR="009A3B5E" w:rsidRPr="00AD088D" w:rsidRDefault="009A3B5E" w:rsidP="003F6EB7">
            <w:pPr>
              <w:jc w:val="both"/>
              <w:rPr>
                <w:b/>
              </w:rPr>
            </w:pPr>
            <w:r w:rsidRPr="00AD088D">
              <w:rPr>
                <w:b/>
              </w:rPr>
              <w:t>typ prac. vztahu</w:t>
            </w:r>
          </w:p>
        </w:tc>
        <w:tc>
          <w:tcPr>
            <w:tcW w:w="2105" w:type="dxa"/>
            <w:gridSpan w:val="4"/>
            <w:shd w:val="clear" w:color="auto" w:fill="F7CAAC"/>
          </w:tcPr>
          <w:p w:rsidR="009A3B5E" w:rsidRPr="00AD088D" w:rsidRDefault="009A3B5E" w:rsidP="003F6EB7">
            <w:pPr>
              <w:jc w:val="both"/>
              <w:rPr>
                <w:b/>
              </w:rPr>
            </w:pPr>
            <w:r w:rsidRPr="00AD088D">
              <w:rPr>
                <w:b/>
              </w:rPr>
              <w:t>rozsah</w:t>
            </w: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9900" w:type="dxa"/>
            <w:gridSpan w:val="11"/>
            <w:shd w:val="clear" w:color="auto" w:fill="F7CAAC"/>
          </w:tcPr>
          <w:p w:rsidR="009A3B5E" w:rsidRPr="00AD088D" w:rsidRDefault="009A3B5E" w:rsidP="003F6EB7">
            <w:pPr>
              <w:jc w:val="both"/>
            </w:pPr>
            <w:r w:rsidRPr="00AD088D">
              <w:rPr>
                <w:b/>
              </w:rPr>
              <w:t>Předměty příslušného studijního programu a způsob zapojení do jejich výuky, příp. další zapojení do uskutečňování studijního programu</w:t>
            </w:r>
          </w:p>
        </w:tc>
      </w:tr>
      <w:tr w:rsidR="009A3B5E" w:rsidRPr="00AD088D" w:rsidTr="003F6EB7">
        <w:trPr>
          <w:trHeight w:val="1069"/>
        </w:trPr>
        <w:tc>
          <w:tcPr>
            <w:tcW w:w="9900" w:type="dxa"/>
            <w:gridSpan w:val="11"/>
            <w:tcBorders>
              <w:top w:val="nil"/>
            </w:tcBorders>
          </w:tcPr>
          <w:p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1</w:t>
            </w:r>
            <w:r>
              <w:rPr>
                <w:rFonts w:ascii="Times New Roman" w:hAnsi="Times New Roman"/>
                <w:i w:val="0"/>
                <w:sz w:val="20"/>
                <w:szCs w:val="20"/>
              </w:rPr>
              <w:t xml:space="preserve"> </w:t>
            </w:r>
            <w:r w:rsidRPr="009A3B5E">
              <w:rPr>
                <w:rFonts w:ascii="Times New Roman" w:hAnsi="Times New Roman"/>
                <w:i w:val="0"/>
                <w:sz w:val="20"/>
                <w:szCs w:val="20"/>
              </w:rPr>
              <w:t>– garant, vedení seminářů (100%)</w:t>
            </w:r>
          </w:p>
          <w:p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2 - garant, vedení seminářů (100%)</w:t>
            </w:r>
          </w:p>
          <w:p w:rsidR="009A3B5E" w:rsidRPr="009A3B5E" w:rsidRDefault="00F34EA5" w:rsidP="003F6EB7">
            <w:pPr>
              <w:pStyle w:val="Zkladntext"/>
              <w:ind w:right="107"/>
              <w:rPr>
                <w:rFonts w:ascii="Times New Roman" w:hAnsi="Times New Roman"/>
                <w:i w:val="0"/>
                <w:sz w:val="20"/>
                <w:szCs w:val="20"/>
              </w:rPr>
            </w:pPr>
            <w:r>
              <w:rPr>
                <w:rFonts w:ascii="Times New Roman" w:hAnsi="Times New Roman"/>
                <w:i w:val="0"/>
                <w:sz w:val="20"/>
                <w:szCs w:val="20"/>
              </w:rPr>
              <w:t xml:space="preserve">Ruština 1 – </w:t>
            </w:r>
            <w:r w:rsidR="00245E65" w:rsidRPr="009A3B5E">
              <w:rPr>
                <w:rFonts w:ascii="Times New Roman" w:hAnsi="Times New Roman"/>
                <w:i w:val="0"/>
                <w:sz w:val="20"/>
                <w:szCs w:val="20"/>
              </w:rPr>
              <w:t>garant, vedení seminářů (100%)</w:t>
            </w:r>
          </w:p>
          <w:p w:rsidR="009A3B5E" w:rsidRPr="009A3B5E" w:rsidRDefault="00F34EA5" w:rsidP="00F34EA5">
            <w:pPr>
              <w:pStyle w:val="Zkladntext"/>
              <w:ind w:right="107"/>
              <w:rPr>
                <w:rFonts w:ascii="Times New Roman" w:hAnsi="Times New Roman"/>
                <w:i w:val="0"/>
                <w:sz w:val="20"/>
                <w:szCs w:val="20"/>
              </w:rPr>
            </w:pPr>
            <w:r>
              <w:rPr>
                <w:rFonts w:ascii="Times New Roman" w:hAnsi="Times New Roman"/>
                <w:i w:val="0"/>
                <w:sz w:val="20"/>
                <w:szCs w:val="20"/>
              </w:rPr>
              <w:t xml:space="preserve">Ruština 2 – </w:t>
            </w:r>
            <w:r w:rsidR="00245E65" w:rsidRPr="009A3B5E">
              <w:rPr>
                <w:rFonts w:ascii="Times New Roman" w:hAnsi="Times New Roman"/>
                <w:i w:val="0"/>
                <w:sz w:val="20"/>
                <w:szCs w:val="20"/>
              </w:rPr>
              <w:t>garant, vedení seminářů (100%)</w:t>
            </w:r>
          </w:p>
        </w:tc>
      </w:tr>
      <w:tr w:rsidR="009A3B5E" w:rsidRPr="00AD088D" w:rsidTr="003F6EB7">
        <w:tc>
          <w:tcPr>
            <w:tcW w:w="9900" w:type="dxa"/>
            <w:gridSpan w:val="11"/>
            <w:shd w:val="clear" w:color="auto" w:fill="F7CAAC"/>
          </w:tcPr>
          <w:p w:rsidR="009A3B5E" w:rsidRPr="009A3B5E" w:rsidRDefault="009A3B5E" w:rsidP="003F6EB7">
            <w:pPr>
              <w:jc w:val="both"/>
            </w:pPr>
            <w:r w:rsidRPr="009A3B5E">
              <w:rPr>
                <w:b/>
              </w:rPr>
              <w:t xml:space="preserve">Údaje o vzdělání na VŠ </w:t>
            </w:r>
          </w:p>
        </w:tc>
      </w:tr>
      <w:tr w:rsidR="009A3B5E" w:rsidRPr="00AD088D" w:rsidTr="003F6EB7">
        <w:trPr>
          <w:trHeight w:val="372"/>
        </w:trPr>
        <w:tc>
          <w:tcPr>
            <w:tcW w:w="9900" w:type="dxa"/>
            <w:gridSpan w:val="11"/>
          </w:tcPr>
          <w:p w:rsidR="009A3B5E" w:rsidRPr="009A3B5E" w:rsidRDefault="009A3B5E" w:rsidP="003F6EB7">
            <w:pPr>
              <w:pStyle w:val="CVNormal"/>
              <w:ind w:left="0" w:right="0"/>
              <w:jc w:val="both"/>
              <w:rPr>
                <w:rFonts w:ascii="Times New Roman" w:hAnsi="Times New Roman"/>
              </w:rPr>
            </w:pPr>
            <w:r w:rsidRPr="009A3B5E">
              <w:rPr>
                <w:rFonts w:ascii="Times New Roman" w:hAnsi="Times New Roman"/>
              </w:rPr>
              <w:t>1979 Pedagogická fakulta, Univerzita J. E. Purkyně (MU Brno), j</w:t>
            </w:r>
            <w:r w:rsidR="00987B8F">
              <w:rPr>
                <w:rFonts w:ascii="Times New Roman" w:hAnsi="Times New Roman"/>
              </w:rPr>
              <w:t>azyk ruský – jazyk francouzský</w:t>
            </w:r>
            <w:r w:rsidR="00987B8F" w:rsidRPr="00987B8F">
              <w:rPr>
                <w:rFonts w:ascii="Times New Roman" w:hAnsi="Times New Roman"/>
                <w:b/>
              </w:rPr>
              <w:t xml:space="preserve"> (</w:t>
            </w:r>
            <w:r w:rsidRPr="00987B8F">
              <w:rPr>
                <w:rFonts w:ascii="Times New Roman" w:hAnsi="Times New Roman"/>
                <w:b/>
              </w:rPr>
              <w:t>Mgr.</w:t>
            </w:r>
            <w:r w:rsidR="00987B8F" w:rsidRPr="00987B8F">
              <w:rPr>
                <w:rFonts w:ascii="Times New Roman" w:hAnsi="Times New Roman"/>
                <w:b/>
              </w:rPr>
              <w:t>)</w:t>
            </w:r>
          </w:p>
          <w:p w:rsidR="009A3B5E" w:rsidRPr="009A3B5E" w:rsidRDefault="009A3B5E" w:rsidP="003F6EB7">
            <w:pPr>
              <w:pStyle w:val="CVNormal"/>
              <w:ind w:left="0" w:right="0"/>
              <w:jc w:val="both"/>
              <w:rPr>
                <w:rFonts w:ascii="Times New Roman" w:hAnsi="Times New Roman"/>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Údaje o odborném působení od absolvování VŠ</w:t>
            </w:r>
          </w:p>
        </w:tc>
      </w:tr>
      <w:tr w:rsidR="009A3B5E" w:rsidRPr="00AD088D" w:rsidTr="003F6EB7">
        <w:trPr>
          <w:trHeight w:val="462"/>
        </w:trPr>
        <w:tc>
          <w:tcPr>
            <w:tcW w:w="9900" w:type="dxa"/>
            <w:gridSpan w:val="11"/>
          </w:tcPr>
          <w:p w:rsidR="009A3B5E" w:rsidRPr="00AD088D" w:rsidRDefault="009A3B5E" w:rsidP="003F6EB7">
            <w:pPr>
              <w:jc w:val="both"/>
            </w:pPr>
            <w:r w:rsidRPr="00AD088D">
              <w:t xml:space="preserve">2004 – dosud: UTB Zlín, lektor </w:t>
            </w:r>
          </w:p>
        </w:tc>
      </w:tr>
      <w:tr w:rsidR="009A3B5E" w:rsidRPr="00AD088D" w:rsidTr="003F6EB7">
        <w:trPr>
          <w:trHeight w:val="250"/>
        </w:trPr>
        <w:tc>
          <w:tcPr>
            <w:tcW w:w="9900" w:type="dxa"/>
            <w:gridSpan w:val="11"/>
            <w:shd w:val="clear" w:color="auto" w:fill="F7CAAC"/>
          </w:tcPr>
          <w:p w:rsidR="009A3B5E" w:rsidRPr="00AD088D" w:rsidRDefault="009A3B5E" w:rsidP="003F6EB7">
            <w:pPr>
              <w:jc w:val="both"/>
            </w:pPr>
            <w:r w:rsidRPr="00AD088D">
              <w:rPr>
                <w:b/>
              </w:rPr>
              <w:t>Zkušenosti s vedením kvalifikačních a rigorózních prací</w:t>
            </w:r>
          </w:p>
        </w:tc>
      </w:tr>
      <w:tr w:rsidR="009A3B5E" w:rsidRPr="00AD088D" w:rsidTr="003F6EB7">
        <w:trPr>
          <w:trHeight w:val="184"/>
        </w:trPr>
        <w:tc>
          <w:tcPr>
            <w:tcW w:w="9900" w:type="dxa"/>
            <w:gridSpan w:val="11"/>
          </w:tcPr>
          <w:p w:rsidR="008B68BE" w:rsidRDefault="008B68BE" w:rsidP="008B68BE">
            <w:pPr>
              <w:jc w:val="both"/>
            </w:pPr>
            <w:r>
              <w:t xml:space="preserve">Počet vedených bakalářských prací – 0 </w:t>
            </w:r>
          </w:p>
          <w:p w:rsidR="009A3B5E" w:rsidRPr="00AD088D" w:rsidRDefault="008B68BE" w:rsidP="008B68BE">
            <w:pPr>
              <w:jc w:val="both"/>
            </w:pPr>
            <w:r>
              <w:t>Počet vedených diplomových prací – 0</w:t>
            </w:r>
          </w:p>
          <w:p w:rsidR="009A3B5E" w:rsidRPr="00AD088D" w:rsidRDefault="009A3B5E" w:rsidP="003F6EB7">
            <w:pPr>
              <w:jc w:val="both"/>
            </w:pPr>
          </w:p>
        </w:tc>
      </w:tr>
      <w:tr w:rsidR="009A3B5E" w:rsidRPr="00AD088D" w:rsidTr="003F6EB7">
        <w:trPr>
          <w:cantSplit/>
        </w:trPr>
        <w:tc>
          <w:tcPr>
            <w:tcW w:w="3361" w:type="dxa"/>
            <w:gridSpan w:val="2"/>
            <w:tcBorders>
              <w:top w:val="single" w:sz="12" w:space="0" w:color="auto"/>
            </w:tcBorders>
            <w:shd w:val="clear" w:color="auto" w:fill="F7CAAC"/>
          </w:tcPr>
          <w:p w:rsidR="009A3B5E" w:rsidRPr="00AD088D" w:rsidRDefault="009A3B5E" w:rsidP="003F6EB7">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9A3B5E" w:rsidRPr="00AD088D" w:rsidRDefault="009A3B5E" w:rsidP="003F6EB7">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9A3B5E" w:rsidRPr="00AD088D" w:rsidRDefault="009A3B5E" w:rsidP="003F6EB7">
            <w:pPr>
              <w:jc w:val="both"/>
              <w:rPr>
                <w:b/>
              </w:rPr>
            </w:pPr>
            <w:r w:rsidRPr="00AD088D">
              <w:rPr>
                <w:b/>
              </w:rPr>
              <w:t>Ohlasy publikací</w:t>
            </w:r>
          </w:p>
        </w:tc>
      </w:tr>
      <w:tr w:rsidR="009A3B5E" w:rsidRPr="00AD088D" w:rsidTr="003F6EB7">
        <w:trPr>
          <w:cantSplit/>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tcBorders>
              <w:left w:val="single" w:sz="12" w:space="0" w:color="auto"/>
            </w:tcBorders>
            <w:shd w:val="clear" w:color="auto" w:fill="F7CAAC"/>
          </w:tcPr>
          <w:p w:rsidR="009A3B5E" w:rsidRPr="00AD088D" w:rsidRDefault="009A3B5E" w:rsidP="003F6EB7">
            <w:pPr>
              <w:jc w:val="both"/>
            </w:pPr>
            <w:r w:rsidRPr="00AD088D">
              <w:rPr>
                <w:b/>
              </w:rPr>
              <w:t>WOS</w:t>
            </w:r>
          </w:p>
        </w:tc>
        <w:tc>
          <w:tcPr>
            <w:tcW w:w="696" w:type="dxa"/>
            <w:shd w:val="clear" w:color="auto" w:fill="F7CAAC"/>
          </w:tcPr>
          <w:p w:rsidR="009A3B5E" w:rsidRPr="00AD088D" w:rsidRDefault="009A3B5E" w:rsidP="003F6EB7">
            <w:pPr>
              <w:jc w:val="both"/>
            </w:pPr>
            <w:r w:rsidRPr="00AD088D">
              <w:rPr>
                <w:b/>
              </w:rPr>
              <w:t>Scopus</w:t>
            </w:r>
          </w:p>
        </w:tc>
        <w:tc>
          <w:tcPr>
            <w:tcW w:w="697" w:type="dxa"/>
            <w:shd w:val="clear" w:color="auto" w:fill="F7CAAC"/>
          </w:tcPr>
          <w:p w:rsidR="009A3B5E" w:rsidRPr="00AD088D" w:rsidRDefault="009A3B5E" w:rsidP="003F6EB7">
            <w:pPr>
              <w:jc w:val="both"/>
            </w:pPr>
            <w:r w:rsidRPr="00AD088D">
              <w:rPr>
                <w:b/>
              </w:rPr>
              <w:t>ostatní</w:t>
            </w:r>
          </w:p>
        </w:tc>
      </w:tr>
      <w:tr w:rsidR="009A3B5E" w:rsidRPr="00AD088D" w:rsidTr="003F6EB7">
        <w:trPr>
          <w:cantSplit/>
          <w:trHeight w:val="70"/>
        </w:trPr>
        <w:tc>
          <w:tcPr>
            <w:tcW w:w="3361" w:type="dxa"/>
            <w:gridSpan w:val="2"/>
            <w:shd w:val="clear" w:color="auto" w:fill="F7CAAC"/>
          </w:tcPr>
          <w:p w:rsidR="009A3B5E" w:rsidRPr="00AD088D" w:rsidRDefault="009A3B5E" w:rsidP="003F6EB7">
            <w:pPr>
              <w:jc w:val="both"/>
            </w:pPr>
            <w:r w:rsidRPr="00AD088D">
              <w:rPr>
                <w:b/>
              </w:rPr>
              <w:t>Obor jmenovacího řízení</w:t>
            </w:r>
          </w:p>
        </w:tc>
        <w:tc>
          <w:tcPr>
            <w:tcW w:w="2254" w:type="dxa"/>
            <w:gridSpan w:val="2"/>
            <w:shd w:val="clear" w:color="auto" w:fill="F7CAAC"/>
          </w:tcPr>
          <w:p w:rsidR="009A3B5E" w:rsidRPr="00AD088D" w:rsidRDefault="009A3B5E" w:rsidP="003F6EB7">
            <w:pPr>
              <w:jc w:val="both"/>
            </w:pPr>
            <w:r w:rsidRPr="00AD088D">
              <w:rPr>
                <w:b/>
              </w:rPr>
              <w:t>Rok udělení hodnosti</w:t>
            </w:r>
          </w:p>
        </w:tc>
        <w:tc>
          <w:tcPr>
            <w:tcW w:w="2257" w:type="dxa"/>
            <w:gridSpan w:val="4"/>
            <w:tcBorders>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635" w:type="dxa"/>
            <w:vMerge w:val="restart"/>
            <w:tcBorders>
              <w:left w:val="single" w:sz="12" w:space="0" w:color="auto"/>
            </w:tcBorders>
          </w:tcPr>
          <w:p w:rsidR="009A3B5E" w:rsidRPr="00AD088D" w:rsidRDefault="007518C0" w:rsidP="003F6EB7">
            <w:pPr>
              <w:jc w:val="both"/>
              <w:rPr>
                <w:b/>
              </w:rPr>
            </w:pPr>
            <w:r>
              <w:rPr>
                <w:b/>
              </w:rPr>
              <w:t>0</w:t>
            </w:r>
          </w:p>
        </w:tc>
        <w:tc>
          <w:tcPr>
            <w:tcW w:w="696" w:type="dxa"/>
            <w:vMerge w:val="restart"/>
          </w:tcPr>
          <w:p w:rsidR="009A3B5E" w:rsidRPr="00AD088D" w:rsidRDefault="007518C0" w:rsidP="003F6EB7">
            <w:pPr>
              <w:jc w:val="both"/>
              <w:rPr>
                <w:b/>
              </w:rPr>
            </w:pPr>
            <w:r>
              <w:rPr>
                <w:b/>
              </w:rPr>
              <w:t>0</w:t>
            </w:r>
          </w:p>
        </w:tc>
        <w:tc>
          <w:tcPr>
            <w:tcW w:w="697" w:type="dxa"/>
            <w:vMerge w:val="restart"/>
          </w:tcPr>
          <w:p w:rsidR="009A3B5E" w:rsidRPr="00AD088D" w:rsidRDefault="007518C0" w:rsidP="003F6EB7">
            <w:pPr>
              <w:jc w:val="both"/>
              <w:rPr>
                <w:b/>
              </w:rPr>
            </w:pPr>
            <w:r>
              <w:rPr>
                <w:b/>
              </w:rPr>
              <w:t>0</w:t>
            </w:r>
          </w:p>
        </w:tc>
      </w:tr>
      <w:tr w:rsidR="009A3B5E" w:rsidRPr="00AD088D" w:rsidTr="003F6EB7">
        <w:trPr>
          <w:trHeight w:val="205"/>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vMerge/>
            <w:tcBorders>
              <w:left w:val="single" w:sz="12" w:space="0" w:color="auto"/>
            </w:tcBorders>
            <w:vAlign w:val="center"/>
          </w:tcPr>
          <w:p w:rsidR="009A3B5E" w:rsidRPr="00AD088D" w:rsidRDefault="009A3B5E" w:rsidP="003F6EB7">
            <w:pPr>
              <w:rPr>
                <w:b/>
              </w:rPr>
            </w:pPr>
          </w:p>
        </w:tc>
        <w:tc>
          <w:tcPr>
            <w:tcW w:w="696" w:type="dxa"/>
            <w:vMerge/>
            <w:vAlign w:val="center"/>
          </w:tcPr>
          <w:p w:rsidR="009A3B5E" w:rsidRPr="00AD088D" w:rsidRDefault="009A3B5E" w:rsidP="003F6EB7">
            <w:pPr>
              <w:rPr>
                <w:b/>
              </w:rPr>
            </w:pPr>
          </w:p>
        </w:tc>
        <w:tc>
          <w:tcPr>
            <w:tcW w:w="697" w:type="dxa"/>
            <w:vMerge/>
            <w:vAlign w:val="center"/>
          </w:tcPr>
          <w:p w:rsidR="009A3B5E" w:rsidRPr="00AD088D" w:rsidRDefault="009A3B5E" w:rsidP="003F6EB7">
            <w:pPr>
              <w:rPr>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9A3B5E" w:rsidRPr="00AD088D" w:rsidTr="003F6EB7">
        <w:trPr>
          <w:trHeight w:val="1561"/>
        </w:trPr>
        <w:tc>
          <w:tcPr>
            <w:tcW w:w="9900" w:type="dxa"/>
            <w:gridSpan w:val="11"/>
          </w:tcPr>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 xml:space="preserve">2015 – obdržení Řádu akademických palem – francouzské vyznamenání za zásluhy ve vzdělání, vědě a kultuře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2005</w:t>
            </w:r>
            <w:r w:rsidR="00CF38EE">
              <w:rPr>
                <w:rFonts w:ascii="Times New Roman" w:hAnsi="Times New Roman" w:cs="Times New Roman"/>
                <w:sz w:val="20"/>
              </w:rPr>
              <w:t>-</w:t>
            </w:r>
            <w:r w:rsidRPr="009A3B5E">
              <w:rPr>
                <w:rFonts w:ascii="Times New Roman" w:hAnsi="Times New Roman" w:cs="Times New Roman"/>
                <w:sz w:val="20"/>
              </w:rPr>
              <w:t>dosud - předsedkyně Francouzsko-českého klubu ve Zlíně</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2001</w:t>
            </w:r>
            <w:r w:rsidR="00CF38EE">
              <w:rPr>
                <w:rFonts w:ascii="Times New Roman" w:hAnsi="Times New Roman" w:cs="Times New Roman"/>
                <w:sz w:val="20"/>
              </w:rPr>
              <w:t>-</w:t>
            </w:r>
            <w:r w:rsidRPr="009A3B5E">
              <w:rPr>
                <w:rFonts w:ascii="Times New Roman" w:hAnsi="Times New Roman" w:cs="Times New Roman"/>
                <w:sz w:val="20"/>
              </w:rPr>
              <w:t xml:space="preserve">dosud - ředitelka certifikačního centra pro organizaci mezinárodních zkoušek z fr. jazyka DELF/DALF široká veřejnost + DELF Scolaire pro studenty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Garant pro jazykovou výuku francouzštiny na součástech UTB.</w:t>
            </w:r>
          </w:p>
          <w:p w:rsidR="009A3B5E" w:rsidRPr="00AD088D" w:rsidRDefault="009A3B5E" w:rsidP="00AD44FC">
            <w:pPr>
              <w:pStyle w:val="Bezmezer"/>
              <w:jc w:val="both"/>
              <w:rPr>
                <w:b/>
              </w:rPr>
            </w:pPr>
            <w:r w:rsidRPr="009A3B5E">
              <w:rPr>
                <w:rFonts w:ascii="Times New Roman" w:hAnsi="Times New Roman" w:cs="Times New Roman"/>
                <w:sz w:val="20"/>
              </w:rPr>
              <w:t>Francouzský podzim - organizace kulturních a vzdělávacích akcí pro studenty a veřejnost</w:t>
            </w:r>
          </w:p>
        </w:tc>
      </w:tr>
      <w:tr w:rsidR="009A3B5E" w:rsidRPr="00BA53AC" w:rsidTr="003F6EB7">
        <w:trPr>
          <w:trHeight w:val="218"/>
        </w:trPr>
        <w:tc>
          <w:tcPr>
            <w:tcW w:w="9900" w:type="dxa"/>
            <w:gridSpan w:val="11"/>
            <w:shd w:val="clear" w:color="auto" w:fill="F7CAAC"/>
          </w:tcPr>
          <w:p w:rsidR="009A3B5E" w:rsidRPr="00BA53AC" w:rsidRDefault="009A3B5E" w:rsidP="003F6EB7">
            <w:pPr>
              <w:rPr>
                <w:b/>
              </w:rPr>
            </w:pPr>
            <w:r w:rsidRPr="00BA53AC">
              <w:rPr>
                <w:b/>
              </w:rPr>
              <w:t>Působení v zahraničí</w:t>
            </w:r>
          </w:p>
        </w:tc>
      </w:tr>
      <w:tr w:rsidR="009A3B5E" w:rsidRPr="00BA53AC" w:rsidTr="003F6EB7">
        <w:trPr>
          <w:trHeight w:val="328"/>
        </w:trPr>
        <w:tc>
          <w:tcPr>
            <w:tcW w:w="9900" w:type="dxa"/>
            <w:gridSpan w:val="11"/>
          </w:tcPr>
          <w:p w:rsidR="00A57E93" w:rsidRDefault="00A57E93" w:rsidP="00A57E93">
            <w:r>
              <w:t>2012 - CAVILAM, Vichy, Francie (1 měsíc)</w:t>
            </w:r>
          </w:p>
          <w:p w:rsidR="009A3B5E" w:rsidRPr="00BA53AC" w:rsidRDefault="00A57E93" w:rsidP="00AD44FC">
            <w:r>
              <w:t>2013 - CAREL, Royan, Francie (1 měsíc)</w:t>
            </w:r>
          </w:p>
        </w:tc>
      </w:tr>
      <w:tr w:rsidR="009A3B5E" w:rsidTr="00DB18BC">
        <w:trPr>
          <w:cantSplit/>
          <w:trHeight w:val="271"/>
        </w:trPr>
        <w:tc>
          <w:tcPr>
            <w:tcW w:w="2529" w:type="dxa"/>
            <w:shd w:val="clear" w:color="auto" w:fill="F7CAAC"/>
          </w:tcPr>
          <w:p w:rsidR="009A3B5E" w:rsidRPr="00BA53AC" w:rsidRDefault="009A3B5E" w:rsidP="003F6EB7">
            <w:pPr>
              <w:jc w:val="both"/>
              <w:rPr>
                <w:b/>
              </w:rPr>
            </w:pPr>
            <w:r w:rsidRPr="00BA53AC">
              <w:rPr>
                <w:b/>
              </w:rPr>
              <w:t xml:space="preserve">Podpis </w:t>
            </w:r>
          </w:p>
        </w:tc>
        <w:tc>
          <w:tcPr>
            <w:tcW w:w="4554" w:type="dxa"/>
            <w:gridSpan w:val="5"/>
          </w:tcPr>
          <w:p w:rsidR="009A3B5E" w:rsidRPr="00BA53AC" w:rsidRDefault="009A3B5E" w:rsidP="003F6EB7">
            <w:pPr>
              <w:jc w:val="both"/>
            </w:pPr>
          </w:p>
        </w:tc>
        <w:tc>
          <w:tcPr>
            <w:tcW w:w="789" w:type="dxa"/>
            <w:gridSpan w:val="2"/>
            <w:shd w:val="clear" w:color="auto" w:fill="F7CAAC"/>
          </w:tcPr>
          <w:p w:rsidR="009A3B5E" w:rsidRDefault="009A3B5E" w:rsidP="003F6EB7">
            <w:pPr>
              <w:jc w:val="both"/>
            </w:pPr>
            <w:r w:rsidRPr="00BA53AC">
              <w:rPr>
                <w:b/>
              </w:rPr>
              <w:t>datum</w:t>
            </w:r>
          </w:p>
        </w:tc>
        <w:tc>
          <w:tcPr>
            <w:tcW w:w="2028" w:type="dxa"/>
            <w:gridSpan w:val="3"/>
          </w:tcPr>
          <w:p w:rsidR="009A3B5E" w:rsidRDefault="009A3B5E" w:rsidP="003F6EB7">
            <w:pPr>
              <w:jc w:val="both"/>
            </w:pPr>
          </w:p>
        </w:tc>
      </w:tr>
    </w:tbl>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FB7AD4" w:rsidRDefault="00FB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A3B5E" w:rsidTr="003F6EB7">
        <w:tc>
          <w:tcPr>
            <w:tcW w:w="9859" w:type="dxa"/>
            <w:gridSpan w:val="11"/>
            <w:tcBorders>
              <w:bottom w:val="double" w:sz="4" w:space="0" w:color="auto"/>
            </w:tcBorders>
            <w:shd w:val="clear" w:color="auto" w:fill="BDD6EE"/>
          </w:tcPr>
          <w:p w:rsidR="009A3B5E" w:rsidRDefault="009A3B5E" w:rsidP="003F6EB7">
            <w:pPr>
              <w:jc w:val="both"/>
              <w:rPr>
                <w:b/>
                <w:sz w:val="28"/>
              </w:rPr>
            </w:pPr>
            <w:r>
              <w:rPr>
                <w:b/>
                <w:sz w:val="28"/>
              </w:rPr>
              <w:lastRenderedPageBreak/>
              <w:t>C-I – Personální zabezpečení</w:t>
            </w:r>
          </w:p>
        </w:tc>
      </w:tr>
      <w:tr w:rsidR="009A3B5E" w:rsidTr="003F6EB7">
        <w:tc>
          <w:tcPr>
            <w:tcW w:w="2518" w:type="dxa"/>
            <w:tcBorders>
              <w:top w:val="double" w:sz="4" w:space="0" w:color="auto"/>
            </w:tcBorders>
            <w:shd w:val="clear" w:color="auto" w:fill="F7CAAC"/>
          </w:tcPr>
          <w:p w:rsidR="009A3B5E" w:rsidRDefault="009A3B5E" w:rsidP="003F6EB7">
            <w:pPr>
              <w:jc w:val="both"/>
              <w:rPr>
                <w:b/>
              </w:rPr>
            </w:pPr>
            <w:r>
              <w:rPr>
                <w:b/>
              </w:rPr>
              <w:t>Vysoká škola</w:t>
            </w:r>
          </w:p>
        </w:tc>
        <w:tc>
          <w:tcPr>
            <w:tcW w:w="7341" w:type="dxa"/>
            <w:gridSpan w:val="10"/>
          </w:tcPr>
          <w:p w:rsidR="009A3B5E" w:rsidRDefault="009A3B5E" w:rsidP="003F6EB7">
            <w:pPr>
              <w:jc w:val="both"/>
            </w:pPr>
            <w:r>
              <w:t>Univerzita Tomáše Bati ve Zlíně</w:t>
            </w:r>
          </w:p>
        </w:tc>
      </w:tr>
      <w:tr w:rsidR="009A3B5E" w:rsidTr="003F6EB7">
        <w:tc>
          <w:tcPr>
            <w:tcW w:w="2518" w:type="dxa"/>
            <w:shd w:val="clear" w:color="auto" w:fill="F7CAAC"/>
          </w:tcPr>
          <w:p w:rsidR="009A3B5E" w:rsidRDefault="009A3B5E" w:rsidP="003F6EB7">
            <w:pPr>
              <w:jc w:val="both"/>
              <w:rPr>
                <w:b/>
              </w:rPr>
            </w:pPr>
            <w:r>
              <w:rPr>
                <w:b/>
              </w:rPr>
              <w:t>Součást vysoké školy</w:t>
            </w:r>
          </w:p>
        </w:tc>
        <w:tc>
          <w:tcPr>
            <w:tcW w:w="7341" w:type="dxa"/>
            <w:gridSpan w:val="10"/>
          </w:tcPr>
          <w:p w:rsidR="009A3B5E" w:rsidRDefault="009A3B5E" w:rsidP="003F6EB7">
            <w:pPr>
              <w:jc w:val="both"/>
            </w:pPr>
            <w:r>
              <w:t>Fakulta managementu a ekonomiky</w:t>
            </w:r>
          </w:p>
        </w:tc>
      </w:tr>
      <w:tr w:rsidR="009A3B5E" w:rsidTr="003F6EB7">
        <w:tc>
          <w:tcPr>
            <w:tcW w:w="2518" w:type="dxa"/>
            <w:shd w:val="clear" w:color="auto" w:fill="F7CAAC"/>
          </w:tcPr>
          <w:p w:rsidR="009A3B5E" w:rsidRDefault="009A3B5E" w:rsidP="003F6EB7">
            <w:pPr>
              <w:jc w:val="both"/>
              <w:rPr>
                <w:b/>
              </w:rPr>
            </w:pPr>
            <w:r>
              <w:rPr>
                <w:b/>
              </w:rPr>
              <w:t>Název studijního programu</w:t>
            </w:r>
          </w:p>
        </w:tc>
        <w:tc>
          <w:tcPr>
            <w:tcW w:w="7341" w:type="dxa"/>
            <w:gridSpan w:val="10"/>
          </w:tcPr>
          <w:p w:rsidR="009A3B5E" w:rsidRDefault="00BB582A" w:rsidP="003F6EB7">
            <w:pPr>
              <w:jc w:val="both"/>
            </w:pPr>
            <w:r w:rsidRPr="00F25E04">
              <w:t>Finance a finanční technologie</w:t>
            </w:r>
          </w:p>
        </w:tc>
      </w:tr>
      <w:tr w:rsidR="009A3B5E" w:rsidTr="003F6EB7">
        <w:tc>
          <w:tcPr>
            <w:tcW w:w="2518" w:type="dxa"/>
            <w:shd w:val="clear" w:color="auto" w:fill="F7CAAC"/>
          </w:tcPr>
          <w:p w:rsidR="009A3B5E" w:rsidRDefault="009A3B5E" w:rsidP="003F6EB7">
            <w:pPr>
              <w:jc w:val="both"/>
              <w:rPr>
                <w:b/>
              </w:rPr>
            </w:pPr>
            <w:r>
              <w:rPr>
                <w:b/>
              </w:rPr>
              <w:t>Jméno a příjmení</w:t>
            </w:r>
          </w:p>
        </w:tc>
        <w:tc>
          <w:tcPr>
            <w:tcW w:w="4536" w:type="dxa"/>
            <w:gridSpan w:val="5"/>
          </w:tcPr>
          <w:p w:rsidR="009A3B5E" w:rsidRDefault="009A3B5E" w:rsidP="003F6EB7">
            <w:pPr>
              <w:jc w:val="both"/>
            </w:pPr>
            <w:r>
              <w:t>Roman ZÁMEČNÍK</w:t>
            </w:r>
          </w:p>
        </w:tc>
        <w:tc>
          <w:tcPr>
            <w:tcW w:w="709" w:type="dxa"/>
            <w:shd w:val="clear" w:color="auto" w:fill="F7CAAC"/>
          </w:tcPr>
          <w:p w:rsidR="009A3B5E" w:rsidRDefault="009A3B5E" w:rsidP="003F6EB7">
            <w:pPr>
              <w:jc w:val="both"/>
              <w:rPr>
                <w:b/>
              </w:rPr>
            </w:pPr>
            <w:r>
              <w:rPr>
                <w:b/>
              </w:rPr>
              <w:t>Tituly</w:t>
            </w:r>
          </w:p>
        </w:tc>
        <w:tc>
          <w:tcPr>
            <w:tcW w:w="2096" w:type="dxa"/>
            <w:gridSpan w:val="4"/>
          </w:tcPr>
          <w:p w:rsidR="009A3B5E" w:rsidRDefault="009A3B5E" w:rsidP="003F6EB7">
            <w:pPr>
              <w:jc w:val="both"/>
            </w:pPr>
            <w:r>
              <w:t>doc. Ing.</w:t>
            </w:r>
            <w:r w:rsidR="003A3D28">
              <w:t>,</w:t>
            </w:r>
            <w:r>
              <w:t xml:space="preserve"> Ph.D.</w:t>
            </w:r>
          </w:p>
        </w:tc>
      </w:tr>
      <w:tr w:rsidR="009A3B5E" w:rsidTr="003F6EB7">
        <w:tc>
          <w:tcPr>
            <w:tcW w:w="2518" w:type="dxa"/>
            <w:shd w:val="clear" w:color="auto" w:fill="F7CAAC"/>
          </w:tcPr>
          <w:p w:rsidR="009A3B5E" w:rsidRDefault="009A3B5E" w:rsidP="003F6EB7">
            <w:pPr>
              <w:jc w:val="both"/>
              <w:rPr>
                <w:b/>
              </w:rPr>
            </w:pPr>
            <w:r>
              <w:rPr>
                <w:b/>
              </w:rPr>
              <w:t>Rok narození</w:t>
            </w:r>
          </w:p>
        </w:tc>
        <w:tc>
          <w:tcPr>
            <w:tcW w:w="829" w:type="dxa"/>
          </w:tcPr>
          <w:p w:rsidR="009A3B5E" w:rsidRDefault="009A3B5E" w:rsidP="003F6EB7">
            <w:pPr>
              <w:jc w:val="both"/>
            </w:pPr>
            <w:r>
              <w:t>1972</w:t>
            </w:r>
          </w:p>
        </w:tc>
        <w:tc>
          <w:tcPr>
            <w:tcW w:w="1721" w:type="dxa"/>
            <w:shd w:val="clear" w:color="auto" w:fill="F7CAAC"/>
          </w:tcPr>
          <w:p w:rsidR="009A3B5E" w:rsidRDefault="009A3B5E" w:rsidP="003F6EB7">
            <w:pPr>
              <w:jc w:val="both"/>
              <w:rPr>
                <w:b/>
              </w:rPr>
            </w:pPr>
            <w:r>
              <w:rPr>
                <w:b/>
              </w:rPr>
              <w:t>typ vztahu k VŠ</w:t>
            </w:r>
          </w:p>
        </w:tc>
        <w:tc>
          <w:tcPr>
            <w:tcW w:w="992" w:type="dxa"/>
            <w:gridSpan w:val="2"/>
          </w:tcPr>
          <w:p w:rsidR="009A3B5E" w:rsidRDefault="009A3B5E" w:rsidP="003F6EB7">
            <w:pPr>
              <w:jc w:val="both"/>
            </w:pPr>
            <w:r>
              <w:t xml:space="preserve">pp </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5068" w:type="dxa"/>
            <w:gridSpan w:val="3"/>
            <w:shd w:val="clear" w:color="auto" w:fill="F7CAAC"/>
          </w:tcPr>
          <w:p w:rsidR="009A3B5E" w:rsidRDefault="009A3B5E" w:rsidP="003F6EB7">
            <w:pPr>
              <w:jc w:val="both"/>
              <w:rPr>
                <w:b/>
              </w:rPr>
            </w:pPr>
            <w:r>
              <w:rPr>
                <w:b/>
              </w:rPr>
              <w:t>Typ vztahu na součásti VŠ, která uskutečňuje st. program</w:t>
            </w:r>
          </w:p>
        </w:tc>
        <w:tc>
          <w:tcPr>
            <w:tcW w:w="992" w:type="dxa"/>
            <w:gridSpan w:val="2"/>
          </w:tcPr>
          <w:p w:rsidR="009A3B5E" w:rsidRDefault="009A3B5E" w:rsidP="003F6EB7">
            <w:pPr>
              <w:jc w:val="both"/>
            </w:pPr>
            <w:r>
              <w:t>pp</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6060" w:type="dxa"/>
            <w:gridSpan w:val="5"/>
            <w:shd w:val="clear" w:color="auto" w:fill="F7CAAC"/>
          </w:tcPr>
          <w:p w:rsidR="009A3B5E" w:rsidRDefault="009A3B5E" w:rsidP="003F6EB7">
            <w:pPr>
              <w:jc w:val="both"/>
            </w:pPr>
            <w:r>
              <w:rPr>
                <w:b/>
              </w:rPr>
              <w:t>Další současná působení jako akademický pracovník na jiných VŠ</w:t>
            </w:r>
          </w:p>
        </w:tc>
        <w:tc>
          <w:tcPr>
            <w:tcW w:w="1703" w:type="dxa"/>
            <w:gridSpan w:val="2"/>
            <w:shd w:val="clear" w:color="auto" w:fill="F7CAAC"/>
          </w:tcPr>
          <w:p w:rsidR="009A3B5E" w:rsidRDefault="009A3B5E" w:rsidP="003F6EB7">
            <w:pPr>
              <w:jc w:val="both"/>
              <w:rPr>
                <w:b/>
              </w:rPr>
            </w:pPr>
            <w:r>
              <w:rPr>
                <w:b/>
              </w:rPr>
              <w:t>typ prac. vztahu</w:t>
            </w:r>
          </w:p>
        </w:tc>
        <w:tc>
          <w:tcPr>
            <w:tcW w:w="2096" w:type="dxa"/>
            <w:gridSpan w:val="4"/>
            <w:shd w:val="clear" w:color="auto" w:fill="F7CAAC"/>
          </w:tcPr>
          <w:p w:rsidR="009A3B5E" w:rsidRDefault="009A3B5E" w:rsidP="003F6EB7">
            <w:pPr>
              <w:jc w:val="both"/>
              <w:rPr>
                <w:b/>
              </w:rPr>
            </w:pPr>
            <w:r>
              <w:rPr>
                <w:b/>
              </w:rPr>
              <w:t>rozsah</w:t>
            </w:r>
          </w:p>
        </w:tc>
      </w:tr>
      <w:tr w:rsidR="009A3B5E" w:rsidTr="003F6EB7">
        <w:tc>
          <w:tcPr>
            <w:tcW w:w="6060" w:type="dxa"/>
            <w:gridSpan w:val="5"/>
          </w:tcPr>
          <w:p w:rsidR="009A3B5E" w:rsidRDefault="009A3B5E" w:rsidP="003F6EB7">
            <w:pPr>
              <w:jc w:val="both"/>
            </w:pPr>
            <w:r>
              <w:t>AKADEMIE STING, o.p.s., vysoká škola v Brně</w:t>
            </w:r>
          </w:p>
        </w:tc>
        <w:tc>
          <w:tcPr>
            <w:tcW w:w="1703" w:type="dxa"/>
            <w:gridSpan w:val="2"/>
          </w:tcPr>
          <w:p w:rsidR="009A3B5E" w:rsidRDefault="009A3B5E" w:rsidP="003F6EB7">
            <w:pPr>
              <w:jc w:val="both"/>
            </w:pPr>
            <w:r>
              <w:t>pp</w:t>
            </w:r>
          </w:p>
        </w:tc>
        <w:tc>
          <w:tcPr>
            <w:tcW w:w="2096" w:type="dxa"/>
            <w:gridSpan w:val="4"/>
          </w:tcPr>
          <w:p w:rsidR="009A3B5E" w:rsidRDefault="009A3B5E" w:rsidP="003F6EB7">
            <w:pPr>
              <w:jc w:val="both"/>
            </w:pPr>
            <w:r>
              <w:t>40</w:t>
            </w: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9859" w:type="dxa"/>
            <w:gridSpan w:val="11"/>
            <w:shd w:val="clear" w:color="auto" w:fill="F7CAAC"/>
          </w:tcPr>
          <w:p w:rsidR="009A3B5E" w:rsidRDefault="009A3B5E" w:rsidP="003F6EB7">
            <w:pPr>
              <w:jc w:val="both"/>
            </w:pPr>
            <w:r>
              <w:rPr>
                <w:b/>
              </w:rPr>
              <w:t>Předměty příslušného studijního programu a způsob zapojení do jejich výuky, příp. další zapojení do uskutečňování studijního programu</w:t>
            </w:r>
          </w:p>
        </w:tc>
      </w:tr>
      <w:tr w:rsidR="009A3B5E" w:rsidTr="003F6EB7">
        <w:trPr>
          <w:trHeight w:val="466"/>
        </w:trPr>
        <w:tc>
          <w:tcPr>
            <w:tcW w:w="9859" w:type="dxa"/>
            <w:gridSpan w:val="11"/>
            <w:tcBorders>
              <w:top w:val="nil"/>
            </w:tcBorders>
          </w:tcPr>
          <w:p w:rsidR="009A3B5E" w:rsidRDefault="009A3B5E" w:rsidP="003F6EB7">
            <w:pPr>
              <w:jc w:val="both"/>
            </w:pPr>
            <w:r w:rsidRPr="009E442F">
              <w:t>Základy contro</w:t>
            </w:r>
            <w:r w:rsidR="00F538CD">
              <w:t>llingu – garant, přednášející (6</w:t>
            </w:r>
            <w:r w:rsidRPr="009E442F">
              <w:t xml:space="preserve">0%)   </w:t>
            </w:r>
          </w:p>
          <w:p w:rsidR="009A3B5E" w:rsidRPr="009E442F" w:rsidRDefault="009A3B5E" w:rsidP="003F6EB7">
            <w:pPr>
              <w:jc w:val="both"/>
            </w:pPr>
            <w:r>
              <w:t>Podniková ekonomika II – přednášející (40%)</w:t>
            </w:r>
          </w:p>
        </w:tc>
      </w:tr>
      <w:tr w:rsidR="009A3B5E" w:rsidTr="003F6EB7">
        <w:tc>
          <w:tcPr>
            <w:tcW w:w="9859" w:type="dxa"/>
            <w:gridSpan w:val="11"/>
            <w:shd w:val="clear" w:color="auto" w:fill="F7CAAC"/>
          </w:tcPr>
          <w:p w:rsidR="009A3B5E" w:rsidRPr="009E442F" w:rsidRDefault="009A3B5E" w:rsidP="003F6EB7">
            <w:pPr>
              <w:jc w:val="both"/>
            </w:pPr>
            <w:r w:rsidRPr="009E442F">
              <w:rPr>
                <w:b/>
              </w:rPr>
              <w:t xml:space="preserve">Údaje o vzdělání na VŠ </w:t>
            </w:r>
          </w:p>
        </w:tc>
      </w:tr>
      <w:tr w:rsidR="009A3B5E" w:rsidTr="003F6EB7">
        <w:trPr>
          <w:trHeight w:val="603"/>
        </w:trPr>
        <w:tc>
          <w:tcPr>
            <w:tcW w:w="9859" w:type="dxa"/>
            <w:gridSpan w:val="11"/>
          </w:tcPr>
          <w:p w:rsidR="009A3B5E" w:rsidRPr="00EC0D8A" w:rsidRDefault="009A3B5E" w:rsidP="003F6EB7">
            <w:pPr>
              <w:tabs>
                <w:tab w:val="left" w:pos="1418"/>
              </w:tabs>
              <w:autoSpaceDE w:val="0"/>
              <w:autoSpaceDN w:val="0"/>
              <w:adjustRightInd w:val="0"/>
              <w:ind w:left="1416" w:hanging="1416"/>
              <w:rPr>
                <w:color w:val="000000"/>
              </w:rPr>
            </w:pPr>
            <w:r w:rsidRPr="009E442F">
              <w:rPr>
                <w:b/>
                <w:bCs/>
                <w:color w:val="000000"/>
              </w:rPr>
              <w:t>1997</w:t>
            </w:r>
            <w:r w:rsidRPr="00EC0D8A">
              <w:rPr>
                <w:b/>
                <w:bCs/>
                <w:color w:val="000000"/>
              </w:rPr>
              <w:t xml:space="preserve"> – 20</w:t>
            </w:r>
            <w:r w:rsidRPr="009E442F">
              <w:rPr>
                <w:b/>
                <w:bCs/>
                <w:color w:val="000000"/>
              </w:rPr>
              <w:t>00</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xml:space="preserve">, obor Ekonomika </w:t>
            </w:r>
            <w:r w:rsidRPr="009E442F">
              <w:rPr>
                <w:color w:val="000000"/>
              </w:rPr>
              <w:t>obchodu a průmyslu</w:t>
            </w:r>
            <w:r w:rsidRPr="00EC0D8A">
              <w:rPr>
                <w:color w:val="000000"/>
              </w:rPr>
              <w:t xml:space="preserve"> (</w:t>
            </w:r>
            <w:r w:rsidRPr="00EC0D8A">
              <w:rPr>
                <w:b/>
                <w:color w:val="000000"/>
              </w:rPr>
              <w:t>PhD.</w:t>
            </w:r>
            <w:r w:rsidRPr="00EC0D8A">
              <w:rPr>
                <w:color w:val="000000"/>
              </w:rPr>
              <w:t>)</w:t>
            </w:r>
          </w:p>
          <w:p w:rsidR="009A3B5E" w:rsidRPr="009E442F" w:rsidRDefault="009A3B5E" w:rsidP="003F6EB7">
            <w:pPr>
              <w:tabs>
                <w:tab w:val="left" w:pos="1418"/>
              </w:tabs>
              <w:autoSpaceDE w:val="0"/>
              <w:autoSpaceDN w:val="0"/>
              <w:adjustRightInd w:val="0"/>
              <w:ind w:left="1418" w:hanging="1418"/>
              <w:rPr>
                <w:b/>
              </w:rPr>
            </w:pPr>
            <w:r w:rsidRPr="009E442F">
              <w:rPr>
                <w:b/>
                <w:bCs/>
                <w:color w:val="000000"/>
              </w:rPr>
              <w:t>1993</w:t>
            </w:r>
            <w:r w:rsidRPr="00EC0D8A">
              <w:rPr>
                <w:b/>
                <w:bCs/>
                <w:color w:val="000000"/>
              </w:rPr>
              <w:t xml:space="preserve"> – </w:t>
            </w:r>
            <w:r w:rsidRPr="009E442F">
              <w:rPr>
                <w:b/>
                <w:bCs/>
                <w:color w:val="000000"/>
              </w:rPr>
              <w:t>1997</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obor</w:t>
            </w:r>
            <w:r w:rsidRPr="009E442F">
              <w:rPr>
                <w:color w:val="000000"/>
              </w:rPr>
              <w:t xml:space="preserve"> </w:t>
            </w:r>
            <w:r w:rsidRPr="009E442F">
              <w:t xml:space="preserve">Podnikatelské řízení </w:t>
            </w:r>
            <w:r w:rsidRPr="00EC0D8A">
              <w:rPr>
                <w:color w:val="000000"/>
              </w:rPr>
              <w:t>(</w:t>
            </w:r>
            <w:r w:rsidRPr="00EC0D8A">
              <w:rPr>
                <w:b/>
                <w:color w:val="000000"/>
              </w:rPr>
              <w:t>Ing.</w:t>
            </w:r>
            <w:r w:rsidRPr="00EC0D8A">
              <w:rPr>
                <w:color w:val="000000"/>
              </w:rPr>
              <w:t>)</w:t>
            </w:r>
            <w:r w:rsidRPr="009E442F">
              <w:rPr>
                <w:color w:val="000000"/>
              </w:rPr>
              <w:t xml:space="preserve">     </w:t>
            </w:r>
          </w:p>
        </w:tc>
      </w:tr>
      <w:tr w:rsidR="009A3B5E" w:rsidTr="003F6EB7">
        <w:tc>
          <w:tcPr>
            <w:tcW w:w="9859" w:type="dxa"/>
            <w:gridSpan w:val="11"/>
            <w:shd w:val="clear" w:color="auto" w:fill="F7CAAC"/>
          </w:tcPr>
          <w:p w:rsidR="009A3B5E" w:rsidRPr="009E442F" w:rsidRDefault="009A3B5E" w:rsidP="003F6EB7">
            <w:pPr>
              <w:jc w:val="both"/>
              <w:rPr>
                <w:b/>
              </w:rPr>
            </w:pPr>
            <w:r w:rsidRPr="009E442F">
              <w:rPr>
                <w:b/>
              </w:rPr>
              <w:t>Údaje o odborném působení od absolvování VŠ</w:t>
            </w:r>
          </w:p>
        </w:tc>
      </w:tr>
      <w:tr w:rsidR="009A3B5E" w:rsidTr="003F6EB7">
        <w:trPr>
          <w:trHeight w:val="945"/>
        </w:trPr>
        <w:tc>
          <w:tcPr>
            <w:tcW w:w="9859" w:type="dxa"/>
            <w:gridSpan w:val="11"/>
          </w:tcPr>
          <w:p w:rsidR="009A3B5E" w:rsidRPr="009E442F" w:rsidRDefault="009A3B5E" w:rsidP="00726145">
            <w:pPr>
              <w:numPr>
                <w:ilvl w:val="1"/>
                <w:numId w:val="24"/>
              </w:numPr>
              <w:jc w:val="both"/>
            </w:pPr>
            <w:r w:rsidRPr="009E442F">
              <w:t xml:space="preserve">   </w:t>
            </w:r>
            <w:r>
              <w:t xml:space="preserve"> </w:t>
            </w:r>
            <w:r w:rsidRPr="009E442F">
              <w:t xml:space="preserve"> FORSCHNER, s.r.o. Uherské Hradiště, Obor praxe: Controlling, vedoucí odd. controllingu</w:t>
            </w:r>
          </w:p>
          <w:p w:rsidR="009A3B5E" w:rsidRPr="009E442F" w:rsidRDefault="009A3B5E" w:rsidP="003F6EB7">
            <w:pPr>
              <w:tabs>
                <w:tab w:val="left" w:pos="2127"/>
              </w:tabs>
              <w:autoSpaceDE w:val="0"/>
              <w:autoSpaceDN w:val="0"/>
              <w:adjustRightInd w:val="0"/>
              <w:rPr>
                <w:color w:val="000000"/>
              </w:rPr>
            </w:pPr>
            <w:r w:rsidRPr="009E442F">
              <w:rPr>
                <w:b/>
              </w:rPr>
              <w:t>2001-dosud</w:t>
            </w:r>
            <w:r w:rsidRPr="009E442F">
              <w:t xml:space="preserve">       </w:t>
            </w:r>
            <w:r w:rsidRPr="009E442F">
              <w:rPr>
                <w:color w:val="000000"/>
              </w:rPr>
              <w:t>UTB ve Zlíně, Fakulta managementu a ekonomiky, akademický pracovník</w:t>
            </w:r>
          </w:p>
          <w:p w:rsidR="009A3B5E" w:rsidRDefault="009A3B5E" w:rsidP="003F6EB7">
            <w:pPr>
              <w:jc w:val="both"/>
              <w:rPr>
                <w:b/>
              </w:rPr>
            </w:pPr>
            <w:r w:rsidRPr="009E442F">
              <w:rPr>
                <w:b/>
              </w:rPr>
              <w:t xml:space="preserve">2014 - dosud   </w:t>
            </w:r>
            <w:r>
              <w:rPr>
                <w:b/>
              </w:rPr>
              <w:t xml:space="preserve">  </w:t>
            </w:r>
            <w:r w:rsidRPr="009E442F">
              <w:t>AKADEMIE STING, o.p.s., vysoká škola v</w:t>
            </w:r>
            <w:r>
              <w:t> </w:t>
            </w:r>
            <w:r w:rsidRPr="009E442F">
              <w:t>Brně</w:t>
            </w:r>
            <w:r>
              <w:t xml:space="preserve">, </w:t>
            </w:r>
            <w:r w:rsidRPr="009E442F">
              <w:rPr>
                <w:color w:val="000000"/>
              </w:rPr>
              <w:t>akademický pracovník</w:t>
            </w:r>
            <w:r>
              <w:rPr>
                <w:color w:val="000000"/>
              </w:rPr>
              <w:t xml:space="preserve">, prorektor pro vzdělávací  </w:t>
            </w:r>
          </w:p>
          <w:p w:rsidR="009A3B5E" w:rsidRPr="009E442F" w:rsidRDefault="009A3B5E" w:rsidP="003F6EB7">
            <w:pPr>
              <w:tabs>
                <w:tab w:val="left" w:pos="1245"/>
              </w:tabs>
            </w:pPr>
            <w:r>
              <w:tab/>
              <w:t xml:space="preserve">  </w:t>
            </w:r>
            <w:r>
              <w:rPr>
                <w:color w:val="000000"/>
              </w:rPr>
              <w:t>činnost</w:t>
            </w:r>
          </w:p>
        </w:tc>
      </w:tr>
      <w:tr w:rsidR="009A3B5E" w:rsidTr="003F6EB7">
        <w:trPr>
          <w:trHeight w:val="250"/>
        </w:trPr>
        <w:tc>
          <w:tcPr>
            <w:tcW w:w="9859" w:type="dxa"/>
            <w:gridSpan w:val="11"/>
            <w:shd w:val="clear" w:color="auto" w:fill="F7CAAC"/>
          </w:tcPr>
          <w:p w:rsidR="009A3B5E" w:rsidRDefault="009A3B5E" w:rsidP="003F6EB7">
            <w:pPr>
              <w:jc w:val="both"/>
            </w:pPr>
            <w:r>
              <w:rPr>
                <w:b/>
              </w:rPr>
              <w:t>Zkušenosti s vedením kvalifikačních a rigorózních prací</w:t>
            </w:r>
          </w:p>
        </w:tc>
      </w:tr>
      <w:tr w:rsidR="009A3B5E" w:rsidTr="003F6EB7">
        <w:trPr>
          <w:trHeight w:val="437"/>
        </w:trPr>
        <w:tc>
          <w:tcPr>
            <w:tcW w:w="9859" w:type="dxa"/>
            <w:gridSpan w:val="11"/>
          </w:tcPr>
          <w:p w:rsidR="008B68BE" w:rsidRDefault="008B68BE" w:rsidP="008B68BE">
            <w:pPr>
              <w:jc w:val="both"/>
            </w:pPr>
            <w:r>
              <w:t>Počet vedených bakalářských prací – 78</w:t>
            </w:r>
          </w:p>
          <w:p w:rsidR="009A3B5E" w:rsidRDefault="008B68BE" w:rsidP="003F6EB7">
            <w:pPr>
              <w:jc w:val="both"/>
            </w:pPr>
            <w:r>
              <w:t>Počet vedených diplomových prací – 105</w:t>
            </w:r>
          </w:p>
        </w:tc>
      </w:tr>
      <w:tr w:rsidR="009A3B5E" w:rsidTr="003F6EB7">
        <w:trPr>
          <w:cantSplit/>
        </w:trPr>
        <w:tc>
          <w:tcPr>
            <w:tcW w:w="3347" w:type="dxa"/>
            <w:gridSpan w:val="2"/>
            <w:tcBorders>
              <w:top w:val="single" w:sz="12" w:space="0" w:color="auto"/>
            </w:tcBorders>
            <w:shd w:val="clear" w:color="auto" w:fill="F7CAAC"/>
          </w:tcPr>
          <w:p w:rsidR="009A3B5E" w:rsidRDefault="009A3B5E"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9A3B5E" w:rsidRDefault="009A3B5E"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A3B5E" w:rsidRDefault="009A3B5E"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A3B5E" w:rsidRDefault="009A3B5E" w:rsidP="003F6EB7">
            <w:pPr>
              <w:jc w:val="both"/>
              <w:rPr>
                <w:b/>
              </w:rPr>
            </w:pPr>
            <w:r>
              <w:rPr>
                <w:b/>
              </w:rPr>
              <w:t>Ohlasy publikací</w:t>
            </w:r>
          </w:p>
        </w:tc>
      </w:tr>
      <w:tr w:rsidR="009A3B5E" w:rsidTr="003F6EB7">
        <w:trPr>
          <w:cantSplit/>
        </w:trPr>
        <w:tc>
          <w:tcPr>
            <w:tcW w:w="3347" w:type="dxa"/>
            <w:gridSpan w:val="2"/>
          </w:tcPr>
          <w:p w:rsidR="009A3B5E" w:rsidRPr="00E2690C" w:rsidRDefault="009A3B5E" w:rsidP="003F6EB7">
            <w:pPr>
              <w:jc w:val="both"/>
            </w:pPr>
            <w:r w:rsidRPr="00E2690C">
              <w:rPr>
                <w:color w:val="000000"/>
              </w:rPr>
              <w:t xml:space="preserve">Management a ekonomika podniku  </w:t>
            </w:r>
          </w:p>
        </w:tc>
        <w:tc>
          <w:tcPr>
            <w:tcW w:w="2245" w:type="dxa"/>
            <w:gridSpan w:val="2"/>
          </w:tcPr>
          <w:p w:rsidR="009A3B5E" w:rsidRDefault="009A3B5E" w:rsidP="003F6EB7">
            <w:pPr>
              <w:jc w:val="both"/>
            </w:pPr>
            <w:r>
              <w:t>2008</w:t>
            </w:r>
          </w:p>
        </w:tc>
        <w:tc>
          <w:tcPr>
            <w:tcW w:w="2248" w:type="dxa"/>
            <w:gridSpan w:val="4"/>
            <w:tcBorders>
              <w:right w:val="single" w:sz="12" w:space="0" w:color="auto"/>
            </w:tcBorders>
          </w:tcPr>
          <w:p w:rsidR="009A3B5E" w:rsidRDefault="009A3B5E" w:rsidP="003F6EB7">
            <w:pPr>
              <w:jc w:val="both"/>
            </w:pPr>
            <w:r>
              <w:t>UTB ve Zlíně</w:t>
            </w:r>
          </w:p>
        </w:tc>
        <w:tc>
          <w:tcPr>
            <w:tcW w:w="632" w:type="dxa"/>
            <w:tcBorders>
              <w:left w:val="single" w:sz="12" w:space="0" w:color="auto"/>
            </w:tcBorders>
            <w:shd w:val="clear" w:color="auto" w:fill="F7CAAC"/>
          </w:tcPr>
          <w:p w:rsidR="009A3B5E" w:rsidRDefault="009A3B5E" w:rsidP="003F6EB7">
            <w:pPr>
              <w:jc w:val="both"/>
            </w:pPr>
            <w:r>
              <w:rPr>
                <w:b/>
              </w:rPr>
              <w:t>WOS</w:t>
            </w:r>
          </w:p>
        </w:tc>
        <w:tc>
          <w:tcPr>
            <w:tcW w:w="693" w:type="dxa"/>
            <w:shd w:val="clear" w:color="auto" w:fill="F7CAAC"/>
          </w:tcPr>
          <w:p w:rsidR="009A3B5E" w:rsidRDefault="009A3B5E" w:rsidP="003F6EB7">
            <w:pPr>
              <w:jc w:val="both"/>
              <w:rPr>
                <w:sz w:val="18"/>
              </w:rPr>
            </w:pPr>
            <w:r>
              <w:rPr>
                <w:b/>
                <w:sz w:val="18"/>
              </w:rPr>
              <w:t>Scopus</w:t>
            </w:r>
          </w:p>
        </w:tc>
        <w:tc>
          <w:tcPr>
            <w:tcW w:w="694" w:type="dxa"/>
            <w:shd w:val="clear" w:color="auto" w:fill="F7CAAC"/>
          </w:tcPr>
          <w:p w:rsidR="009A3B5E" w:rsidRDefault="009A3B5E" w:rsidP="003F6EB7">
            <w:pPr>
              <w:jc w:val="both"/>
            </w:pPr>
            <w:r>
              <w:rPr>
                <w:b/>
                <w:sz w:val="18"/>
              </w:rPr>
              <w:t>ostatní</w:t>
            </w:r>
          </w:p>
        </w:tc>
      </w:tr>
      <w:tr w:rsidR="009A3B5E" w:rsidTr="003F6EB7">
        <w:trPr>
          <w:cantSplit/>
          <w:trHeight w:val="70"/>
        </w:trPr>
        <w:tc>
          <w:tcPr>
            <w:tcW w:w="3347" w:type="dxa"/>
            <w:gridSpan w:val="2"/>
            <w:shd w:val="clear" w:color="auto" w:fill="F7CAAC"/>
          </w:tcPr>
          <w:p w:rsidR="009A3B5E" w:rsidRDefault="009A3B5E" w:rsidP="003F6EB7">
            <w:pPr>
              <w:jc w:val="both"/>
            </w:pPr>
            <w:r>
              <w:rPr>
                <w:b/>
              </w:rPr>
              <w:t>Obor jmenovacího řízení</w:t>
            </w:r>
          </w:p>
        </w:tc>
        <w:tc>
          <w:tcPr>
            <w:tcW w:w="2245" w:type="dxa"/>
            <w:gridSpan w:val="2"/>
            <w:shd w:val="clear" w:color="auto" w:fill="F7CAAC"/>
          </w:tcPr>
          <w:p w:rsidR="009A3B5E" w:rsidRDefault="009A3B5E" w:rsidP="003F6EB7">
            <w:pPr>
              <w:jc w:val="both"/>
            </w:pPr>
            <w:r>
              <w:rPr>
                <w:b/>
              </w:rPr>
              <w:t>Rok udělení hodnosti</w:t>
            </w:r>
          </w:p>
        </w:tc>
        <w:tc>
          <w:tcPr>
            <w:tcW w:w="2248" w:type="dxa"/>
            <w:gridSpan w:val="4"/>
            <w:tcBorders>
              <w:right w:val="single" w:sz="12" w:space="0" w:color="auto"/>
            </w:tcBorders>
            <w:shd w:val="clear" w:color="auto" w:fill="F7CAAC"/>
          </w:tcPr>
          <w:p w:rsidR="009A3B5E" w:rsidRDefault="009A3B5E" w:rsidP="003F6EB7">
            <w:pPr>
              <w:jc w:val="both"/>
            </w:pPr>
            <w:r>
              <w:rPr>
                <w:b/>
              </w:rPr>
              <w:t>Řízení konáno na VŠ</w:t>
            </w:r>
          </w:p>
        </w:tc>
        <w:tc>
          <w:tcPr>
            <w:tcW w:w="632" w:type="dxa"/>
            <w:vMerge w:val="restart"/>
            <w:tcBorders>
              <w:left w:val="single" w:sz="12" w:space="0" w:color="auto"/>
            </w:tcBorders>
          </w:tcPr>
          <w:p w:rsidR="009A3B5E" w:rsidRPr="007518C0" w:rsidRDefault="00A65E20" w:rsidP="003F6EB7">
            <w:pPr>
              <w:jc w:val="both"/>
              <w:rPr>
                <w:b/>
              </w:rPr>
            </w:pPr>
            <w:r>
              <w:rPr>
                <w:b/>
              </w:rPr>
              <w:t>22</w:t>
            </w:r>
          </w:p>
        </w:tc>
        <w:tc>
          <w:tcPr>
            <w:tcW w:w="693" w:type="dxa"/>
            <w:vMerge w:val="restart"/>
          </w:tcPr>
          <w:p w:rsidR="009A3B5E" w:rsidRPr="007518C0" w:rsidRDefault="00A65E20" w:rsidP="003F6EB7">
            <w:pPr>
              <w:jc w:val="both"/>
              <w:rPr>
                <w:b/>
              </w:rPr>
            </w:pPr>
            <w:r>
              <w:rPr>
                <w:b/>
              </w:rPr>
              <w:t>8</w:t>
            </w:r>
          </w:p>
        </w:tc>
        <w:tc>
          <w:tcPr>
            <w:tcW w:w="694" w:type="dxa"/>
            <w:vMerge w:val="restart"/>
          </w:tcPr>
          <w:p w:rsidR="009A3B5E" w:rsidRPr="007518C0" w:rsidRDefault="009A3B5E" w:rsidP="003F6EB7">
            <w:pPr>
              <w:jc w:val="both"/>
              <w:rPr>
                <w:b/>
              </w:rPr>
            </w:pPr>
            <w:r w:rsidRPr="007518C0">
              <w:rPr>
                <w:b/>
              </w:rPr>
              <w:t>120</w:t>
            </w:r>
          </w:p>
        </w:tc>
      </w:tr>
      <w:tr w:rsidR="009A3B5E" w:rsidTr="003F6EB7">
        <w:trPr>
          <w:trHeight w:val="205"/>
        </w:trPr>
        <w:tc>
          <w:tcPr>
            <w:tcW w:w="3347" w:type="dxa"/>
            <w:gridSpan w:val="2"/>
          </w:tcPr>
          <w:p w:rsidR="009A3B5E" w:rsidRDefault="009A3B5E" w:rsidP="003F6EB7">
            <w:pPr>
              <w:jc w:val="both"/>
            </w:pPr>
          </w:p>
        </w:tc>
        <w:tc>
          <w:tcPr>
            <w:tcW w:w="2245" w:type="dxa"/>
            <w:gridSpan w:val="2"/>
          </w:tcPr>
          <w:p w:rsidR="009A3B5E" w:rsidRDefault="009A3B5E" w:rsidP="003F6EB7">
            <w:pPr>
              <w:jc w:val="both"/>
            </w:pPr>
          </w:p>
        </w:tc>
        <w:tc>
          <w:tcPr>
            <w:tcW w:w="2248" w:type="dxa"/>
            <w:gridSpan w:val="4"/>
            <w:tcBorders>
              <w:right w:val="single" w:sz="12" w:space="0" w:color="auto"/>
            </w:tcBorders>
          </w:tcPr>
          <w:p w:rsidR="009A3B5E" w:rsidRDefault="009A3B5E" w:rsidP="003F6EB7">
            <w:pPr>
              <w:jc w:val="both"/>
            </w:pPr>
          </w:p>
        </w:tc>
        <w:tc>
          <w:tcPr>
            <w:tcW w:w="632" w:type="dxa"/>
            <w:vMerge/>
            <w:tcBorders>
              <w:left w:val="single" w:sz="12" w:space="0" w:color="auto"/>
            </w:tcBorders>
            <w:vAlign w:val="center"/>
          </w:tcPr>
          <w:p w:rsidR="009A3B5E" w:rsidRDefault="009A3B5E" w:rsidP="003F6EB7">
            <w:pPr>
              <w:rPr>
                <w:b/>
              </w:rPr>
            </w:pPr>
          </w:p>
        </w:tc>
        <w:tc>
          <w:tcPr>
            <w:tcW w:w="693" w:type="dxa"/>
            <w:vMerge/>
            <w:vAlign w:val="center"/>
          </w:tcPr>
          <w:p w:rsidR="009A3B5E" w:rsidRDefault="009A3B5E" w:rsidP="003F6EB7">
            <w:pPr>
              <w:rPr>
                <w:b/>
              </w:rPr>
            </w:pPr>
          </w:p>
        </w:tc>
        <w:tc>
          <w:tcPr>
            <w:tcW w:w="694" w:type="dxa"/>
            <w:vMerge/>
            <w:vAlign w:val="center"/>
          </w:tcPr>
          <w:p w:rsidR="009A3B5E" w:rsidRDefault="009A3B5E" w:rsidP="003F6EB7">
            <w:pPr>
              <w:rPr>
                <w:b/>
              </w:rPr>
            </w:pPr>
          </w:p>
        </w:tc>
      </w:tr>
      <w:tr w:rsidR="009A3B5E" w:rsidTr="003F6EB7">
        <w:tc>
          <w:tcPr>
            <w:tcW w:w="9859" w:type="dxa"/>
            <w:gridSpan w:val="11"/>
            <w:shd w:val="clear" w:color="auto" w:fill="F7CAAC"/>
          </w:tcPr>
          <w:p w:rsidR="009A3B5E" w:rsidRDefault="009A3B5E"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3B5E" w:rsidTr="003F6EB7">
        <w:trPr>
          <w:trHeight w:val="2347"/>
        </w:trPr>
        <w:tc>
          <w:tcPr>
            <w:tcW w:w="9859" w:type="dxa"/>
            <w:gridSpan w:val="11"/>
          </w:tcPr>
          <w:p w:rsidR="009A3B5E" w:rsidRDefault="009A3B5E" w:rsidP="009B69C2">
            <w:pPr>
              <w:jc w:val="both"/>
            </w:pPr>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Pr>
              <w:t xml:space="preserve">Issue </w:t>
            </w:r>
            <w:r>
              <w:rPr>
                <w:rStyle w:val="databold"/>
              </w:rPr>
              <w:t xml:space="preserve">4, </w:t>
            </w:r>
            <w:r>
              <w:t> pp.</w:t>
            </w:r>
            <w:r>
              <w:rPr>
                <w:rStyle w:val="label"/>
              </w:rPr>
              <w:t xml:space="preserve"> </w:t>
            </w:r>
            <w:r>
              <w:rPr>
                <w:rStyle w:val="databold"/>
              </w:rPr>
              <w:t xml:space="preserve">325-341. </w:t>
            </w:r>
            <w:r w:rsidRPr="00881661">
              <w:t>ISSN:</w:t>
            </w:r>
            <w:r>
              <w:t xml:space="preserve"> 2218-4511.</w:t>
            </w:r>
            <w:r w:rsidR="00AD44FC">
              <w:t xml:space="preserve"> </w:t>
            </w:r>
          </w:p>
          <w:p w:rsidR="009A3B5E" w:rsidRDefault="009A3B5E" w:rsidP="009A3B5E">
            <w:pPr>
              <w:jc w:val="both"/>
            </w:pPr>
            <w:r>
              <w:t xml:space="preserve">POPESKO, B., ZÁMEČNÍK, R., KOLKOVÁ, A. </w:t>
            </w:r>
            <w:r w:rsidRPr="008C7790">
              <w:t>Profitability analysis of urban mass transport lines using activity-based costing method: An evidence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rsidR="009A3B5E" w:rsidRDefault="009A3B5E" w:rsidP="009A3B5E">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rsidRPr="00134F36">
              <w:t xml:space="preserve">Strategic business performance management on the base of controlling and managerial information support.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rsidR="009A3B5E" w:rsidRDefault="009A3B5E" w:rsidP="009A3B5E">
            <w:pPr>
              <w:jc w:val="both"/>
            </w:pPr>
            <w:r>
              <w:t xml:space="preserve">ZÁMEČNÍK, R., </w:t>
            </w:r>
            <w:r w:rsidRPr="00134F36">
              <w:rPr>
                <w:lang w:val="en-GB"/>
              </w:rPr>
              <w:t>RAJNOHA</w:t>
            </w:r>
            <w:r>
              <w:rPr>
                <w:lang w:val="en-GB"/>
              </w:rPr>
              <w:t>, R</w:t>
            </w:r>
            <w:r w:rsidRPr="00134F36">
              <w:rPr>
                <w:lang w:val="en-GB"/>
              </w:rPr>
              <w:t>.</w:t>
            </w:r>
            <w:r w:rsidRPr="00134F36">
              <w:t xml:space="preserve"> Business process performance measurement under conditions of business practice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rsidR="009A3B5E" w:rsidRPr="00304E92" w:rsidRDefault="009A3B5E" w:rsidP="009A3B5E">
            <w:pPr>
              <w:jc w:val="both"/>
            </w:pPr>
            <w:r w:rsidRPr="00A66668">
              <w:t xml:space="preserve">ZÁMEČNÍK, R. The measurement of employee motivation by using multi-factor statistical analysis. </w:t>
            </w:r>
            <w:r w:rsidRPr="00A66668">
              <w:rPr>
                <w:i/>
                <w:iCs/>
              </w:rPr>
              <w:t>Procedia Social and Behavioral Sciences</w:t>
            </w:r>
            <w:r w:rsidRPr="00A66668">
              <w:t xml:space="preserve">, ELSEVIER SCIENCE BV, 2014, </w:t>
            </w:r>
            <w:r>
              <w:t>pp.</w:t>
            </w:r>
            <w:r w:rsidRPr="00A66668">
              <w:t xml:space="preserve"> 845-850. ISSN 1877-0428. doi:10.1016/j.sbspro.2013.12.552.</w:t>
            </w:r>
          </w:p>
        </w:tc>
      </w:tr>
      <w:tr w:rsidR="009A3B5E" w:rsidTr="003F6EB7">
        <w:trPr>
          <w:trHeight w:val="218"/>
        </w:trPr>
        <w:tc>
          <w:tcPr>
            <w:tcW w:w="9859" w:type="dxa"/>
            <w:gridSpan w:val="11"/>
            <w:shd w:val="clear" w:color="auto" w:fill="F7CAAC"/>
          </w:tcPr>
          <w:p w:rsidR="009A3B5E" w:rsidRDefault="009A3B5E" w:rsidP="003F6EB7">
            <w:pPr>
              <w:rPr>
                <w:b/>
              </w:rPr>
            </w:pPr>
            <w:r>
              <w:rPr>
                <w:b/>
              </w:rPr>
              <w:t>Působení v zahraničí</w:t>
            </w:r>
          </w:p>
        </w:tc>
      </w:tr>
      <w:tr w:rsidR="009A3B5E" w:rsidTr="009A3B5E">
        <w:trPr>
          <w:trHeight w:val="146"/>
        </w:trPr>
        <w:tc>
          <w:tcPr>
            <w:tcW w:w="9859" w:type="dxa"/>
            <w:gridSpan w:val="11"/>
          </w:tcPr>
          <w:p w:rsidR="009A3B5E" w:rsidRDefault="009A3B5E" w:rsidP="003F6EB7">
            <w:pPr>
              <w:rPr>
                <w:b/>
              </w:rPr>
            </w:pPr>
          </w:p>
        </w:tc>
      </w:tr>
      <w:tr w:rsidR="009A3B5E" w:rsidTr="009A3B5E">
        <w:trPr>
          <w:cantSplit/>
          <w:trHeight w:val="178"/>
        </w:trPr>
        <w:tc>
          <w:tcPr>
            <w:tcW w:w="2518" w:type="dxa"/>
            <w:shd w:val="clear" w:color="auto" w:fill="F7CAAC"/>
          </w:tcPr>
          <w:p w:rsidR="009A3B5E" w:rsidRDefault="009A3B5E" w:rsidP="003F6EB7">
            <w:pPr>
              <w:jc w:val="both"/>
              <w:rPr>
                <w:b/>
              </w:rPr>
            </w:pPr>
            <w:r>
              <w:rPr>
                <w:b/>
              </w:rPr>
              <w:t xml:space="preserve">Podpis </w:t>
            </w:r>
          </w:p>
        </w:tc>
        <w:tc>
          <w:tcPr>
            <w:tcW w:w="4536" w:type="dxa"/>
            <w:gridSpan w:val="5"/>
          </w:tcPr>
          <w:p w:rsidR="009A3B5E" w:rsidRDefault="009A3B5E" w:rsidP="003F6EB7">
            <w:pPr>
              <w:jc w:val="both"/>
            </w:pPr>
          </w:p>
        </w:tc>
        <w:tc>
          <w:tcPr>
            <w:tcW w:w="786" w:type="dxa"/>
            <w:gridSpan w:val="2"/>
            <w:shd w:val="clear" w:color="auto" w:fill="F7CAAC"/>
          </w:tcPr>
          <w:p w:rsidR="009A3B5E" w:rsidRDefault="009A3B5E" w:rsidP="003F6EB7">
            <w:pPr>
              <w:jc w:val="both"/>
            </w:pPr>
            <w:r>
              <w:rPr>
                <w:b/>
              </w:rPr>
              <w:t>datum</w:t>
            </w:r>
          </w:p>
        </w:tc>
        <w:tc>
          <w:tcPr>
            <w:tcW w:w="2019" w:type="dxa"/>
            <w:gridSpan w:val="3"/>
          </w:tcPr>
          <w:p w:rsidR="009A3B5E" w:rsidRDefault="009A3B5E" w:rsidP="003F6EB7">
            <w:pPr>
              <w:jc w:val="both"/>
            </w:pPr>
          </w:p>
        </w:tc>
      </w:tr>
    </w:tbl>
    <w:p w:rsidR="00782DE2" w:rsidRDefault="00782DE2" w:rsidP="00694BA8">
      <w:pPr>
        <w:spacing w:after="160" w:line="259" w:lineRule="auto"/>
      </w:pPr>
    </w:p>
    <w:p w:rsidR="00782DE2" w:rsidRDefault="00782DE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82DE2" w:rsidRPr="0003498C" w:rsidTr="00B60699">
        <w:tc>
          <w:tcPr>
            <w:tcW w:w="9859" w:type="dxa"/>
            <w:gridSpan w:val="11"/>
            <w:tcBorders>
              <w:bottom w:val="double" w:sz="4" w:space="0" w:color="auto"/>
            </w:tcBorders>
            <w:shd w:val="clear" w:color="auto" w:fill="BDD6EE"/>
          </w:tcPr>
          <w:p w:rsidR="00782DE2" w:rsidRPr="0003498C" w:rsidRDefault="00782DE2" w:rsidP="00B60699">
            <w:pPr>
              <w:jc w:val="both"/>
              <w:rPr>
                <w:b/>
                <w:sz w:val="28"/>
              </w:rPr>
            </w:pPr>
            <w:r w:rsidRPr="0003498C">
              <w:rPr>
                <w:b/>
                <w:sz w:val="28"/>
              </w:rPr>
              <w:lastRenderedPageBreak/>
              <w:t>C-I – Personální zabezpečení</w:t>
            </w:r>
          </w:p>
        </w:tc>
      </w:tr>
      <w:tr w:rsidR="00782DE2" w:rsidRPr="0003498C" w:rsidTr="00B60699">
        <w:tc>
          <w:tcPr>
            <w:tcW w:w="2518" w:type="dxa"/>
            <w:tcBorders>
              <w:top w:val="double" w:sz="4" w:space="0" w:color="auto"/>
            </w:tcBorders>
            <w:shd w:val="clear" w:color="auto" w:fill="F7CAAC"/>
          </w:tcPr>
          <w:p w:rsidR="00782DE2" w:rsidRPr="0003498C" w:rsidRDefault="00782DE2" w:rsidP="00B60699">
            <w:pPr>
              <w:jc w:val="both"/>
              <w:rPr>
                <w:b/>
              </w:rPr>
            </w:pPr>
            <w:r w:rsidRPr="0003498C">
              <w:rPr>
                <w:b/>
              </w:rPr>
              <w:t>Vysoká škola</w:t>
            </w:r>
          </w:p>
        </w:tc>
        <w:tc>
          <w:tcPr>
            <w:tcW w:w="7341" w:type="dxa"/>
            <w:gridSpan w:val="10"/>
          </w:tcPr>
          <w:p w:rsidR="00782DE2" w:rsidRPr="0003498C" w:rsidRDefault="00782DE2" w:rsidP="00B60699">
            <w:pPr>
              <w:jc w:val="both"/>
            </w:pPr>
            <w:r w:rsidRPr="0003498C">
              <w:t>Univerzita Tomáše Bati ve Zlíně</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Součást vysoké školy</w:t>
            </w:r>
          </w:p>
        </w:tc>
        <w:tc>
          <w:tcPr>
            <w:tcW w:w="7341" w:type="dxa"/>
            <w:gridSpan w:val="10"/>
          </w:tcPr>
          <w:p w:rsidR="00782DE2" w:rsidRPr="0003498C" w:rsidRDefault="00782DE2" w:rsidP="00B60699">
            <w:pPr>
              <w:jc w:val="both"/>
            </w:pPr>
            <w:r w:rsidRPr="0003498C">
              <w:t>Fakulta managementu a ekonomiky</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Název studijního programu</w:t>
            </w:r>
          </w:p>
        </w:tc>
        <w:tc>
          <w:tcPr>
            <w:tcW w:w="7341" w:type="dxa"/>
            <w:gridSpan w:val="10"/>
          </w:tcPr>
          <w:p w:rsidR="00782DE2" w:rsidRPr="0003498C" w:rsidRDefault="00782DE2" w:rsidP="00B60699">
            <w:pPr>
              <w:jc w:val="both"/>
            </w:pPr>
            <w:r w:rsidRPr="00BB2AFA">
              <w:t>Finance a finanční technologie</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Jméno a příjmení</w:t>
            </w:r>
          </w:p>
        </w:tc>
        <w:tc>
          <w:tcPr>
            <w:tcW w:w="4536" w:type="dxa"/>
            <w:gridSpan w:val="5"/>
          </w:tcPr>
          <w:p w:rsidR="00782DE2" w:rsidRPr="0003498C" w:rsidRDefault="00782DE2" w:rsidP="00B60699">
            <w:pPr>
              <w:jc w:val="both"/>
            </w:pPr>
            <w:r>
              <w:t>Petr ŽÁČEK</w:t>
            </w:r>
          </w:p>
        </w:tc>
        <w:tc>
          <w:tcPr>
            <w:tcW w:w="709" w:type="dxa"/>
            <w:shd w:val="clear" w:color="auto" w:fill="F7CAAC"/>
          </w:tcPr>
          <w:p w:rsidR="00782DE2" w:rsidRPr="0003498C" w:rsidRDefault="00782DE2" w:rsidP="00B60699">
            <w:pPr>
              <w:jc w:val="both"/>
              <w:rPr>
                <w:b/>
              </w:rPr>
            </w:pPr>
            <w:r w:rsidRPr="0003498C">
              <w:rPr>
                <w:b/>
              </w:rPr>
              <w:t>Tituly</w:t>
            </w:r>
          </w:p>
        </w:tc>
        <w:tc>
          <w:tcPr>
            <w:tcW w:w="2096" w:type="dxa"/>
            <w:gridSpan w:val="4"/>
          </w:tcPr>
          <w:p w:rsidR="00782DE2" w:rsidRPr="0003498C" w:rsidRDefault="00782DE2" w:rsidP="00B60699">
            <w:pPr>
              <w:jc w:val="both"/>
            </w:pPr>
            <w:r>
              <w:t>Ing.</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Rok narození</w:t>
            </w:r>
          </w:p>
        </w:tc>
        <w:tc>
          <w:tcPr>
            <w:tcW w:w="829" w:type="dxa"/>
          </w:tcPr>
          <w:p w:rsidR="00782DE2" w:rsidRPr="0003498C" w:rsidRDefault="00782DE2" w:rsidP="00B60699">
            <w:pPr>
              <w:jc w:val="both"/>
            </w:pPr>
            <w:r>
              <w:t>1988</w:t>
            </w:r>
          </w:p>
        </w:tc>
        <w:tc>
          <w:tcPr>
            <w:tcW w:w="1721" w:type="dxa"/>
            <w:shd w:val="clear" w:color="auto" w:fill="F7CAAC"/>
          </w:tcPr>
          <w:p w:rsidR="00782DE2" w:rsidRPr="0003498C" w:rsidRDefault="00782DE2" w:rsidP="00B60699">
            <w:pPr>
              <w:jc w:val="both"/>
              <w:rPr>
                <w:b/>
              </w:rPr>
            </w:pPr>
            <w:r w:rsidRPr="0003498C">
              <w:rPr>
                <w:b/>
              </w:rPr>
              <w:t>typ vztahu k VŠ</w:t>
            </w:r>
          </w:p>
        </w:tc>
        <w:tc>
          <w:tcPr>
            <w:tcW w:w="992" w:type="dxa"/>
            <w:gridSpan w:val="2"/>
          </w:tcPr>
          <w:p w:rsidR="00782DE2" w:rsidRPr="0003498C" w:rsidRDefault="00782DE2" w:rsidP="00B60699">
            <w:pPr>
              <w:jc w:val="both"/>
            </w:pPr>
            <w:r>
              <w:t>pp</w:t>
            </w: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r>
              <w:t>40</w:t>
            </w: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03498C" w:rsidRDefault="00B7030A" w:rsidP="00B60699">
            <w:pPr>
              <w:jc w:val="both"/>
            </w:pPr>
            <w:r>
              <w:t>09/2021</w:t>
            </w:r>
          </w:p>
        </w:tc>
      </w:tr>
      <w:tr w:rsidR="00782DE2" w:rsidRPr="0003498C" w:rsidTr="00B60699">
        <w:tc>
          <w:tcPr>
            <w:tcW w:w="5068" w:type="dxa"/>
            <w:gridSpan w:val="3"/>
            <w:shd w:val="clear" w:color="auto" w:fill="F7CAAC"/>
          </w:tcPr>
          <w:p w:rsidR="00782DE2" w:rsidRPr="0003498C" w:rsidRDefault="00782DE2" w:rsidP="00B60699">
            <w:pPr>
              <w:jc w:val="both"/>
              <w:rPr>
                <w:b/>
              </w:rPr>
            </w:pPr>
            <w:r w:rsidRPr="0003498C">
              <w:rPr>
                <w:b/>
              </w:rPr>
              <w:t>Typ vztahu na součásti VŠ, která uskutečňuje st. program</w:t>
            </w:r>
          </w:p>
        </w:tc>
        <w:tc>
          <w:tcPr>
            <w:tcW w:w="992" w:type="dxa"/>
            <w:gridSpan w:val="2"/>
          </w:tcPr>
          <w:p w:rsidR="00782DE2" w:rsidRPr="0003498C" w:rsidRDefault="00782DE2" w:rsidP="00B60699">
            <w:pPr>
              <w:jc w:val="both"/>
            </w:pP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03498C" w:rsidRDefault="00782DE2" w:rsidP="00B60699">
            <w:pPr>
              <w:jc w:val="both"/>
            </w:pPr>
          </w:p>
        </w:tc>
      </w:tr>
      <w:tr w:rsidR="00782DE2" w:rsidRPr="0003498C" w:rsidTr="00B60699">
        <w:tc>
          <w:tcPr>
            <w:tcW w:w="6060" w:type="dxa"/>
            <w:gridSpan w:val="5"/>
            <w:shd w:val="clear" w:color="auto" w:fill="F7CAAC"/>
          </w:tcPr>
          <w:p w:rsidR="00782DE2" w:rsidRPr="0003498C" w:rsidRDefault="00782DE2" w:rsidP="00B60699">
            <w:pPr>
              <w:jc w:val="both"/>
            </w:pPr>
            <w:r w:rsidRPr="0003498C">
              <w:rPr>
                <w:b/>
              </w:rPr>
              <w:t>Další současná působení jako akademický pracovník na jiných VŠ</w:t>
            </w:r>
          </w:p>
        </w:tc>
        <w:tc>
          <w:tcPr>
            <w:tcW w:w="1703" w:type="dxa"/>
            <w:gridSpan w:val="2"/>
            <w:shd w:val="clear" w:color="auto" w:fill="F7CAAC"/>
          </w:tcPr>
          <w:p w:rsidR="00782DE2" w:rsidRPr="0003498C" w:rsidRDefault="00782DE2" w:rsidP="00B60699">
            <w:pPr>
              <w:jc w:val="both"/>
              <w:rPr>
                <w:b/>
              </w:rPr>
            </w:pPr>
            <w:r w:rsidRPr="0003498C">
              <w:rPr>
                <w:b/>
              </w:rPr>
              <w:t>typ prac. vztahu</w:t>
            </w:r>
          </w:p>
        </w:tc>
        <w:tc>
          <w:tcPr>
            <w:tcW w:w="2096" w:type="dxa"/>
            <w:gridSpan w:val="4"/>
            <w:shd w:val="clear" w:color="auto" w:fill="F7CAAC"/>
          </w:tcPr>
          <w:p w:rsidR="00782DE2" w:rsidRPr="0003498C" w:rsidRDefault="00782DE2" w:rsidP="00B60699">
            <w:pPr>
              <w:jc w:val="both"/>
              <w:rPr>
                <w:b/>
              </w:rPr>
            </w:pPr>
            <w:r w:rsidRPr="0003498C">
              <w:rPr>
                <w:b/>
              </w:rPr>
              <w:t>rozsah</w:t>
            </w: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Předměty příslušného studijního programu a způsob zapojení do jejich výuky, příp. další zapojení do uskutečňování studijního programu</w:t>
            </w:r>
          </w:p>
        </w:tc>
      </w:tr>
      <w:tr w:rsidR="00782DE2" w:rsidRPr="0003498C" w:rsidTr="00B60699">
        <w:trPr>
          <w:trHeight w:val="433"/>
        </w:trPr>
        <w:tc>
          <w:tcPr>
            <w:tcW w:w="9859" w:type="dxa"/>
            <w:gridSpan w:val="11"/>
            <w:tcBorders>
              <w:top w:val="nil"/>
            </w:tcBorders>
          </w:tcPr>
          <w:p w:rsidR="00782DE2" w:rsidRPr="0003498C" w:rsidRDefault="00782DE2" w:rsidP="00B60699">
            <w:r w:rsidRPr="00496802">
              <w:t>Riziko, kybernetická bezpečnost a aplikace finančních technologií –</w:t>
            </w:r>
            <w:r>
              <w:t xml:space="preserve"> přednášející (20%)</w:t>
            </w: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 xml:space="preserve">Údaje o vzdělání na VŠ </w:t>
            </w:r>
          </w:p>
        </w:tc>
      </w:tr>
      <w:tr w:rsidR="00782DE2" w:rsidRPr="0003498C" w:rsidTr="00B60699">
        <w:trPr>
          <w:trHeight w:val="745"/>
        </w:trPr>
        <w:tc>
          <w:tcPr>
            <w:tcW w:w="9859" w:type="dxa"/>
            <w:gridSpan w:val="11"/>
          </w:tcPr>
          <w:p w:rsidR="00782DE2" w:rsidRPr="00496802" w:rsidRDefault="00782DE2" w:rsidP="00B60699">
            <w:r w:rsidRPr="00496802">
              <w:t xml:space="preserve">2014 - dosud: UTB ve Zlíně, Fakulta aplikované informatiky, obor „Inženýrská informatika“ </w:t>
            </w:r>
            <w:r w:rsidRPr="00496802">
              <w:rPr>
                <w:b/>
              </w:rPr>
              <w:t>(Ph. D.)</w:t>
            </w:r>
            <w:r w:rsidRPr="00496802">
              <w:t xml:space="preserve"> (ukončení rok 2019)</w:t>
            </w:r>
          </w:p>
          <w:p w:rsidR="00782DE2" w:rsidRDefault="00782DE2" w:rsidP="00B60699">
            <w:r w:rsidRPr="00496802">
              <w:t xml:space="preserve">2012 – 2014: UTB ve Zlíně, Fakulta aplikované informatiky, obor „Bezpečnostní technologie, systémy a management – technické zaměření“ </w:t>
            </w:r>
            <w:r w:rsidRPr="00496802">
              <w:rPr>
                <w:b/>
              </w:rPr>
              <w:t>(Ing.)</w:t>
            </w:r>
          </w:p>
          <w:p w:rsidR="00782DE2" w:rsidRPr="0003498C" w:rsidRDefault="00782DE2" w:rsidP="00B60699">
            <w:pPr>
              <w:rPr>
                <w:b/>
              </w:rPr>
            </w:pP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Údaje o odborném působení od absolvování VŠ</w:t>
            </w:r>
          </w:p>
        </w:tc>
      </w:tr>
      <w:tr w:rsidR="00782DE2" w:rsidRPr="0003498C" w:rsidTr="00B60699">
        <w:trPr>
          <w:trHeight w:val="437"/>
        </w:trPr>
        <w:tc>
          <w:tcPr>
            <w:tcW w:w="9859" w:type="dxa"/>
            <w:gridSpan w:val="11"/>
          </w:tcPr>
          <w:p w:rsidR="00782DE2" w:rsidRPr="0003498C" w:rsidRDefault="00782DE2" w:rsidP="00B60699">
            <w:r w:rsidRPr="001409CF">
              <w:t>2017 – dosud: UTB ve Zlíně, Fakulta aplikované informatiky, Ústav informatiky a umělé inteligence, asistent</w:t>
            </w:r>
          </w:p>
        </w:tc>
      </w:tr>
      <w:tr w:rsidR="00782DE2" w:rsidRPr="0003498C" w:rsidTr="00B60699">
        <w:trPr>
          <w:trHeight w:val="250"/>
        </w:trPr>
        <w:tc>
          <w:tcPr>
            <w:tcW w:w="9859" w:type="dxa"/>
            <w:gridSpan w:val="11"/>
            <w:shd w:val="clear" w:color="auto" w:fill="F7CAAC"/>
          </w:tcPr>
          <w:p w:rsidR="00782DE2" w:rsidRPr="0003498C" w:rsidRDefault="00782DE2" w:rsidP="00B60699">
            <w:pPr>
              <w:jc w:val="both"/>
            </w:pPr>
            <w:r w:rsidRPr="0003498C">
              <w:rPr>
                <w:b/>
              </w:rPr>
              <w:t>Zkušenosti s vedením kvalifikačních a rigorózních prací</w:t>
            </w:r>
          </w:p>
        </w:tc>
      </w:tr>
      <w:tr w:rsidR="00782DE2" w:rsidRPr="0003498C" w:rsidTr="00B60699">
        <w:trPr>
          <w:trHeight w:val="420"/>
        </w:trPr>
        <w:tc>
          <w:tcPr>
            <w:tcW w:w="9859" w:type="dxa"/>
            <w:gridSpan w:val="11"/>
          </w:tcPr>
          <w:p w:rsidR="00782DE2" w:rsidRPr="0003498C" w:rsidRDefault="00782DE2" w:rsidP="00B60699">
            <w:pPr>
              <w:jc w:val="both"/>
            </w:pPr>
            <w:r w:rsidRPr="0003498C">
              <w:t>Počet v</w:t>
            </w:r>
            <w:r>
              <w:t>edených bakalářských prací – 2</w:t>
            </w:r>
          </w:p>
          <w:p w:rsidR="00782DE2" w:rsidRPr="0003498C" w:rsidRDefault="00782DE2" w:rsidP="00B60699">
            <w:pPr>
              <w:jc w:val="both"/>
            </w:pPr>
            <w:r w:rsidRPr="0003498C">
              <w:t>Počet</w:t>
            </w:r>
            <w:r>
              <w:t xml:space="preserve"> vedených diplomových prací – 3</w:t>
            </w:r>
          </w:p>
        </w:tc>
      </w:tr>
      <w:tr w:rsidR="00782DE2" w:rsidRPr="0003498C" w:rsidTr="00B60699">
        <w:trPr>
          <w:cantSplit/>
        </w:trPr>
        <w:tc>
          <w:tcPr>
            <w:tcW w:w="3347" w:type="dxa"/>
            <w:gridSpan w:val="2"/>
            <w:tcBorders>
              <w:top w:val="single" w:sz="12" w:space="0" w:color="auto"/>
            </w:tcBorders>
            <w:shd w:val="clear" w:color="auto" w:fill="F7CAAC"/>
          </w:tcPr>
          <w:p w:rsidR="00782DE2" w:rsidRPr="0003498C" w:rsidRDefault="00782DE2" w:rsidP="00B60699">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782DE2" w:rsidRPr="0003498C" w:rsidRDefault="00782DE2" w:rsidP="00B6069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782DE2" w:rsidRPr="0003498C" w:rsidRDefault="00782DE2" w:rsidP="00B60699">
            <w:pPr>
              <w:jc w:val="both"/>
              <w:rPr>
                <w:b/>
              </w:rPr>
            </w:pPr>
            <w:r w:rsidRPr="0003498C">
              <w:rPr>
                <w:b/>
              </w:rPr>
              <w:t>Ohlasy publikací</w:t>
            </w:r>
          </w:p>
        </w:tc>
      </w:tr>
      <w:tr w:rsidR="00782DE2" w:rsidRPr="0003498C" w:rsidTr="00B60699">
        <w:trPr>
          <w:cantSplit/>
        </w:trPr>
        <w:tc>
          <w:tcPr>
            <w:tcW w:w="3347" w:type="dxa"/>
            <w:gridSpan w:val="2"/>
          </w:tcPr>
          <w:p w:rsidR="00782DE2" w:rsidRPr="0003498C" w:rsidRDefault="00782DE2" w:rsidP="00B60699">
            <w:pPr>
              <w:jc w:val="both"/>
            </w:pPr>
          </w:p>
        </w:tc>
        <w:tc>
          <w:tcPr>
            <w:tcW w:w="2245" w:type="dxa"/>
            <w:gridSpan w:val="2"/>
          </w:tcPr>
          <w:p w:rsidR="00782DE2" w:rsidRPr="0003498C" w:rsidRDefault="00782DE2" w:rsidP="00B60699">
            <w:pPr>
              <w:jc w:val="both"/>
            </w:pPr>
          </w:p>
        </w:tc>
        <w:tc>
          <w:tcPr>
            <w:tcW w:w="2248" w:type="dxa"/>
            <w:gridSpan w:val="4"/>
            <w:tcBorders>
              <w:right w:val="single" w:sz="12" w:space="0" w:color="auto"/>
            </w:tcBorders>
          </w:tcPr>
          <w:p w:rsidR="00782DE2" w:rsidRPr="0003498C" w:rsidRDefault="00782DE2" w:rsidP="00B60699">
            <w:pPr>
              <w:jc w:val="both"/>
            </w:pPr>
          </w:p>
        </w:tc>
        <w:tc>
          <w:tcPr>
            <w:tcW w:w="632" w:type="dxa"/>
            <w:tcBorders>
              <w:left w:val="single" w:sz="12" w:space="0" w:color="auto"/>
            </w:tcBorders>
            <w:shd w:val="clear" w:color="auto" w:fill="F7CAAC"/>
          </w:tcPr>
          <w:p w:rsidR="00782DE2" w:rsidRPr="0003498C" w:rsidRDefault="00782DE2" w:rsidP="00B60699">
            <w:pPr>
              <w:jc w:val="both"/>
            </w:pPr>
            <w:r w:rsidRPr="0003498C">
              <w:rPr>
                <w:b/>
              </w:rPr>
              <w:t>WOS</w:t>
            </w:r>
          </w:p>
        </w:tc>
        <w:tc>
          <w:tcPr>
            <w:tcW w:w="693" w:type="dxa"/>
            <w:shd w:val="clear" w:color="auto" w:fill="F7CAAC"/>
          </w:tcPr>
          <w:p w:rsidR="00782DE2" w:rsidRPr="0003498C" w:rsidRDefault="00782DE2" w:rsidP="00B60699">
            <w:pPr>
              <w:jc w:val="both"/>
              <w:rPr>
                <w:sz w:val="18"/>
              </w:rPr>
            </w:pPr>
            <w:r w:rsidRPr="0003498C">
              <w:rPr>
                <w:b/>
                <w:sz w:val="18"/>
              </w:rPr>
              <w:t>Scopus</w:t>
            </w:r>
          </w:p>
        </w:tc>
        <w:tc>
          <w:tcPr>
            <w:tcW w:w="694" w:type="dxa"/>
            <w:shd w:val="clear" w:color="auto" w:fill="F7CAAC"/>
          </w:tcPr>
          <w:p w:rsidR="00782DE2" w:rsidRPr="0003498C" w:rsidRDefault="00782DE2" w:rsidP="00B60699">
            <w:pPr>
              <w:jc w:val="both"/>
            </w:pPr>
            <w:r w:rsidRPr="0003498C">
              <w:rPr>
                <w:b/>
                <w:sz w:val="18"/>
              </w:rPr>
              <w:t>ostatní</w:t>
            </w:r>
          </w:p>
        </w:tc>
      </w:tr>
      <w:tr w:rsidR="00782DE2" w:rsidRPr="0003498C" w:rsidTr="00B60699">
        <w:trPr>
          <w:cantSplit/>
          <w:trHeight w:val="70"/>
        </w:trPr>
        <w:tc>
          <w:tcPr>
            <w:tcW w:w="3347" w:type="dxa"/>
            <w:gridSpan w:val="2"/>
            <w:shd w:val="clear" w:color="auto" w:fill="F7CAAC"/>
          </w:tcPr>
          <w:p w:rsidR="00782DE2" w:rsidRPr="0003498C" w:rsidRDefault="00782DE2" w:rsidP="00B60699">
            <w:pPr>
              <w:jc w:val="both"/>
            </w:pPr>
            <w:r w:rsidRPr="0003498C">
              <w:rPr>
                <w:b/>
              </w:rPr>
              <w:t>Obor jmenovacího řízení</w:t>
            </w:r>
          </w:p>
        </w:tc>
        <w:tc>
          <w:tcPr>
            <w:tcW w:w="2245" w:type="dxa"/>
            <w:gridSpan w:val="2"/>
            <w:shd w:val="clear" w:color="auto" w:fill="F7CAAC"/>
          </w:tcPr>
          <w:p w:rsidR="00782DE2" w:rsidRPr="0003498C" w:rsidRDefault="00782DE2" w:rsidP="00B60699">
            <w:pPr>
              <w:jc w:val="both"/>
            </w:pPr>
            <w:r w:rsidRPr="0003498C">
              <w:rPr>
                <w:b/>
              </w:rPr>
              <w:t>Rok udělení hodnosti</w:t>
            </w:r>
          </w:p>
        </w:tc>
        <w:tc>
          <w:tcPr>
            <w:tcW w:w="2248" w:type="dxa"/>
            <w:gridSpan w:val="4"/>
            <w:tcBorders>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632" w:type="dxa"/>
            <w:vMerge w:val="restart"/>
            <w:tcBorders>
              <w:left w:val="single" w:sz="12" w:space="0" w:color="auto"/>
            </w:tcBorders>
          </w:tcPr>
          <w:p w:rsidR="00782DE2" w:rsidRPr="0003498C" w:rsidRDefault="00782DE2" w:rsidP="00B60699">
            <w:pPr>
              <w:jc w:val="both"/>
              <w:rPr>
                <w:b/>
              </w:rPr>
            </w:pPr>
          </w:p>
        </w:tc>
        <w:tc>
          <w:tcPr>
            <w:tcW w:w="693" w:type="dxa"/>
            <w:vMerge w:val="restart"/>
          </w:tcPr>
          <w:p w:rsidR="00782DE2" w:rsidRPr="0003498C" w:rsidRDefault="00782DE2" w:rsidP="00B60699">
            <w:pPr>
              <w:jc w:val="both"/>
              <w:rPr>
                <w:b/>
              </w:rPr>
            </w:pPr>
          </w:p>
        </w:tc>
        <w:tc>
          <w:tcPr>
            <w:tcW w:w="694" w:type="dxa"/>
            <w:vMerge w:val="restart"/>
          </w:tcPr>
          <w:p w:rsidR="00782DE2" w:rsidRPr="0003498C" w:rsidRDefault="00782DE2" w:rsidP="00B60699">
            <w:pPr>
              <w:jc w:val="both"/>
              <w:rPr>
                <w:b/>
              </w:rPr>
            </w:pPr>
          </w:p>
        </w:tc>
      </w:tr>
      <w:tr w:rsidR="00782DE2" w:rsidRPr="0003498C" w:rsidTr="00B60699">
        <w:trPr>
          <w:trHeight w:val="205"/>
        </w:trPr>
        <w:tc>
          <w:tcPr>
            <w:tcW w:w="3347" w:type="dxa"/>
            <w:gridSpan w:val="2"/>
          </w:tcPr>
          <w:p w:rsidR="00782DE2" w:rsidRPr="0003498C" w:rsidRDefault="00782DE2" w:rsidP="00B60699">
            <w:pPr>
              <w:jc w:val="both"/>
            </w:pPr>
          </w:p>
        </w:tc>
        <w:tc>
          <w:tcPr>
            <w:tcW w:w="2245" w:type="dxa"/>
            <w:gridSpan w:val="2"/>
          </w:tcPr>
          <w:p w:rsidR="00782DE2" w:rsidRPr="0003498C" w:rsidRDefault="00782DE2" w:rsidP="00B60699">
            <w:pPr>
              <w:jc w:val="both"/>
            </w:pPr>
          </w:p>
        </w:tc>
        <w:tc>
          <w:tcPr>
            <w:tcW w:w="2248" w:type="dxa"/>
            <w:gridSpan w:val="4"/>
            <w:tcBorders>
              <w:right w:val="single" w:sz="12" w:space="0" w:color="auto"/>
            </w:tcBorders>
          </w:tcPr>
          <w:p w:rsidR="00782DE2" w:rsidRPr="0003498C" w:rsidRDefault="00782DE2" w:rsidP="00B60699">
            <w:pPr>
              <w:jc w:val="both"/>
            </w:pPr>
          </w:p>
        </w:tc>
        <w:tc>
          <w:tcPr>
            <w:tcW w:w="632" w:type="dxa"/>
            <w:vMerge/>
            <w:tcBorders>
              <w:left w:val="single" w:sz="12" w:space="0" w:color="auto"/>
            </w:tcBorders>
            <w:vAlign w:val="center"/>
          </w:tcPr>
          <w:p w:rsidR="00782DE2" w:rsidRPr="0003498C" w:rsidRDefault="00782DE2" w:rsidP="00B60699">
            <w:pPr>
              <w:rPr>
                <w:b/>
              </w:rPr>
            </w:pPr>
          </w:p>
        </w:tc>
        <w:tc>
          <w:tcPr>
            <w:tcW w:w="693" w:type="dxa"/>
            <w:vMerge/>
            <w:vAlign w:val="center"/>
          </w:tcPr>
          <w:p w:rsidR="00782DE2" w:rsidRPr="0003498C" w:rsidRDefault="00782DE2" w:rsidP="00B60699">
            <w:pPr>
              <w:rPr>
                <w:b/>
              </w:rPr>
            </w:pPr>
          </w:p>
        </w:tc>
        <w:tc>
          <w:tcPr>
            <w:tcW w:w="694" w:type="dxa"/>
            <w:vMerge/>
            <w:vAlign w:val="center"/>
          </w:tcPr>
          <w:p w:rsidR="00782DE2" w:rsidRPr="0003498C" w:rsidRDefault="00782DE2" w:rsidP="00B60699">
            <w:pPr>
              <w:rPr>
                <w:b/>
              </w:rPr>
            </w:pP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82DE2" w:rsidRPr="0003498C" w:rsidTr="00B60699">
        <w:trPr>
          <w:trHeight w:val="2808"/>
        </w:trPr>
        <w:tc>
          <w:tcPr>
            <w:tcW w:w="9859" w:type="dxa"/>
            <w:gridSpan w:val="11"/>
          </w:tcPr>
          <w:p w:rsidR="00782DE2" w:rsidRPr="00E2399E" w:rsidRDefault="00782DE2" w:rsidP="00B60699">
            <w:r w:rsidRPr="00E2399E">
              <w:t>NASSAN, A</w:t>
            </w:r>
            <w:r>
              <w:t>.</w:t>
            </w:r>
            <w:r w:rsidRPr="00E2399E">
              <w:t xml:space="preserve"> A</w:t>
            </w:r>
            <w:r>
              <w:t>.</w:t>
            </w:r>
            <w:r w:rsidRPr="00E2399E">
              <w:t xml:space="preserve"> A</w:t>
            </w:r>
            <w:r>
              <w:t>.</w:t>
            </w:r>
            <w:r w:rsidRPr="00E2399E">
              <w:t>, JAŠEK, R</w:t>
            </w:r>
            <w:r>
              <w:t>.</w:t>
            </w:r>
            <w:r w:rsidRPr="00E2399E">
              <w:t>, KRAYEM, S</w:t>
            </w:r>
            <w:r>
              <w:t>.</w:t>
            </w:r>
            <w:r w:rsidRPr="00E2399E">
              <w:t>, C</w:t>
            </w:r>
            <w:r>
              <w:t>H</w:t>
            </w:r>
            <w:r w:rsidRPr="00E2399E">
              <w:t>RAMCOV, B</w:t>
            </w:r>
            <w:r>
              <w:t>.</w:t>
            </w:r>
            <w:r w:rsidRPr="00E2399E">
              <w:t>, ŽÁČEK, P. Improved Adaptive Fault Tolerance Model for Increasing Reliability in Cloud Computing Using Event-B. In Advances in Intelligent Systems and Computing, Volume 765. Berlín: Springer Verlag, 2018, s. 246-258. ISSN 2194-5357. ISBN 978-331991191-5. (30%)</w:t>
            </w:r>
          </w:p>
          <w:p w:rsidR="00782DE2" w:rsidRPr="00E2399E" w:rsidRDefault="00782DE2" w:rsidP="00B60699">
            <w:r w:rsidRPr="00E2399E">
              <w:t>ŽÁČEK, P</w:t>
            </w:r>
            <w:r>
              <w:t>.</w:t>
            </w:r>
            <w:r w:rsidRPr="00E2399E">
              <w:t>, JAŠEK, R</w:t>
            </w:r>
            <w:r>
              <w:t>.</w:t>
            </w:r>
            <w:r w:rsidRPr="00E2399E">
              <w:t>, KRÁLÍK, L</w:t>
            </w:r>
            <w:r>
              <w:t>.</w:t>
            </w:r>
            <w:r w:rsidRPr="00E2399E">
              <w:t>, MALANÍK, D</w:t>
            </w:r>
            <w:r>
              <w:t>.</w:t>
            </w:r>
            <w:r w:rsidRPr="00E2399E">
              <w:t xml:space="preserve">, HOLBÍKOVÁ, P. Analysis of the chaotic pseudo-random generator of the PM-DC-LM mode based on the position of the returned numbers. In 2017 International Conference on Logistics, Informatics and Service Sciences (LISS). New Jersey, Piscataway: IEEE, 2017, nestrankovano. ISBN 978-1-5386-1047-3. (40%) </w:t>
            </w:r>
          </w:p>
          <w:p w:rsidR="00782DE2" w:rsidRPr="00E2399E" w:rsidRDefault="00782DE2" w:rsidP="00B60699">
            <w:r>
              <w:t>JAŠEK, R.</w:t>
            </w:r>
            <w:r w:rsidRPr="00E2399E">
              <w:t>, KRAYEM, S</w:t>
            </w:r>
            <w:r>
              <w:t>.</w:t>
            </w:r>
            <w:r w:rsidRPr="00E2399E">
              <w:t>, ŽÁČEK, P</w:t>
            </w:r>
            <w:r>
              <w:t>.</w:t>
            </w:r>
            <w:r w:rsidRPr="00E2399E">
              <w:t xml:space="preserve"> Big Data Process Advancement. In CYBERNETICS AND MATHEMATICS APPLICATIONS IN INTELLIGENT SYSTEMS, CSOC</w:t>
            </w:r>
            <w:r>
              <w:t xml:space="preserve"> </w:t>
            </w:r>
            <w:r w:rsidRPr="00E2399E">
              <w:t xml:space="preserve">2017, VOL 2 Book Series: Advances in Intelligent Systems and Computing. Cham: Springer International Publishing AG, 2017, s. 379-396. ISSN 2194-5357. ISBN 978-3-319-57264-2. (25%) </w:t>
            </w:r>
          </w:p>
          <w:p w:rsidR="00782DE2" w:rsidRPr="00E2399E" w:rsidRDefault="00782DE2" w:rsidP="00B60699">
            <w:r w:rsidRPr="00E2399E">
              <w:t>ŽÁČEK, P</w:t>
            </w:r>
            <w:r>
              <w:t>.</w:t>
            </w:r>
            <w:r w:rsidRPr="00E2399E">
              <w:t>,  JAŠEK, R</w:t>
            </w:r>
            <w:r>
              <w:t>.</w:t>
            </w:r>
            <w:r w:rsidRPr="00E2399E">
              <w:t>, MALANÍK, D</w:t>
            </w:r>
            <w:r>
              <w:t>.</w:t>
            </w:r>
            <w:r w:rsidRPr="00E2399E">
              <w:t xml:space="preserve"> Possibilities and Testing of CPRNG in Block Cipher Mode of Operation PM-DC-LM. In Proceedings of PPS-30: The 30th International Conference of the Polymer Processing Society. Melville: American Institute of Physics Publising Inc., 2016, s. "nestrankovano". ISSN 0094-243X. ISBN 978-0-7354-1309-2. </w:t>
            </w:r>
            <w:r>
              <w:t>(70%)</w:t>
            </w:r>
          </w:p>
          <w:p w:rsidR="00782DE2" w:rsidRPr="001409CF" w:rsidRDefault="00782DE2" w:rsidP="00B60699">
            <w:r w:rsidRPr="00E2399E">
              <w:t>ŽÁČEK, P</w:t>
            </w:r>
            <w:r>
              <w:t>.</w:t>
            </w:r>
            <w:r w:rsidRPr="00E2399E">
              <w:t>, JAŠEK</w:t>
            </w:r>
            <w:r w:rsidRPr="001409CF">
              <w:t>, R</w:t>
            </w:r>
            <w:r>
              <w:t>.,</w:t>
            </w:r>
            <w:r w:rsidRPr="001409CF">
              <w:t xml:space="preserve"> M</w:t>
            </w:r>
            <w:r>
              <w:t>ALANÍK</w:t>
            </w:r>
            <w:r w:rsidRPr="001409CF">
              <w:t>, D</w:t>
            </w:r>
            <w:r>
              <w:t xml:space="preserve"> </w:t>
            </w:r>
            <w:r w:rsidRPr="001409CF">
              <w:t>Improvement of CPRNG of the PM-DC-LM Mode and Comparison with its Previous Version. In Tenth International Conference on Emerging Security Information, Systems and Technologies. Wilmington: IARIA XPS Press, 2016, s. 57-62. ISBN 978-1-61208-493-0.</w:t>
            </w:r>
            <w:r>
              <w:t xml:space="preserve"> (70%)</w:t>
            </w:r>
          </w:p>
        </w:tc>
      </w:tr>
      <w:tr w:rsidR="00782DE2" w:rsidRPr="0003498C" w:rsidTr="00B60699">
        <w:trPr>
          <w:trHeight w:val="218"/>
        </w:trPr>
        <w:tc>
          <w:tcPr>
            <w:tcW w:w="9859" w:type="dxa"/>
            <w:gridSpan w:val="11"/>
            <w:shd w:val="clear" w:color="auto" w:fill="F7CAAC"/>
          </w:tcPr>
          <w:p w:rsidR="00782DE2" w:rsidRPr="0003498C" w:rsidRDefault="00782DE2" w:rsidP="00B60699">
            <w:pPr>
              <w:rPr>
                <w:b/>
              </w:rPr>
            </w:pPr>
            <w:r w:rsidRPr="0003498C">
              <w:rPr>
                <w:b/>
              </w:rPr>
              <w:t>Působení v</w:t>
            </w:r>
            <w:r>
              <w:rPr>
                <w:b/>
              </w:rPr>
              <w:t> </w:t>
            </w:r>
            <w:r w:rsidRPr="0003498C">
              <w:rPr>
                <w:b/>
              </w:rPr>
              <w:t>zahraničí</w:t>
            </w:r>
            <w:r>
              <w:rPr>
                <w:b/>
              </w:rPr>
              <w:t>: vystoupení na řadě mezinárodních konferencí a symposií</w:t>
            </w:r>
          </w:p>
        </w:tc>
      </w:tr>
      <w:tr w:rsidR="00782DE2" w:rsidRPr="0003498C" w:rsidTr="00B60699">
        <w:trPr>
          <w:trHeight w:val="186"/>
        </w:trPr>
        <w:tc>
          <w:tcPr>
            <w:tcW w:w="9859" w:type="dxa"/>
            <w:gridSpan w:val="11"/>
          </w:tcPr>
          <w:p w:rsidR="00782DE2" w:rsidRPr="0003498C" w:rsidRDefault="00782DE2" w:rsidP="00B60699">
            <w:pPr>
              <w:rPr>
                <w:b/>
              </w:rPr>
            </w:pPr>
          </w:p>
        </w:tc>
      </w:tr>
      <w:tr w:rsidR="00782DE2" w:rsidRPr="0003498C" w:rsidTr="00B60699">
        <w:trPr>
          <w:cantSplit/>
          <w:trHeight w:val="219"/>
        </w:trPr>
        <w:tc>
          <w:tcPr>
            <w:tcW w:w="2518" w:type="dxa"/>
            <w:shd w:val="clear" w:color="auto" w:fill="F7CAAC"/>
          </w:tcPr>
          <w:p w:rsidR="00782DE2" w:rsidRPr="0003498C" w:rsidRDefault="00782DE2" w:rsidP="00B60699">
            <w:pPr>
              <w:jc w:val="both"/>
              <w:rPr>
                <w:b/>
              </w:rPr>
            </w:pPr>
            <w:r w:rsidRPr="0003498C">
              <w:rPr>
                <w:b/>
              </w:rPr>
              <w:t xml:space="preserve">Podpis </w:t>
            </w:r>
          </w:p>
        </w:tc>
        <w:tc>
          <w:tcPr>
            <w:tcW w:w="4536" w:type="dxa"/>
            <w:gridSpan w:val="5"/>
          </w:tcPr>
          <w:p w:rsidR="00782DE2" w:rsidRPr="0003498C" w:rsidRDefault="00782DE2" w:rsidP="00B60699">
            <w:pPr>
              <w:jc w:val="both"/>
            </w:pPr>
          </w:p>
        </w:tc>
        <w:tc>
          <w:tcPr>
            <w:tcW w:w="786" w:type="dxa"/>
            <w:gridSpan w:val="2"/>
            <w:shd w:val="clear" w:color="auto" w:fill="F7CAAC"/>
          </w:tcPr>
          <w:p w:rsidR="00782DE2" w:rsidRPr="0003498C" w:rsidRDefault="00782DE2" w:rsidP="00B60699">
            <w:pPr>
              <w:jc w:val="both"/>
            </w:pPr>
            <w:r w:rsidRPr="0003498C">
              <w:rPr>
                <w:b/>
              </w:rPr>
              <w:t>datum</w:t>
            </w:r>
          </w:p>
        </w:tc>
        <w:tc>
          <w:tcPr>
            <w:tcW w:w="2019" w:type="dxa"/>
            <w:gridSpan w:val="3"/>
          </w:tcPr>
          <w:p w:rsidR="00782DE2" w:rsidRPr="0003498C" w:rsidRDefault="00782DE2" w:rsidP="00B60699">
            <w:pPr>
              <w:jc w:val="both"/>
            </w:pPr>
          </w:p>
        </w:tc>
      </w:tr>
    </w:tbl>
    <w:p w:rsidR="001C4FDF" w:rsidRDefault="001C4FDF" w:rsidP="00694BA8">
      <w:pPr>
        <w:spacing w:after="160" w:line="259" w:lineRule="auto"/>
      </w:pPr>
    </w:p>
    <w:p w:rsidR="007518C0" w:rsidRDefault="007518C0">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815DE" w:rsidTr="003F6EB7">
        <w:tc>
          <w:tcPr>
            <w:tcW w:w="9900" w:type="dxa"/>
            <w:gridSpan w:val="4"/>
            <w:tcBorders>
              <w:bottom w:val="double" w:sz="4" w:space="0" w:color="auto"/>
            </w:tcBorders>
            <w:shd w:val="clear" w:color="auto" w:fill="BDD6EE"/>
          </w:tcPr>
          <w:p w:rsidR="007815DE" w:rsidRDefault="007815DE" w:rsidP="003F6EB7">
            <w:pPr>
              <w:jc w:val="both"/>
              <w:rPr>
                <w:b/>
                <w:sz w:val="28"/>
              </w:rPr>
            </w:pPr>
            <w:r>
              <w:rPr>
                <w:b/>
                <w:sz w:val="28"/>
              </w:rPr>
              <w:lastRenderedPageBreak/>
              <w:t>C-II – Související tvůrčí, resp. vědecká a umělecká činnost</w:t>
            </w:r>
          </w:p>
        </w:tc>
      </w:tr>
      <w:tr w:rsidR="007815DE" w:rsidTr="003F6EB7">
        <w:trPr>
          <w:trHeight w:val="318"/>
        </w:trPr>
        <w:tc>
          <w:tcPr>
            <w:tcW w:w="9900" w:type="dxa"/>
            <w:gridSpan w:val="4"/>
            <w:shd w:val="clear" w:color="auto" w:fill="F7CAAC"/>
          </w:tcPr>
          <w:p w:rsidR="007815DE" w:rsidRDefault="007815DE" w:rsidP="003F6EB7">
            <w:pPr>
              <w:rPr>
                <w:b/>
              </w:rPr>
            </w:pPr>
            <w:r>
              <w:rPr>
                <w:b/>
              </w:rPr>
              <w:t xml:space="preserve">Přehled řešených grantů a projektů u akademicky zaměřeného bakalářského studijního programu a u magisterského a doktorského studijního programu  </w:t>
            </w:r>
          </w:p>
        </w:tc>
      </w:tr>
      <w:tr w:rsidR="007815DE" w:rsidTr="003F6EB7">
        <w:trPr>
          <w:cantSplit/>
        </w:trPr>
        <w:tc>
          <w:tcPr>
            <w:tcW w:w="2233" w:type="dxa"/>
            <w:shd w:val="clear" w:color="auto" w:fill="F7CAAC"/>
          </w:tcPr>
          <w:p w:rsidR="007815DE" w:rsidRDefault="007815DE" w:rsidP="003F6EB7">
            <w:pPr>
              <w:jc w:val="both"/>
              <w:rPr>
                <w:b/>
              </w:rPr>
            </w:pPr>
            <w:r>
              <w:rPr>
                <w:b/>
              </w:rPr>
              <w:t>Řešitel/spoluřešitel</w:t>
            </w:r>
          </w:p>
        </w:tc>
        <w:tc>
          <w:tcPr>
            <w:tcW w:w="5524" w:type="dxa"/>
            <w:shd w:val="clear" w:color="auto" w:fill="F7CAAC"/>
          </w:tcPr>
          <w:p w:rsidR="007815DE" w:rsidRDefault="007815DE" w:rsidP="003F6EB7">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815DE" w:rsidRDefault="007815DE" w:rsidP="003F6EB7">
            <w:pPr>
              <w:jc w:val="center"/>
              <w:rPr>
                <w:b/>
                <w:sz w:val="24"/>
              </w:rPr>
            </w:pPr>
            <w:r>
              <w:rPr>
                <w:b/>
              </w:rPr>
              <w:t>Zdroj</w:t>
            </w:r>
          </w:p>
        </w:tc>
        <w:tc>
          <w:tcPr>
            <w:tcW w:w="1383" w:type="dxa"/>
            <w:shd w:val="clear" w:color="auto" w:fill="F7CAAC"/>
          </w:tcPr>
          <w:p w:rsidR="007815DE" w:rsidRDefault="007815DE" w:rsidP="003F6EB7">
            <w:pPr>
              <w:jc w:val="center"/>
              <w:rPr>
                <w:b/>
                <w:sz w:val="24"/>
              </w:rPr>
            </w:pPr>
            <w:r>
              <w:rPr>
                <w:b/>
              </w:rPr>
              <w:t>Období</w:t>
            </w:r>
          </w:p>
          <w:p w:rsidR="007815DE" w:rsidRDefault="007815DE" w:rsidP="003F6EB7">
            <w:pPr>
              <w:jc w:val="center"/>
              <w:rPr>
                <w:b/>
                <w:sz w:val="24"/>
              </w:rPr>
            </w:pPr>
          </w:p>
        </w:tc>
      </w:tr>
      <w:tr w:rsidR="00987345" w:rsidTr="003F6EB7">
        <w:tc>
          <w:tcPr>
            <w:tcW w:w="2233" w:type="dxa"/>
          </w:tcPr>
          <w:p w:rsidR="00987345" w:rsidRPr="00760497" w:rsidRDefault="00987345" w:rsidP="00987345">
            <w:r w:rsidRPr="00760497">
              <w:t>prof. Dr. Ing. Drahomíra Pavelková</w:t>
            </w:r>
          </w:p>
        </w:tc>
        <w:tc>
          <w:tcPr>
            <w:tcW w:w="5524" w:type="dxa"/>
          </w:tcPr>
          <w:p w:rsidR="00987345" w:rsidRPr="00760497" w:rsidRDefault="00987345" w:rsidP="00987345">
            <w:r w:rsidRPr="00760497">
              <w:rPr>
                <w:bCs/>
              </w:rPr>
              <w:t>Metodika tvorby modelu predikce sektorové a podnikové výkonnosti v makroekonomických souvislostech (</w:t>
            </w:r>
            <w:r>
              <w:rPr>
                <w:bCs/>
              </w:rPr>
              <w:t xml:space="preserve">GAČR: </w:t>
            </w:r>
            <w:r w:rsidRPr="00760497">
              <w:t>16-25536S)</w:t>
            </w:r>
          </w:p>
        </w:tc>
        <w:tc>
          <w:tcPr>
            <w:tcW w:w="760" w:type="dxa"/>
          </w:tcPr>
          <w:p w:rsidR="00987345" w:rsidRPr="00760497" w:rsidRDefault="00987345" w:rsidP="00987345">
            <w:pPr>
              <w:jc w:val="center"/>
            </w:pPr>
            <w:r w:rsidRPr="00760497">
              <w:t>B</w:t>
            </w:r>
          </w:p>
        </w:tc>
        <w:tc>
          <w:tcPr>
            <w:tcW w:w="1383" w:type="dxa"/>
          </w:tcPr>
          <w:p w:rsidR="00987345" w:rsidRPr="00760497" w:rsidRDefault="00987345" w:rsidP="00987345">
            <w:pPr>
              <w:jc w:val="center"/>
            </w:pPr>
            <w:r w:rsidRPr="00760497">
              <w:t>2016-2018</w:t>
            </w:r>
          </w:p>
        </w:tc>
      </w:tr>
      <w:tr w:rsidR="00987345" w:rsidTr="003F6EB7">
        <w:tc>
          <w:tcPr>
            <w:tcW w:w="2233" w:type="dxa"/>
          </w:tcPr>
          <w:p w:rsidR="00987345" w:rsidRPr="00760497" w:rsidRDefault="00987345" w:rsidP="00987345">
            <w:r w:rsidRPr="00760497">
              <w:t>doc. Ing. Boris Popesko, Ph.D.</w:t>
            </w:r>
          </w:p>
        </w:tc>
        <w:tc>
          <w:tcPr>
            <w:tcW w:w="5524" w:type="dxa"/>
          </w:tcPr>
          <w:p w:rsidR="00987345" w:rsidRPr="00760497" w:rsidRDefault="00987345" w:rsidP="00987345">
            <w:r w:rsidRPr="00760497">
              <w:rPr>
                <w:bCs/>
              </w:rPr>
              <w:t>Determinanty struktury systémů rozpočetnictví a měření výkonnosti a jejich vliv na chování a výkonnost organizace (</w:t>
            </w:r>
            <w:r>
              <w:rPr>
                <w:bCs/>
              </w:rPr>
              <w:t xml:space="preserve">GAČR: </w:t>
            </w:r>
            <w:r w:rsidRPr="00760497">
              <w:t>17-13518S)</w:t>
            </w:r>
          </w:p>
        </w:tc>
        <w:tc>
          <w:tcPr>
            <w:tcW w:w="760" w:type="dxa"/>
          </w:tcPr>
          <w:p w:rsidR="00987345" w:rsidRPr="00760497" w:rsidRDefault="00987345" w:rsidP="00987345">
            <w:pPr>
              <w:jc w:val="center"/>
            </w:pPr>
            <w:r w:rsidRPr="00760497">
              <w:t>B</w:t>
            </w:r>
          </w:p>
        </w:tc>
        <w:tc>
          <w:tcPr>
            <w:tcW w:w="1383" w:type="dxa"/>
          </w:tcPr>
          <w:p w:rsidR="00987345" w:rsidRPr="00760497" w:rsidRDefault="00987345" w:rsidP="00987345">
            <w:pPr>
              <w:jc w:val="center"/>
            </w:pPr>
            <w:r w:rsidRPr="00760497">
              <w:t>2017-2019</w:t>
            </w:r>
          </w:p>
        </w:tc>
      </w:tr>
      <w:tr w:rsidR="00987345" w:rsidTr="003F6EB7">
        <w:tc>
          <w:tcPr>
            <w:tcW w:w="2233" w:type="dxa"/>
          </w:tcPr>
          <w:p w:rsidR="00987345" w:rsidRPr="00760497" w:rsidRDefault="008F09D1" w:rsidP="00987345">
            <w:ins w:id="2567" w:author="Drahomíra Pavelková" w:date="2019-09-13T17:48:00Z">
              <w:r>
                <w:t xml:space="preserve">doc. </w:t>
              </w:r>
            </w:ins>
            <w:r w:rsidR="00987345" w:rsidRPr="00760497">
              <w:t>Ing. Petr Novák, Ph.D.</w:t>
            </w:r>
          </w:p>
        </w:tc>
        <w:tc>
          <w:tcPr>
            <w:tcW w:w="5524" w:type="dxa"/>
          </w:tcPr>
          <w:p w:rsidR="00987345" w:rsidRPr="00760497" w:rsidRDefault="00987345" w:rsidP="00987345">
            <w:pPr>
              <w:tabs>
                <w:tab w:val="left" w:pos="405"/>
              </w:tabs>
            </w:pPr>
            <w:r w:rsidRPr="00760497">
              <w:rPr>
                <w:bCs/>
              </w:rPr>
              <w:t>Variabilita skupin nákladů a její promítnutí v kalkulačním systému ve výrobních firmách (</w:t>
            </w:r>
            <w:r>
              <w:rPr>
                <w:bCs/>
              </w:rPr>
              <w:t xml:space="preserve">GAČR: </w:t>
            </w:r>
            <w:r w:rsidRPr="00760497">
              <w:t>14-21654P)</w:t>
            </w:r>
          </w:p>
        </w:tc>
        <w:tc>
          <w:tcPr>
            <w:tcW w:w="760" w:type="dxa"/>
          </w:tcPr>
          <w:p w:rsidR="00987345" w:rsidRPr="00760497" w:rsidRDefault="00987345" w:rsidP="00987345">
            <w:pPr>
              <w:jc w:val="center"/>
            </w:pPr>
            <w:r w:rsidRPr="00760497">
              <w:t>B</w:t>
            </w:r>
          </w:p>
        </w:tc>
        <w:tc>
          <w:tcPr>
            <w:tcW w:w="1383" w:type="dxa"/>
          </w:tcPr>
          <w:p w:rsidR="00987345" w:rsidRPr="00760497" w:rsidRDefault="00987345" w:rsidP="00987345">
            <w:pPr>
              <w:jc w:val="center"/>
            </w:pPr>
            <w:r w:rsidRPr="00760497">
              <w:t>2014-2016</w:t>
            </w:r>
          </w:p>
        </w:tc>
      </w:tr>
      <w:tr w:rsidR="00987345" w:rsidTr="003F6EB7">
        <w:tc>
          <w:tcPr>
            <w:tcW w:w="2233" w:type="dxa"/>
          </w:tcPr>
          <w:p w:rsidR="00987345" w:rsidRPr="00760497" w:rsidRDefault="00987345" w:rsidP="00987345">
            <w:r w:rsidRPr="00760497">
              <w:t>Ing. Michaela Blahová, Ph.D.</w:t>
            </w:r>
          </w:p>
        </w:tc>
        <w:tc>
          <w:tcPr>
            <w:tcW w:w="5524" w:type="dxa"/>
          </w:tcPr>
          <w:p w:rsidR="00987345" w:rsidRPr="00760497" w:rsidRDefault="00987345" w:rsidP="00987345">
            <w:r w:rsidRPr="00760497">
              <w:rPr>
                <w:bCs/>
              </w:rPr>
              <w:t>Tvorba strategického modelu výkonnosti založeného na synergických efektech vybraných soustav řízení (</w:t>
            </w:r>
            <w:r>
              <w:rPr>
                <w:bCs/>
              </w:rPr>
              <w:t xml:space="preserve">GAČR: </w:t>
            </w:r>
            <w:r w:rsidRPr="00760497">
              <w:t>14-18597P)</w:t>
            </w:r>
          </w:p>
        </w:tc>
        <w:tc>
          <w:tcPr>
            <w:tcW w:w="760" w:type="dxa"/>
          </w:tcPr>
          <w:p w:rsidR="00987345" w:rsidRPr="00760497" w:rsidRDefault="00987345" w:rsidP="00987345">
            <w:pPr>
              <w:jc w:val="center"/>
            </w:pPr>
            <w:r w:rsidRPr="00760497">
              <w:t>B</w:t>
            </w:r>
          </w:p>
        </w:tc>
        <w:tc>
          <w:tcPr>
            <w:tcW w:w="1383" w:type="dxa"/>
          </w:tcPr>
          <w:p w:rsidR="00987345" w:rsidRPr="00760497" w:rsidRDefault="00987345" w:rsidP="00987345">
            <w:pPr>
              <w:jc w:val="center"/>
            </w:pPr>
            <w:r w:rsidRPr="00760497">
              <w:t>2014-2016</w:t>
            </w: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760" w:type="dxa"/>
          </w:tcPr>
          <w:p w:rsidR="00D41AEF" w:rsidRDefault="00D41AEF" w:rsidP="00D41AEF">
            <w:pPr>
              <w:jc w:val="center"/>
              <w:rPr>
                <w:sz w:val="24"/>
              </w:rPr>
            </w:pPr>
          </w:p>
        </w:tc>
        <w:tc>
          <w:tcPr>
            <w:tcW w:w="1383" w:type="dxa"/>
          </w:tcPr>
          <w:p w:rsidR="00D41AEF" w:rsidRDefault="00D41AEF" w:rsidP="00D41AEF">
            <w:pPr>
              <w:jc w:val="center"/>
              <w:rPr>
                <w:sz w:val="24"/>
              </w:rP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760" w:type="dxa"/>
          </w:tcPr>
          <w:p w:rsidR="00D41AEF" w:rsidRDefault="00D41AEF" w:rsidP="00D41AEF">
            <w:pPr>
              <w:jc w:val="center"/>
              <w:rPr>
                <w:sz w:val="24"/>
              </w:rPr>
            </w:pPr>
          </w:p>
        </w:tc>
        <w:tc>
          <w:tcPr>
            <w:tcW w:w="1383" w:type="dxa"/>
          </w:tcPr>
          <w:p w:rsidR="00D41AEF" w:rsidRDefault="00D41AEF" w:rsidP="00D41AEF">
            <w:pPr>
              <w:jc w:val="center"/>
              <w:rPr>
                <w:sz w:val="24"/>
              </w:rP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760" w:type="dxa"/>
          </w:tcPr>
          <w:p w:rsidR="00D41AEF" w:rsidRDefault="00D41AEF" w:rsidP="00D41AEF">
            <w:pPr>
              <w:jc w:val="center"/>
              <w:rPr>
                <w:sz w:val="24"/>
              </w:rPr>
            </w:pPr>
          </w:p>
        </w:tc>
        <w:tc>
          <w:tcPr>
            <w:tcW w:w="1383" w:type="dxa"/>
          </w:tcPr>
          <w:p w:rsidR="00D41AEF" w:rsidRDefault="00D41AEF" w:rsidP="00D41AEF">
            <w:pPr>
              <w:jc w:val="center"/>
              <w:rPr>
                <w:sz w:val="24"/>
              </w:rPr>
            </w:pPr>
          </w:p>
        </w:tc>
      </w:tr>
      <w:tr w:rsidR="00D41AEF" w:rsidTr="003F6EB7">
        <w:trPr>
          <w:trHeight w:val="318"/>
        </w:trPr>
        <w:tc>
          <w:tcPr>
            <w:tcW w:w="9900" w:type="dxa"/>
            <w:gridSpan w:val="4"/>
            <w:shd w:val="clear" w:color="auto" w:fill="F7CAAC"/>
          </w:tcPr>
          <w:p w:rsidR="00D41AEF" w:rsidRDefault="00D41AEF" w:rsidP="00D41AEF">
            <w:pPr>
              <w:rPr>
                <w:b/>
              </w:rPr>
            </w:pPr>
            <w:r>
              <w:rPr>
                <w:b/>
              </w:rPr>
              <w:t>Přehled řešených projektů a dalších aktivit v rámci spolupráce s praxí u profesně zaměřeného bakalářského a magisterského studijního programu</w:t>
            </w:r>
          </w:p>
        </w:tc>
      </w:tr>
      <w:tr w:rsidR="00D41AEF" w:rsidTr="003F6EB7">
        <w:trPr>
          <w:cantSplit/>
          <w:trHeight w:val="283"/>
        </w:trPr>
        <w:tc>
          <w:tcPr>
            <w:tcW w:w="2233" w:type="dxa"/>
            <w:shd w:val="clear" w:color="auto" w:fill="F7CAAC"/>
          </w:tcPr>
          <w:p w:rsidR="00D41AEF" w:rsidRDefault="00D41AEF" w:rsidP="00D41AEF">
            <w:pPr>
              <w:jc w:val="both"/>
              <w:rPr>
                <w:b/>
              </w:rPr>
            </w:pPr>
            <w:r>
              <w:rPr>
                <w:b/>
              </w:rPr>
              <w:t>Pracoviště praxe</w:t>
            </w:r>
          </w:p>
        </w:tc>
        <w:tc>
          <w:tcPr>
            <w:tcW w:w="5524" w:type="dxa"/>
            <w:shd w:val="clear" w:color="auto" w:fill="F7CAAC"/>
          </w:tcPr>
          <w:p w:rsidR="00D41AEF" w:rsidRDefault="00D41AEF" w:rsidP="00D41AEF">
            <w:pPr>
              <w:jc w:val="both"/>
              <w:rPr>
                <w:b/>
              </w:rPr>
            </w:pPr>
            <w:r>
              <w:rPr>
                <w:b/>
              </w:rPr>
              <w:t xml:space="preserve">Název či popis projektu uskutečňovaného ve spolupráci s praxí </w:t>
            </w:r>
          </w:p>
        </w:tc>
        <w:tc>
          <w:tcPr>
            <w:tcW w:w="2143" w:type="dxa"/>
            <w:gridSpan w:val="2"/>
            <w:shd w:val="clear" w:color="auto" w:fill="F7CAAC"/>
          </w:tcPr>
          <w:p w:rsidR="00D41AEF" w:rsidRDefault="00D41AEF" w:rsidP="00D41AEF">
            <w:pPr>
              <w:jc w:val="center"/>
              <w:rPr>
                <w:b/>
                <w:sz w:val="24"/>
              </w:rPr>
            </w:pPr>
            <w:r>
              <w:rPr>
                <w:b/>
              </w:rPr>
              <w:t>Období</w:t>
            </w:r>
          </w:p>
        </w:tc>
      </w:tr>
      <w:tr w:rsidR="00987345" w:rsidTr="003F6EB7">
        <w:tc>
          <w:tcPr>
            <w:tcW w:w="2233" w:type="dxa"/>
          </w:tcPr>
          <w:p w:rsidR="00987345" w:rsidRPr="00760497" w:rsidRDefault="00987345" w:rsidP="00987345">
            <w:r>
              <w:t>Slovácké strojírny, a.s.</w:t>
            </w:r>
          </w:p>
        </w:tc>
        <w:tc>
          <w:tcPr>
            <w:tcW w:w="5524" w:type="dxa"/>
          </w:tcPr>
          <w:p w:rsidR="00987345" w:rsidRPr="00760497" w:rsidRDefault="00987345" w:rsidP="00987345">
            <w:r>
              <w:t>Finanční gramotnost a etika</w:t>
            </w:r>
          </w:p>
        </w:tc>
        <w:tc>
          <w:tcPr>
            <w:tcW w:w="2143" w:type="dxa"/>
            <w:gridSpan w:val="2"/>
          </w:tcPr>
          <w:p w:rsidR="00987345" w:rsidRPr="00760497" w:rsidRDefault="00987345" w:rsidP="00987345">
            <w:pPr>
              <w:jc w:val="center"/>
            </w:pPr>
            <w:r>
              <w:t>2015-2016</w:t>
            </w:r>
          </w:p>
        </w:tc>
      </w:tr>
      <w:tr w:rsidR="00987345" w:rsidTr="003F6EB7">
        <w:tc>
          <w:tcPr>
            <w:tcW w:w="2233" w:type="dxa"/>
          </w:tcPr>
          <w:p w:rsidR="00987345" w:rsidRPr="00760497" w:rsidRDefault="00987345" w:rsidP="00987345">
            <w:r>
              <w:t>IPA Slovakia</w:t>
            </w:r>
          </w:p>
        </w:tc>
        <w:tc>
          <w:tcPr>
            <w:tcW w:w="5524" w:type="dxa"/>
          </w:tcPr>
          <w:p w:rsidR="00987345" w:rsidRPr="009F230B" w:rsidRDefault="00987345" w:rsidP="00987345">
            <w:r>
              <w:t>Lean Finance</w:t>
            </w:r>
          </w:p>
        </w:tc>
        <w:tc>
          <w:tcPr>
            <w:tcW w:w="2143" w:type="dxa"/>
            <w:gridSpan w:val="2"/>
          </w:tcPr>
          <w:p w:rsidR="00987345" w:rsidRPr="00760497" w:rsidRDefault="00987345" w:rsidP="00987345">
            <w:pPr>
              <w:jc w:val="center"/>
            </w:pPr>
            <w:r>
              <w:t>10/2017</w:t>
            </w:r>
          </w:p>
        </w:tc>
      </w:tr>
      <w:tr w:rsidR="00987345" w:rsidTr="003F6EB7">
        <w:tc>
          <w:tcPr>
            <w:tcW w:w="2233" w:type="dxa"/>
          </w:tcPr>
          <w:p w:rsidR="00987345" w:rsidRPr="00760497" w:rsidRDefault="00987345" w:rsidP="00987345">
            <w:r>
              <w:t>SAB Finance, a.s.</w:t>
            </w:r>
          </w:p>
        </w:tc>
        <w:tc>
          <w:tcPr>
            <w:tcW w:w="5524" w:type="dxa"/>
          </w:tcPr>
          <w:p w:rsidR="00987345" w:rsidRPr="009F230B" w:rsidRDefault="00987345" w:rsidP="00987345">
            <w:r w:rsidRPr="009F230B">
              <w:rPr>
                <w:bCs/>
              </w:rPr>
              <w:t>Analýza konkurence v oblasti devizových obchodů a platebního styku ve společnosti SAB Finance a.s.</w:t>
            </w:r>
          </w:p>
        </w:tc>
        <w:tc>
          <w:tcPr>
            <w:tcW w:w="2143" w:type="dxa"/>
            <w:gridSpan w:val="2"/>
          </w:tcPr>
          <w:p w:rsidR="00987345" w:rsidRPr="00760497" w:rsidRDefault="00987345" w:rsidP="00987345">
            <w:pPr>
              <w:jc w:val="center"/>
            </w:pPr>
            <w:r>
              <w:t>leden-březen 2019</w:t>
            </w:r>
          </w:p>
        </w:tc>
      </w:tr>
      <w:tr w:rsidR="00987345" w:rsidTr="003F6EB7">
        <w:tc>
          <w:tcPr>
            <w:tcW w:w="2233" w:type="dxa"/>
          </w:tcPr>
          <w:p w:rsidR="00987345" w:rsidRPr="00E95809" w:rsidRDefault="00987345" w:rsidP="00987345">
            <w:pPr>
              <w:jc w:val="both"/>
            </w:pPr>
            <w:r w:rsidRPr="00E95809">
              <w:t>Česká zbrojovka</w:t>
            </w:r>
            <w:r>
              <w:t>, a.s.</w:t>
            </w:r>
          </w:p>
        </w:tc>
        <w:tc>
          <w:tcPr>
            <w:tcW w:w="5524" w:type="dxa"/>
          </w:tcPr>
          <w:p w:rsidR="00987345" w:rsidRPr="00E95809" w:rsidRDefault="00987345" w:rsidP="00987345">
            <w:r>
              <w:t>Zpracování b</w:t>
            </w:r>
            <w:r w:rsidRPr="00E95809">
              <w:t>enchmarkin</w:t>
            </w:r>
            <w:r>
              <w:t>gu v automotive sektoru na bázi účetních a finančních dat</w:t>
            </w:r>
          </w:p>
        </w:tc>
        <w:tc>
          <w:tcPr>
            <w:tcW w:w="2143" w:type="dxa"/>
            <w:gridSpan w:val="2"/>
          </w:tcPr>
          <w:p w:rsidR="00987345" w:rsidRPr="00E95809" w:rsidRDefault="00987345" w:rsidP="00987345">
            <w:pPr>
              <w:jc w:val="center"/>
            </w:pPr>
            <w:r w:rsidRPr="00E95809">
              <w:t>04</w:t>
            </w:r>
            <w:r>
              <w:t>-</w:t>
            </w:r>
            <w:r w:rsidRPr="00E95809">
              <w:t>05</w:t>
            </w:r>
            <w:r>
              <w:t>/</w:t>
            </w:r>
            <w:r w:rsidRPr="00E95809">
              <w:t>2019</w:t>
            </w:r>
          </w:p>
        </w:tc>
      </w:tr>
      <w:tr w:rsidR="00987345" w:rsidTr="003F6EB7">
        <w:tc>
          <w:tcPr>
            <w:tcW w:w="2233" w:type="dxa"/>
          </w:tcPr>
          <w:p w:rsidR="00987345" w:rsidRDefault="00987345" w:rsidP="00987345">
            <w:pPr>
              <w:jc w:val="both"/>
              <w:rPr>
                <w:sz w:val="24"/>
              </w:rPr>
            </w:pPr>
          </w:p>
        </w:tc>
        <w:tc>
          <w:tcPr>
            <w:tcW w:w="5524" w:type="dxa"/>
          </w:tcPr>
          <w:p w:rsidR="00987345" w:rsidRDefault="00987345" w:rsidP="00987345">
            <w:pPr>
              <w:jc w:val="center"/>
              <w:rPr>
                <w:sz w:val="24"/>
              </w:rPr>
            </w:pPr>
          </w:p>
        </w:tc>
        <w:tc>
          <w:tcPr>
            <w:tcW w:w="2143" w:type="dxa"/>
            <w:gridSpan w:val="2"/>
          </w:tcPr>
          <w:p w:rsidR="00987345" w:rsidRDefault="00987345" w:rsidP="00987345">
            <w:pPr>
              <w:jc w:val="center"/>
              <w:rPr>
                <w:sz w:val="24"/>
              </w:rPr>
            </w:pPr>
          </w:p>
        </w:tc>
      </w:tr>
      <w:tr w:rsidR="00987345" w:rsidTr="003F6EB7">
        <w:tc>
          <w:tcPr>
            <w:tcW w:w="2233" w:type="dxa"/>
          </w:tcPr>
          <w:p w:rsidR="00987345" w:rsidRDefault="00987345" w:rsidP="00987345">
            <w:pPr>
              <w:jc w:val="both"/>
              <w:rPr>
                <w:sz w:val="24"/>
              </w:rPr>
            </w:pPr>
          </w:p>
        </w:tc>
        <w:tc>
          <w:tcPr>
            <w:tcW w:w="5524" w:type="dxa"/>
          </w:tcPr>
          <w:p w:rsidR="00987345" w:rsidRDefault="00987345" w:rsidP="00987345">
            <w:pPr>
              <w:jc w:val="center"/>
              <w:rPr>
                <w:sz w:val="24"/>
              </w:rPr>
            </w:pPr>
          </w:p>
        </w:tc>
        <w:tc>
          <w:tcPr>
            <w:tcW w:w="2143" w:type="dxa"/>
            <w:gridSpan w:val="2"/>
          </w:tcPr>
          <w:p w:rsidR="00987345" w:rsidRDefault="00987345" w:rsidP="00987345">
            <w:pPr>
              <w:jc w:val="center"/>
              <w:rPr>
                <w:sz w:val="24"/>
              </w:rPr>
            </w:pPr>
          </w:p>
        </w:tc>
      </w:tr>
      <w:tr w:rsidR="00987345" w:rsidTr="003F6EB7">
        <w:tc>
          <w:tcPr>
            <w:tcW w:w="2233" w:type="dxa"/>
          </w:tcPr>
          <w:p w:rsidR="00987345" w:rsidRDefault="00987345" w:rsidP="00987345">
            <w:pPr>
              <w:jc w:val="both"/>
              <w:rPr>
                <w:sz w:val="24"/>
              </w:rPr>
            </w:pPr>
          </w:p>
        </w:tc>
        <w:tc>
          <w:tcPr>
            <w:tcW w:w="5524" w:type="dxa"/>
          </w:tcPr>
          <w:p w:rsidR="00987345" w:rsidRDefault="00987345" w:rsidP="00987345">
            <w:pPr>
              <w:jc w:val="center"/>
              <w:rPr>
                <w:sz w:val="24"/>
              </w:rPr>
            </w:pPr>
          </w:p>
        </w:tc>
        <w:tc>
          <w:tcPr>
            <w:tcW w:w="2143" w:type="dxa"/>
            <w:gridSpan w:val="2"/>
          </w:tcPr>
          <w:p w:rsidR="00987345" w:rsidRDefault="00987345" w:rsidP="00987345">
            <w:pPr>
              <w:jc w:val="center"/>
              <w:rPr>
                <w:sz w:val="24"/>
              </w:rPr>
            </w:pPr>
          </w:p>
        </w:tc>
      </w:tr>
      <w:tr w:rsidR="00987345" w:rsidTr="003F6EB7">
        <w:tc>
          <w:tcPr>
            <w:tcW w:w="9900" w:type="dxa"/>
            <w:gridSpan w:val="4"/>
            <w:shd w:val="clear" w:color="auto" w:fill="F7CAAC"/>
          </w:tcPr>
          <w:p w:rsidR="00987345" w:rsidRDefault="00987345" w:rsidP="00987345">
            <w:pPr>
              <w:rPr>
                <w:sz w:val="24"/>
              </w:rPr>
            </w:pPr>
            <w:r>
              <w:rPr>
                <w:b/>
              </w:rPr>
              <w:t>Odborné aktivity vztahující se k tvůrčí, resp. vědecké a umělecké činnosti vysoké školy, která souvisí se studijním programem</w:t>
            </w:r>
          </w:p>
        </w:tc>
      </w:tr>
      <w:tr w:rsidR="00987345" w:rsidTr="003F6EB7">
        <w:trPr>
          <w:trHeight w:val="2422"/>
        </w:trPr>
        <w:tc>
          <w:tcPr>
            <w:tcW w:w="9900" w:type="dxa"/>
            <w:gridSpan w:val="4"/>
            <w:shd w:val="clear" w:color="auto" w:fill="FFFFFF"/>
          </w:tcPr>
          <w:p w:rsidR="00987345" w:rsidRDefault="00987345" w:rsidP="00987345">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5E7098">
              <w:rPr>
                <w:bCs/>
              </w:rPr>
              <w:t xml:space="preserve"> Sborníky příspěvků z konferencí ročníků 2011 - 2015 jsou uvedeny v databázi Conference Proceedings Citation Index na Web of Science</w:t>
            </w:r>
            <w:r>
              <w:rPr>
                <w:bCs/>
              </w:rPr>
              <w:t>.</w:t>
            </w:r>
            <w:r w:rsidRPr="005E7098">
              <w:t xml:space="preserve"> Webové stránky konference: </w:t>
            </w:r>
            <w:r w:rsidRPr="005E7098">
              <w:rPr>
                <w:bCs/>
              </w:rPr>
              <w:t xml:space="preserve"> </w:t>
            </w:r>
            <w:hyperlink r:id="rId93" w:history="1">
              <w:r w:rsidRPr="005E7098">
                <w:rPr>
                  <w:rStyle w:val="Hypertextovodkaz"/>
                  <w:bCs/>
                </w:rPr>
                <w:t>http://www.ufu.utb.cz/konference/</w:t>
              </w:r>
            </w:hyperlink>
            <w:r w:rsidRPr="005E7098">
              <w:t>, sborník z roku 2017 byl zaslán k</w:t>
            </w:r>
            <w:r>
              <w:t> </w:t>
            </w:r>
            <w:r w:rsidRPr="005E7098">
              <w:t>registraci</w:t>
            </w:r>
            <w:r>
              <w:t xml:space="preserve"> do WoS</w:t>
            </w:r>
            <w:r w:rsidRPr="005E7098">
              <w:t>.</w:t>
            </w:r>
          </w:p>
          <w:p w:rsidR="00987345" w:rsidRDefault="00987345" w:rsidP="00987345">
            <w:pPr>
              <w:jc w:val="both"/>
            </w:pPr>
          </w:p>
          <w:p w:rsidR="00987345" w:rsidRPr="003D7C6C" w:rsidRDefault="00987345" w:rsidP="00987345">
            <w:pPr>
              <w:spacing w:after="120"/>
              <w:jc w:val="both"/>
            </w:pPr>
            <w:r w:rsidRPr="003D7C6C">
              <w:t xml:space="preserve">Od roku 2014 fakulta v pravidelných dvouletých intervalech organizuje společně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94" w:history="1">
              <w:r w:rsidRPr="003D7C6C">
                <w:rPr>
                  <w:rStyle w:val="Hypertextovodkaz"/>
                </w:rPr>
                <w:t>https://icfe2018.tdtu.edu.vn</w:t>
              </w:r>
            </w:hyperlink>
            <w:r w:rsidRPr="003D7C6C">
              <w:t xml:space="preserve">, s indexací sborníků v databázi Web of Science. </w:t>
            </w:r>
          </w:p>
          <w:p w:rsidR="00987345" w:rsidRPr="003D7C6C" w:rsidRDefault="00987345" w:rsidP="00987345">
            <w:pPr>
              <w:spacing w:after="120"/>
              <w:jc w:val="both"/>
            </w:pPr>
            <w:r w:rsidRPr="003D7C6C">
              <w:t xml:space="preserve">Mezi další pořádané konference se řadí konference </w:t>
            </w:r>
            <w:r w:rsidRPr="003D7C6C">
              <w:rPr>
                <w:b/>
              </w:rPr>
              <w:t>„Ekonomika, Management a Finance“</w:t>
            </w:r>
            <w:r w:rsidRPr="003D7C6C">
              <w:t xml:space="preserve">, </w:t>
            </w:r>
            <w:hyperlink r:id="rId95" w:history="1">
              <w:r w:rsidRPr="003D7C6C">
                <w:rPr>
                  <w:rStyle w:val="Hypertextovodkaz"/>
                </w:rPr>
                <w:t>http://emf.fame.utb.cz</w:t>
              </w:r>
            </w:hyperlink>
            <w:r>
              <w:rPr>
                <w:b/>
              </w:rPr>
              <w:t xml:space="preserve"> </w:t>
            </w:r>
            <w:r w:rsidRPr="003D7C6C">
              <w:t>poprvé uskutečněná v roce 2018.</w:t>
            </w:r>
          </w:p>
          <w:p w:rsidR="00987345" w:rsidRDefault="00987345" w:rsidP="00987345">
            <w:pPr>
              <w:jc w:val="both"/>
            </w:pPr>
            <w:r w:rsidRPr="00A96AA3">
              <w:rPr>
                <w:b/>
              </w:rPr>
              <w:t>Baťova manažerská škola</w:t>
            </w:r>
            <w:r w:rsidRPr="00A47818">
              <w:t xml:space="preserve"> – </w:t>
            </w:r>
            <w:r w:rsidRPr="00F3334A">
              <w:t xml:space="preserve">Kurzy Baťovy manažerské školy se konají pravidelně od roku 2010 v prostorách </w:t>
            </w:r>
            <w:r>
              <w:t>FaME UTB</w:t>
            </w:r>
            <w:r w:rsidRPr="00F3334A">
              <w:t xml:space="preserve">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96" w:history="1">
              <w:r w:rsidRPr="0069697C">
                <w:rPr>
                  <w:rStyle w:val="Hypertextovodkaz"/>
                </w:rPr>
                <w:t>http://www.batovaskola.cz</w:t>
              </w:r>
            </w:hyperlink>
            <w:r>
              <w:t>.</w:t>
            </w:r>
          </w:p>
          <w:p w:rsidR="00987345" w:rsidRDefault="00987345" w:rsidP="00987345">
            <w:pPr>
              <w:jc w:val="both"/>
            </w:pPr>
          </w:p>
          <w:p w:rsidR="00987345" w:rsidRDefault="00987345" w:rsidP="00987345">
            <w:pPr>
              <w:pStyle w:val="Default"/>
              <w:jc w:val="both"/>
              <w:rPr>
                <w:sz w:val="20"/>
                <w:szCs w:val="2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97" w:history="1">
              <w:r w:rsidRPr="003E17E4">
                <w:rPr>
                  <w:rStyle w:val="Hypertextovodkaz"/>
                  <w:sz w:val="20"/>
                  <w:szCs w:val="20"/>
                </w:rPr>
                <w:t>www.dokbat.utb.cz</w:t>
              </w:r>
            </w:hyperlink>
            <w:r>
              <w:rPr>
                <w:sz w:val="20"/>
                <w:szCs w:val="20"/>
              </w:rPr>
              <w:t xml:space="preserve">. </w:t>
            </w:r>
          </w:p>
          <w:p w:rsidR="00987345" w:rsidRDefault="00987345" w:rsidP="00987345">
            <w:pPr>
              <w:pStyle w:val="Default"/>
              <w:jc w:val="both"/>
              <w:rPr>
                <w:sz w:val="20"/>
                <w:szCs w:val="20"/>
              </w:rPr>
            </w:pPr>
          </w:p>
          <w:p w:rsidR="00987345" w:rsidRPr="004B6A5B" w:rsidRDefault="00987345" w:rsidP="00987345">
            <w:pPr>
              <w:jc w:val="both"/>
            </w:pPr>
            <w:r w:rsidRPr="00D744D1">
              <w:rPr>
                <w:b/>
              </w:rPr>
              <w:t>Studentská vědecká a odborná činnost (SVOČ)</w:t>
            </w:r>
            <w:r>
              <w:t xml:space="preserve"> - </w:t>
            </w:r>
            <w:r w:rsidRPr="00EB3F7F">
              <w:t>Cílem soutěže je prezentace vědeckých výsledků studentů Fa</w:t>
            </w:r>
            <w:r>
              <w:t>ME</w:t>
            </w:r>
            <w:r w:rsidRPr="00EB3F7F">
              <w:t>.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98" w:history="1">
              <w:r w:rsidRPr="00C044B5">
                <w:rPr>
                  <w:rStyle w:val="Hypertextovodkaz"/>
                </w:rPr>
                <w:t>https://fame.utb.cz/veda-a-vyzkum/vedecko-vyzkumna-cinnost/svoc/</w:t>
              </w:r>
            </w:hyperlink>
            <w:r>
              <w:t xml:space="preserve">. </w:t>
            </w:r>
          </w:p>
        </w:tc>
      </w:tr>
      <w:tr w:rsidR="00987345" w:rsidTr="003F6EB7">
        <w:trPr>
          <w:trHeight w:val="306"/>
        </w:trPr>
        <w:tc>
          <w:tcPr>
            <w:tcW w:w="9900" w:type="dxa"/>
            <w:gridSpan w:val="4"/>
            <w:shd w:val="clear" w:color="auto" w:fill="F7CAAC"/>
            <w:vAlign w:val="center"/>
          </w:tcPr>
          <w:p w:rsidR="00987345" w:rsidRDefault="00987345" w:rsidP="00987345">
            <w:pPr>
              <w:rPr>
                <w:b/>
              </w:rPr>
            </w:pPr>
            <w:r>
              <w:rPr>
                <w:b/>
              </w:rPr>
              <w:lastRenderedPageBreak/>
              <w:t>Informace o spolupráci s praxí vztahující se ke studijnímu programu</w:t>
            </w:r>
          </w:p>
        </w:tc>
      </w:tr>
      <w:tr w:rsidR="00987345" w:rsidTr="003F6EB7">
        <w:trPr>
          <w:trHeight w:val="1700"/>
        </w:trPr>
        <w:tc>
          <w:tcPr>
            <w:tcW w:w="9900" w:type="dxa"/>
            <w:gridSpan w:val="4"/>
            <w:shd w:val="clear" w:color="auto" w:fill="FFFFFF"/>
          </w:tcPr>
          <w:p w:rsidR="008F412E" w:rsidRDefault="00987345" w:rsidP="004A1E59">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firemní vz</w:t>
            </w:r>
            <w:r w:rsidR="008F412E">
              <w:rPr>
                <w:rFonts w:ascii="TimesNewRomanPSMT" w:hAnsi="TimesNewRomanPSMT" w:cs="Calibri"/>
                <w:color w:val="000000"/>
                <w:sz w:val="20"/>
                <w:szCs w:val="20"/>
              </w:rPr>
              <w:t xml:space="preserve">dělávání, modul Finanční řízení firmy: </w:t>
            </w:r>
            <w:r w:rsidR="008F412E" w:rsidRPr="008F412E">
              <w:rPr>
                <w:rFonts w:ascii="TimesNewRomanPSMT" w:hAnsi="TimesNewRomanPSMT" w:cs="Calibri"/>
                <w:color w:val="000000"/>
                <w:sz w:val="20"/>
                <w:szCs w:val="20"/>
              </w:rPr>
              <w:t xml:space="preserve">Cílem kurzu </w:t>
            </w:r>
            <w:r w:rsidR="008F412E">
              <w:rPr>
                <w:rFonts w:ascii="TimesNewRomanPSMT" w:hAnsi="TimesNewRomanPSMT" w:cs="Calibri"/>
                <w:color w:val="000000"/>
                <w:sz w:val="20"/>
                <w:szCs w:val="20"/>
              </w:rPr>
              <w:t>bylo</w:t>
            </w:r>
            <w:r w:rsidR="008F412E" w:rsidRPr="008F412E">
              <w:rPr>
                <w:rFonts w:ascii="TimesNewRomanPSMT" w:hAnsi="TimesNewRomanPSMT" w:cs="Calibri"/>
                <w:color w:val="000000"/>
                <w:sz w:val="20"/>
                <w:szCs w:val="20"/>
              </w:rPr>
              <w:t xml:space="preserve"> získání celkového přehledu o podnikových financích a fina</w:t>
            </w:r>
            <w:r w:rsidR="008F412E">
              <w:rPr>
                <w:rFonts w:ascii="TimesNewRomanPSMT" w:hAnsi="TimesNewRomanPSMT" w:cs="Calibri"/>
                <w:color w:val="000000"/>
                <w:sz w:val="20"/>
                <w:szCs w:val="20"/>
              </w:rPr>
              <w:t>nčním řízení. Účastníci se naučili</w:t>
            </w:r>
            <w:r w:rsidR="008F412E" w:rsidRPr="008F412E">
              <w:rPr>
                <w:rFonts w:ascii="TimesNewRomanPSMT" w:hAnsi="TimesNewRomanPSMT" w:cs="Calibri"/>
                <w:color w:val="000000"/>
                <w:sz w:val="20"/>
                <w:szCs w:val="20"/>
              </w:rPr>
              <w:t xml:space="preserve"> porozumět a pracovat s účetními výkazy</w:t>
            </w:r>
            <w:r w:rsidR="008F412E">
              <w:rPr>
                <w:rFonts w:ascii="TimesNewRomanPSMT" w:hAnsi="TimesNewRomanPSMT" w:cs="Calibri"/>
                <w:color w:val="000000"/>
                <w:sz w:val="20"/>
                <w:szCs w:val="20"/>
              </w:rPr>
              <w:t xml:space="preserve"> </w:t>
            </w:r>
            <w:r w:rsidR="008F412E" w:rsidRPr="008F412E">
              <w:rPr>
                <w:rFonts w:ascii="TimesNewRomanPSMT" w:hAnsi="TimesNewRomanPSMT" w:cs="Calibri"/>
                <w:color w:val="000000"/>
                <w:sz w:val="20"/>
                <w:szCs w:val="20"/>
              </w:rPr>
              <w:t xml:space="preserve">firmy, orientovat </w:t>
            </w:r>
            <w:r w:rsidR="008F412E">
              <w:rPr>
                <w:rFonts w:ascii="TimesNewRomanPSMT" w:hAnsi="TimesNewRomanPSMT" w:cs="Calibri"/>
                <w:color w:val="000000"/>
                <w:sz w:val="20"/>
                <w:szCs w:val="20"/>
              </w:rPr>
              <w:t xml:space="preserve">se </w:t>
            </w:r>
            <w:r w:rsidR="008F412E" w:rsidRPr="008F412E">
              <w:rPr>
                <w:rFonts w:ascii="TimesNewRomanPSMT" w:hAnsi="TimesNewRomanPSMT" w:cs="Calibri"/>
                <w:color w:val="000000"/>
                <w:sz w:val="20"/>
                <w:szCs w:val="20"/>
              </w:rPr>
              <w:t xml:space="preserve">ve výsledovce, rozvaze i cash flow. </w:t>
            </w:r>
            <w:r w:rsidR="008F412E">
              <w:rPr>
                <w:rFonts w:ascii="TimesNewRomanPSMT" w:hAnsi="TimesNewRomanPSMT" w:cs="Calibri"/>
                <w:color w:val="000000"/>
                <w:sz w:val="20"/>
                <w:szCs w:val="20"/>
              </w:rPr>
              <w:t>Naučili</w:t>
            </w:r>
            <w:r w:rsidR="008F412E" w:rsidRPr="008F412E">
              <w:rPr>
                <w:rFonts w:ascii="TimesNewRomanPSMT" w:hAnsi="TimesNewRomanPSMT" w:cs="Calibri"/>
                <w:color w:val="000000"/>
                <w:sz w:val="20"/>
                <w:szCs w:val="20"/>
              </w:rPr>
              <w:t xml:space="preserve"> se</w:t>
            </w:r>
            <w:r w:rsidR="008F412E">
              <w:rPr>
                <w:rFonts w:ascii="TimesNewRomanPSMT" w:hAnsi="TimesNewRomanPSMT" w:cs="Calibri"/>
                <w:color w:val="000000"/>
                <w:sz w:val="20"/>
                <w:szCs w:val="20"/>
              </w:rPr>
              <w:t xml:space="preserve"> </w:t>
            </w:r>
            <w:r w:rsidR="008F412E" w:rsidRPr="008F412E">
              <w:rPr>
                <w:rFonts w:ascii="TimesNewRomanPSMT" w:hAnsi="TimesNewRomanPSMT" w:cs="Calibri"/>
                <w:color w:val="000000"/>
                <w:sz w:val="20"/>
                <w:szCs w:val="20"/>
              </w:rPr>
              <w:t>kalkulovat důležité finanční ukazatele (rentabilita, zadluženost, likvidita,</w:t>
            </w:r>
            <w:r w:rsidR="008F412E">
              <w:rPr>
                <w:rFonts w:ascii="TimesNewRomanPSMT" w:hAnsi="TimesNewRomanPSMT" w:cs="Calibri"/>
                <w:color w:val="000000"/>
                <w:sz w:val="20"/>
                <w:szCs w:val="20"/>
              </w:rPr>
              <w:t xml:space="preserve"> </w:t>
            </w:r>
            <w:r w:rsidR="008F412E" w:rsidRPr="008F412E">
              <w:rPr>
                <w:rFonts w:ascii="TimesNewRomanPSMT" w:hAnsi="TimesNewRomanPSMT" w:cs="Calibri"/>
                <w:color w:val="000000"/>
                <w:sz w:val="20"/>
                <w:szCs w:val="20"/>
              </w:rPr>
              <w:t xml:space="preserve">aktivita, produktivita), které </w:t>
            </w:r>
            <w:r w:rsidR="008F412E">
              <w:rPr>
                <w:rFonts w:ascii="TimesNewRomanPSMT" w:hAnsi="TimesNewRomanPSMT" w:cs="Calibri"/>
                <w:color w:val="000000"/>
                <w:sz w:val="20"/>
                <w:szCs w:val="20"/>
              </w:rPr>
              <w:t>následně umějí</w:t>
            </w:r>
            <w:r w:rsidR="008F412E" w:rsidRPr="008F412E">
              <w:rPr>
                <w:rFonts w:ascii="TimesNewRomanPSMT" w:hAnsi="TimesNewRomanPSMT" w:cs="Calibri"/>
                <w:color w:val="000000"/>
                <w:sz w:val="20"/>
                <w:szCs w:val="20"/>
              </w:rPr>
              <w:t xml:space="preserve"> využít v reálném podnikovém životě.</w:t>
            </w:r>
            <w:r w:rsidR="008F412E">
              <w:rPr>
                <w:rFonts w:ascii="TimesNewRomanPSMT" w:hAnsi="TimesNewRomanPSMT" w:cs="Calibri"/>
                <w:color w:val="000000"/>
                <w:sz w:val="20"/>
                <w:szCs w:val="20"/>
              </w:rPr>
              <w:t xml:space="preserve"> </w:t>
            </w:r>
            <w:r w:rsidR="008F412E" w:rsidRPr="008F412E">
              <w:rPr>
                <w:rFonts w:ascii="TimesNewRomanPSMT" w:hAnsi="TimesNewRomanPSMT" w:cs="Calibri"/>
                <w:color w:val="000000"/>
                <w:sz w:val="20"/>
                <w:szCs w:val="20"/>
              </w:rPr>
              <w:t>Účastníci kurzu si vyzkouše</w:t>
            </w:r>
            <w:r w:rsidR="008F412E">
              <w:rPr>
                <w:rFonts w:ascii="TimesNewRomanPSMT" w:hAnsi="TimesNewRomanPSMT" w:cs="Calibri"/>
                <w:color w:val="000000"/>
                <w:sz w:val="20"/>
                <w:szCs w:val="20"/>
              </w:rPr>
              <w:t>li</w:t>
            </w:r>
            <w:r w:rsidR="008F412E" w:rsidRPr="008F412E">
              <w:rPr>
                <w:rFonts w:ascii="TimesNewRomanPSMT" w:hAnsi="TimesNewRomanPSMT" w:cs="Calibri"/>
                <w:color w:val="000000"/>
                <w:sz w:val="20"/>
                <w:szCs w:val="20"/>
              </w:rPr>
              <w:t xml:space="preserve"> tvorbu finančního plánu a </w:t>
            </w:r>
            <w:r w:rsidR="008F412E">
              <w:rPr>
                <w:rFonts w:ascii="TimesNewRomanPSMT" w:hAnsi="TimesNewRomanPSMT" w:cs="Calibri"/>
                <w:color w:val="000000"/>
                <w:sz w:val="20"/>
                <w:szCs w:val="20"/>
              </w:rPr>
              <w:t xml:space="preserve">naučili </w:t>
            </w:r>
            <w:r w:rsidR="008F412E" w:rsidRPr="008F412E">
              <w:rPr>
                <w:rFonts w:ascii="TimesNewRomanPSMT" w:hAnsi="TimesNewRomanPSMT" w:cs="Calibri"/>
                <w:color w:val="000000"/>
                <w:sz w:val="20"/>
                <w:szCs w:val="20"/>
              </w:rPr>
              <w:t>se vyhodnocovat</w:t>
            </w:r>
            <w:r w:rsidR="008F412E">
              <w:rPr>
                <w:rFonts w:ascii="TimesNewRomanPSMT" w:hAnsi="TimesNewRomanPSMT" w:cs="Calibri"/>
                <w:color w:val="000000"/>
                <w:sz w:val="20"/>
                <w:szCs w:val="20"/>
              </w:rPr>
              <w:t xml:space="preserve"> </w:t>
            </w:r>
            <w:r w:rsidR="008F412E" w:rsidRPr="008F412E">
              <w:rPr>
                <w:rFonts w:ascii="TimesNewRomanPSMT" w:hAnsi="TimesNewRomanPSMT" w:cs="Calibri"/>
                <w:color w:val="000000"/>
                <w:sz w:val="20"/>
                <w:szCs w:val="20"/>
              </w:rPr>
              <w:t>investiční příležitosti</w:t>
            </w:r>
            <w:r w:rsidR="008F412E">
              <w:rPr>
                <w:rFonts w:ascii="TimesNewRomanPSMT" w:hAnsi="TimesNewRomanPSMT" w:cs="Calibri"/>
                <w:color w:val="000000"/>
                <w:sz w:val="20"/>
                <w:szCs w:val="20"/>
              </w:rPr>
              <w:t>.</w:t>
            </w:r>
          </w:p>
          <w:p w:rsidR="00987345" w:rsidRDefault="00987345" w:rsidP="004A1E59">
            <w:pPr>
              <w:pStyle w:val="Normlnweb"/>
              <w:jc w:val="both"/>
              <w:rPr>
                <w:rFonts w:ascii="TimesNewRomanPSMT" w:hAnsi="TimesNewRomanPSMT" w:cs="Calibri"/>
                <w:color w:val="000000"/>
                <w:sz w:val="20"/>
                <w:szCs w:val="20"/>
              </w:rPr>
            </w:pPr>
          </w:p>
          <w:p w:rsidR="00987345" w:rsidRDefault="00987345" w:rsidP="004A1E59">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Finance pro nefinanční manažery </w:t>
            </w:r>
            <w:r w:rsidRPr="005B246A">
              <w:rPr>
                <w:rFonts w:ascii="TimesNewRomanPSMT" w:hAnsi="TimesNewRomanPSMT" w:cs="Calibri"/>
                <w:color w:val="000000"/>
                <w:sz w:val="20"/>
                <w:szCs w:val="20"/>
              </w:rPr>
              <w:t>- odborné vzdělávání nefinančních manažerů a pracovníků ve firmách zaměřené na získání základních, příp. středně pokročilých znalostí finančního řízení</w:t>
            </w:r>
            <w:r>
              <w:rPr>
                <w:rFonts w:ascii="TimesNewRomanPSMT" w:hAnsi="TimesNewRomanPSMT" w:cs="Calibri"/>
                <w:color w:val="000000"/>
                <w:sz w:val="20"/>
                <w:szCs w:val="20"/>
              </w:rPr>
              <w:t xml:space="preserve"> </w:t>
            </w:r>
          </w:p>
          <w:p w:rsidR="00987345" w:rsidRDefault="00987345" w:rsidP="004A1E59">
            <w:pPr>
              <w:pStyle w:val="Normlnweb"/>
              <w:jc w:val="both"/>
              <w:rPr>
                <w:rFonts w:ascii="TimesNewRomanPSMT" w:hAnsi="TimesNewRomanPSMT" w:cs="Calibri"/>
                <w:color w:val="000000"/>
                <w:sz w:val="20"/>
                <w:szCs w:val="20"/>
              </w:rPr>
            </w:pPr>
          </w:p>
          <w:p w:rsidR="00987345" w:rsidRDefault="00987345" w:rsidP="004A1E59">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Pořádání workshopů/seminářů </w:t>
            </w:r>
            <w:r w:rsidRPr="00476C7D">
              <w:rPr>
                <w:rFonts w:ascii="TimesNewRomanPSMT" w:hAnsi="TimesNewRomanPSMT" w:cs="Calibri"/>
                <w:color w:val="000000"/>
                <w:sz w:val="20"/>
                <w:szCs w:val="20"/>
              </w:rPr>
              <w:t xml:space="preserve">v rámci Science Café, </w:t>
            </w:r>
            <w:r>
              <w:rPr>
                <w:rFonts w:ascii="TimesNewRomanPSMT" w:hAnsi="TimesNewRomanPSMT" w:cs="Calibri"/>
                <w:color w:val="000000"/>
                <w:sz w:val="20"/>
                <w:szCs w:val="20"/>
              </w:rPr>
              <w:t xml:space="preserve">či na půdě FaME UTB </w:t>
            </w:r>
            <w:r w:rsidRPr="00476C7D">
              <w:rPr>
                <w:rFonts w:ascii="TimesNewRomanPSMT" w:hAnsi="TimesNewRomanPSMT" w:cs="Calibri"/>
                <w:color w:val="000000"/>
                <w:sz w:val="20"/>
                <w:szCs w:val="20"/>
              </w:rPr>
              <w:t>pro studenty a veřejnost (Kdo vydělal na 11. září? Kam investovat? Bitcoin a kryptoměny aj.</w:t>
            </w:r>
            <w:r w:rsidR="00EB0EBF">
              <w:rPr>
                <w:rFonts w:ascii="TimesNewRomanPSMT" w:hAnsi="TimesNewRomanPSMT" w:cs="Calibri"/>
                <w:color w:val="000000"/>
                <w:sz w:val="20"/>
                <w:szCs w:val="20"/>
              </w:rPr>
              <w:t>)</w:t>
            </w:r>
            <w:r w:rsidRPr="00476C7D">
              <w:rPr>
                <w:rFonts w:ascii="TimesNewRomanPSMT" w:hAnsi="TimesNewRomanPSMT" w:cs="Calibri"/>
                <w:color w:val="000000"/>
                <w:sz w:val="20"/>
                <w:szCs w:val="20"/>
              </w:rPr>
              <w:t xml:space="preserve"> </w:t>
            </w:r>
          </w:p>
          <w:p w:rsidR="00987345" w:rsidRDefault="00987345" w:rsidP="004A1E59">
            <w:pPr>
              <w:pStyle w:val="Normlnweb"/>
              <w:jc w:val="both"/>
              <w:rPr>
                <w:rFonts w:ascii="TimesNewRomanPSMT" w:hAnsi="TimesNewRomanPSMT" w:cs="Calibri"/>
                <w:b/>
                <w:color w:val="000000"/>
                <w:sz w:val="20"/>
                <w:szCs w:val="20"/>
              </w:rPr>
            </w:pPr>
          </w:p>
          <w:p w:rsidR="00987345" w:rsidRDefault="00987345" w:rsidP="004A1E59">
            <w:pPr>
              <w:jc w:val="both"/>
            </w:pPr>
            <w:r w:rsidRPr="005436A7">
              <w:rPr>
                <w:rFonts w:ascii="TimesNewRomanPSMT" w:hAnsi="TimesNewRomanPSMT" w:cs="Calibri"/>
                <w:b/>
                <w:color w:val="000000"/>
              </w:rPr>
              <w:t>Insolvence</w:t>
            </w:r>
            <w:r>
              <w:rPr>
                <w:rFonts w:ascii="TimesNewRomanPSMT" w:hAnsi="TimesNewRomanPSMT" w:cs="Calibri"/>
                <w:color w:val="000000"/>
              </w:rPr>
              <w:t xml:space="preserve"> – spolupráce s insolvenčními správci na přípravě </w:t>
            </w:r>
            <w:r>
              <w:t>podkladů pro Ministerstvo spravedlnosti a Ministerstvo financí</w:t>
            </w:r>
          </w:p>
          <w:p w:rsidR="00987345" w:rsidRDefault="00987345" w:rsidP="004A1E59">
            <w:pPr>
              <w:jc w:val="both"/>
            </w:pPr>
          </w:p>
          <w:p w:rsidR="00987345" w:rsidRDefault="00987345" w:rsidP="004A1E59">
            <w:pPr>
              <w:jc w:val="both"/>
            </w:pPr>
            <w:r w:rsidRPr="00BC1864">
              <w:rPr>
                <w:rFonts w:ascii="TimesNewRomanPSMT" w:hAnsi="TimesNewRomanPSMT" w:cs="Calibri"/>
                <w:b/>
                <w:color w:val="000000"/>
              </w:rPr>
              <w:t>Finanční kontrola</w:t>
            </w:r>
            <w:r>
              <w:rPr>
                <w:rFonts w:ascii="TimesNewRomanPSMT" w:hAnsi="TimesNewRomanPSMT" w:cs="Calibri"/>
                <w:color w:val="000000"/>
              </w:rPr>
              <w:t xml:space="preserve"> – spolupráce</w:t>
            </w:r>
            <w:r w:rsidR="004A1E59">
              <w:rPr>
                <w:rFonts w:ascii="TimesNewRomanPSMT" w:hAnsi="TimesNewRomanPSMT" w:cs="Calibri"/>
                <w:color w:val="000000"/>
              </w:rPr>
              <w:t xml:space="preserve"> s </w:t>
            </w:r>
            <w:r>
              <w:rPr>
                <w:rFonts w:ascii="TimesNewRomanPSMT" w:hAnsi="TimesNewRomanPSMT" w:cs="Calibri"/>
                <w:color w:val="000000"/>
              </w:rPr>
              <w:t>Národním ústavem pro vzdělávání při tvorbě kvalifikačních standardů v oblasti finanční kontroly, podklady pro Ministerstvo financí</w:t>
            </w:r>
          </w:p>
          <w:p w:rsidR="00987345" w:rsidRDefault="00987345" w:rsidP="00987345">
            <w:pPr>
              <w:jc w:val="both"/>
              <w:rPr>
                <w:b/>
              </w:rPr>
            </w:pPr>
          </w:p>
        </w:tc>
      </w:tr>
    </w:tbl>
    <w:p w:rsidR="007815DE" w:rsidRDefault="007815DE" w:rsidP="007815DE"/>
    <w:p w:rsidR="007815DE" w:rsidRDefault="007815DE" w:rsidP="007815DE">
      <w:pPr>
        <w:spacing w:after="160" w:line="259" w:lineRule="auto"/>
      </w:pPr>
      <w:r>
        <w:br w:type="page"/>
      </w: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7815DE" w:rsidTr="0073006D">
        <w:tc>
          <w:tcPr>
            <w:tcW w:w="9672" w:type="dxa"/>
            <w:tcBorders>
              <w:bottom w:val="double" w:sz="4" w:space="0" w:color="auto"/>
            </w:tcBorders>
            <w:shd w:val="clear" w:color="auto" w:fill="BDD6EE"/>
          </w:tcPr>
          <w:p w:rsidR="007815DE" w:rsidRDefault="007815DE" w:rsidP="003F6EB7">
            <w:pPr>
              <w:jc w:val="both"/>
              <w:rPr>
                <w:b/>
                <w:sz w:val="28"/>
              </w:rPr>
            </w:pPr>
            <w:r>
              <w:rPr>
                <w:b/>
                <w:sz w:val="28"/>
              </w:rPr>
              <w:lastRenderedPageBreak/>
              <w:t>C-III – Informační zabezpečení studijního programu</w:t>
            </w:r>
          </w:p>
        </w:tc>
      </w:tr>
      <w:tr w:rsidR="007815DE" w:rsidTr="0073006D">
        <w:trPr>
          <w:trHeight w:val="283"/>
        </w:trPr>
        <w:tc>
          <w:tcPr>
            <w:tcW w:w="9672" w:type="dxa"/>
            <w:tcBorders>
              <w:top w:val="single" w:sz="2" w:space="0" w:color="auto"/>
              <w:left w:val="single" w:sz="2" w:space="0" w:color="auto"/>
              <w:bottom w:val="single" w:sz="2" w:space="0" w:color="auto"/>
              <w:right w:val="single" w:sz="2" w:space="0" w:color="auto"/>
            </w:tcBorders>
            <w:shd w:val="clear" w:color="auto" w:fill="F7CAAC"/>
            <w:vAlign w:val="center"/>
          </w:tcPr>
          <w:p w:rsidR="007815DE" w:rsidRDefault="007815DE" w:rsidP="003F6EB7">
            <w:r>
              <w:rPr>
                <w:b/>
              </w:rPr>
              <w:t xml:space="preserve">Název a stručný popis studijního informačního systému </w:t>
            </w:r>
          </w:p>
        </w:tc>
      </w:tr>
      <w:tr w:rsidR="007815DE" w:rsidTr="0073006D">
        <w:trPr>
          <w:trHeight w:val="2268"/>
        </w:trPr>
        <w:tc>
          <w:tcPr>
            <w:tcW w:w="9672" w:type="dxa"/>
            <w:tcBorders>
              <w:top w:val="single" w:sz="2" w:space="0" w:color="auto"/>
              <w:left w:val="single" w:sz="2" w:space="0" w:color="auto"/>
              <w:bottom w:val="single" w:sz="2" w:space="0" w:color="auto"/>
              <w:right w:val="single" w:sz="2" w:space="0" w:color="auto"/>
            </w:tcBorders>
          </w:tcPr>
          <w:p w:rsidR="007815DE" w:rsidRDefault="007815DE" w:rsidP="003F6EB7">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815DE" w:rsidTr="0073006D">
        <w:trPr>
          <w:trHeight w:val="283"/>
        </w:trPr>
        <w:tc>
          <w:tcPr>
            <w:tcW w:w="9672" w:type="dxa"/>
            <w:shd w:val="clear" w:color="auto" w:fill="F7CAAC"/>
            <w:vAlign w:val="center"/>
          </w:tcPr>
          <w:p w:rsidR="007815DE" w:rsidRDefault="007815DE" w:rsidP="003F6EB7">
            <w:pPr>
              <w:rPr>
                <w:b/>
              </w:rPr>
            </w:pPr>
            <w:r>
              <w:rPr>
                <w:b/>
              </w:rPr>
              <w:t>Přístup ke studijní literatuře</w:t>
            </w:r>
          </w:p>
        </w:tc>
      </w:tr>
      <w:tr w:rsidR="007815DE" w:rsidTr="0073006D">
        <w:trPr>
          <w:trHeight w:val="2268"/>
        </w:trPr>
        <w:tc>
          <w:tcPr>
            <w:tcW w:w="9672" w:type="dxa"/>
          </w:tcPr>
          <w:p w:rsidR="007815DE" w:rsidRPr="00763938" w:rsidRDefault="007815DE" w:rsidP="003F6EB7">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99"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100" w:history="1">
              <w:r w:rsidRPr="00357030">
                <w:rPr>
                  <w:rStyle w:val="Hypertextovodkaz"/>
                </w:rPr>
                <w:t>http://publikace.k.utb.cz</w:t>
              </w:r>
            </w:hyperlink>
            <w:r w:rsidRPr="00763938">
              <w:t>.</w:t>
            </w:r>
            <w:r>
              <w:t xml:space="preserve"> </w:t>
            </w:r>
          </w:p>
        </w:tc>
      </w:tr>
      <w:tr w:rsidR="007815DE" w:rsidTr="0073006D">
        <w:trPr>
          <w:trHeight w:val="283"/>
        </w:trPr>
        <w:tc>
          <w:tcPr>
            <w:tcW w:w="9672" w:type="dxa"/>
            <w:shd w:val="clear" w:color="auto" w:fill="F7CAAC"/>
            <w:vAlign w:val="center"/>
          </w:tcPr>
          <w:p w:rsidR="007815DE" w:rsidRDefault="007815DE" w:rsidP="003F6EB7">
            <w:r>
              <w:rPr>
                <w:b/>
              </w:rPr>
              <w:t>Přehled zpřístupněných databází</w:t>
            </w:r>
          </w:p>
        </w:tc>
      </w:tr>
      <w:tr w:rsidR="007815DE" w:rsidTr="0073006D">
        <w:trPr>
          <w:trHeight w:val="2268"/>
        </w:trPr>
        <w:tc>
          <w:tcPr>
            <w:tcW w:w="9672" w:type="dxa"/>
          </w:tcPr>
          <w:p w:rsidR="007815DE" w:rsidRDefault="007815DE" w:rsidP="00A421CD">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815DE" w:rsidRPr="00A421CD" w:rsidRDefault="007815DE" w:rsidP="003F6EB7">
            <w:pPr>
              <w:pStyle w:val="Default"/>
              <w:rPr>
                <w:sz w:val="20"/>
                <w:szCs w:val="20"/>
              </w:rPr>
            </w:pPr>
            <w:r w:rsidRPr="00A421CD">
              <w:rPr>
                <w:sz w:val="20"/>
                <w:szCs w:val="20"/>
              </w:rPr>
              <w:t xml:space="preserve">Konkrétní dostupné databáze: </w:t>
            </w:r>
          </w:p>
          <w:p w:rsidR="007815DE" w:rsidRPr="00A421CD" w:rsidRDefault="007815DE" w:rsidP="00726145">
            <w:pPr>
              <w:pStyle w:val="Default"/>
              <w:numPr>
                <w:ilvl w:val="0"/>
                <w:numId w:val="27"/>
              </w:numPr>
              <w:rPr>
                <w:color w:val="000009"/>
                <w:sz w:val="20"/>
                <w:szCs w:val="20"/>
              </w:rPr>
            </w:pPr>
            <w:r w:rsidRPr="00A421CD">
              <w:rPr>
                <w:color w:val="000009"/>
                <w:sz w:val="20"/>
                <w:szCs w:val="20"/>
              </w:rPr>
              <w:t xml:space="preserve">Citační databáze Web of Science a Scopus </w:t>
            </w:r>
          </w:p>
          <w:p w:rsidR="007815DE" w:rsidRPr="00A421CD" w:rsidRDefault="007815DE" w:rsidP="00726145">
            <w:pPr>
              <w:pStyle w:val="Default"/>
              <w:numPr>
                <w:ilvl w:val="0"/>
                <w:numId w:val="27"/>
              </w:numPr>
              <w:jc w:val="both"/>
              <w:rPr>
                <w:sz w:val="20"/>
                <w:szCs w:val="20"/>
              </w:rPr>
            </w:pPr>
            <w:r w:rsidRPr="00A421CD">
              <w:rPr>
                <w:color w:val="000009"/>
                <w:sz w:val="20"/>
                <w:szCs w:val="20"/>
              </w:rPr>
              <w:t xml:space="preserve">Multioborové kolekce elektronických časopisů Elsevier ScienceDirect, Wiley Online Library, SpringerLink a další. </w:t>
            </w:r>
          </w:p>
          <w:p w:rsidR="007815DE" w:rsidRDefault="007815DE" w:rsidP="00726145">
            <w:pPr>
              <w:pStyle w:val="Default"/>
              <w:numPr>
                <w:ilvl w:val="0"/>
                <w:numId w:val="27"/>
              </w:numPr>
              <w:rPr>
                <w:sz w:val="20"/>
                <w:szCs w:val="20"/>
              </w:rPr>
            </w:pPr>
            <w:r>
              <w:rPr>
                <w:color w:val="000009"/>
                <w:sz w:val="20"/>
                <w:szCs w:val="20"/>
              </w:rPr>
              <w:t xml:space="preserve">Multioborové plnotextové databáze Ebsco a ProQuest </w:t>
            </w:r>
          </w:p>
          <w:p w:rsidR="007815DE" w:rsidRDefault="007815DE" w:rsidP="003F6EB7">
            <w:r>
              <w:t xml:space="preserve">Seznam všech databází: </w:t>
            </w:r>
            <w:r>
              <w:rPr>
                <w:color w:val="0000FF"/>
              </w:rPr>
              <w:t>http://portal.k.utb.cz/databases/alphabetical/</w:t>
            </w:r>
          </w:p>
        </w:tc>
      </w:tr>
      <w:tr w:rsidR="007815DE" w:rsidTr="0073006D">
        <w:trPr>
          <w:trHeight w:val="284"/>
        </w:trPr>
        <w:tc>
          <w:tcPr>
            <w:tcW w:w="9672" w:type="dxa"/>
            <w:shd w:val="clear" w:color="auto" w:fill="F7CAAC"/>
            <w:vAlign w:val="center"/>
          </w:tcPr>
          <w:p w:rsidR="007815DE" w:rsidRDefault="007815DE" w:rsidP="003F6EB7">
            <w:pPr>
              <w:rPr>
                <w:b/>
              </w:rPr>
            </w:pPr>
            <w:r>
              <w:rPr>
                <w:b/>
              </w:rPr>
              <w:t>Název a stručný popis používaného antiplagiátorského systému</w:t>
            </w:r>
          </w:p>
        </w:tc>
      </w:tr>
      <w:tr w:rsidR="007815DE" w:rsidTr="0073006D">
        <w:trPr>
          <w:trHeight w:val="2268"/>
        </w:trPr>
        <w:tc>
          <w:tcPr>
            <w:tcW w:w="9672" w:type="dxa"/>
            <w:shd w:val="clear" w:color="auto" w:fill="FFFFFF"/>
          </w:tcPr>
          <w:p w:rsidR="007815DE" w:rsidRDefault="007815DE" w:rsidP="003F6EB7">
            <w:pPr>
              <w:jc w:val="both"/>
            </w:pPr>
            <w:r w:rsidRPr="000630CC">
              <w:lastRenderedPageBreak/>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815DE" w:rsidRDefault="007815DE" w:rsidP="007815DE"/>
    <w:p w:rsidR="007815DE" w:rsidRDefault="007815DE" w:rsidP="007815DE">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815DE" w:rsidTr="003F6EB7">
        <w:tc>
          <w:tcPr>
            <w:tcW w:w="9389" w:type="dxa"/>
            <w:gridSpan w:val="8"/>
            <w:tcBorders>
              <w:bottom w:val="double" w:sz="4" w:space="0" w:color="auto"/>
            </w:tcBorders>
            <w:shd w:val="clear" w:color="auto" w:fill="BDD6EE"/>
          </w:tcPr>
          <w:p w:rsidR="007815DE" w:rsidRDefault="007815DE" w:rsidP="003F6EB7">
            <w:pPr>
              <w:jc w:val="both"/>
              <w:rPr>
                <w:b/>
                <w:sz w:val="28"/>
              </w:rPr>
            </w:pPr>
            <w:r>
              <w:rPr>
                <w:b/>
                <w:sz w:val="28"/>
              </w:rPr>
              <w:lastRenderedPageBreak/>
              <w:t xml:space="preserve">C-IV – </w:t>
            </w:r>
            <w:r>
              <w:rPr>
                <w:b/>
                <w:sz w:val="26"/>
                <w:szCs w:val="26"/>
              </w:rPr>
              <w:t>Materiální zabezpečení studijního programu</w:t>
            </w:r>
          </w:p>
        </w:tc>
      </w:tr>
      <w:tr w:rsidR="007815DE" w:rsidTr="003F6EB7">
        <w:tc>
          <w:tcPr>
            <w:tcW w:w="3167" w:type="dxa"/>
            <w:tcBorders>
              <w:top w:val="single" w:sz="2" w:space="0" w:color="auto"/>
              <w:left w:val="single" w:sz="2" w:space="0" w:color="auto"/>
              <w:bottom w:val="single" w:sz="2" w:space="0" w:color="auto"/>
              <w:right w:val="single" w:sz="2" w:space="0" w:color="auto"/>
            </w:tcBorders>
            <w:shd w:val="clear" w:color="auto" w:fill="F7CAAC"/>
          </w:tcPr>
          <w:p w:rsidR="007815DE" w:rsidRDefault="007815DE" w:rsidP="003F6EB7">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7815DE" w:rsidRDefault="007815DE" w:rsidP="003F6EB7">
            <w:pPr>
              <w:jc w:val="both"/>
            </w:pPr>
            <w:r>
              <w:t>Univerzita Tomáše Bati ve Zlíně</w:t>
            </w:r>
          </w:p>
          <w:p w:rsidR="007815DE" w:rsidRDefault="007815DE" w:rsidP="003F6EB7">
            <w:pPr>
              <w:jc w:val="both"/>
            </w:pPr>
            <w:r>
              <w:t>Fakulta managementu a ekonomiky</w:t>
            </w:r>
          </w:p>
          <w:p w:rsidR="007815DE" w:rsidRDefault="007815DE" w:rsidP="003F6EB7">
            <w:pPr>
              <w:jc w:val="both"/>
            </w:pPr>
            <w:r>
              <w:t>Mostní 5139</w:t>
            </w:r>
          </w:p>
          <w:p w:rsidR="007815DE" w:rsidRDefault="007815DE" w:rsidP="003F6EB7">
            <w:pPr>
              <w:jc w:val="both"/>
            </w:pPr>
            <w:r>
              <w:t>76001 Zlín</w:t>
            </w:r>
          </w:p>
        </w:tc>
      </w:tr>
      <w:tr w:rsidR="007815DE" w:rsidTr="003F6EB7">
        <w:tc>
          <w:tcPr>
            <w:tcW w:w="9389" w:type="dxa"/>
            <w:gridSpan w:val="8"/>
            <w:shd w:val="clear" w:color="auto" w:fill="F7CAAC"/>
          </w:tcPr>
          <w:p w:rsidR="007815DE" w:rsidRDefault="007815DE" w:rsidP="003F6EB7">
            <w:pPr>
              <w:jc w:val="both"/>
              <w:rPr>
                <w:b/>
              </w:rPr>
            </w:pPr>
            <w:r>
              <w:rPr>
                <w:b/>
              </w:rPr>
              <w:t>Kapacita výukových místností pro teoretickou výuku</w:t>
            </w:r>
          </w:p>
        </w:tc>
      </w:tr>
      <w:tr w:rsidR="007815DE" w:rsidTr="003F6EB7">
        <w:trPr>
          <w:trHeight w:val="2268"/>
        </w:trPr>
        <w:tc>
          <w:tcPr>
            <w:tcW w:w="9389" w:type="dxa"/>
            <w:gridSpan w:val="8"/>
          </w:tcPr>
          <w:p w:rsidR="00566D03" w:rsidRDefault="00566D03" w:rsidP="00566D03">
            <w:pPr>
              <w:rPr>
                <w:color w:val="000000"/>
              </w:rPr>
            </w:pPr>
            <w:r>
              <w:rPr>
                <w:color w:val="000000"/>
              </w:rPr>
              <w:t xml:space="preserve">Univerzita Tomáše Bati ve Zlíně disponuje 28 velkými posluchárnami o celkové kapacitě 3103 míst. </w:t>
            </w:r>
          </w:p>
          <w:p w:rsidR="00566D03" w:rsidRDefault="00566D03" w:rsidP="00566D03">
            <w:pPr>
              <w:rPr>
                <w:color w:val="000000"/>
              </w:rPr>
            </w:pPr>
            <w:r>
              <w:rPr>
                <w:color w:val="000000"/>
              </w:rPr>
              <w:t>Z toho Fakulta managementu a ekonomiky disponuje:</w:t>
            </w:r>
          </w:p>
          <w:p w:rsidR="00566D03" w:rsidRDefault="00566D03" w:rsidP="00124FDB">
            <w:pPr>
              <w:numPr>
                <w:ilvl w:val="0"/>
                <w:numId w:val="78"/>
              </w:numPr>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566D03" w:rsidRDefault="00566D03" w:rsidP="00124FDB">
            <w:pPr>
              <w:numPr>
                <w:ilvl w:val="0"/>
                <w:numId w:val="78"/>
              </w:numPr>
              <w:textAlignment w:val="center"/>
            </w:pPr>
            <w:r>
              <w:rPr>
                <w:color w:val="000000"/>
              </w:rPr>
              <w:t>3 posluchárnami s kapacitou 222 míst vybavenými moderní audiovizuální technikou, včetně tabulí pro popis stíratelnými fixy,</w:t>
            </w:r>
          </w:p>
          <w:p w:rsidR="00566D03" w:rsidRDefault="00566D03" w:rsidP="00124FDB">
            <w:pPr>
              <w:numPr>
                <w:ilvl w:val="0"/>
                <w:numId w:val="78"/>
              </w:numPr>
              <w:textAlignment w:val="center"/>
            </w:pPr>
            <w:r>
              <w:rPr>
                <w:color w:val="000000"/>
              </w:rPr>
              <w:t>2 posluchárnami s kapacitou 138 míst vybavenými moderní audiovizuální technikou s možností promítání prezentací na více ploch a včetně interaktivních tabulí,</w:t>
            </w:r>
          </w:p>
          <w:p w:rsidR="00566D03" w:rsidRDefault="00566D03" w:rsidP="00124FDB">
            <w:pPr>
              <w:numPr>
                <w:ilvl w:val="0"/>
                <w:numId w:val="78"/>
              </w:numPr>
              <w:textAlignment w:val="center"/>
            </w:pPr>
            <w:r>
              <w:rPr>
                <w:color w:val="000000"/>
              </w:rPr>
              <w:t>1 přednáškovou místností o kapacitě 182 míst vybavenou moderní audiovizuální technikou s možností promítání prezentací na více ploch a včetně tabulí,</w:t>
            </w:r>
          </w:p>
          <w:p w:rsidR="00566D03" w:rsidRDefault="00566D03" w:rsidP="00124FDB">
            <w:pPr>
              <w:numPr>
                <w:ilvl w:val="0"/>
                <w:numId w:val="78"/>
              </w:numPr>
              <w:textAlignment w:val="center"/>
            </w:pPr>
            <w:r>
              <w:rPr>
                <w:color w:val="000000"/>
              </w:rPr>
              <w:t>9 seminárními místnosti o kapacitě 276 míst vybavenými jednotným prezentačním místem, které obsahují moderní počítačovou a audiovizuální techniku včetně tabulí.</w:t>
            </w:r>
          </w:p>
          <w:p w:rsidR="007815DE" w:rsidRDefault="007815DE" w:rsidP="003F6EB7"/>
        </w:tc>
      </w:tr>
      <w:tr w:rsidR="007815DE" w:rsidTr="003F6EB7">
        <w:trPr>
          <w:trHeight w:val="202"/>
        </w:trPr>
        <w:tc>
          <w:tcPr>
            <w:tcW w:w="3368" w:type="dxa"/>
            <w:gridSpan w:val="3"/>
            <w:shd w:val="clear" w:color="auto" w:fill="F7CAAC"/>
          </w:tcPr>
          <w:p w:rsidR="007815DE" w:rsidRDefault="007815DE" w:rsidP="003F6EB7">
            <w:pPr>
              <w:rPr>
                <w:b/>
              </w:rPr>
            </w:pPr>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pPr>
              <w:rPr>
                <w:b/>
                <w:shd w:val="clear" w:color="auto" w:fill="F7CAAC"/>
              </w:rPr>
            </w:pPr>
            <w:r>
              <w:rPr>
                <w:b/>
                <w:shd w:val="clear" w:color="auto" w:fill="F7CAAC"/>
              </w:rPr>
              <w:t>Doba platnosti nájmu</w:t>
            </w:r>
          </w:p>
        </w:tc>
        <w:tc>
          <w:tcPr>
            <w:tcW w:w="2426" w:type="dxa"/>
            <w:gridSpan w:val="2"/>
          </w:tcPr>
          <w:p w:rsidR="007815DE" w:rsidRDefault="007815DE" w:rsidP="003F6EB7"/>
        </w:tc>
      </w:tr>
      <w:tr w:rsidR="007815DE" w:rsidTr="003F6EB7">
        <w:trPr>
          <w:trHeight w:val="139"/>
        </w:trPr>
        <w:tc>
          <w:tcPr>
            <w:tcW w:w="9389" w:type="dxa"/>
            <w:gridSpan w:val="8"/>
            <w:shd w:val="clear" w:color="auto" w:fill="F7CAAC"/>
          </w:tcPr>
          <w:p w:rsidR="007815DE" w:rsidRDefault="007815DE" w:rsidP="003F6EB7">
            <w:r>
              <w:rPr>
                <w:b/>
              </w:rPr>
              <w:t>Kapacita a popis odborné učebny</w:t>
            </w:r>
          </w:p>
        </w:tc>
      </w:tr>
      <w:tr w:rsidR="007815DE" w:rsidTr="003F6EB7">
        <w:trPr>
          <w:trHeight w:val="1757"/>
        </w:trPr>
        <w:tc>
          <w:tcPr>
            <w:tcW w:w="9389" w:type="dxa"/>
            <w:gridSpan w:val="8"/>
          </w:tcPr>
          <w:p w:rsidR="00566D03" w:rsidRDefault="00566D03" w:rsidP="00566D03">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w:t>
            </w:r>
            <w:r w:rsidR="00596B1B">
              <w:rPr>
                <w:sz w:val="20"/>
                <w:szCs w:val="20"/>
              </w:rPr>
              <w:t xml:space="preserve">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rsidR="007815DE" w:rsidRDefault="007815DE" w:rsidP="00AA23FD">
            <w:pPr>
              <w:pStyle w:val="Default"/>
              <w:jc w:val="both"/>
            </w:pPr>
          </w:p>
        </w:tc>
      </w:tr>
      <w:tr w:rsidR="007815DE" w:rsidTr="003F6EB7">
        <w:trPr>
          <w:trHeight w:val="166"/>
        </w:trPr>
        <w:tc>
          <w:tcPr>
            <w:tcW w:w="3368" w:type="dxa"/>
            <w:gridSpan w:val="3"/>
            <w:shd w:val="clear" w:color="auto" w:fill="F7CAAC"/>
          </w:tcPr>
          <w:p w:rsidR="007815DE" w:rsidRDefault="007815DE" w:rsidP="003F6EB7">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r>
              <w:rPr>
                <w:b/>
                <w:shd w:val="clear" w:color="auto" w:fill="F7CAAC"/>
              </w:rPr>
              <w:t>Doba platnosti nájmu</w:t>
            </w:r>
          </w:p>
        </w:tc>
        <w:tc>
          <w:tcPr>
            <w:tcW w:w="2426" w:type="dxa"/>
            <w:gridSpan w:val="2"/>
          </w:tcPr>
          <w:p w:rsidR="007815DE" w:rsidRDefault="007815DE" w:rsidP="003F6EB7"/>
        </w:tc>
      </w:tr>
      <w:tr w:rsidR="007815DE" w:rsidTr="003F6EB7">
        <w:trPr>
          <w:trHeight w:val="135"/>
        </w:trPr>
        <w:tc>
          <w:tcPr>
            <w:tcW w:w="9389" w:type="dxa"/>
            <w:gridSpan w:val="8"/>
            <w:shd w:val="clear" w:color="auto" w:fill="F7CAAC"/>
          </w:tcPr>
          <w:p w:rsidR="007815DE" w:rsidRDefault="007815DE" w:rsidP="003F6EB7">
            <w:r>
              <w:rPr>
                <w:b/>
              </w:rPr>
              <w:t>Kapacita a popis odborné učebny</w:t>
            </w:r>
          </w:p>
        </w:tc>
      </w:tr>
      <w:tr w:rsidR="007815DE" w:rsidTr="003F6EB7">
        <w:trPr>
          <w:trHeight w:val="1693"/>
        </w:trPr>
        <w:tc>
          <w:tcPr>
            <w:tcW w:w="9389" w:type="dxa"/>
            <w:gridSpan w:val="8"/>
          </w:tcPr>
          <w:p w:rsidR="007815DE" w:rsidRDefault="007815DE" w:rsidP="00AA23FD">
            <w:pPr>
              <w:jc w:val="both"/>
              <w:rPr>
                <w:b/>
              </w:rPr>
            </w:pPr>
          </w:p>
        </w:tc>
      </w:tr>
      <w:tr w:rsidR="007815DE" w:rsidTr="003F6EB7">
        <w:trPr>
          <w:trHeight w:val="135"/>
        </w:trPr>
        <w:tc>
          <w:tcPr>
            <w:tcW w:w="3294" w:type="dxa"/>
            <w:gridSpan w:val="2"/>
            <w:shd w:val="clear" w:color="auto" w:fill="F7CAAC"/>
          </w:tcPr>
          <w:p w:rsidR="007815DE" w:rsidRDefault="007815DE" w:rsidP="003F6EB7">
            <w:pPr>
              <w:rPr>
                <w:b/>
              </w:rPr>
            </w:pPr>
            <w:r w:rsidRPr="004D3AA2">
              <w:rPr>
                <w:b/>
              </w:rPr>
              <w:t>Z toho kapacita</w:t>
            </w:r>
            <w:r>
              <w:rPr>
                <w:b/>
              </w:rPr>
              <w:t xml:space="preserve"> v prostorách v nájmu</w:t>
            </w:r>
          </w:p>
        </w:tc>
        <w:tc>
          <w:tcPr>
            <w:tcW w:w="1400" w:type="dxa"/>
            <w:gridSpan w:val="3"/>
          </w:tcPr>
          <w:p w:rsidR="007815DE" w:rsidRDefault="007815DE" w:rsidP="003F6EB7">
            <w:pPr>
              <w:rPr>
                <w:b/>
              </w:rPr>
            </w:pPr>
          </w:p>
        </w:tc>
        <w:tc>
          <w:tcPr>
            <w:tcW w:w="2347" w:type="dxa"/>
            <w:gridSpan w:val="2"/>
            <w:shd w:val="clear" w:color="auto" w:fill="F7CAAC"/>
          </w:tcPr>
          <w:p w:rsidR="007815DE" w:rsidRDefault="007815DE" w:rsidP="003F6EB7">
            <w:pPr>
              <w:rPr>
                <w:b/>
              </w:rPr>
            </w:pPr>
            <w:r>
              <w:rPr>
                <w:b/>
                <w:shd w:val="clear" w:color="auto" w:fill="F7CAAC"/>
              </w:rPr>
              <w:t>Doba platnosti nájmu</w:t>
            </w:r>
          </w:p>
        </w:tc>
        <w:tc>
          <w:tcPr>
            <w:tcW w:w="2348" w:type="dxa"/>
          </w:tcPr>
          <w:p w:rsidR="007815DE" w:rsidRDefault="007815DE" w:rsidP="003F6EB7">
            <w:pPr>
              <w:rPr>
                <w:b/>
              </w:rPr>
            </w:pPr>
          </w:p>
        </w:tc>
      </w:tr>
      <w:tr w:rsidR="007815DE" w:rsidTr="003F6EB7">
        <w:trPr>
          <w:trHeight w:val="135"/>
        </w:trPr>
        <w:tc>
          <w:tcPr>
            <w:tcW w:w="9389" w:type="dxa"/>
            <w:gridSpan w:val="8"/>
            <w:shd w:val="clear" w:color="auto" w:fill="F7CAAC"/>
          </w:tcPr>
          <w:p w:rsidR="007815DE" w:rsidRDefault="007815DE" w:rsidP="003F6EB7">
            <w:pPr>
              <w:rPr>
                <w:b/>
              </w:rPr>
            </w:pPr>
            <w:r>
              <w:rPr>
                <w:b/>
              </w:rPr>
              <w:t xml:space="preserve">Vyjádření orgánu </w:t>
            </w:r>
            <w:r>
              <w:rPr>
                <w:b/>
                <w:shd w:val="clear" w:color="auto" w:fill="F7CAAC"/>
              </w:rPr>
              <w:t>hygienické služby ze dne</w:t>
            </w:r>
          </w:p>
        </w:tc>
      </w:tr>
      <w:tr w:rsidR="007815DE" w:rsidTr="003F6EB7">
        <w:trPr>
          <w:trHeight w:val="680"/>
        </w:trPr>
        <w:tc>
          <w:tcPr>
            <w:tcW w:w="9389" w:type="dxa"/>
            <w:gridSpan w:val="8"/>
          </w:tcPr>
          <w:p w:rsidR="007815DE" w:rsidRDefault="007815DE" w:rsidP="003F6EB7"/>
        </w:tc>
      </w:tr>
      <w:tr w:rsidR="007815DE" w:rsidTr="003F6EB7">
        <w:trPr>
          <w:trHeight w:val="205"/>
        </w:trPr>
        <w:tc>
          <w:tcPr>
            <w:tcW w:w="9389" w:type="dxa"/>
            <w:gridSpan w:val="8"/>
            <w:shd w:val="clear" w:color="auto" w:fill="F7CAAC"/>
          </w:tcPr>
          <w:p w:rsidR="007815DE" w:rsidRDefault="007815DE" w:rsidP="003F6EB7">
            <w:pPr>
              <w:rPr>
                <w:b/>
              </w:rPr>
            </w:pPr>
            <w:r>
              <w:rPr>
                <w:b/>
              </w:rPr>
              <w:t>Opatření a podmínky k zajištění rovného přístupu</w:t>
            </w:r>
          </w:p>
        </w:tc>
      </w:tr>
      <w:tr w:rsidR="00566D03" w:rsidTr="003F6EB7">
        <w:trPr>
          <w:trHeight w:val="2411"/>
        </w:trPr>
        <w:tc>
          <w:tcPr>
            <w:tcW w:w="9389" w:type="dxa"/>
            <w:gridSpan w:val="8"/>
          </w:tcPr>
          <w:p w:rsidR="00566D03" w:rsidRDefault="00566D03" w:rsidP="00566D03">
            <w:pPr>
              <w:pStyle w:val="Default"/>
              <w:jc w:val="both"/>
              <w:rPr>
                <w:sz w:val="20"/>
                <w:szCs w:val="20"/>
              </w:rPr>
            </w:pPr>
            <w:r w:rsidRPr="00E013A9">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Pr>
                <w:sz w:val="20"/>
                <w:szCs w:val="20"/>
              </w:rPr>
              <w:t>8</w:t>
            </w:r>
            <w:r w:rsidRPr="00E013A9">
              <w:rPr>
                <w:sz w:val="20"/>
                <w:szCs w:val="20"/>
              </w:rPr>
              <w:t>/201</w:t>
            </w:r>
            <w:r>
              <w:rPr>
                <w:sz w:val="20"/>
                <w:szCs w:val="20"/>
              </w:rPr>
              <w:t>8</w:t>
            </w:r>
            <w:r w:rsidRPr="00E013A9">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566D03" w:rsidRPr="00E013A9" w:rsidRDefault="00566D03" w:rsidP="00566D03">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566D03" w:rsidRPr="00E013A9" w:rsidRDefault="00566D03" w:rsidP="00566D03">
            <w:pPr>
              <w:pStyle w:val="Default"/>
              <w:jc w:val="both"/>
              <w:rPr>
                <w:sz w:val="20"/>
                <w:szCs w:val="20"/>
              </w:rPr>
            </w:pPr>
            <w:r w:rsidRPr="00E013A9">
              <w:rPr>
                <w:sz w:val="20"/>
                <w:szCs w:val="20"/>
              </w:rPr>
              <w:t xml:space="preserve">Nad rámec služeb APO je uchazečům s SPV o studium na UTB ve Zlíně poskytovány služby týkající se: předávání informací již před přihlášením na daný obor, informování o možnosti přítomnosti osobního asistenta nebo </w:t>
            </w:r>
            <w:r w:rsidRPr="00E013A9">
              <w:rPr>
                <w:sz w:val="20"/>
                <w:szCs w:val="20"/>
              </w:rPr>
              <w:lastRenderedPageBreak/>
              <w:t>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566D03" w:rsidRDefault="00566D03" w:rsidP="00566D03">
            <w:pPr>
              <w:pStyle w:val="Default"/>
              <w:jc w:val="both"/>
              <w:rPr>
                <w:sz w:val="20"/>
                <w:szCs w:val="20"/>
              </w:rPr>
            </w:pPr>
            <w:r w:rsidRPr="00E013A9">
              <w:rPr>
                <w:sz w:val="20"/>
                <w:szCs w:val="20"/>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566D03" w:rsidRPr="00E013A9" w:rsidRDefault="00566D03" w:rsidP="00566D03">
            <w:pPr>
              <w:pStyle w:val="Default"/>
              <w:jc w:val="both"/>
              <w:rPr>
                <w:sz w:val="20"/>
                <w:szCs w:val="20"/>
              </w:rPr>
            </w:pPr>
          </w:p>
        </w:tc>
      </w:tr>
    </w:tbl>
    <w:p w:rsidR="007815DE" w:rsidRDefault="007815DE" w:rsidP="007815DE"/>
    <w:p w:rsidR="007815DE" w:rsidRDefault="007815DE" w:rsidP="007815DE">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815DE" w:rsidTr="003F6EB7">
        <w:tc>
          <w:tcPr>
            <w:tcW w:w="9778" w:type="dxa"/>
            <w:gridSpan w:val="2"/>
            <w:tcBorders>
              <w:bottom w:val="double" w:sz="4" w:space="0" w:color="auto"/>
            </w:tcBorders>
            <w:shd w:val="clear" w:color="auto" w:fill="BDD6EE"/>
          </w:tcPr>
          <w:p w:rsidR="007815DE" w:rsidRDefault="007815DE" w:rsidP="003F6EB7">
            <w:pPr>
              <w:jc w:val="both"/>
              <w:rPr>
                <w:b/>
                <w:sz w:val="28"/>
              </w:rPr>
            </w:pPr>
            <w:r>
              <w:rPr>
                <w:b/>
                <w:sz w:val="28"/>
              </w:rPr>
              <w:lastRenderedPageBreak/>
              <w:t>C-V – Finanční zabezpečení studijního programu</w:t>
            </w:r>
          </w:p>
        </w:tc>
      </w:tr>
      <w:tr w:rsidR="007815DE" w:rsidTr="003F6EB7">
        <w:tc>
          <w:tcPr>
            <w:tcW w:w="4219" w:type="dxa"/>
            <w:tcBorders>
              <w:top w:val="single" w:sz="12" w:space="0" w:color="auto"/>
            </w:tcBorders>
            <w:shd w:val="clear" w:color="auto" w:fill="F7CAAC"/>
          </w:tcPr>
          <w:p w:rsidR="007815DE" w:rsidRDefault="007815DE" w:rsidP="003F6EB7">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815DE" w:rsidRDefault="007815DE" w:rsidP="003F6EB7">
            <w:pPr>
              <w:jc w:val="both"/>
              <w:rPr>
                <w:bCs/>
              </w:rPr>
            </w:pPr>
            <w:r>
              <w:rPr>
                <w:bCs/>
              </w:rPr>
              <w:t xml:space="preserve">ano </w:t>
            </w:r>
          </w:p>
        </w:tc>
      </w:tr>
      <w:tr w:rsidR="007815DE" w:rsidTr="003F6EB7">
        <w:tc>
          <w:tcPr>
            <w:tcW w:w="9778" w:type="dxa"/>
            <w:gridSpan w:val="2"/>
            <w:shd w:val="clear" w:color="auto" w:fill="F7CAAC"/>
          </w:tcPr>
          <w:p w:rsidR="007815DE" w:rsidRDefault="007815DE" w:rsidP="003F6EB7">
            <w:pPr>
              <w:jc w:val="both"/>
              <w:rPr>
                <w:b/>
              </w:rPr>
            </w:pPr>
            <w:r>
              <w:rPr>
                <w:b/>
              </w:rPr>
              <w:t>Zhodnocení předpokládaných nákladů a zdrojů na uskutečňování studijního programu</w:t>
            </w:r>
          </w:p>
        </w:tc>
      </w:tr>
      <w:tr w:rsidR="007815DE" w:rsidTr="003F6EB7">
        <w:trPr>
          <w:trHeight w:val="5398"/>
        </w:trPr>
        <w:tc>
          <w:tcPr>
            <w:tcW w:w="9778" w:type="dxa"/>
            <w:gridSpan w:val="2"/>
          </w:tcPr>
          <w:p w:rsidR="007815DE" w:rsidRDefault="007815DE" w:rsidP="003F6EB7">
            <w:pPr>
              <w:jc w:val="both"/>
            </w:pPr>
          </w:p>
        </w:tc>
      </w:tr>
    </w:tbl>
    <w:p w:rsidR="00E14C88" w:rsidRDefault="00E14C88" w:rsidP="00694BA8">
      <w:pPr>
        <w:spacing w:after="160" w:line="259" w:lineRule="auto"/>
      </w:pPr>
    </w:p>
    <w:p w:rsidR="00E14C88" w:rsidRDefault="00E14C88">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14C88" w:rsidTr="003F6EB7">
        <w:tc>
          <w:tcPr>
            <w:tcW w:w="9285" w:type="dxa"/>
            <w:tcBorders>
              <w:bottom w:val="double" w:sz="4" w:space="0" w:color="auto"/>
            </w:tcBorders>
            <w:shd w:val="clear" w:color="auto" w:fill="BDD6EE"/>
          </w:tcPr>
          <w:p w:rsidR="00E14C88" w:rsidRDefault="00E14C88" w:rsidP="003F6EB7">
            <w:pPr>
              <w:jc w:val="both"/>
              <w:rPr>
                <w:b/>
                <w:sz w:val="28"/>
              </w:rPr>
            </w:pPr>
            <w:r>
              <w:rPr>
                <w:b/>
                <w:sz w:val="28"/>
              </w:rPr>
              <w:lastRenderedPageBreak/>
              <w:t xml:space="preserve">D-I – </w:t>
            </w:r>
            <w:r>
              <w:rPr>
                <w:b/>
                <w:sz w:val="26"/>
                <w:szCs w:val="26"/>
              </w:rPr>
              <w:t>Záměr rozvoje a další údaje ke studijnímu programu</w:t>
            </w:r>
          </w:p>
        </w:tc>
      </w:tr>
      <w:tr w:rsidR="00E14C88" w:rsidTr="003F6EB7">
        <w:trPr>
          <w:trHeight w:val="185"/>
        </w:trPr>
        <w:tc>
          <w:tcPr>
            <w:tcW w:w="9285" w:type="dxa"/>
            <w:shd w:val="clear" w:color="auto" w:fill="F7CAAC"/>
          </w:tcPr>
          <w:p w:rsidR="00E14C88" w:rsidRDefault="00E14C88" w:rsidP="003F6EB7">
            <w:pPr>
              <w:rPr>
                <w:b/>
              </w:rPr>
            </w:pPr>
            <w:r>
              <w:rPr>
                <w:b/>
              </w:rPr>
              <w:t>Záměr rozvoje studijního programu a jeho odůvodnění</w:t>
            </w:r>
          </w:p>
        </w:tc>
      </w:tr>
      <w:tr w:rsidR="00E14C88" w:rsidTr="003F6EB7">
        <w:trPr>
          <w:trHeight w:val="2835"/>
        </w:trPr>
        <w:tc>
          <w:tcPr>
            <w:tcW w:w="9285" w:type="dxa"/>
            <w:shd w:val="clear" w:color="auto" w:fill="FFFFFF"/>
          </w:tcPr>
          <w:p w:rsidR="002339F1" w:rsidRDefault="002339F1" w:rsidP="002339F1">
            <w:pPr>
              <w:jc w:val="both"/>
            </w:pPr>
            <w:r>
              <w:t xml:space="preserve">Záměr rozvoje studijního programu </w:t>
            </w:r>
            <w:r w:rsidRPr="00B96F8B">
              <w:rPr>
                <w:b/>
              </w:rPr>
              <w:t xml:space="preserve">BSP </w:t>
            </w:r>
            <w:r>
              <w:rPr>
                <w:b/>
              </w:rPr>
              <w:t>Finance a finanční technologie</w:t>
            </w:r>
            <w:r>
              <w:t xml:space="preserve">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Dlouhodobém záměru vzdělávací a vědecké, výzkumné, vývojové a další tvůrčí činnosti FaME UTB ve Zlíně pro roky 2016-2020. </w:t>
            </w:r>
          </w:p>
          <w:p w:rsidR="002339F1" w:rsidRDefault="002339F1" w:rsidP="002339F1">
            <w:pPr>
              <w:jc w:val="both"/>
            </w:pPr>
            <w:r>
              <w:t xml:space="preserve">Cílem rozvoje uvedeného studijního programu je podporovat studenty v následujících oblastech: </w:t>
            </w:r>
          </w:p>
          <w:p w:rsidR="002339F1" w:rsidRDefault="00596B1B" w:rsidP="00016FF9">
            <w:pPr>
              <w:numPr>
                <w:ilvl w:val="0"/>
                <w:numId w:val="105"/>
              </w:numPr>
              <w:jc w:val="both"/>
            </w:pPr>
            <w:r>
              <w:t>P</w:t>
            </w:r>
            <w:r w:rsidR="002339F1">
              <w:t>odporování mobility studujících v souvislosti s mezinárodními trendy; podpora studia jazyků v odborném vzdělávání.</w:t>
            </w:r>
          </w:p>
          <w:p w:rsidR="002339F1" w:rsidRDefault="00596B1B" w:rsidP="00016FF9">
            <w:pPr>
              <w:numPr>
                <w:ilvl w:val="0"/>
                <w:numId w:val="105"/>
              </w:numPr>
              <w:jc w:val="both"/>
            </w:pPr>
            <w:r>
              <w:t>T</w:t>
            </w:r>
            <w:r w:rsidR="002339F1">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2339F1" w:rsidRDefault="00596B1B" w:rsidP="00016FF9">
            <w:pPr>
              <w:numPr>
                <w:ilvl w:val="0"/>
                <w:numId w:val="105"/>
              </w:numPr>
              <w:jc w:val="both"/>
            </w:pPr>
            <w:r>
              <w:t>P</w:t>
            </w:r>
            <w:r w:rsidR="002339F1">
              <w:t>odněcování k odpovědnosti za své činy ve vztahu k výkonu své pracovní činnosti; směřování ke schopnosti vnímat sociální vazby a podporovat rozvoj konceptu společenské odpovědnosti firem.</w:t>
            </w:r>
          </w:p>
          <w:p w:rsidR="002339F1" w:rsidRDefault="00596B1B" w:rsidP="00016FF9">
            <w:pPr>
              <w:numPr>
                <w:ilvl w:val="0"/>
                <w:numId w:val="105"/>
              </w:numPr>
              <w:jc w:val="both"/>
            </w:pPr>
            <w:r>
              <w:t>P</w:t>
            </w:r>
            <w:r w:rsidR="002339F1">
              <w:t>osílení povědomí o automatizaci a digitalizaci metod a nástrojů, používaných v zejména oblasti účetních,  daňových a finančních informačních systémů.</w:t>
            </w:r>
          </w:p>
          <w:p w:rsidR="002339F1" w:rsidRDefault="002339F1" w:rsidP="002339F1">
            <w:pPr>
              <w:jc w:val="both"/>
            </w:pPr>
            <w:r>
              <w:t xml:space="preserve">Konkrétní koncepce rozvoje studijního programu BSP Finance a finanční technologie je zaměřena na následující body:  </w:t>
            </w:r>
          </w:p>
          <w:p w:rsidR="002339F1" w:rsidRPr="009147FF" w:rsidRDefault="002339F1" w:rsidP="00016FF9">
            <w:pPr>
              <w:numPr>
                <w:ilvl w:val="0"/>
                <w:numId w:val="104"/>
              </w:numPr>
              <w:jc w:val="both"/>
            </w:pPr>
            <w:r w:rsidRPr="008F768C">
              <w:t xml:space="preserve">Průběžná aktualizace studijního programu v důsledku zohlednění aktuálních trendů v oblasti </w:t>
            </w:r>
            <w:r>
              <w:t>financí a finančních technologií</w:t>
            </w:r>
            <w:r w:rsidRPr="008F768C">
              <w:t>, včetně jejich zařazení do výuky jednotlivých předmětů</w:t>
            </w:r>
            <w:r>
              <w:t xml:space="preserve">.  </w:t>
            </w:r>
            <w:r w:rsidRPr="009147FF">
              <w:t xml:space="preserve">Garanti předmětů i ostatní do výuky zapojení pedagogové jsou součástí vědecko-výzkumných </w:t>
            </w:r>
            <w:r>
              <w:t xml:space="preserve">a vzdělávacích </w:t>
            </w:r>
            <w:r w:rsidRPr="009147FF">
              <w:t>projektů, pravidelně se účastní vědeckých konferencí</w:t>
            </w:r>
            <w:r>
              <w:t>/seminářů/workshopů</w:t>
            </w:r>
            <w:r w:rsidRPr="009147FF">
              <w:t xml:space="preserve"> v </w:t>
            </w:r>
            <w:r>
              <w:t>dan</w:t>
            </w:r>
            <w:r w:rsidRPr="009147FF">
              <w:t>é oblasti a sdílejí znalosti s kolegy na domácích i zahraničních vědecko-výzkumných institucích.</w:t>
            </w:r>
          </w:p>
          <w:p w:rsidR="002339F1" w:rsidRPr="008F768C" w:rsidRDefault="002339F1" w:rsidP="00016FF9">
            <w:pPr>
              <w:numPr>
                <w:ilvl w:val="0"/>
                <w:numId w:val="104"/>
              </w:numPr>
              <w:jc w:val="both"/>
            </w:pPr>
            <w:r w:rsidRPr="008F768C">
              <w:t>Rozšíření nabídky profilový</w:t>
            </w:r>
            <w:r>
              <w:t>ch odborných předmětů podporujících oblast financí a finančních technologií (úvod do finančních technologií, základy programování, finanční trhy, riziko, kybernetická bezpečnost a aplikace finančních technologií aj.</w:t>
            </w:r>
            <w:r w:rsidRPr="008F768C">
              <w:t xml:space="preserve">). </w:t>
            </w:r>
          </w:p>
          <w:p w:rsidR="002339F1" w:rsidRPr="009147FF" w:rsidRDefault="002339F1" w:rsidP="00016FF9">
            <w:pPr>
              <w:numPr>
                <w:ilvl w:val="0"/>
                <w:numId w:val="104"/>
              </w:numPr>
              <w:jc w:val="both"/>
            </w:pPr>
            <w:r>
              <w:t>Aktivní z</w:t>
            </w:r>
            <w:r w:rsidRPr="008F768C">
              <w:t>apojení externích přednášejících z praxe do výuky jednotlivých předmětů zejména v</w:t>
            </w:r>
            <w:r>
              <w:t> oblasti podnikových financí, finančních technologií a jejich aplikacích, finančních trzích aj.</w:t>
            </w:r>
            <w:r w:rsidRPr="008F768C">
              <w:t xml:space="preserve"> </w:t>
            </w:r>
            <w:r>
              <w:t xml:space="preserve">Odborníci z praxe </w:t>
            </w:r>
            <w:r w:rsidRPr="009147FF">
              <w:t>propagují své znalosti a zkušenosti v rámci zvaných přednášek v jednotlivých odborně zaměřených předmětech</w:t>
            </w:r>
            <w:r>
              <w:t xml:space="preserve">, což </w:t>
            </w:r>
            <w:r w:rsidRPr="009147FF">
              <w:t>dává studentům možnost konfrontovat teoretické znalosti s</w:t>
            </w:r>
            <w:r>
              <w:t> </w:t>
            </w:r>
            <w:r w:rsidRPr="009147FF">
              <w:t>praxí</w:t>
            </w:r>
            <w:r>
              <w:t>. R</w:t>
            </w:r>
            <w:r w:rsidRPr="009147FF">
              <w:t xml:space="preserve">ovněž </w:t>
            </w:r>
            <w:r>
              <w:t xml:space="preserve">interním </w:t>
            </w:r>
            <w:r w:rsidRPr="009147FF">
              <w:t xml:space="preserve">pedagogům </w:t>
            </w:r>
            <w:r>
              <w:t xml:space="preserve">se tak nabízí </w:t>
            </w:r>
            <w:r w:rsidRPr="009147FF">
              <w:t>možnost zvyšovat své kvalifikační dovednosti a rozvíjet obsahovou stránku výuky směrem k posílení kvality studenta-absolventa</w:t>
            </w:r>
            <w:r>
              <w:t xml:space="preserve"> a také </w:t>
            </w:r>
            <w:r w:rsidRPr="009147FF">
              <w:t>k integraci novinek do vzdělávacího programu</w:t>
            </w:r>
            <w:r>
              <w:t>.</w:t>
            </w:r>
          </w:p>
          <w:p w:rsidR="002339F1" w:rsidRPr="008F768C" w:rsidRDefault="002339F1" w:rsidP="00016FF9">
            <w:pPr>
              <w:numPr>
                <w:ilvl w:val="0"/>
                <w:numId w:val="104"/>
              </w:numPr>
              <w:jc w:val="both"/>
            </w:pPr>
            <w:r w:rsidRPr="008F768C">
              <w:t>Zajištění kontinuálního rozvoje odborných znalostí vyučujících a garantů odborných předmětů</w:t>
            </w:r>
            <w:r>
              <w:t>, včetně z</w:t>
            </w:r>
            <w:r w:rsidRPr="008F768C">
              <w:t xml:space="preserve">ajištění kvalifikačního růstu </w:t>
            </w:r>
            <w:r>
              <w:t>vyučujících</w:t>
            </w:r>
            <w:r w:rsidRPr="008F768C">
              <w:t xml:space="preserve">. </w:t>
            </w:r>
          </w:p>
          <w:p w:rsidR="002339F1" w:rsidRPr="008F768C" w:rsidRDefault="002339F1" w:rsidP="00016FF9">
            <w:pPr>
              <w:numPr>
                <w:ilvl w:val="0"/>
                <w:numId w:val="104"/>
              </w:numPr>
              <w:jc w:val="both"/>
            </w:pPr>
            <w:r w:rsidRPr="008F768C">
              <w:t>Zajištění odpovídajících kontaktů se zástupci praxe s cílem zajištění nabídky odborných praxí a stáží studentů</w:t>
            </w:r>
            <w:r>
              <w:t xml:space="preserve">, zajištění </w:t>
            </w:r>
            <w:r w:rsidRPr="008F768C">
              <w:t xml:space="preserve">odborné praxe </w:t>
            </w:r>
            <w:r>
              <w:t xml:space="preserve">v rozsahu </w:t>
            </w:r>
            <w:r w:rsidRPr="008F768C">
              <w:t>12 týdnů.    </w:t>
            </w:r>
          </w:p>
          <w:p w:rsidR="002339F1" w:rsidRDefault="002339F1" w:rsidP="00016FF9">
            <w:pPr>
              <w:numPr>
                <w:ilvl w:val="0"/>
                <w:numId w:val="104"/>
              </w:numPr>
              <w:jc w:val="both"/>
            </w:pPr>
            <w:r w:rsidRPr="008F768C">
              <w:t xml:space="preserve">Zajištění zpětné vazby od absolventů a potřeb relevantních zaměstnavatelů a profesních organizací </w:t>
            </w:r>
            <w:r>
              <w:t xml:space="preserve">s cílem aktualizovat odbornou stránku náplně vyučovaných předmětů a realizovaných odborných praxí studentů uvedeného studijního programu, v úzké </w:t>
            </w:r>
            <w:r w:rsidRPr="008F768C">
              <w:t>návaznosti na zvyšování kvality studijního programu a obsahu výuky, a tím i uplatnitelnosti absolventů na trhu práce.</w:t>
            </w:r>
          </w:p>
          <w:p w:rsidR="00E14C88" w:rsidRDefault="00E14C88" w:rsidP="003F6EB7">
            <w:pPr>
              <w:jc w:val="both"/>
            </w:pPr>
          </w:p>
        </w:tc>
      </w:tr>
      <w:tr w:rsidR="00E14C88" w:rsidTr="003F6EB7">
        <w:trPr>
          <w:trHeight w:val="188"/>
        </w:trPr>
        <w:tc>
          <w:tcPr>
            <w:tcW w:w="9285" w:type="dxa"/>
            <w:shd w:val="clear" w:color="auto" w:fill="F7CAAC"/>
          </w:tcPr>
          <w:p w:rsidR="00E14C88" w:rsidRDefault="00E14C88" w:rsidP="003F6EB7">
            <w:pPr>
              <w:rPr>
                <w:b/>
              </w:rPr>
            </w:pPr>
            <w:r>
              <w:rPr>
                <w:b/>
              </w:rPr>
              <w:t xml:space="preserve">Počet přijímaných uchazečů ke studiu </w:t>
            </w:r>
            <w:r w:rsidRPr="00622F16">
              <w:rPr>
                <w:b/>
              </w:rPr>
              <w:t>ve studijním programu</w:t>
            </w:r>
          </w:p>
        </w:tc>
      </w:tr>
      <w:tr w:rsidR="00E14C88" w:rsidTr="003F6EB7">
        <w:trPr>
          <w:trHeight w:val="2835"/>
        </w:trPr>
        <w:tc>
          <w:tcPr>
            <w:tcW w:w="9285" w:type="dxa"/>
            <w:shd w:val="clear" w:color="auto" w:fill="FFFFFF"/>
          </w:tcPr>
          <w:p w:rsidR="00EC5F9F" w:rsidRDefault="00EC5F9F" w:rsidP="00EC5F9F">
            <w:pPr>
              <w:jc w:val="both"/>
            </w:pPr>
            <w:r w:rsidRPr="00E23090">
              <w:lastRenderedPageBreak/>
              <w:t xml:space="preserve">Počet přijímaných uchazečů vychází z následujících předpokladů: </w:t>
            </w:r>
          </w:p>
          <w:p w:rsidR="00EC5F9F" w:rsidRPr="00E23090" w:rsidRDefault="00EC5F9F" w:rsidP="00EC5F9F">
            <w:pPr>
              <w:jc w:val="both"/>
            </w:pPr>
          </w:p>
          <w:p w:rsidR="00EC5F9F" w:rsidRPr="00E23090" w:rsidRDefault="00EC5F9F" w:rsidP="00EC5F9F">
            <w:pPr>
              <w:jc w:val="both"/>
            </w:pPr>
            <w:r w:rsidRPr="00E23090">
              <w:t xml:space="preserve">A) interních, tj. 1. kapacitní možnosti vysoké školy z pohledu časoprostorového zajištění výuky; 2. počtu akademických pracovníků a soulad jejich činnosti se Zákonem č. 262/2006 Sb. v současném znění (Zákoník práce); 3. internacionalizačních aktivit fakulty a vysoké školy; 4. způsobem nastavení podmínek příjímacího řízení ze strany fakulty a vysoké školy; </w:t>
            </w:r>
          </w:p>
          <w:p w:rsidR="00EC5F9F" w:rsidRPr="00E23090" w:rsidRDefault="00EC5F9F" w:rsidP="00EC5F9F">
            <w:pPr>
              <w:jc w:val="both"/>
            </w:pPr>
            <w:r w:rsidRPr="00E23090">
              <w:t xml:space="preserve">B) externích, daných 1. legislativním rámcem způsobu pro přijímání uchazečů na veřejné vysoké školy; 2. systémem financování veřejných vysokých škol; 2. legislativním nastavením možností studia uchazečů ze Slovenské republiky; 3. demografickým vývojem v České republice a Slovenské republice; 4. požadavky a potřebami příslušných částí trhu práce; 5. úspěchem a kvalitou přípravy uchazečů při přijímací řízení v závislosti na jejich volních vlastnostech a předchozích znalostech, dovednostech a schopnostech získaných na předchozích stupních studia. </w:t>
            </w:r>
          </w:p>
          <w:p w:rsidR="00EC5F9F" w:rsidRPr="00E23090" w:rsidRDefault="00EC5F9F" w:rsidP="00EC5F9F">
            <w:pPr>
              <w:jc w:val="both"/>
            </w:pPr>
          </w:p>
          <w:p w:rsidR="00EC5F9F" w:rsidRPr="00E23090" w:rsidRDefault="002339F1" w:rsidP="00EC5F9F">
            <w:pPr>
              <w:jc w:val="both"/>
            </w:pPr>
            <w:r>
              <w:t xml:space="preserve">FaME předpokládá přijímání </w:t>
            </w:r>
            <w:r w:rsidRPr="00970F6D">
              <w:rPr>
                <w:b/>
              </w:rPr>
              <w:t xml:space="preserve">cca </w:t>
            </w:r>
            <w:r>
              <w:rPr>
                <w:b/>
              </w:rPr>
              <w:t>40</w:t>
            </w:r>
            <w:r w:rsidRPr="00970F6D">
              <w:rPr>
                <w:b/>
              </w:rPr>
              <w:t xml:space="preserve"> studentů</w:t>
            </w:r>
            <w:r>
              <w:t xml:space="preserve"> do obou forem studia (z toho 20 do prezenční a 20 do kombinované formy studia). </w:t>
            </w:r>
          </w:p>
          <w:p w:rsidR="00E14C88" w:rsidRDefault="00E14C88" w:rsidP="00EC5F9F"/>
        </w:tc>
      </w:tr>
      <w:tr w:rsidR="00E14C88" w:rsidTr="003F6EB7">
        <w:trPr>
          <w:trHeight w:val="200"/>
        </w:trPr>
        <w:tc>
          <w:tcPr>
            <w:tcW w:w="9285" w:type="dxa"/>
            <w:shd w:val="clear" w:color="auto" w:fill="F7CAAC"/>
          </w:tcPr>
          <w:p w:rsidR="00E14C88" w:rsidRDefault="00E14C88" w:rsidP="003F6EB7">
            <w:pPr>
              <w:rPr>
                <w:b/>
              </w:rPr>
            </w:pPr>
            <w:r>
              <w:rPr>
                <w:b/>
              </w:rPr>
              <w:t>Předpokládaná uplatnitelnost absolventů na trhu práce</w:t>
            </w:r>
          </w:p>
        </w:tc>
      </w:tr>
      <w:tr w:rsidR="00E14C88" w:rsidTr="003F6EB7">
        <w:trPr>
          <w:trHeight w:val="2835"/>
        </w:trPr>
        <w:tc>
          <w:tcPr>
            <w:tcW w:w="9285" w:type="dxa"/>
            <w:shd w:val="clear" w:color="auto" w:fill="FFFFFF"/>
          </w:tcPr>
          <w:p w:rsidR="00E14C88" w:rsidRPr="00C75C9A" w:rsidRDefault="002339F1" w:rsidP="00AA23FD">
            <w:pPr>
              <w:jc w:val="both"/>
            </w:pPr>
            <w:r w:rsidRPr="00611EE2">
              <w:t xml:space="preserve">Absolvent bude kompetentní pro praktické uplatnění v nižších a středních manažerských a ekonomických funkcích v </w:t>
            </w:r>
            <w:r w:rsidRPr="00611EE2">
              <w:rPr>
                <w:color w:val="000000" w:themeColor="text1"/>
              </w:rPr>
              <w:t>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Absolvent bude připraven založit a rozvíjet vlastní podnikatelský subjekt. Absolvent bude rovněž připraven ke studiu v magisterských studijních programech zaměřených na oblast financí, investování, daní, účetnictví a finančních technologií.</w:t>
            </w:r>
          </w:p>
        </w:tc>
      </w:tr>
    </w:tbl>
    <w:p w:rsidR="00796053" w:rsidRDefault="00796053" w:rsidP="00694BA8">
      <w:pPr>
        <w:spacing w:after="160" w:line="259" w:lineRule="auto"/>
      </w:pPr>
    </w:p>
    <w:p w:rsidR="00E14C88" w:rsidRDefault="00E14C88">
      <w:r>
        <w:br w:type="page"/>
      </w:r>
    </w:p>
    <w:p w:rsidR="00E14C88" w:rsidRPr="00E14C88" w:rsidRDefault="00E14C88" w:rsidP="00E14C88">
      <w:pPr>
        <w:jc w:val="center"/>
        <w:rPr>
          <w:rFonts w:ascii="Calibri" w:hAnsi="Calibri" w:cs="Calibri"/>
          <w:b/>
          <w:sz w:val="52"/>
          <w:szCs w:val="32"/>
        </w:rPr>
      </w:pPr>
      <w:r w:rsidRPr="00E14C88">
        <w:rPr>
          <w:rFonts w:ascii="Calibri" w:hAnsi="Calibri" w:cs="Calibri"/>
          <w:noProof/>
        </w:rPr>
        <w:lastRenderedPageBreak/>
        <w:drawing>
          <wp:inline distT="0" distB="0" distL="0" distR="0" wp14:anchorId="3F1D66AC" wp14:editId="65F8ACF9">
            <wp:extent cx="5760720" cy="1353820"/>
            <wp:effectExtent l="0" t="0" r="0" b="0"/>
            <wp:docPr id="2" name="Obrázek 2"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E14C88" w:rsidRPr="00E14C88" w:rsidRDefault="005C11EF" w:rsidP="00E14C88">
      <w:pPr>
        <w:spacing w:before="4000"/>
        <w:jc w:val="center"/>
        <w:rPr>
          <w:rFonts w:ascii="Calibri" w:hAnsi="Calibri" w:cs="Calibri"/>
          <w:b/>
          <w:sz w:val="52"/>
          <w:szCs w:val="32"/>
        </w:rPr>
      </w:pPr>
      <w:r>
        <w:rPr>
          <w:rFonts w:ascii="Calibri" w:hAnsi="Calibri" w:cs="Calibri"/>
          <w:b/>
          <w:sz w:val="52"/>
          <w:szCs w:val="32"/>
        </w:rPr>
        <w:t>E</w:t>
      </w:r>
      <w:r w:rsidR="00C75C9A">
        <w:rPr>
          <w:rFonts w:ascii="Calibri" w:hAnsi="Calibri" w:cs="Calibri"/>
          <w:b/>
          <w:sz w:val="52"/>
          <w:szCs w:val="32"/>
        </w:rPr>
        <w:t>:</w:t>
      </w:r>
      <w:r>
        <w:rPr>
          <w:rFonts w:ascii="Calibri" w:hAnsi="Calibri" w:cs="Calibri"/>
          <w:b/>
          <w:sz w:val="52"/>
          <w:szCs w:val="32"/>
        </w:rPr>
        <w:t xml:space="preserve"> </w:t>
      </w:r>
      <w:r w:rsidR="00E14C88" w:rsidRPr="00E14C88">
        <w:rPr>
          <w:rFonts w:ascii="Calibri" w:hAnsi="Calibri" w:cs="Calibri"/>
          <w:b/>
          <w:sz w:val="52"/>
          <w:szCs w:val="32"/>
        </w:rPr>
        <w:t>Sebehodnotící zpráva pro akreditaci profesně zaměřeného bakalářského studijního programu</w:t>
      </w:r>
    </w:p>
    <w:p w:rsidR="00E14C88" w:rsidRPr="00E14C88" w:rsidRDefault="00AA23FD" w:rsidP="00E14C88">
      <w:pPr>
        <w:spacing w:after="3600"/>
        <w:jc w:val="center"/>
        <w:rPr>
          <w:rFonts w:ascii="Calibri" w:hAnsi="Calibri" w:cs="Calibri"/>
          <w:b/>
          <w:sz w:val="48"/>
          <w:szCs w:val="28"/>
        </w:rPr>
      </w:pPr>
      <w:r>
        <w:rPr>
          <w:rFonts w:ascii="Calibri" w:hAnsi="Calibri" w:cs="Calibri"/>
          <w:b/>
          <w:sz w:val="48"/>
          <w:szCs w:val="28"/>
        </w:rPr>
        <w:t>Finance a finanční technologie</w:t>
      </w:r>
    </w:p>
    <w:p w:rsidR="00E14C88" w:rsidRPr="00E14C88" w:rsidRDefault="00F94273" w:rsidP="00E14C88">
      <w:pPr>
        <w:jc w:val="center"/>
        <w:rPr>
          <w:rFonts w:ascii="Calibri" w:hAnsi="Calibri" w:cs="Calibri"/>
          <w:b/>
          <w:color w:val="FF0000"/>
          <w:sz w:val="28"/>
          <w:szCs w:val="28"/>
        </w:rPr>
      </w:pPr>
      <w:r w:rsidRPr="00F108E8">
        <w:rPr>
          <w:rFonts w:asciiTheme="minorHAnsi" w:hAnsiTheme="minorHAnsi" w:cstheme="minorHAnsi"/>
          <w:b/>
          <w:sz w:val="28"/>
          <w:szCs w:val="28"/>
        </w:rPr>
        <w:t xml:space="preserve">Ve Zlíně </w:t>
      </w:r>
      <w:r w:rsidR="00EF682D">
        <w:rPr>
          <w:rFonts w:asciiTheme="minorHAnsi" w:hAnsiTheme="minorHAnsi" w:cstheme="minorHAnsi"/>
          <w:b/>
          <w:sz w:val="28"/>
          <w:szCs w:val="28"/>
        </w:rPr>
        <w:t>12</w:t>
      </w:r>
      <w:r w:rsidR="00EC5F9F">
        <w:rPr>
          <w:rFonts w:asciiTheme="minorHAnsi" w:hAnsiTheme="minorHAnsi" w:cstheme="minorHAnsi"/>
          <w:b/>
          <w:sz w:val="28"/>
          <w:szCs w:val="28"/>
        </w:rPr>
        <w:t xml:space="preserve">. </w:t>
      </w:r>
      <w:r w:rsidR="00EF682D">
        <w:rPr>
          <w:rFonts w:asciiTheme="minorHAnsi" w:hAnsiTheme="minorHAnsi" w:cstheme="minorHAnsi"/>
          <w:b/>
          <w:sz w:val="28"/>
          <w:szCs w:val="28"/>
        </w:rPr>
        <w:t>4</w:t>
      </w:r>
      <w:r w:rsidR="00EC5F9F">
        <w:rPr>
          <w:rFonts w:asciiTheme="minorHAnsi" w:hAnsiTheme="minorHAnsi" w:cstheme="minorHAnsi"/>
          <w:b/>
          <w:sz w:val="28"/>
          <w:szCs w:val="28"/>
        </w:rPr>
        <w:t>. 2019</w:t>
      </w:r>
    </w:p>
    <w:p w:rsidR="00E14C88" w:rsidRPr="00E14C88" w:rsidRDefault="00E14C88" w:rsidP="00E14C88">
      <w:pPr>
        <w:jc w:val="center"/>
        <w:rPr>
          <w:rFonts w:ascii="Calibri" w:hAnsi="Calibri" w:cs="Calibri"/>
          <w:bCs/>
          <w:sz w:val="28"/>
          <w:szCs w:val="28"/>
        </w:rPr>
      </w:pPr>
    </w:p>
    <w:p w:rsidR="00EC5F9F" w:rsidRDefault="00EC5F9F">
      <w:pPr>
        <w:rPr>
          <w:rFonts w:ascii="Calibri" w:hAnsi="Calibri" w:cs="Calibri"/>
          <w:b/>
          <w:sz w:val="28"/>
          <w:szCs w:val="28"/>
        </w:rPr>
      </w:pPr>
      <w:r>
        <w:rPr>
          <w:rFonts w:ascii="Calibri" w:hAnsi="Calibri" w:cs="Calibri"/>
          <w:b/>
          <w:sz w:val="28"/>
          <w:szCs w:val="28"/>
        </w:rPr>
        <w:br w:type="page"/>
      </w:r>
    </w:p>
    <w:p w:rsidR="00EC5F9F" w:rsidRPr="00EC5F9F" w:rsidRDefault="00EC5F9F" w:rsidP="00124FDB">
      <w:pPr>
        <w:keepNext/>
        <w:keepLines/>
        <w:numPr>
          <w:ilvl w:val="0"/>
          <w:numId w:val="79"/>
        </w:numPr>
        <w:spacing w:before="240"/>
        <w:jc w:val="center"/>
        <w:outlineLvl w:val="0"/>
        <w:rPr>
          <w:rFonts w:ascii="Calibri" w:hAnsi="Calibri" w:cs="Calibri"/>
          <w:b/>
          <w:color w:val="365F91"/>
          <w:sz w:val="40"/>
          <w:szCs w:val="32"/>
        </w:rPr>
      </w:pPr>
      <w:r w:rsidRPr="00EC5F9F">
        <w:rPr>
          <w:rFonts w:ascii="Calibri" w:hAnsi="Calibri" w:cs="Calibri"/>
          <w:b/>
          <w:color w:val="365F91"/>
          <w:sz w:val="40"/>
          <w:szCs w:val="32"/>
        </w:rPr>
        <w:lastRenderedPageBreak/>
        <w:t>Instituce</w:t>
      </w:r>
    </w:p>
    <w:p w:rsidR="00EC5F9F" w:rsidRPr="00EC5F9F" w:rsidRDefault="00EC5F9F" w:rsidP="00EC5F9F">
      <w:pPr>
        <w:ind w:left="426"/>
        <w:rPr>
          <w:rFonts w:ascii="Calibri" w:hAnsi="Calibri" w:cs="Calibri"/>
          <w:bCs/>
          <w:sz w:val="24"/>
          <w:szCs w:val="24"/>
          <w:u w:val="single"/>
        </w:rPr>
      </w:pP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Působnost orgánů vysoké školy</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Standardy 1.1-1.2</w:t>
      </w:r>
    </w:p>
    <w:p w:rsidR="00EC5F9F" w:rsidRPr="00EC5F9F" w:rsidRDefault="00EC5F9F" w:rsidP="00EC5F9F">
      <w:pPr>
        <w:keepNext/>
        <w:keepLines/>
        <w:spacing w:before="40" w:after="600"/>
        <w:jc w:val="both"/>
        <w:outlineLvl w:val="1"/>
        <w:rPr>
          <w:rFonts w:ascii="Calibri" w:hAnsi="Calibri" w:cs="Calibri"/>
          <w:color w:val="000000"/>
          <w:sz w:val="22"/>
          <w:szCs w:val="22"/>
        </w:rPr>
      </w:pPr>
      <w:r w:rsidRPr="00EC5F9F">
        <w:rPr>
          <w:rFonts w:ascii="Calibri" w:hAnsi="Calibri" w:cs="Calibri"/>
          <w:color w:val="000000"/>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102" w:history="1">
        <w:r w:rsidRPr="00EC5F9F">
          <w:rPr>
            <w:rFonts w:ascii="Calibri" w:hAnsi="Calibri" w:cs="Calibri"/>
            <w:i/>
            <w:color w:val="0000FF"/>
            <w:sz w:val="22"/>
            <w:szCs w:val="22"/>
            <w:u w:val="single"/>
          </w:rPr>
          <w:t>Statutu UTB ve Zlíně ze dne 5. ledna 2017</w:t>
        </w:r>
      </w:hyperlink>
      <w:r w:rsidRPr="00EC5F9F">
        <w:rPr>
          <w:rFonts w:ascii="Calibri" w:hAnsi="Calibri" w:cs="Calibri"/>
          <w:color w:val="000000"/>
          <w:sz w:val="22"/>
          <w:szCs w:val="22"/>
        </w:rPr>
        <w:t>.</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Vnitřní systém zajišťování kvality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Vymezení pravomoci a odpovědnost za kvalitu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Standard 1.3 </w:t>
      </w:r>
    </w:p>
    <w:p w:rsidR="00EC5F9F" w:rsidRPr="00EC5F9F" w:rsidRDefault="00EC5F9F" w:rsidP="00EC5F9F">
      <w:pPr>
        <w:tabs>
          <w:tab w:val="left" w:pos="2835"/>
        </w:tabs>
        <w:spacing w:before="120" w:after="120"/>
        <w:jc w:val="both"/>
        <w:rPr>
          <w:rFonts w:ascii="Calibri" w:hAnsi="Calibri" w:cs="Calibri"/>
          <w:sz w:val="22"/>
        </w:rPr>
      </w:pPr>
      <w:r w:rsidRPr="00EC5F9F">
        <w:rPr>
          <w:rFonts w:ascii="Calibri" w:hAnsi="Calibri" w:cs="Calibri"/>
          <w:sz w:val="22"/>
        </w:rPr>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w:t>
      </w:r>
      <w:hyperlink r:id="rId103" w:history="1">
        <w:r w:rsidRPr="00EC5F9F">
          <w:rPr>
            <w:rFonts w:ascii="Calibri" w:hAnsi="Calibri" w:cs="Calibri"/>
            <w:i/>
            <w:color w:val="0000FF"/>
            <w:sz w:val="22"/>
            <w:u w:val="single"/>
          </w:rPr>
          <w:t>Pravidlech systému zajišťování kvality vzdělávací, tvůrčí a s nimi souvisejících činností a vnitřního hodnocení kvality vzdělávací, tvůrčí a s nimi souvisejících činností UTB</w:t>
        </w:r>
      </w:hyperlink>
      <w:r w:rsidRPr="00EC5F9F">
        <w:rPr>
          <w:rFonts w:ascii="Calibri" w:hAnsi="Calibri" w:cs="Calibri"/>
          <w:sz w:val="22"/>
        </w:rPr>
        <w:t xml:space="preserve"> ze dne 28. června 2017.</w:t>
      </w:r>
    </w:p>
    <w:p w:rsidR="00EC5F9F" w:rsidRPr="00EC5F9F" w:rsidRDefault="00EC5F9F" w:rsidP="00EC5F9F">
      <w:pPr>
        <w:spacing w:before="120" w:after="120"/>
        <w:jc w:val="both"/>
        <w:rPr>
          <w:rFonts w:ascii="Calibri" w:hAnsi="Calibri" w:cs="Calibri"/>
        </w:rPr>
      </w:pPr>
      <w:r w:rsidRPr="00EC5F9F">
        <w:rPr>
          <w:rFonts w:ascii="Calibri" w:hAnsi="Calibri" w:cs="Calibri"/>
          <w:sz w:val="22"/>
        </w:rPr>
        <w:t xml:space="preserve">Pro účely zajišťování kvality má pak jmenovánu čtrnáctičlennou </w:t>
      </w:r>
      <w:hyperlink r:id="rId104" w:history="1">
        <w:r w:rsidRPr="00EC5F9F">
          <w:rPr>
            <w:rFonts w:ascii="Calibri" w:hAnsi="Calibri" w:cs="Calibri"/>
            <w:i/>
            <w:color w:val="0000FF"/>
            <w:sz w:val="22"/>
            <w:u w:val="single"/>
          </w:rPr>
          <w:t>Radu pro vnitřní hodnocení UTB</w:t>
        </w:r>
      </w:hyperlink>
      <w:r w:rsidRPr="00EC5F9F">
        <w:rPr>
          <w:rFonts w:ascii="Calibri" w:hAnsi="Calibri" w:cs="Calibri"/>
          <w:sz w:val="22"/>
        </w:rPr>
        <w:t xml:space="preserve"> ve Zlíně, která se řídí </w:t>
      </w:r>
      <w:hyperlink r:id="rId105" w:history="1">
        <w:r w:rsidRPr="00EC5F9F">
          <w:rPr>
            <w:rFonts w:ascii="Calibri" w:hAnsi="Calibri" w:cs="Calibri"/>
            <w:i/>
            <w:color w:val="0000FF"/>
            <w:sz w:val="22"/>
            <w:u w:val="single"/>
          </w:rPr>
          <w:t>Jednacím řádem Rady pro vnitřní hodnocení UTB</w:t>
        </w:r>
      </w:hyperlink>
      <w:r w:rsidRPr="00EC5F9F">
        <w:rPr>
          <w:rFonts w:ascii="Calibri" w:hAnsi="Calibri" w:cs="Calibri"/>
          <w:sz w:val="22"/>
        </w:rPr>
        <w:t xml:space="preserve"> (Směrnice rektora č. 18/2017) ze dne 15. května 2017.</w:t>
      </w:r>
    </w:p>
    <w:p w:rsidR="00EC5F9F" w:rsidRPr="00EC5F9F" w:rsidRDefault="00EC5F9F" w:rsidP="00EC5F9F">
      <w:pPr>
        <w:keepNext/>
        <w:keepLines/>
        <w:spacing w:before="40"/>
        <w:ind w:left="1080"/>
        <w:outlineLvl w:val="2"/>
        <w:rPr>
          <w:rFonts w:ascii="Calibri" w:hAnsi="Calibri" w:cs="Calibri"/>
          <w:color w:val="243F60"/>
          <w:sz w:val="24"/>
          <w:szCs w:val="24"/>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Procesy vzniku a úprav studijních programů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1.4</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106" w:history="1">
        <w:r w:rsidRPr="00EC5F9F">
          <w:rPr>
            <w:rFonts w:ascii="Calibri" w:hAnsi="Calibri" w:cs="Calibri"/>
            <w:i/>
            <w:color w:val="0000FF"/>
            <w:sz w:val="22"/>
            <w:u w:val="single"/>
          </w:rPr>
          <w:t>Řádu pro tvorbu, schvalování, uskutečňování a změny studijních programů Univerzity Tomáše Bati ve Zlíně</w:t>
        </w:r>
      </w:hyperlink>
      <w:r w:rsidRPr="00EC5F9F">
        <w:rPr>
          <w:rFonts w:ascii="Calibri" w:hAnsi="Calibri" w:cs="Calibri"/>
          <w:sz w:val="22"/>
        </w:rPr>
        <w:t xml:space="preserve"> ze dne 28. června 2017.</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Principy a systém uznávání zahraničního vzdělávání pro přijetí ke studiu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1.5</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107" w:history="1">
        <w:r w:rsidRPr="00EC5F9F">
          <w:rPr>
            <w:rFonts w:ascii="Calibri" w:hAnsi="Calibri" w:cs="Calibri"/>
            <w:i/>
            <w:color w:val="0000FF"/>
            <w:sz w:val="22"/>
            <w:u w:val="single"/>
          </w:rPr>
          <w:t>Uznání zahraničního středoškolského a vysokoškolského vzdělání a kvalifikace</w:t>
        </w:r>
      </w:hyperlink>
      <w:r w:rsidRPr="00EC5F9F">
        <w:rPr>
          <w:rFonts w:ascii="Calibri" w:hAnsi="Calibri" w:cs="Calibri"/>
          <w:sz w:val="22"/>
        </w:rPr>
        <w:t xml:space="preserve"> ze dne 12. 4. 2017.</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Vedení kvalifikačních a rigorózních prací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1.6</w:t>
      </w:r>
    </w:p>
    <w:p w:rsidR="00EC5F9F" w:rsidRPr="00EC5F9F" w:rsidRDefault="00EC5F9F" w:rsidP="00EC5F9F">
      <w:pPr>
        <w:tabs>
          <w:tab w:val="left" w:pos="2835"/>
        </w:tabs>
        <w:spacing w:before="120" w:after="120"/>
        <w:jc w:val="both"/>
        <w:rPr>
          <w:rFonts w:ascii="Calibri" w:hAnsi="Calibri" w:cs="Calibri"/>
          <w:sz w:val="22"/>
        </w:rPr>
      </w:pPr>
      <w:r w:rsidRPr="00EC5F9F">
        <w:rPr>
          <w:rFonts w:ascii="Calibri" w:hAnsi="Calibri" w:cs="Calibr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w:t>
      </w:r>
      <w:r w:rsidRPr="00EC5F9F">
        <w:rPr>
          <w:rFonts w:ascii="Calibri" w:hAnsi="Calibri" w:cs="Calibri"/>
          <w:sz w:val="22"/>
        </w:rPr>
        <w:lastRenderedPageBreak/>
        <w:t xml:space="preserve">nebo rigorózních prací, které může vést jedna osoba. V rámci UTB tento počet upravuje směrnice rektora </w:t>
      </w:r>
      <w:hyperlink r:id="rId108" w:history="1">
        <w:r w:rsidRPr="00EC5F9F">
          <w:rPr>
            <w:rFonts w:ascii="Calibri" w:hAnsi="Calibri" w:cs="Calibri"/>
            <w:bCs/>
            <w:i/>
            <w:color w:val="0000FF"/>
            <w:sz w:val="22"/>
            <w:u w:val="single"/>
          </w:rPr>
          <w:t>Standardy studijních programů Univerzity Tomáše Bati ve Zlíně</w:t>
        </w:r>
      </w:hyperlink>
      <w:r w:rsidRPr="00EC5F9F">
        <w:rPr>
          <w:rFonts w:ascii="Calibri" w:hAnsi="Calibri" w:cs="Calibri"/>
          <w:bCs/>
          <w:color w:val="00B050"/>
          <w:sz w:val="22"/>
        </w:rPr>
        <w:t xml:space="preserve"> </w:t>
      </w:r>
      <w:r w:rsidRPr="00EC5F9F">
        <w:rPr>
          <w:rFonts w:ascii="Calibri" w:hAnsi="Calibri" w:cs="Calibri"/>
          <w:bCs/>
          <w:sz w:val="22"/>
        </w:rPr>
        <w:t xml:space="preserve">v platném znění. </w:t>
      </w:r>
      <w:r w:rsidRPr="00EC5F9F">
        <w:rPr>
          <w:rFonts w:ascii="Calibri" w:hAnsi="Calibri" w:cs="Calibri"/>
          <w:sz w:val="22"/>
        </w:rPr>
        <w:t xml:space="preserve">Na FaME tento počet ještě zpřesňuje směrnice děkana </w:t>
      </w:r>
      <w:hyperlink r:id="rId109" w:history="1">
        <w:r w:rsidRPr="00EC5F9F">
          <w:rPr>
            <w:rFonts w:ascii="Calibri" w:hAnsi="Calibri" w:cs="Calibri"/>
            <w:bCs/>
            <w:i/>
            <w:color w:val="0000FF"/>
            <w:sz w:val="22"/>
            <w:u w:val="single"/>
          </w:rPr>
          <w:t>Hodnocení pedagogických a tvůrčích aktivit</w:t>
        </w:r>
      </w:hyperlink>
      <w:r w:rsidRPr="00EC5F9F">
        <w:rPr>
          <w:rFonts w:ascii="Calibri" w:hAnsi="Calibri" w:cs="Calibri"/>
          <w:bCs/>
          <w:color w:val="00B050"/>
          <w:sz w:val="22"/>
        </w:rPr>
        <w:t xml:space="preserve"> </w:t>
      </w:r>
      <w:r w:rsidRPr="00EC5F9F">
        <w:rPr>
          <w:rFonts w:ascii="Calibri" w:hAnsi="Calibri" w:cs="Calibri"/>
          <w:bCs/>
          <w:sz w:val="22"/>
        </w:rPr>
        <w:t>v platném znění.</w:t>
      </w:r>
    </w:p>
    <w:p w:rsidR="00EC5F9F" w:rsidRPr="00EC5F9F" w:rsidRDefault="00EC5F9F" w:rsidP="00EC5F9F">
      <w:pPr>
        <w:tabs>
          <w:tab w:val="left" w:pos="2835"/>
        </w:tabs>
        <w:spacing w:before="120" w:after="120"/>
        <w:jc w:val="both"/>
        <w:rPr>
          <w:rFonts w:ascii="Calibri" w:hAnsi="Calibri" w:cs="Calibri"/>
          <w:sz w:val="22"/>
        </w:rPr>
      </w:pPr>
      <w:r w:rsidRPr="00EC5F9F">
        <w:rPr>
          <w:rFonts w:ascii="Calibri" w:hAnsi="Calibri" w:cs="Calibri"/>
          <w:sz w:val="22"/>
        </w:rPr>
        <w:t xml:space="preserve">Danou problematiku upravuje čl. 16 a 17 </w:t>
      </w:r>
      <w:hyperlink r:id="rId110" w:history="1">
        <w:r w:rsidRPr="00EC5F9F">
          <w:rPr>
            <w:rFonts w:ascii="Calibri" w:hAnsi="Calibri" w:cs="Calibri"/>
            <w:i/>
            <w:color w:val="0000FF"/>
            <w:sz w:val="22"/>
            <w:u w:val="single"/>
          </w:rPr>
          <w:t>Řádu pro tvorbu, schvalování, uskutečňování a změny studijních programů Univerzity Tomáše Bati ve Zlíně</w:t>
        </w:r>
      </w:hyperlink>
      <w:r w:rsidRPr="00EC5F9F">
        <w:rPr>
          <w:rFonts w:ascii="Calibri" w:hAnsi="Calibri" w:cs="Calibri"/>
          <w:sz w:val="22"/>
        </w:rPr>
        <w:t xml:space="preserve"> a čl. 28 </w:t>
      </w:r>
      <w:hyperlink r:id="rId111" w:history="1">
        <w:r w:rsidRPr="00EC5F9F">
          <w:rPr>
            <w:rFonts w:ascii="Calibri" w:hAnsi="Calibri" w:cs="Calibri"/>
            <w:i/>
            <w:color w:val="0000FF"/>
            <w:sz w:val="22"/>
            <w:u w:val="single"/>
          </w:rPr>
          <w:t>Studijního a zkušebního řádu Univerzity Tomáše Bati ve Zlíně</w:t>
        </w:r>
      </w:hyperlink>
      <w:r w:rsidRPr="00EC5F9F">
        <w:rPr>
          <w:rFonts w:ascii="Calibri" w:hAnsi="Calibri" w:cs="Calibri"/>
          <w:sz w:val="22"/>
        </w:rPr>
        <w:t>.</w:t>
      </w:r>
    </w:p>
    <w:p w:rsidR="00EC5F9F" w:rsidRPr="00EC5F9F" w:rsidRDefault="00EC5F9F" w:rsidP="00EC5F9F">
      <w:pPr>
        <w:tabs>
          <w:tab w:val="left" w:pos="2835"/>
        </w:tabs>
        <w:spacing w:before="120" w:after="120"/>
        <w:jc w:val="both"/>
        <w:rPr>
          <w:rFonts w:ascii="Calibri" w:hAnsi="Calibri" w:cs="Calibri"/>
          <w:color w:val="E36C0A"/>
          <w:sz w:val="22"/>
          <w:szCs w:val="22"/>
        </w:rPr>
      </w:pPr>
      <w:r w:rsidRPr="00EC5F9F">
        <w:rPr>
          <w:rFonts w:ascii="Calibri" w:hAnsi="Calibri" w:cs="Calibri"/>
          <w:sz w:val="22"/>
        </w:rPr>
        <w:t>Na FaME UTB je pak upravuje Vnitřní předpis</w:t>
      </w:r>
      <w:r w:rsidRPr="00EC5F9F">
        <w:rPr>
          <w:rFonts w:ascii="Calibri" w:hAnsi="Calibri" w:cs="Calibri"/>
          <w:i/>
          <w:sz w:val="22"/>
        </w:rPr>
        <w:t xml:space="preserve"> </w:t>
      </w:r>
      <w:hyperlink r:id="rId112" w:history="1">
        <w:r w:rsidRPr="00EC5F9F">
          <w:rPr>
            <w:rFonts w:ascii="Calibri" w:hAnsi="Calibri" w:cs="Calibri"/>
            <w:i/>
            <w:color w:val="0000FF"/>
            <w:sz w:val="22"/>
            <w:u w:val="single"/>
          </w:rPr>
          <w:t>Pravidla průběhu studia ve studijních programech uskutečňovaných na Fakultě managementu a ekonomiky,</w:t>
        </w:r>
      </w:hyperlink>
      <w:r w:rsidRPr="00EC5F9F">
        <w:rPr>
          <w:rFonts w:ascii="Calibri" w:hAnsi="Calibri" w:cs="Calibri"/>
          <w:color w:val="00B050"/>
          <w:sz w:val="22"/>
        </w:rPr>
        <w:t xml:space="preserve"> </w:t>
      </w:r>
      <w:r w:rsidRPr="00EC5F9F">
        <w:rPr>
          <w:rFonts w:ascii="Calibri" w:hAnsi="Calibri" w:cs="Calibri"/>
          <w:sz w:val="22"/>
        </w:rPr>
        <w:t>článek 28.</w:t>
      </w:r>
    </w:p>
    <w:p w:rsidR="00EC5F9F" w:rsidRPr="00EC5F9F" w:rsidRDefault="00EC5F9F" w:rsidP="00EC5F9F">
      <w:pPr>
        <w:tabs>
          <w:tab w:val="left" w:pos="2835"/>
        </w:tabs>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Procesy zpětné vazby při hodnocení kvality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1.7</w:t>
      </w:r>
    </w:p>
    <w:p w:rsidR="00EC5F9F" w:rsidRPr="00EC5F9F" w:rsidRDefault="00EC5F9F" w:rsidP="00EC5F9F">
      <w:pPr>
        <w:tabs>
          <w:tab w:val="left" w:pos="2835"/>
        </w:tabs>
        <w:spacing w:before="120" w:after="360"/>
        <w:jc w:val="both"/>
        <w:rPr>
          <w:rFonts w:ascii="Calibri" w:hAnsi="Calibri" w:cs="Calibri"/>
          <w:sz w:val="22"/>
          <w:szCs w:val="22"/>
        </w:rPr>
      </w:pPr>
      <w:r w:rsidRPr="00EC5F9F">
        <w:rPr>
          <w:rFonts w:ascii="Calibri" w:hAnsi="Calibri" w:cs="Calibr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hyperlink r:id="rId113" w:history="1">
        <w:r w:rsidRPr="00EC5F9F">
          <w:rPr>
            <w:rFonts w:ascii="Calibri" w:hAnsi="Calibri" w:cs="Calibri"/>
            <w:i/>
            <w:color w:val="0000FF"/>
            <w:sz w:val="22"/>
            <w:szCs w:val="22"/>
            <w:u w:val="single"/>
          </w:rPr>
          <w:t>Zpráva o vnitřním hodnocení</w:t>
        </w:r>
      </w:hyperlink>
      <w:r w:rsidRPr="00EC5F9F">
        <w:rPr>
          <w:rFonts w:ascii="Calibri" w:hAnsi="Calibri" w:cs="Calibri"/>
          <w:sz w:val="22"/>
          <w:szCs w:val="22"/>
        </w:rPr>
        <w:t>)</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Sledování úspěšnosti uchazečů o studium, studentů a uplatnitelnosti absolventů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1.8</w:t>
      </w:r>
    </w:p>
    <w:p w:rsidR="00EC5F9F" w:rsidRPr="00EC5F9F" w:rsidRDefault="00EC5F9F" w:rsidP="00EC5F9F">
      <w:pPr>
        <w:tabs>
          <w:tab w:val="left" w:pos="2835"/>
        </w:tabs>
        <w:spacing w:before="120" w:after="600"/>
        <w:jc w:val="both"/>
        <w:rPr>
          <w:rFonts w:ascii="Calibri" w:hAnsi="Calibri" w:cs="Calibri"/>
          <w:sz w:val="22"/>
          <w:szCs w:val="22"/>
        </w:rPr>
      </w:pPr>
      <w:r w:rsidRPr="00EC5F9F">
        <w:rPr>
          <w:rFonts w:ascii="Calibri" w:hAnsi="Calibri" w:cs="Calibri"/>
          <w:sz w:val="22"/>
          <w:szCs w:val="22"/>
        </w:rP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hyperlink r:id="rId114" w:history="1">
        <w:r w:rsidRPr="00EC5F9F">
          <w:rPr>
            <w:rFonts w:ascii="Calibri" w:hAnsi="Calibri" w:cs="Calibri"/>
            <w:i/>
            <w:color w:val="0000FF"/>
            <w:sz w:val="22"/>
            <w:szCs w:val="22"/>
            <w:u w:val="single"/>
          </w:rPr>
          <w:t>Zpráva o vnitřním hodnocení</w:t>
        </w:r>
      </w:hyperlink>
      <w:r w:rsidRPr="00EC5F9F">
        <w:rPr>
          <w:rFonts w:ascii="Calibri" w:hAnsi="Calibri" w:cs="Calibri"/>
          <w:sz w:val="22"/>
          <w:szCs w:val="22"/>
        </w:rPr>
        <w:t>)</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Vzdělávací a tvůrčí činnost</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Mezinárodní rozměr a aplikace soudobého stavu poznání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1.9</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EC5F9F">
        <w:rPr>
          <w:rFonts w:ascii="Calibri" w:hAnsi="Calibri" w:cs="Calibri"/>
          <w:sz w:val="22"/>
          <w:szCs w:val="22"/>
          <w:vertAlign w:val="superscript"/>
        </w:rPr>
        <w:footnoteReference w:id="3"/>
      </w:r>
      <w:r w:rsidRPr="00EC5F9F">
        <w:rPr>
          <w:rFonts w:ascii="Calibri" w:hAnsi="Calibri" w:cs="Calibri"/>
          <w:sz w:val="22"/>
          <w:szCs w:val="22"/>
        </w:rPr>
        <w:t xml:space="preserve"> </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EC5F9F" w:rsidRPr="00EC5F9F" w:rsidRDefault="00EC5F9F" w:rsidP="00EC5F9F">
      <w:pPr>
        <w:autoSpaceDE w:val="0"/>
        <w:autoSpaceDN w:val="0"/>
        <w:adjustRightInd w:val="0"/>
        <w:jc w:val="both"/>
        <w:rPr>
          <w:rFonts w:ascii="Calibri" w:hAnsi="Calibri" w:cs="Calibri"/>
          <w:sz w:val="22"/>
          <w:szCs w:val="22"/>
        </w:rPr>
      </w:pPr>
      <w:r w:rsidRPr="00EC5F9F">
        <w:rPr>
          <w:rFonts w:ascii="Calibri" w:hAnsi="Calibri" w:cs="Calibri"/>
          <w:sz w:val="22"/>
          <w:szCs w:val="22"/>
        </w:rPr>
        <w:t xml:space="preserve">UTB ve Zlíně má rovněž transparentní a jasný proces administrace mobilit. Univerzita přitom pečlivě vybírá partnerské instituce na základě kurikul zahraničních studijních programů. Uznávání studia nebo </w:t>
      </w:r>
      <w:r w:rsidRPr="00EC5F9F">
        <w:rPr>
          <w:rFonts w:ascii="Calibri" w:hAnsi="Calibri" w:cs="Calibri"/>
          <w:sz w:val="22"/>
          <w:szCs w:val="22"/>
        </w:rPr>
        <w:lastRenderedPageBreak/>
        <w:t xml:space="preserve">praxe absolvované na zahraniční instituci probíhá v souladu se směrnicí rektora č. 8/2018 </w:t>
      </w:r>
      <w:hyperlink r:id="rId115" w:history="1">
        <w:r w:rsidRPr="00EC5F9F">
          <w:rPr>
            <w:rFonts w:ascii="Calibri" w:hAnsi="Calibri" w:cs="Calibri"/>
            <w:i/>
            <w:color w:val="0000FF"/>
            <w:sz w:val="22"/>
            <w:szCs w:val="22"/>
            <w:u w:val="single"/>
          </w:rPr>
          <w:t>Mobility studentů UTB do zahraničí a zahraničních studentů na UTB</w:t>
        </w:r>
      </w:hyperlink>
      <w:r w:rsidRPr="00EC5F9F">
        <w:rPr>
          <w:rFonts w:ascii="Calibri" w:hAnsi="Calibri" w:cs="Calibri"/>
          <w:i/>
          <w:sz w:val="22"/>
          <w:szCs w:val="22"/>
        </w:rPr>
        <w:t>.</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V daném studijním programu se např. jedná o mobility do Francie, Španělska, Portugalska, Finska, Dánska, Polska, Norska, Rakouska, Řecka, Slovinska, Slovenska, Turecka a dalších evropských zemí. </w:t>
      </w:r>
      <w:r w:rsidRPr="006F5940">
        <w:rPr>
          <w:rFonts w:ascii="Calibri" w:hAnsi="Calibri" w:cs="Calibri"/>
          <w:sz w:val="22"/>
          <w:szCs w:val="22"/>
        </w:rPr>
        <w:t xml:space="preserve">Dále jsou na UTB ve Zlíně standardně nabízeny studijní předměty vyučované v cizích jazycích a realizované studijní programy uskutečňované v cizích jazycích. V případě daného studijního programu se např. jedná o předměty </w:t>
      </w:r>
      <w:r w:rsidR="006F5940" w:rsidRPr="006F5940">
        <w:rPr>
          <w:rFonts w:ascii="Calibri" w:hAnsi="Calibri" w:cs="Calibri"/>
          <w:sz w:val="22"/>
          <w:szCs w:val="22"/>
        </w:rPr>
        <w:t>Management</w:t>
      </w:r>
      <w:r w:rsidRPr="006F5940">
        <w:rPr>
          <w:rFonts w:ascii="Calibri" w:hAnsi="Calibri" w:cs="Calibri"/>
          <w:sz w:val="22"/>
          <w:szCs w:val="22"/>
        </w:rPr>
        <w:t xml:space="preserve"> I, </w:t>
      </w:r>
      <w:r w:rsidR="006F5940" w:rsidRPr="006F5940">
        <w:rPr>
          <w:rFonts w:ascii="Calibri" w:hAnsi="Calibri" w:cs="Calibri"/>
          <w:sz w:val="22"/>
          <w:szCs w:val="22"/>
        </w:rPr>
        <w:t xml:space="preserve">Human Resource Management, Basics of Quantitavite Methods, </w:t>
      </w:r>
      <w:r w:rsidRPr="006F5940">
        <w:rPr>
          <w:rFonts w:ascii="Calibri" w:hAnsi="Calibri" w:cs="Calibri"/>
          <w:sz w:val="22"/>
          <w:szCs w:val="22"/>
        </w:rPr>
        <w:t xml:space="preserve"> </w:t>
      </w:r>
      <w:r w:rsidR="006F5940" w:rsidRPr="006F5940">
        <w:rPr>
          <w:rFonts w:ascii="Calibri" w:hAnsi="Calibri" w:cs="Calibri"/>
          <w:sz w:val="22"/>
          <w:szCs w:val="22"/>
        </w:rPr>
        <w:t xml:space="preserve">Corporate Finance I, Financial Markets  </w:t>
      </w:r>
      <w:r w:rsidRPr="006F5940">
        <w:rPr>
          <w:rFonts w:ascii="Calibri" w:hAnsi="Calibri" w:cs="Calibri"/>
          <w:sz w:val="22"/>
          <w:szCs w:val="22"/>
        </w:rPr>
        <w:t>a další.</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Spolupráce s praxí při uskutečňování studijních programů</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1.10</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EC5F9F" w:rsidRPr="00EC5F9F" w:rsidRDefault="00EC5F9F" w:rsidP="00EC5F9F">
      <w:pPr>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Spolupráce s praxí při tvorbě studijních programů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1.11</w:t>
      </w:r>
    </w:p>
    <w:p w:rsidR="00EC5F9F" w:rsidRPr="00EC5F9F" w:rsidRDefault="00EC5F9F" w:rsidP="00EC5F9F">
      <w:pPr>
        <w:spacing w:before="120" w:after="600"/>
        <w:jc w:val="both"/>
        <w:rPr>
          <w:rFonts w:ascii="Calibri" w:hAnsi="Calibri" w:cs="Calibri"/>
          <w:sz w:val="22"/>
          <w:szCs w:val="22"/>
        </w:rPr>
      </w:pPr>
      <w:r w:rsidRPr="00EC5F9F">
        <w:rPr>
          <w:rFonts w:ascii="Calibri" w:hAnsi="Calibri" w:cs="Calibri"/>
          <w:sz w:val="22"/>
          <w:szCs w:val="22"/>
        </w:rPr>
        <w:t>UTB ve Zlíně komunikuje s profesními komorami, oborovými sdruženími, organizacemi zaměstnavatelů nebo dalšími odborníky z praxe a zjišťuje jejich očekávání a požadavky na absolventy studijních programů.</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Podpůrné zdroje a administrativa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Informační systém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1.12</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ve Zlíně má s ohledem na to funkční informační systém studijní agendy IS/STAG, který používá od roku 2003. Tvůrcem IS/STAG je ZČU v Plzni a v současné době systém využívá 11 VVŠ v ČR.</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Informační systém IS/STAG pokrývá funkce od přijímacího řízení až po vydání diplomů, eviduje studenty prezenční a kombinované formy studia, studenty celoživotního vzdělávání a účastníky U3V.</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Všichni studenti mají umožněn dálkový, časově neomezený přístup k informacím studijní agendy IS/STAG prostřednictvím </w:t>
      </w:r>
      <w:hyperlink r:id="rId116" w:history="1">
        <w:r w:rsidRPr="00EC5F9F">
          <w:rPr>
            <w:rFonts w:ascii="Calibri" w:hAnsi="Calibri" w:cs="Calibri"/>
            <w:i/>
            <w:color w:val="0000FF"/>
            <w:sz w:val="22"/>
            <w:szCs w:val="22"/>
            <w:u w:val="single"/>
          </w:rPr>
          <w:t>portálového rozhraní</w:t>
        </w:r>
      </w:hyperlink>
      <w:r w:rsidRPr="00EC5F9F">
        <w:rPr>
          <w:rFonts w:ascii="Calibri" w:hAnsi="Calibri" w:cs="Calibr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lastRenderedPageBreak/>
        <w:t xml:space="preserve">Prostřednictvím webových stránek UTB ve Zlíně mají studenti a uchazeči o studium přístup k přesným a přesným a srozumitelným informacím o pravidlech studia a požadavcích spojených se studiem, které jsou součástí </w:t>
      </w:r>
      <w:hyperlink r:id="rId117" w:history="1">
        <w:r w:rsidRPr="00EC5F9F">
          <w:rPr>
            <w:rFonts w:ascii="Calibri" w:hAnsi="Calibri" w:cs="Calibri"/>
            <w:i/>
            <w:color w:val="0000FF"/>
            <w:sz w:val="22"/>
            <w:szCs w:val="22"/>
            <w:u w:val="single"/>
          </w:rPr>
          <w:t>norem UTB ve Zlíně</w:t>
        </w:r>
      </w:hyperlink>
      <w:r w:rsidRPr="00EC5F9F">
        <w:rPr>
          <w:rFonts w:ascii="Calibri" w:hAnsi="Calibri" w:cs="Calibri"/>
          <w:sz w:val="22"/>
          <w:szCs w:val="22"/>
        </w:rPr>
        <w:t xml:space="preserve">, případně které jsou součástí </w:t>
      </w:r>
      <w:hyperlink r:id="rId118" w:history="1">
        <w:r w:rsidRPr="00EC5F9F">
          <w:rPr>
            <w:rFonts w:ascii="Calibri" w:hAnsi="Calibri" w:cs="Calibri"/>
            <w:i/>
            <w:color w:val="0000FF"/>
            <w:sz w:val="22"/>
            <w:szCs w:val="22"/>
            <w:u w:val="single"/>
          </w:rPr>
          <w:t>norem Fakulty managementu a ekonomiky</w:t>
        </w:r>
      </w:hyperlink>
      <w:r w:rsidRPr="00EC5F9F">
        <w:rPr>
          <w:rFonts w:ascii="Calibri" w:hAnsi="Calibri" w:cs="Calibri"/>
          <w:i/>
          <w:sz w:val="22"/>
          <w:szCs w:val="22"/>
        </w:rPr>
        <w:t xml:space="preserve"> </w:t>
      </w:r>
      <w:r w:rsidRPr="00EC5F9F">
        <w:rPr>
          <w:rFonts w:ascii="Calibri" w:hAnsi="Calibri" w:cs="Calibri"/>
          <w:sz w:val="22"/>
          <w:szCs w:val="22"/>
        </w:rPr>
        <w:t>UTB ve Zlíně.</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Na webových stránkách UTB jsou rovněž k dispozici veškeré relevantní informace týkající se informačních a poradenských služeb souvisejících se studiem a možností uplatnění absolventů studijních programů v praxi. Ty jsou poskytovány jak </w:t>
      </w:r>
      <w:hyperlink r:id="rId119" w:history="1">
        <w:r w:rsidRPr="00EC5F9F">
          <w:rPr>
            <w:rFonts w:ascii="Calibri" w:hAnsi="Calibri" w:cs="Calibri"/>
            <w:i/>
            <w:color w:val="0000FF"/>
            <w:sz w:val="22"/>
            <w:szCs w:val="22"/>
            <w:u w:val="single"/>
          </w:rPr>
          <w:t>Job centrem UTB</w:t>
        </w:r>
      </w:hyperlink>
      <w:r w:rsidRPr="00EC5F9F">
        <w:rPr>
          <w:rFonts w:ascii="Calibri" w:hAnsi="Calibri" w:cs="Calibri"/>
          <w:sz w:val="22"/>
          <w:szCs w:val="22"/>
        </w:rPr>
        <w:t xml:space="preserve">, které bylo pro tuto činnost specializovaně zřízeno, tak jeho </w:t>
      </w:r>
      <w:hyperlink r:id="rId120" w:history="1">
        <w:r w:rsidRPr="00EC5F9F">
          <w:rPr>
            <w:rFonts w:ascii="Calibri" w:hAnsi="Calibri" w:cs="Calibri"/>
            <w:i/>
            <w:color w:val="0000FF"/>
            <w:sz w:val="22"/>
            <w:szCs w:val="22"/>
            <w:u w:val="single"/>
          </w:rPr>
          <w:t>portálem s nabídkami pracovních příležitostí, stáží a brigád</w:t>
        </w:r>
      </w:hyperlink>
      <w:r w:rsidRPr="00EC5F9F">
        <w:rPr>
          <w:rFonts w:ascii="Calibri" w:hAnsi="Calibri" w:cs="Calibri"/>
          <w:sz w:val="22"/>
          <w:szCs w:val="22"/>
        </w:rPr>
        <w:t xml:space="preserve">. V rámci Job centra UTB také působí </w:t>
      </w:r>
      <w:hyperlink r:id="rId121" w:history="1">
        <w:r w:rsidRPr="00EC5F9F">
          <w:rPr>
            <w:rFonts w:ascii="Calibri" w:hAnsi="Calibri" w:cs="Calibri"/>
            <w:i/>
            <w:color w:val="0000FF"/>
            <w:sz w:val="22"/>
            <w:szCs w:val="22"/>
            <w:u w:val="single"/>
          </w:rPr>
          <w:t>Akademická poradna UTB,</w:t>
        </w:r>
      </w:hyperlink>
      <w:r w:rsidRPr="00EC5F9F">
        <w:rPr>
          <w:rFonts w:ascii="Calibri" w:hAnsi="Calibri" w:cs="Calibri"/>
          <w:sz w:val="22"/>
          <w:szCs w:val="22"/>
        </w:rPr>
        <w:t xml:space="preserve"> která má svůj vlastní informační modul.</w:t>
      </w:r>
    </w:p>
    <w:p w:rsidR="00EC5F9F" w:rsidRPr="00EC5F9F" w:rsidRDefault="00EC5F9F" w:rsidP="00EC5F9F">
      <w:pPr>
        <w:tabs>
          <w:tab w:val="left" w:pos="2835"/>
        </w:tabs>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Knihovny a elektronické zdroje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1.13</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EC5F9F" w:rsidRPr="00EC5F9F" w:rsidRDefault="00EC5F9F" w:rsidP="00EC5F9F">
      <w:pPr>
        <w:jc w:val="both"/>
        <w:rPr>
          <w:rFonts w:ascii="Calibri" w:hAnsi="Calibri" w:cs="Calibri"/>
          <w:sz w:val="22"/>
          <w:szCs w:val="22"/>
        </w:rPr>
      </w:pPr>
    </w:p>
    <w:p w:rsidR="00EC5F9F" w:rsidRPr="00EC5F9F" w:rsidRDefault="00EC5F9F" w:rsidP="00EC5F9F">
      <w:pPr>
        <w:spacing w:after="120"/>
        <w:rPr>
          <w:rFonts w:ascii="Calibri" w:hAnsi="Calibri" w:cs="Calibri"/>
          <w:i/>
          <w:iCs/>
          <w:sz w:val="22"/>
          <w:szCs w:val="22"/>
        </w:rPr>
      </w:pPr>
      <w:r w:rsidRPr="00EC5F9F">
        <w:rPr>
          <w:rFonts w:ascii="Calibri" w:hAnsi="Calibri" w:cs="Calibri"/>
          <w:i/>
          <w:iCs/>
          <w:sz w:val="22"/>
          <w:szCs w:val="22"/>
        </w:rPr>
        <w:t>Dostupnost knihovního fondu</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EC5F9F" w:rsidRPr="00EC5F9F" w:rsidRDefault="00EC5F9F" w:rsidP="00EC5F9F">
      <w:pPr>
        <w:spacing w:before="120" w:after="120"/>
        <w:jc w:val="both"/>
        <w:rPr>
          <w:rFonts w:ascii="Calibri" w:hAnsi="Calibri" w:cs="Calibri"/>
          <w:color w:val="0000FF"/>
          <w:sz w:val="22"/>
          <w:szCs w:val="22"/>
          <w:u w:val="single"/>
        </w:rPr>
      </w:pPr>
      <w:r w:rsidRPr="00EC5F9F">
        <w:rPr>
          <w:rFonts w:ascii="Calibri" w:hAnsi="Calibri" w:cs="Calibri"/>
          <w:sz w:val="22"/>
          <w:szCs w:val="22"/>
        </w:rPr>
        <w:t xml:space="preserve">V knihovním fondu je více než 130 000 knih, přičemž roční přírůstek každoročně přesahuje 5 000 knižních jednotek. Stále více knih </w:t>
      </w:r>
      <w:r w:rsidRPr="00596B1B">
        <w:rPr>
          <w:rFonts w:ascii="Calibri" w:hAnsi="Calibri" w:cs="Calibri"/>
          <w:sz w:val="22"/>
          <w:szCs w:val="22"/>
        </w:rPr>
        <w:t xml:space="preserve">je dostupných v elektronické podobě. Důležitá je zejména vysoká aktuálnost knihovního fondu, který je neustále doplňován. Knihovna odebírá více než 200 periodik v tištěné podobě. Mimo tištěné časopisy </w:t>
      </w:r>
      <w:r w:rsidRPr="00EC5F9F">
        <w:rPr>
          <w:rFonts w:ascii="Calibri" w:hAnsi="Calibri" w:cs="Calibri"/>
          <w:sz w:val="22"/>
          <w:szCs w:val="22"/>
        </w:rPr>
        <w:t xml:space="preserve">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w:t>
      </w:r>
      <w:r w:rsidRPr="00EC5F9F">
        <w:rPr>
          <w:rFonts w:ascii="Calibri" w:hAnsi="Calibri" w:cs="Calibri"/>
          <w:sz w:val="22"/>
          <w:szCs w:val="22"/>
        </w:rPr>
        <w:lastRenderedPageBreak/>
        <w:t>knihovny.</w:t>
      </w:r>
      <w:r w:rsidRPr="00EC5F9F">
        <w:rPr>
          <w:rFonts w:ascii="Calibri" w:hAnsi="Calibri" w:cs="Calibri"/>
          <w:sz w:val="22"/>
          <w:szCs w:val="22"/>
          <w:vertAlign w:val="superscript"/>
        </w:rPr>
        <w:footnoteReference w:id="4"/>
      </w:r>
      <w:r w:rsidRPr="00EC5F9F">
        <w:rPr>
          <w:rFonts w:ascii="Calibri" w:hAnsi="Calibri" w:cs="Calibri"/>
          <w:sz w:val="22"/>
          <w:szCs w:val="22"/>
        </w:rPr>
        <w:t xml:space="preserve"> Práce jsou zde zpravidla dostupné volně v plném textu. Kromě toho provozuje knihovna také repozitář publikační činnosti akademických pracovníků univerzity.</w:t>
      </w:r>
      <w:r w:rsidRPr="00EC5F9F">
        <w:rPr>
          <w:rFonts w:ascii="Calibri" w:hAnsi="Calibri" w:cs="Calibri"/>
          <w:sz w:val="22"/>
          <w:szCs w:val="22"/>
          <w:vertAlign w:val="superscript"/>
        </w:rPr>
        <w:footnoteReference w:id="5"/>
      </w:r>
    </w:p>
    <w:p w:rsidR="00EC5F9F" w:rsidRPr="00EC5F9F" w:rsidRDefault="00EC5F9F" w:rsidP="00EC5F9F">
      <w:pPr>
        <w:rPr>
          <w:rFonts w:ascii="Calibri" w:hAnsi="Calibri" w:cs="Calibri"/>
          <w:i/>
          <w:iCs/>
          <w:sz w:val="22"/>
          <w:szCs w:val="22"/>
        </w:rPr>
      </w:pPr>
    </w:p>
    <w:p w:rsidR="00EC5F9F" w:rsidRPr="00EC5F9F" w:rsidRDefault="00EC5F9F" w:rsidP="00EC5F9F">
      <w:pPr>
        <w:spacing w:after="120"/>
        <w:rPr>
          <w:rFonts w:ascii="Calibri" w:hAnsi="Calibri" w:cs="Calibri"/>
          <w:i/>
          <w:iCs/>
          <w:sz w:val="22"/>
          <w:szCs w:val="22"/>
        </w:rPr>
      </w:pPr>
      <w:r w:rsidRPr="00EC5F9F">
        <w:rPr>
          <w:rFonts w:ascii="Calibri" w:hAnsi="Calibri" w:cs="Calibri"/>
          <w:i/>
          <w:iCs/>
          <w:sz w:val="22"/>
          <w:szCs w:val="22"/>
        </w:rPr>
        <w:t>Dostupnost elektronických zdrojů</w:t>
      </w: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22">
        <w:r w:rsidRPr="00EC5F9F">
          <w:rPr>
            <w:rFonts w:ascii="Calibri" w:hAnsi="Calibri" w:cs="Calibri"/>
            <w:i/>
            <w:color w:val="0000FF"/>
            <w:sz w:val="22"/>
            <w:szCs w:val="22"/>
            <w:u w:val="single"/>
          </w:rPr>
          <w:t>http://portal.k.utb.cz</w:t>
        </w:r>
      </w:hyperlink>
      <w:r w:rsidRPr="00EC5F9F">
        <w:rPr>
          <w:rFonts w:ascii="Calibri" w:hAnsi="Calibri" w:cs="Calibri"/>
          <w:i/>
          <w:sz w:val="22"/>
          <w:szCs w:val="22"/>
        </w:rPr>
        <w:t>,</w:t>
      </w:r>
      <w:r w:rsidRPr="00EC5F9F">
        <w:rPr>
          <w:rFonts w:ascii="Calibri" w:hAnsi="Calibri" w:cs="Calibr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EC5F9F" w:rsidRPr="00EC5F9F" w:rsidRDefault="00EC5F9F" w:rsidP="00EC5F9F">
      <w:pPr>
        <w:rPr>
          <w:rFonts w:ascii="Calibri" w:hAnsi="Calibri" w:cs="Calibri"/>
          <w:sz w:val="22"/>
          <w:szCs w:val="22"/>
        </w:rPr>
      </w:pPr>
      <w:r w:rsidRPr="00EC5F9F">
        <w:rPr>
          <w:rFonts w:ascii="Calibri" w:hAnsi="Calibri" w:cs="Calibri"/>
          <w:sz w:val="22"/>
          <w:szCs w:val="22"/>
        </w:rPr>
        <w:t>Konkrétní dostupné databáze:</w:t>
      </w:r>
    </w:p>
    <w:p w:rsidR="00EC5F9F" w:rsidRPr="00EC5F9F" w:rsidRDefault="00EC5F9F" w:rsidP="00124FDB">
      <w:pPr>
        <w:numPr>
          <w:ilvl w:val="0"/>
          <w:numId w:val="80"/>
        </w:numPr>
        <w:spacing w:after="160" w:line="256" w:lineRule="auto"/>
        <w:contextualSpacing/>
        <w:rPr>
          <w:rFonts w:ascii="Calibri" w:eastAsia="Calibri" w:hAnsi="Calibri" w:cs="Calibri"/>
          <w:color w:val="000000"/>
          <w:sz w:val="22"/>
          <w:szCs w:val="22"/>
          <w:lang w:eastAsia="en-US"/>
        </w:rPr>
      </w:pPr>
      <w:r w:rsidRPr="00EC5F9F">
        <w:rPr>
          <w:rFonts w:ascii="Calibri" w:eastAsia="Calibri" w:hAnsi="Calibri" w:cs="Calibri"/>
          <w:sz w:val="22"/>
          <w:szCs w:val="22"/>
          <w:lang w:eastAsia="en-US"/>
        </w:rPr>
        <w:t>Citační databáze Web of Science a Scopus</w:t>
      </w:r>
    </w:p>
    <w:p w:rsidR="00EC5F9F" w:rsidRPr="00EC5F9F" w:rsidRDefault="00EC5F9F" w:rsidP="00124FDB">
      <w:pPr>
        <w:numPr>
          <w:ilvl w:val="0"/>
          <w:numId w:val="80"/>
        </w:numPr>
        <w:spacing w:after="160" w:line="256" w:lineRule="auto"/>
        <w:contextualSpacing/>
        <w:rPr>
          <w:rFonts w:ascii="Calibri" w:eastAsia="Calibri" w:hAnsi="Calibri" w:cs="Calibri"/>
          <w:color w:val="000000"/>
          <w:sz w:val="22"/>
          <w:szCs w:val="22"/>
          <w:lang w:eastAsia="en-US"/>
        </w:rPr>
      </w:pPr>
      <w:r w:rsidRPr="00EC5F9F">
        <w:rPr>
          <w:rFonts w:ascii="Calibri" w:eastAsia="Calibri" w:hAnsi="Calibri" w:cs="Calibri"/>
          <w:sz w:val="22"/>
          <w:szCs w:val="22"/>
          <w:lang w:eastAsia="en-US"/>
        </w:rPr>
        <w:t>Multioborové kolekce elektronických časopisů Elsevier ScienceDirect, Wiley Online Library, SpringerLink</w:t>
      </w:r>
    </w:p>
    <w:p w:rsidR="00EC5F9F" w:rsidRPr="00EC5F9F" w:rsidRDefault="00EC5F9F" w:rsidP="00124FDB">
      <w:pPr>
        <w:numPr>
          <w:ilvl w:val="0"/>
          <w:numId w:val="80"/>
        </w:numPr>
        <w:spacing w:after="160" w:line="256" w:lineRule="auto"/>
        <w:contextualSpacing/>
        <w:rPr>
          <w:rFonts w:ascii="Calibri" w:eastAsia="Calibri" w:hAnsi="Calibri" w:cs="Calibri"/>
          <w:color w:val="000000"/>
          <w:sz w:val="22"/>
          <w:szCs w:val="22"/>
          <w:lang w:eastAsia="en-US"/>
        </w:rPr>
      </w:pPr>
      <w:r w:rsidRPr="00EC5F9F">
        <w:rPr>
          <w:rFonts w:ascii="Calibri" w:eastAsia="Calibri" w:hAnsi="Calibri" w:cs="Calibri"/>
          <w:sz w:val="22"/>
          <w:szCs w:val="22"/>
          <w:lang w:eastAsia="en-US"/>
        </w:rPr>
        <w:t>Multioborové plnotextové databáze Ebsco a ProQuest</w:t>
      </w:r>
    </w:p>
    <w:p w:rsidR="00EC5F9F" w:rsidRPr="00EC5F9F" w:rsidRDefault="00EC5F9F" w:rsidP="00124FDB">
      <w:pPr>
        <w:numPr>
          <w:ilvl w:val="0"/>
          <w:numId w:val="80"/>
        </w:numPr>
        <w:spacing w:after="160"/>
        <w:contextualSpacing/>
        <w:rPr>
          <w:rFonts w:ascii="Calibri" w:eastAsia="Calibri" w:hAnsi="Calibri" w:cs="Calibri"/>
          <w:sz w:val="22"/>
          <w:szCs w:val="22"/>
          <w:lang w:eastAsia="en-US"/>
        </w:rPr>
      </w:pPr>
      <w:r w:rsidRPr="00EC5F9F">
        <w:rPr>
          <w:rFonts w:ascii="Calibri" w:eastAsia="Calibri" w:hAnsi="Calibri" w:cs="Calibri"/>
          <w:sz w:val="22"/>
          <w:szCs w:val="22"/>
          <w:lang w:eastAsia="en-US"/>
        </w:rPr>
        <w:t>Kolekce časopisů Emerald</w:t>
      </w:r>
    </w:p>
    <w:p w:rsidR="00EC5F9F" w:rsidRPr="00EC5F9F" w:rsidRDefault="00EC5F9F" w:rsidP="00124FDB">
      <w:pPr>
        <w:numPr>
          <w:ilvl w:val="0"/>
          <w:numId w:val="80"/>
        </w:numPr>
        <w:spacing w:after="160"/>
        <w:contextualSpacing/>
        <w:rPr>
          <w:rFonts w:ascii="Calibri" w:eastAsia="Calibri" w:hAnsi="Calibri" w:cs="Calibri"/>
          <w:sz w:val="22"/>
          <w:szCs w:val="22"/>
          <w:lang w:eastAsia="en-US"/>
        </w:rPr>
      </w:pPr>
      <w:r w:rsidRPr="00EC5F9F">
        <w:rPr>
          <w:rFonts w:ascii="Calibri" w:eastAsia="Calibri" w:hAnsi="Calibri" w:cs="Calibri"/>
          <w:sz w:val="22"/>
          <w:szCs w:val="22"/>
          <w:lang w:eastAsia="en-US"/>
        </w:rPr>
        <w:t>Oborová databáze Business Source Complete</w:t>
      </w:r>
    </w:p>
    <w:p w:rsidR="00EC5F9F" w:rsidRPr="00EC5F9F" w:rsidRDefault="00EC5F9F" w:rsidP="00124FDB">
      <w:pPr>
        <w:numPr>
          <w:ilvl w:val="0"/>
          <w:numId w:val="80"/>
        </w:numPr>
        <w:spacing w:after="160"/>
        <w:contextualSpacing/>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Oborová ekonomická databáze Econlit </w:t>
      </w:r>
    </w:p>
    <w:p w:rsidR="00EC5F9F" w:rsidRPr="00EC5F9F" w:rsidRDefault="00EC5F9F" w:rsidP="00EC5F9F">
      <w:pPr>
        <w:spacing w:before="120" w:after="120"/>
        <w:rPr>
          <w:rFonts w:ascii="Calibri" w:hAnsi="Calibri" w:cs="Calibri"/>
          <w:sz w:val="22"/>
          <w:szCs w:val="22"/>
        </w:rPr>
      </w:pPr>
      <w:r w:rsidRPr="00EC5F9F">
        <w:rPr>
          <w:rFonts w:ascii="Calibri" w:hAnsi="Calibri" w:cs="Calibri"/>
          <w:sz w:val="22"/>
          <w:szCs w:val="22"/>
        </w:rPr>
        <w:t xml:space="preserve">Seznam všech databází, které má UTB ve Zlíně: </w:t>
      </w:r>
      <w:hyperlink r:id="rId123" w:history="1">
        <w:r w:rsidRPr="00EC5F9F">
          <w:rPr>
            <w:rFonts w:ascii="Calibri" w:hAnsi="Calibri" w:cs="Calibri"/>
            <w:i/>
            <w:color w:val="0000FF"/>
            <w:sz w:val="22"/>
            <w:szCs w:val="22"/>
            <w:u w:val="single"/>
          </w:rPr>
          <w:t>http://portal.k.utb.cz/databases/alphabetical</w:t>
        </w:r>
      </w:hyperlink>
      <w:r w:rsidRPr="00EC5F9F">
        <w:rPr>
          <w:rFonts w:ascii="Calibri" w:hAnsi="Calibri" w:cs="Calibri"/>
          <w:i/>
          <w:sz w:val="22"/>
          <w:szCs w:val="22"/>
        </w:rPr>
        <w:t>.</w:t>
      </w:r>
      <w:r w:rsidRPr="00EC5F9F">
        <w:rPr>
          <w:rFonts w:ascii="Calibri" w:hAnsi="Calibri" w:cs="Calibri"/>
          <w:sz w:val="22"/>
          <w:szCs w:val="22"/>
        </w:rPr>
        <w:t xml:space="preserve"> </w:t>
      </w:r>
    </w:p>
    <w:p w:rsidR="00EC5F9F" w:rsidRPr="00EC5F9F" w:rsidRDefault="00EC5F9F" w:rsidP="00EC5F9F">
      <w:pPr>
        <w:ind w:left="360"/>
        <w:rPr>
          <w:rFonts w:ascii="Calibri" w:hAnsi="Calibri" w:cs="Calibri"/>
          <w:color w:val="00B050"/>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Studium studentů se specifickými potřebami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1.14</w:t>
      </w:r>
    </w:p>
    <w:p w:rsidR="00EC5F9F" w:rsidRPr="00EC5F9F" w:rsidRDefault="00EC5F9F" w:rsidP="00EC5F9F">
      <w:pPr>
        <w:spacing w:before="120" w:after="120"/>
        <w:jc w:val="both"/>
        <w:rPr>
          <w:rFonts w:ascii="Calibri" w:hAnsi="Calibri" w:cs="Calibri"/>
          <w:iCs/>
          <w:sz w:val="22"/>
          <w:szCs w:val="22"/>
        </w:rPr>
      </w:pPr>
      <w:r w:rsidRPr="00EC5F9F">
        <w:rPr>
          <w:rFonts w:ascii="Calibri" w:hAnsi="Calibri" w:cs="Calibr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EC5F9F">
        <w:rPr>
          <w:rFonts w:ascii="Calibri" w:hAnsi="Calibri" w:cs="Calibri"/>
          <w:bCs/>
          <w:sz w:val="22"/>
          <w:szCs w:val="22"/>
        </w:rPr>
        <w:t xml:space="preserve">č. 18/2018 </w:t>
      </w:r>
      <w:hyperlink r:id="rId124" w:history="1">
        <w:r w:rsidRPr="00EC5F9F">
          <w:rPr>
            <w:rFonts w:ascii="Calibri" w:hAnsi="Calibri" w:cs="Calibri"/>
            <w:i/>
            <w:color w:val="0000FF"/>
            <w:sz w:val="22"/>
            <w:szCs w:val="22"/>
            <w:u w:val="single"/>
          </w:rPr>
          <w:t>Podpora uchazečů a studentů se specifickými potřebami na Univerzitě Tomáše Bati ve Zlíně</w:t>
        </w:r>
      </w:hyperlink>
      <w:r w:rsidRPr="00EC5F9F">
        <w:rPr>
          <w:rFonts w:ascii="Calibri" w:hAnsi="Calibri" w:cs="Calibri"/>
          <w:bCs/>
          <w:sz w:val="22"/>
          <w:szCs w:val="22"/>
        </w:rPr>
        <w:t>.</w:t>
      </w:r>
      <w:r w:rsidRPr="00EC5F9F">
        <w:rPr>
          <w:rFonts w:ascii="Calibri" w:hAnsi="Calibri" w:cs="Calibri"/>
          <w:b/>
          <w:bCs/>
          <w:sz w:val="22"/>
          <w:szCs w:val="22"/>
        </w:rPr>
        <w:t xml:space="preserve"> </w:t>
      </w:r>
      <w:r w:rsidRPr="00EC5F9F">
        <w:rPr>
          <w:rFonts w:ascii="Calibri" w:hAnsi="Calibri" w:cs="Calibr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iCs/>
          <w:sz w:val="22"/>
          <w:szCs w:val="22"/>
        </w:rPr>
        <w:t xml:space="preserve">V prvé řadě se jedná o </w:t>
      </w:r>
      <w:hyperlink r:id="rId125" w:history="1">
        <w:r w:rsidRPr="00EC5F9F">
          <w:rPr>
            <w:rFonts w:ascii="Calibri" w:hAnsi="Calibri" w:cs="Calibri"/>
            <w:i/>
            <w:color w:val="0000FF"/>
            <w:sz w:val="22"/>
            <w:szCs w:val="22"/>
            <w:u w:val="single"/>
          </w:rPr>
          <w:t>Akademickou poradna UTB ve Zlíně</w:t>
        </w:r>
      </w:hyperlink>
      <w:r w:rsidRPr="00EC5F9F">
        <w:rPr>
          <w:rFonts w:ascii="Calibri" w:hAnsi="Calibri" w:cs="Calibri"/>
          <w:sz w:val="22"/>
          <w:szCs w:val="22"/>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w:t>
      </w:r>
      <w:r w:rsidRPr="00EC5F9F">
        <w:rPr>
          <w:rFonts w:ascii="Calibri" w:hAnsi="Calibri" w:cs="Calibri"/>
          <w:sz w:val="22"/>
          <w:szCs w:val="22"/>
        </w:rPr>
        <w:lastRenderedPageBreak/>
        <w:t>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EC5F9F" w:rsidRPr="00EC5F9F" w:rsidRDefault="00EC5F9F" w:rsidP="00EC5F9F">
      <w:pPr>
        <w:jc w:val="both"/>
        <w:rPr>
          <w:rFonts w:ascii="Calibri" w:hAnsi="Calibri" w:cs="Calibri"/>
          <w:color w:val="FF0000"/>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Opatření proti neetickému jednání a k ochraně duševního vlastnictví</w:t>
      </w:r>
    </w:p>
    <w:p w:rsidR="00EC5F9F" w:rsidRPr="00EC5F9F" w:rsidRDefault="00EC5F9F" w:rsidP="00EC5F9F">
      <w:pPr>
        <w:keepNext/>
        <w:keepLines/>
        <w:spacing w:before="40" w:after="120"/>
        <w:jc w:val="center"/>
        <w:outlineLvl w:val="2"/>
        <w:rPr>
          <w:rFonts w:ascii="Calibri" w:hAnsi="Calibri" w:cs="Calibri"/>
          <w:b/>
          <w:color w:val="000000"/>
          <w:sz w:val="24"/>
          <w:szCs w:val="24"/>
        </w:rPr>
      </w:pPr>
      <w:r w:rsidRPr="00EC5F9F">
        <w:rPr>
          <w:rFonts w:ascii="Calibri" w:hAnsi="Calibri" w:cs="Calibri"/>
          <w:b/>
          <w:color w:val="000000"/>
          <w:sz w:val="24"/>
          <w:szCs w:val="24"/>
        </w:rPr>
        <w:t>Standard 1.15</w:t>
      </w:r>
    </w:p>
    <w:p w:rsidR="00EC5F9F" w:rsidRPr="00EC5F9F" w:rsidRDefault="00EC5F9F" w:rsidP="00EC5F9F">
      <w:pPr>
        <w:spacing w:after="120"/>
        <w:jc w:val="both"/>
        <w:rPr>
          <w:rFonts w:ascii="Calibri" w:hAnsi="Calibri" w:cs="Calibri"/>
          <w:color w:val="5B9BD5"/>
          <w:sz w:val="22"/>
          <w:szCs w:val="22"/>
        </w:rPr>
      </w:pPr>
      <w:r w:rsidRPr="00EC5F9F">
        <w:rPr>
          <w:rFonts w:ascii="Calibri" w:hAnsi="Calibri" w:cs="Calibri"/>
          <w:sz w:val="22"/>
          <w:szCs w:val="22"/>
        </w:rPr>
        <w:t xml:space="preserve">UTB ve Zlíně má přijata dostatečně účinná opatření k ochraně duševního vlastnictví i proti úmyslnému jednání proti dobrým mravům při studiu; zejména proti plagiátorství a podvodům při studiu. Jedná se </w:t>
      </w:r>
      <w:r w:rsidRPr="00EC5F9F">
        <w:rPr>
          <w:rFonts w:ascii="Calibri" w:hAnsi="Calibri" w:cs="Calibri"/>
          <w:i/>
          <w:sz w:val="22"/>
          <w:szCs w:val="22"/>
        </w:rPr>
        <w:t xml:space="preserve">o </w:t>
      </w:r>
      <w:hyperlink r:id="rId126" w:history="1">
        <w:r w:rsidRPr="00EC5F9F">
          <w:rPr>
            <w:rFonts w:ascii="Calibri" w:hAnsi="Calibri" w:cs="Calibri"/>
            <w:i/>
            <w:color w:val="0000FF"/>
            <w:sz w:val="22"/>
            <w:szCs w:val="22"/>
            <w:u w:val="single"/>
          </w:rPr>
          <w:t>Disciplinární řád pro studenty Univerzity Tomáše Bati ve Zlíně</w:t>
        </w:r>
      </w:hyperlink>
      <w:r w:rsidRPr="00EC5F9F">
        <w:rPr>
          <w:rFonts w:ascii="Calibri" w:hAnsi="Calibri" w:cs="Calibri"/>
          <w:sz w:val="22"/>
          <w:szCs w:val="22"/>
        </w:rPr>
        <w:t xml:space="preserve"> ze dne 9. února 2017, </w:t>
      </w:r>
      <w:hyperlink r:id="rId127" w:history="1">
        <w:r w:rsidRPr="00EC5F9F">
          <w:rPr>
            <w:rFonts w:ascii="Calibri" w:hAnsi="Calibri" w:cs="Calibri"/>
            <w:i/>
            <w:color w:val="0000FF"/>
            <w:sz w:val="22"/>
            <w:szCs w:val="22"/>
            <w:u w:val="single"/>
          </w:rPr>
          <w:t>Etický kodex UTB</w:t>
        </w:r>
      </w:hyperlink>
      <w:r w:rsidRPr="00EC5F9F">
        <w:rPr>
          <w:rFonts w:ascii="Calibri" w:hAnsi="Calibri" w:cs="Calibri"/>
          <w:sz w:val="22"/>
          <w:szCs w:val="22"/>
        </w:rPr>
        <w:t xml:space="preserve"> (Příloha č. 4 k Statutu UTB ve Zlíně) a </w:t>
      </w:r>
      <w:hyperlink r:id="rId128" w:history="1">
        <w:r w:rsidRPr="00EC5F9F">
          <w:rPr>
            <w:rFonts w:ascii="Calibri" w:hAnsi="Calibri" w:cs="Calibri"/>
            <w:i/>
            <w:color w:val="0000FF"/>
            <w:sz w:val="22"/>
            <w:szCs w:val="22"/>
            <w:u w:val="single"/>
          </w:rPr>
          <w:t>Řád o vyslovení neplatnosti vykonání státní zkoušky nebo její součásti nebo obhajoby disertační práce a pro řízení o vyslovení neplatnosti jmenování docentem na Univerzitě Tomáše Bati ve Zlíně</w:t>
        </w:r>
      </w:hyperlink>
      <w:r w:rsidRPr="00EC5F9F">
        <w:rPr>
          <w:rFonts w:ascii="Calibri" w:hAnsi="Calibri" w:cs="Calibri"/>
          <w:sz w:val="22"/>
          <w:szCs w:val="22"/>
        </w:rPr>
        <w:t xml:space="preserve"> ze dne 4. dubna 2017. </w:t>
      </w:r>
      <w:r w:rsidRPr="00EC5F9F">
        <w:rPr>
          <w:rFonts w:ascii="Calibri" w:hAnsi="Calibri" w:cs="Calibri"/>
          <w:sz w:val="22"/>
          <w:szCs w:val="22"/>
        </w:rPr>
        <w:br w:type="page"/>
      </w:r>
    </w:p>
    <w:p w:rsidR="00EC5F9F" w:rsidRPr="00EC5F9F" w:rsidRDefault="00EC5F9F" w:rsidP="00124FDB">
      <w:pPr>
        <w:keepNext/>
        <w:keepLines/>
        <w:numPr>
          <w:ilvl w:val="0"/>
          <w:numId w:val="79"/>
        </w:numPr>
        <w:spacing w:before="240"/>
        <w:jc w:val="center"/>
        <w:outlineLvl w:val="0"/>
        <w:rPr>
          <w:rFonts w:ascii="Calibri" w:hAnsi="Calibri" w:cs="Calibri"/>
          <w:b/>
          <w:color w:val="365F91"/>
          <w:sz w:val="40"/>
          <w:szCs w:val="32"/>
        </w:rPr>
      </w:pPr>
      <w:r w:rsidRPr="00EC5F9F">
        <w:rPr>
          <w:rFonts w:ascii="Calibri" w:hAnsi="Calibri" w:cs="Calibri"/>
          <w:b/>
          <w:color w:val="365F91"/>
          <w:sz w:val="40"/>
          <w:szCs w:val="32"/>
        </w:rPr>
        <w:lastRenderedPageBreak/>
        <w:t>Studijní program</w:t>
      </w:r>
    </w:p>
    <w:p w:rsidR="00EC5F9F" w:rsidRPr="00EC5F9F" w:rsidRDefault="00EC5F9F" w:rsidP="00EC5F9F">
      <w:pPr>
        <w:rPr>
          <w:rFonts w:ascii="Calibri" w:hAnsi="Calibri" w:cs="Calibri"/>
          <w:bCs/>
          <w:sz w:val="22"/>
          <w:szCs w:val="22"/>
        </w:rPr>
      </w:pP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Soulad studijního programu s posláním vysoké školy a mezinárodní rozměr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Soulad studijního programu s posláním a strategickými dokumenty vysoké školy</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2.1</w:t>
      </w:r>
    </w:p>
    <w:p w:rsidR="00EC5F9F" w:rsidRPr="00EC5F9F" w:rsidRDefault="00861C20" w:rsidP="00EC5F9F">
      <w:pPr>
        <w:jc w:val="both"/>
        <w:rPr>
          <w:rFonts w:ascii="Calibri" w:hAnsi="Calibri" w:cs="Calibri"/>
          <w:i/>
          <w:color w:val="00B050"/>
          <w:sz w:val="22"/>
          <w:szCs w:val="22"/>
        </w:rPr>
      </w:pPr>
      <w:r>
        <w:rPr>
          <w:rFonts w:ascii="Calibri" w:hAnsi="Calibri" w:cs="Calibri"/>
          <w:sz w:val="22"/>
          <w:szCs w:val="22"/>
        </w:rPr>
        <w:t>Bakalářský</w:t>
      </w:r>
      <w:r w:rsidR="00EC5F9F" w:rsidRPr="00EC5F9F">
        <w:rPr>
          <w:rFonts w:ascii="Calibri" w:hAnsi="Calibri" w:cs="Calibri"/>
          <w:sz w:val="22"/>
          <w:szCs w:val="22"/>
        </w:rPr>
        <w:t xml:space="preserve"> studijní program </w:t>
      </w:r>
      <w:r>
        <w:rPr>
          <w:rFonts w:ascii="Calibri" w:hAnsi="Calibri" w:cs="Calibri"/>
          <w:sz w:val="22"/>
          <w:szCs w:val="22"/>
        </w:rPr>
        <w:t>Finance a finanční technologie</w:t>
      </w:r>
      <w:r w:rsidR="00EC5F9F" w:rsidRPr="00EC5F9F">
        <w:rPr>
          <w:rFonts w:ascii="Calibri" w:hAnsi="Calibri" w:cs="Calibri"/>
          <w:sz w:val="22"/>
          <w:szCs w:val="22"/>
        </w:rPr>
        <w:t xml:space="preserve"> je v souladu s posláním a strategickými dokumenty UTB ve Zlíně. Jeho příprava koresponduje s </w:t>
      </w:r>
      <w:hyperlink r:id="rId129" w:history="1">
        <w:r w:rsidR="00EC5F9F" w:rsidRPr="00EC5F9F">
          <w:rPr>
            <w:rFonts w:ascii="Calibri" w:hAnsi="Calibri" w:cs="Calibri"/>
            <w:i/>
            <w:color w:val="0000FF"/>
            <w:sz w:val="22"/>
            <w:szCs w:val="22"/>
            <w:u w:val="single"/>
          </w:rPr>
          <w:t>Dlouhodobým záměrem vzdělávací a vědecké, výzkumné, vývojové a inovační, umělecké a další tvůrčí činnosti UTB ve Zlíně na období 2016-2020</w:t>
        </w:r>
      </w:hyperlink>
      <w:r w:rsidR="00EC5F9F" w:rsidRPr="00EC5F9F">
        <w:rPr>
          <w:rFonts w:ascii="Calibri" w:hAnsi="Calibri" w:cs="Calibri"/>
          <w:color w:val="00B050"/>
          <w:sz w:val="22"/>
          <w:szCs w:val="22"/>
        </w:rPr>
        <w:t xml:space="preserve"> </w:t>
      </w:r>
      <w:r w:rsidR="00EC5F9F" w:rsidRPr="00EC5F9F">
        <w:rPr>
          <w:rFonts w:ascii="Calibri" w:hAnsi="Calibri" w:cs="Calibri"/>
          <w:i/>
          <w:sz w:val="22"/>
          <w:szCs w:val="22"/>
        </w:rPr>
        <w:t>(Prioritní cíl 1 – Vzdělávání: Připravit a akreditovat nové studijní programy, a to bakalářské, navazující magisterské i doktorské),</w:t>
      </w:r>
      <w:r w:rsidR="00EC5F9F" w:rsidRPr="00EC5F9F">
        <w:rPr>
          <w:rFonts w:ascii="Calibri" w:hAnsi="Calibri" w:cs="Calibri"/>
          <w:sz w:val="22"/>
          <w:szCs w:val="22"/>
        </w:rPr>
        <w:t xml:space="preserve"> který ve svém </w:t>
      </w:r>
      <w:hyperlink r:id="rId130" w:history="1">
        <w:r w:rsidR="00585A11" w:rsidRPr="000F5C2E">
          <w:rPr>
            <w:rStyle w:val="Hypertextovodkaz"/>
            <w:rFonts w:ascii="Calibri" w:hAnsi="Calibri" w:cs="Calibri"/>
            <w:i/>
            <w:sz w:val="22"/>
            <w:szCs w:val="22"/>
          </w:rPr>
          <w:t>Plánu realizace Strategického záměru vzdělávací a tvůrčí činnosti Univerzity Tomáše Bati ve Zlíně pro rok 2019</w:t>
        </w:r>
      </w:hyperlink>
      <w:r w:rsidR="00EC5F9F" w:rsidRPr="00EC5F9F">
        <w:rPr>
          <w:rFonts w:ascii="Calibri" w:hAnsi="Calibri" w:cs="Calibri"/>
          <w:color w:val="00B050"/>
          <w:sz w:val="22"/>
          <w:szCs w:val="22"/>
        </w:rPr>
        <w:t xml:space="preserve"> </w:t>
      </w:r>
      <w:r w:rsidR="00EC5F9F" w:rsidRPr="00EC5F9F">
        <w:rPr>
          <w:rFonts w:ascii="Calibri" w:hAnsi="Calibri" w:cs="Calibri"/>
          <w:sz w:val="22"/>
          <w:szCs w:val="22"/>
        </w:rPr>
        <w:t xml:space="preserve">zařadil jeho zpracování pod prioritu 1 – Vzdělávání (Cíl 3): </w:t>
      </w:r>
      <w:r w:rsidR="00EC5F9F" w:rsidRPr="00EC5F9F">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00EC5F9F" w:rsidRPr="00EC5F9F">
        <w:rPr>
          <w:rFonts w:ascii="Calibri" w:hAnsi="Calibri" w:cs="Calibri"/>
          <w:i/>
          <w:sz w:val="22"/>
          <w:szCs w:val="22"/>
        </w:rPr>
        <w:cr/>
      </w:r>
    </w:p>
    <w:p w:rsidR="00EC5F9F" w:rsidRPr="00F37D2C" w:rsidRDefault="00EC5F9F" w:rsidP="00F37D2C">
      <w:pPr>
        <w:jc w:val="both"/>
        <w:rPr>
          <w:rFonts w:ascii="Calibri" w:hAnsi="Calibri" w:cs="Calibri"/>
          <w:sz w:val="22"/>
          <w:szCs w:val="22"/>
        </w:rPr>
      </w:pPr>
      <w:r w:rsidRPr="00EC5F9F">
        <w:rPr>
          <w:rFonts w:ascii="Calibri" w:hAnsi="Calibri" w:cs="Calibri"/>
          <w:sz w:val="22"/>
          <w:szCs w:val="22"/>
        </w:rPr>
        <w:t>Dále je jeho příprava zakotvena v </w:t>
      </w:r>
      <w:hyperlink r:id="rId131" w:history="1">
        <w:r w:rsidR="00585A11" w:rsidRPr="000F5C2E">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Pr="00EC5F9F">
        <w:rPr>
          <w:rFonts w:ascii="Calibri" w:hAnsi="Calibri" w:cs="Calibri"/>
          <w:color w:val="00B050"/>
          <w:sz w:val="22"/>
          <w:szCs w:val="22"/>
        </w:rPr>
        <w:t xml:space="preserve"> </w:t>
      </w:r>
      <w:r w:rsidRPr="00EC5F9F">
        <w:rPr>
          <w:rFonts w:ascii="Calibri" w:hAnsi="Calibri" w:cs="Calibri"/>
          <w:sz w:val="22"/>
          <w:szCs w:val="22"/>
        </w:rPr>
        <w:t xml:space="preserve">pod prioritním cílem </w:t>
      </w:r>
      <w:r w:rsidRPr="00F37D2C">
        <w:rPr>
          <w:rFonts w:ascii="Calibri" w:hAnsi="Calibri" w:cs="Calibri"/>
          <w:sz w:val="22"/>
          <w:szCs w:val="22"/>
        </w:rPr>
        <w:t xml:space="preserve">1 – Vzdělávání: Prioritní cíl 1-2: </w:t>
      </w:r>
      <w:r w:rsidRPr="00F37D2C">
        <w:rPr>
          <w:rFonts w:ascii="Calibri" w:hAnsi="Calibri" w:cs="Calibri"/>
          <w:i/>
          <w:sz w:val="22"/>
          <w:szCs w:val="22"/>
        </w:rPr>
        <w:t xml:space="preserve">Připravit podmínky pro akreditaci a následně akreditovat nové studijní programy v souladu s hlavními zaměřeními výzkumu a další tvůrčí činnosti Fakulty managementu a ekonomiky. </w:t>
      </w:r>
      <w:r w:rsidRPr="00F37D2C">
        <w:rPr>
          <w:rFonts w:ascii="Calibri" w:hAnsi="Calibri" w:cs="Calibri"/>
          <w:sz w:val="22"/>
          <w:szCs w:val="22"/>
        </w:rPr>
        <w:t>(Opatření 1-2.1):</w:t>
      </w:r>
    </w:p>
    <w:p w:rsidR="00EC5F9F" w:rsidRPr="00F37D2C" w:rsidRDefault="00EC5F9F" w:rsidP="00F37D2C">
      <w:pPr>
        <w:jc w:val="both"/>
        <w:rPr>
          <w:rFonts w:ascii="Calibri" w:hAnsi="Calibri" w:cs="Calibri"/>
          <w:sz w:val="22"/>
          <w:szCs w:val="22"/>
        </w:rPr>
      </w:pPr>
      <w:r w:rsidRPr="00F37D2C">
        <w:rPr>
          <w:rFonts w:ascii="Calibri" w:hAnsi="Calibri" w:cs="Calibri"/>
          <w:sz w:val="22"/>
          <w:szCs w:val="22"/>
        </w:rPr>
        <w:t>Opatření 1-2.1: Příprava žádosti o akreditaci bakalářských a magisterských studijních programů:</w:t>
      </w:r>
    </w:p>
    <w:p w:rsidR="00F37D2C" w:rsidRPr="00F37D2C" w:rsidRDefault="00F37D2C" w:rsidP="00F37D2C">
      <w:pPr>
        <w:jc w:val="both"/>
        <w:rPr>
          <w:rFonts w:ascii="Calibri" w:hAnsi="Calibri" w:cs="Calibri"/>
          <w:sz w:val="22"/>
          <w:szCs w:val="22"/>
        </w:rPr>
      </w:pPr>
    </w:p>
    <w:p w:rsidR="00F37D2C" w:rsidRPr="00F37D2C" w:rsidRDefault="00F37D2C" w:rsidP="00016FF9">
      <w:pPr>
        <w:pStyle w:val="Odstavecseseznamem"/>
        <w:numPr>
          <w:ilvl w:val="0"/>
          <w:numId w:val="99"/>
        </w:numPr>
        <w:jc w:val="both"/>
        <w:rPr>
          <w:rFonts w:ascii="Calibri" w:hAnsi="Calibri" w:cs="Calibri"/>
          <w:b/>
          <w:sz w:val="22"/>
          <w:szCs w:val="22"/>
        </w:rPr>
      </w:pPr>
      <w:r w:rsidRPr="00F37D2C">
        <w:rPr>
          <w:rFonts w:ascii="Calibri" w:hAnsi="Calibri" w:cs="Calibri"/>
          <w:b/>
          <w:sz w:val="22"/>
          <w:szCs w:val="22"/>
        </w:rPr>
        <w:t>Bakalářský studijní program Finance a finanční technologie v českém jazyce (prezenční i kombinovaná forma). Jedná se o profesní studijní program bez specializací</w:t>
      </w:r>
    </w:p>
    <w:p w:rsidR="00F37D2C" w:rsidRPr="00F37D2C" w:rsidRDefault="00F37D2C" w:rsidP="00016FF9">
      <w:pPr>
        <w:pStyle w:val="Odstavecseseznamem"/>
        <w:numPr>
          <w:ilvl w:val="0"/>
          <w:numId w:val="99"/>
        </w:numPr>
        <w:jc w:val="both"/>
        <w:rPr>
          <w:rFonts w:ascii="Calibri" w:hAnsi="Calibri" w:cs="Calibri"/>
          <w:sz w:val="22"/>
          <w:szCs w:val="22"/>
        </w:rPr>
      </w:pPr>
      <w:r w:rsidRPr="00F37D2C">
        <w:rPr>
          <w:rFonts w:ascii="Calibri" w:hAnsi="Calibri" w:cs="Calibri"/>
          <w:sz w:val="22"/>
          <w:szCs w:val="22"/>
        </w:rPr>
        <w:t>Bakalářský studijní program Finance and Financial Technologies v anglickém jazyce (prezenční forma). Jedná se o profesní studijní program bez specializací</w:t>
      </w:r>
    </w:p>
    <w:p w:rsidR="00F37D2C" w:rsidRPr="00F37D2C" w:rsidRDefault="00F37D2C" w:rsidP="00016FF9">
      <w:pPr>
        <w:pStyle w:val="Odstavecseseznamem"/>
        <w:numPr>
          <w:ilvl w:val="0"/>
          <w:numId w:val="99"/>
        </w:numPr>
        <w:jc w:val="both"/>
        <w:rPr>
          <w:rFonts w:ascii="Calibri" w:hAnsi="Calibri" w:cs="Calibri"/>
          <w:sz w:val="22"/>
          <w:szCs w:val="22"/>
        </w:rPr>
      </w:pPr>
      <w:r w:rsidRPr="00F37D2C">
        <w:rPr>
          <w:rFonts w:ascii="Calibri" w:hAnsi="Calibri" w:cs="Calibri"/>
          <w:sz w:val="22"/>
          <w:szCs w:val="22"/>
        </w:rPr>
        <w:t>Bakalářský studijní program Účetnictví a daně v českém jazyce (prezenční i kombinovaná forma). Jedná se o profesní studijní program bez specializací</w:t>
      </w:r>
    </w:p>
    <w:p w:rsidR="00F37D2C" w:rsidRPr="00F37D2C" w:rsidRDefault="00F37D2C" w:rsidP="00016FF9">
      <w:pPr>
        <w:pStyle w:val="Odstavecseseznamem"/>
        <w:numPr>
          <w:ilvl w:val="0"/>
          <w:numId w:val="99"/>
        </w:numPr>
        <w:jc w:val="both"/>
        <w:rPr>
          <w:rFonts w:ascii="Calibri" w:hAnsi="Calibri" w:cs="Calibri"/>
          <w:sz w:val="22"/>
          <w:szCs w:val="22"/>
        </w:rPr>
      </w:pPr>
      <w:r w:rsidRPr="00F37D2C">
        <w:rPr>
          <w:rFonts w:ascii="Calibri" w:hAnsi="Calibri" w:cs="Calibri"/>
          <w:sz w:val="22"/>
          <w:szCs w:val="22"/>
        </w:rPr>
        <w:t>Magisterský studijní program Management v českém jazyce (prezenční i kombinovaná forma). Jedná se o akademický studijní program se specializacemi</w:t>
      </w:r>
    </w:p>
    <w:p w:rsidR="00F37D2C" w:rsidRPr="00F37D2C" w:rsidRDefault="00F37D2C" w:rsidP="00016FF9">
      <w:pPr>
        <w:pStyle w:val="Odstavecseseznamem"/>
        <w:numPr>
          <w:ilvl w:val="0"/>
          <w:numId w:val="99"/>
        </w:numPr>
        <w:jc w:val="both"/>
        <w:rPr>
          <w:rFonts w:ascii="Calibri" w:hAnsi="Calibri" w:cs="Calibri"/>
          <w:sz w:val="22"/>
          <w:szCs w:val="22"/>
        </w:rPr>
      </w:pPr>
      <w:r w:rsidRPr="00F37D2C">
        <w:rPr>
          <w:rFonts w:ascii="Calibri" w:hAnsi="Calibri" w:cs="Calibri"/>
          <w:sz w:val="22"/>
          <w:szCs w:val="22"/>
        </w:rPr>
        <w:t>Magisterský studijní program Management v anglickém jazyce (prezenční forma). Jedná se o akademický studijní program bez specializací</w:t>
      </w:r>
    </w:p>
    <w:p w:rsidR="00EC5F9F" w:rsidRPr="00F37D2C" w:rsidRDefault="00F37D2C" w:rsidP="00016FF9">
      <w:pPr>
        <w:pStyle w:val="Odstavecseseznamem"/>
        <w:numPr>
          <w:ilvl w:val="0"/>
          <w:numId w:val="99"/>
        </w:numPr>
        <w:jc w:val="both"/>
        <w:rPr>
          <w:rFonts w:ascii="Calibri" w:hAnsi="Calibri" w:cs="Calibri"/>
          <w:sz w:val="22"/>
          <w:szCs w:val="22"/>
        </w:rPr>
      </w:pPr>
      <w:r w:rsidRPr="00F37D2C">
        <w:rPr>
          <w:rFonts w:ascii="Calibri" w:hAnsi="Calibri" w:cs="Calibri"/>
          <w:sz w:val="22"/>
          <w:szCs w:val="22"/>
        </w:rPr>
        <w:t>Magisterský studijní program Průmyslové inženýrství v českém jazyce (prezenční i kombinovaná forma). Jedná se o profesní studijní program bez specializací</w:t>
      </w:r>
    </w:p>
    <w:p w:rsidR="00EC5F9F" w:rsidRPr="00EC5F9F" w:rsidRDefault="00EC5F9F" w:rsidP="00EC5F9F">
      <w:pPr>
        <w:rPr>
          <w:rFonts w:ascii="Calibri" w:hAnsi="Calibri" w:cs="Calibri"/>
          <w:sz w:val="22"/>
          <w:szCs w:val="22"/>
        </w:rPr>
      </w:pPr>
    </w:p>
    <w:p w:rsidR="00EC5F9F" w:rsidRPr="00EC5F9F" w:rsidRDefault="005D77F1" w:rsidP="00EC5F9F">
      <w:pPr>
        <w:keepNext/>
        <w:keepLines/>
        <w:spacing w:before="40"/>
        <w:jc w:val="center"/>
        <w:outlineLvl w:val="2"/>
        <w:rPr>
          <w:rFonts w:ascii="Calibri" w:hAnsi="Calibri" w:cs="Calibri"/>
          <w:b/>
          <w:sz w:val="24"/>
          <w:szCs w:val="24"/>
        </w:rPr>
      </w:pPr>
      <w:r>
        <w:rPr>
          <w:rFonts w:ascii="Calibri" w:hAnsi="Calibri" w:cs="Calibri"/>
          <w:b/>
          <w:sz w:val="24"/>
          <w:szCs w:val="24"/>
        </w:rPr>
        <w:t>Spolupráce s praxí</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2.2</w:t>
      </w:r>
    </w:p>
    <w:p w:rsidR="005D77F1" w:rsidRPr="00835AC1" w:rsidRDefault="005D77F1" w:rsidP="005D77F1">
      <w:pPr>
        <w:jc w:val="both"/>
        <w:rPr>
          <w:rFonts w:ascii="Calibri" w:hAnsi="Calibri" w:cs="Calibri"/>
          <w:sz w:val="22"/>
          <w:szCs w:val="22"/>
        </w:rPr>
      </w:pPr>
      <w:r w:rsidRPr="00835AC1">
        <w:rPr>
          <w:rFonts w:ascii="Calibri" w:hAnsi="Calibri" w:cs="Calibri"/>
          <w:sz w:val="22"/>
          <w:szCs w:val="22"/>
        </w:rPr>
        <w:t xml:space="preserve">Spolupráce s praxí se v rámci studijního programu </w:t>
      </w:r>
      <w:r>
        <w:rPr>
          <w:rFonts w:ascii="Calibri" w:hAnsi="Calibri" w:cs="Calibri"/>
          <w:sz w:val="22"/>
          <w:szCs w:val="22"/>
        </w:rPr>
        <w:t>Finance a finanční technologie</w:t>
      </w:r>
      <w:r w:rsidRPr="00835AC1">
        <w:rPr>
          <w:rFonts w:ascii="Calibri" w:hAnsi="Calibri" w:cs="Calibri"/>
          <w:sz w:val="22"/>
          <w:szCs w:val="22"/>
        </w:rPr>
        <w:t xml:space="preserve"> může deklarovat následujícím přehledem řešených projektů, zakázkové činnosti a odborných aktivit:</w:t>
      </w:r>
    </w:p>
    <w:p w:rsidR="005D77F1" w:rsidRPr="00EB43E9" w:rsidRDefault="005D77F1" w:rsidP="005D77F1">
      <w:pPr>
        <w:jc w:val="both"/>
        <w:rPr>
          <w:rFonts w:ascii="Calibri" w:hAnsi="Calibri" w:cs="Calibri"/>
          <w:color w:val="00B050"/>
          <w:sz w:val="22"/>
          <w:szCs w:val="22"/>
        </w:rPr>
      </w:pP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63"/>
        <w:gridCol w:w="5524"/>
        <w:gridCol w:w="1486"/>
      </w:tblGrid>
      <w:tr w:rsidR="005D77F1" w:rsidRPr="00835AC1" w:rsidTr="005D77F1">
        <w:trPr>
          <w:jc w:val="center"/>
        </w:trPr>
        <w:tc>
          <w:tcPr>
            <w:tcW w:w="2063" w:type="dxa"/>
          </w:tcPr>
          <w:p w:rsidR="005D77F1" w:rsidRPr="005D77F1" w:rsidRDefault="005D77F1" w:rsidP="005D77F1">
            <w:pPr>
              <w:rPr>
                <w:rFonts w:ascii="Calibri" w:hAnsi="Calibri" w:cs="Calibri"/>
                <w:b/>
                <w:sz w:val="22"/>
              </w:rPr>
            </w:pPr>
            <w:r w:rsidRPr="005D77F1">
              <w:rPr>
                <w:rFonts w:ascii="Calibri" w:hAnsi="Calibri" w:cs="Calibri"/>
                <w:b/>
                <w:sz w:val="22"/>
              </w:rPr>
              <w:t>Slovácké strojírny, a.s.</w:t>
            </w:r>
          </w:p>
        </w:tc>
        <w:tc>
          <w:tcPr>
            <w:tcW w:w="5524" w:type="dxa"/>
          </w:tcPr>
          <w:p w:rsidR="005D77F1" w:rsidRPr="005D77F1" w:rsidRDefault="005D77F1" w:rsidP="005D77F1">
            <w:pPr>
              <w:rPr>
                <w:rFonts w:ascii="Calibri" w:hAnsi="Calibri" w:cs="Calibri"/>
                <w:sz w:val="22"/>
              </w:rPr>
            </w:pPr>
            <w:r w:rsidRPr="005D77F1">
              <w:rPr>
                <w:rFonts w:ascii="Calibri" w:hAnsi="Calibri" w:cs="Calibri"/>
                <w:sz w:val="22"/>
              </w:rPr>
              <w:t>Finanční gramotnost a etika</w:t>
            </w:r>
          </w:p>
        </w:tc>
        <w:tc>
          <w:tcPr>
            <w:tcW w:w="1486" w:type="dxa"/>
          </w:tcPr>
          <w:p w:rsidR="005D77F1" w:rsidRPr="005D77F1" w:rsidRDefault="005D77F1" w:rsidP="005D77F1">
            <w:pPr>
              <w:jc w:val="center"/>
              <w:rPr>
                <w:rFonts w:ascii="Calibri" w:hAnsi="Calibri" w:cs="Calibri"/>
                <w:sz w:val="22"/>
              </w:rPr>
            </w:pPr>
            <w:r w:rsidRPr="005D77F1">
              <w:rPr>
                <w:rFonts w:ascii="Calibri" w:hAnsi="Calibri" w:cs="Calibri"/>
                <w:sz w:val="22"/>
              </w:rPr>
              <w:t>2015-2016</w:t>
            </w:r>
          </w:p>
        </w:tc>
      </w:tr>
      <w:tr w:rsidR="005D77F1" w:rsidRPr="00835AC1" w:rsidTr="005D77F1">
        <w:trPr>
          <w:jc w:val="center"/>
        </w:trPr>
        <w:tc>
          <w:tcPr>
            <w:tcW w:w="2063" w:type="dxa"/>
          </w:tcPr>
          <w:p w:rsidR="005D77F1" w:rsidRPr="005D77F1" w:rsidRDefault="005D77F1" w:rsidP="005D77F1">
            <w:pPr>
              <w:rPr>
                <w:rFonts w:ascii="Calibri" w:hAnsi="Calibri" w:cs="Calibri"/>
                <w:b/>
                <w:sz w:val="22"/>
              </w:rPr>
            </w:pPr>
            <w:r w:rsidRPr="005D77F1">
              <w:rPr>
                <w:rFonts w:ascii="Calibri" w:hAnsi="Calibri" w:cs="Calibri"/>
                <w:b/>
                <w:sz w:val="22"/>
              </w:rPr>
              <w:t>IPA Slovakia</w:t>
            </w:r>
          </w:p>
        </w:tc>
        <w:tc>
          <w:tcPr>
            <w:tcW w:w="5524" w:type="dxa"/>
          </w:tcPr>
          <w:p w:rsidR="005D77F1" w:rsidRPr="005D77F1" w:rsidRDefault="005D77F1" w:rsidP="005D77F1">
            <w:pPr>
              <w:rPr>
                <w:rFonts w:ascii="Calibri" w:hAnsi="Calibri" w:cs="Calibri"/>
                <w:sz w:val="22"/>
              </w:rPr>
            </w:pPr>
            <w:r w:rsidRPr="005D77F1">
              <w:rPr>
                <w:rFonts w:ascii="Calibri" w:hAnsi="Calibri" w:cs="Calibri"/>
                <w:sz w:val="22"/>
              </w:rPr>
              <w:t>Lean Finance</w:t>
            </w:r>
          </w:p>
        </w:tc>
        <w:tc>
          <w:tcPr>
            <w:tcW w:w="1486" w:type="dxa"/>
          </w:tcPr>
          <w:p w:rsidR="005D77F1" w:rsidRPr="005D77F1" w:rsidRDefault="005D77F1" w:rsidP="005D77F1">
            <w:pPr>
              <w:jc w:val="center"/>
              <w:rPr>
                <w:rFonts w:ascii="Calibri" w:hAnsi="Calibri" w:cs="Calibri"/>
                <w:sz w:val="22"/>
              </w:rPr>
            </w:pPr>
            <w:r w:rsidRPr="005D77F1">
              <w:rPr>
                <w:rFonts w:ascii="Calibri" w:hAnsi="Calibri" w:cs="Calibri"/>
                <w:sz w:val="22"/>
              </w:rPr>
              <w:t>10/2017</w:t>
            </w:r>
          </w:p>
        </w:tc>
      </w:tr>
      <w:tr w:rsidR="005D77F1" w:rsidRPr="00835AC1" w:rsidTr="005D77F1">
        <w:trPr>
          <w:jc w:val="center"/>
        </w:trPr>
        <w:tc>
          <w:tcPr>
            <w:tcW w:w="2063" w:type="dxa"/>
          </w:tcPr>
          <w:p w:rsidR="005D77F1" w:rsidRPr="005D77F1" w:rsidRDefault="005D77F1" w:rsidP="005D77F1">
            <w:pPr>
              <w:rPr>
                <w:rFonts w:ascii="Calibri" w:hAnsi="Calibri" w:cs="Calibri"/>
                <w:b/>
                <w:sz w:val="22"/>
              </w:rPr>
            </w:pPr>
            <w:r w:rsidRPr="005D77F1">
              <w:rPr>
                <w:rFonts w:ascii="Calibri" w:hAnsi="Calibri" w:cs="Calibri"/>
                <w:b/>
                <w:sz w:val="22"/>
              </w:rPr>
              <w:t>SAB Finance, a.s.</w:t>
            </w:r>
          </w:p>
        </w:tc>
        <w:tc>
          <w:tcPr>
            <w:tcW w:w="5524" w:type="dxa"/>
          </w:tcPr>
          <w:p w:rsidR="005D77F1" w:rsidRPr="005D77F1" w:rsidRDefault="005D77F1" w:rsidP="005D77F1">
            <w:pPr>
              <w:rPr>
                <w:rFonts w:ascii="Calibri" w:hAnsi="Calibri" w:cs="Calibri"/>
                <w:sz w:val="22"/>
              </w:rPr>
            </w:pPr>
            <w:r w:rsidRPr="005D77F1">
              <w:rPr>
                <w:rFonts w:ascii="Calibri" w:hAnsi="Calibri" w:cs="Calibri"/>
                <w:bCs/>
                <w:sz w:val="22"/>
              </w:rPr>
              <w:t>Analýza konkurence v oblasti devizových obchodů a platebního styku ve společnosti SAB Finance a.s.</w:t>
            </w:r>
          </w:p>
        </w:tc>
        <w:tc>
          <w:tcPr>
            <w:tcW w:w="1486" w:type="dxa"/>
          </w:tcPr>
          <w:p w:rsidR="005D77F1" w:rsidRPr="005D77F1" w:rsidRDefault="005D77F1" w:rsidP="005D77F1">
            <w:pPr>
              <w:jc w:val="center"/>
              <w:rPr>
                <w:rFonts w:ascii="Calibri" w:hAnsi="Calibri" w:cs="Calibri"/>
                <w:sz w:val="22"/>
              </w:rPr>
            </w:pPr>
            <w:r w:rsidRPr="005D77F1">
              <w:rPr>
                <w:rFonts w:ascii="Calibri" w:hAnsi="Calibri" w:cs="Calibri"/>
                <w:sz w:val="22"/>
              </w:rPr>
              <w:t>leden-březen 2019</w:t>
            </w:r>
          </w:p>
        </w:tc>
      </w:tr>
      <w:tr w:rsidR="005D77F1" w:rsidRPr="005D77F1" w:rsidTr="005D77F1">
        <w:trPr>
          <w:jc w:val="center"/>
        </w:trPr>
        <w:tc>
          <w:tcPr>
            <w:tcW w:w="2063" w:type="dxa"/>
          </w:tcPr>
          <w:p w:rsidR="005D77F1" w:rsidRPr="005D77F1" w:rsidRDefault="005D77F1" w:rsidP="005D77F1">
            <w:pPr>
              <w:jc w:val="both"/>
              <w:rPr>
                <w:rFonts w:ascii="Calibri" w:hAnsi="Calibri" w:cs="Calibri"/>
                <w:b/>
                <w:sz w:val="22"/>
              </w:rPr>
            </w:pPr>
            <w:r w:rsidRPr="005D77F1">
              <w:rPr>
                <w:rFonts w:ascii="Calibri" w:hAnsi="Calibri" w:cs="Calibri"/>
                <w:b/>
                <w:sz w:val="22"/>
              </w:rPr>
              <w:t>Česká zbrojovka, a.s.</w:t>
            </w:r>
          </w:p>
        </w:tc>
        <w:tc>
          <w:tcPr>
            <w:tcW w:w="5524" w:type="dxa"/>
          </w:tcPr>
          <w:p w:rsidR="005D77F1" w:rsidRPr="005D77F1" w:rsidRDefault="005D77F1" w:rsidP="005D77F1">
            <w:pPr>
              <w:rPr>
                <w:rFonts w:ascii="Calibri" w:hAnsi="Calibri" w:cs="Calibri"/>
                <w:sz w:val="22"/>
              </w:rPr>
            </w:pPr>
            <w:r w:rsidRPr="005D77F1">
              <w:rPr>
                <w:rFonts w:ascii="Calibri" w:hAnsi="Calibri" w:cs="Calibri"/>
                <w:sz w:val="22"/>
              </w:rPr>
              <w:t>Zpracování benchmarkingu v automotive sektoru na bázi účetních a finančních dat</w:t>
            </w:r>
          </w:p>
        </w:tc>
        <w:tc>
          <w:tcPr>
            <w:tcW w:w="1486" w:type="dxa"/>
          </w:tcPr>
          <w:p w:rsidR="005D77F1" w:rsidRPr="005D77F1" w:rsidRDefault="005D77F1" w:rsidP="005D77F1">
            <w:pPr>
              <w:jc w:val="center"/>
              <w:rPr>
                <w:rFonts w:ascii="Calibri" w:hAnsi="Calibri" w:cs="Calibri"/>
                <w:sz w:val="22"/>
              </w:rPr>
            </w:pPr>
            <w:r w:rsidRPr="005D77F1">
              <w:rPr>
                <w:rFonts w:ascii="Calibri" w:hAnsi="Calibri" w:cs="Calibri"/>
                <w:sz w:val="22"/>
              </w:rPr>
              <w:t>04-05/2019</w:t>
            </w:r>
          </w:p>
        </w:tc>
      </w:tr>
    </w:tbl>
    <w:p w:rsidR="005D77F1" w:rsidRPr="00835AC1" w:rsidRDefault="005D77F1" w:rsidP="005D77F1">
      <w:pPr>
        <w:jc w:val="both"/>
        <w:rPr>
          <w:rFonts w:ascii="Calibri" w:hAnsi="Calibri" w:cs="Calibri"/>
          <w:sz w:val="22"/>
          <w:szCs w:val="22"/>
        </w:rPr>
      </w:pPr>
    </w:p>
    <w:p w:rsidR="005D77F1" w:rsidRPr="005D77F1" w:rsidRDefault="005D77F1" w:rsidP="005D77F1">
      <w:pPr>
        <w:pStyle w:val="Nadpis3"/>
        <w:spacing w:before="0"/>
        <w:jc w:val="both"/>
        <w:rPr>
          <w:rFonts w:ascii="Calibri" w:hAnsi="Calibri" w:cs="Calibri"/>
          <w:color w:val="auto"/>
          <w:sz w:val="22"/>
          <w:szCs w:val="22"/>
        </w:rPr>
      </w:pPr>
      <w:r w:rsidRPr="00835AC1">
        <w:rPr>
          <w:rFonts w:ascii="Calibri" w:hAnsi="Calibri" w:cs="Calibri"/>
          <w:color w:val="auto"/>
          <w:sz w:val="22"/>
          <w:szCs w:val="22"/>
        </w:rPr>
        <w:lastRenderedPageBreak/>
        <w:t>Pořádání následujících odborných seminářů:</w:t>
      </w:r>
    </w:p>
    <w:p w:rsidR="005D77F1" w:rsidRPr="005D77F1" w:rsidRDefault="005D77F1" w:rsidP="005D77F1">
      <w:pPr>
        <w:pStyle w:val="Nadpis3"/>
        <w:numPr>
          <w:ilvl w:val="0"/>
          <w:numId w:val="81"/>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Akademie business manažera</w:t>
      </w:r>
      <w:r>
        <w:rPr>
          <w:rFonts w:ascii="Calibri" w:hAnsi="Calibri" w:cs="Calibri"/>
          <w:b/>
          <w:color w:val="auto"/>
          <w:sz w:val="22"/>
          <w:szCs w:val="22"/>
        </w:rPr>
        <w:t>:</w:t>
      </w:r>
      <w:r w:rsidRPr="005D77F1">
        <w:rPr>
          <w:rFonts w:ascii="Calibri" w:hAnsi="Calibri" w:cs="Calibri"/>
          <w:color w:val="auto"/>
          <w:sz w:val="22"/>
          <w:szCs w:val="22"/>
        </w:rPr>
        <w:t xml:space="preserve"> firemní vzdělávání, modul Finanční řízení </w:t>
      </w:r>
    </w:p>
    <w:p w:rsidR="005D77F1" w:rsidRPr="005D77F1" w:rsidRDefault="005D77F1" w:rsidP="005D77F1">
      <w:pPr>
        <w:pStyle w:val="Nadpis3"/>
        <w:numPr>
          <w:ilvl w:val="0"/>
          <w:numId w:val="81"/>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Finance pro nefinanční manažery</w:t>
      </w:r>
      <w:r>
        <w:rPr>
          <w:rFonts w:ascii="Calibri" w:hAnsi="Calibri" w:cs="Calibri"/>
          <w:color w:val="auto"/>
          <w:sz w:val="22"/>
          <w:szCs w:val="22"/>
        </w:rPr>
        <w:t>:</w:t>
      </w:r>
      <w:r w:rsidRPr="005D77F1">
        <w:rPr>
          <w:rFonts w:ascii="Calibri" w:hAnsi="Calibri" w:cs="Calibri"/>
          <w:color w:val="auto"/>
          <w:sz w:val="22"/>
          <w:szCs w:val="22"/>
        </w:rPr>
        <w:t xml:space="preserve"> odborné vzdělávání nefinančních manažerů a pracovníků ve firmách zaměřené na získání základních, příp. středně pokročilých znalostí finančního řízení </w:t>
      </w:r>
    </w:p>
    <w:p w:rsidR="005D77F1" w:rsidRPr="005D77F1" w:rsidRDefault="005D77F1" w:rsidP="005D77F1">
      <w:pPr>
        <w:pStyle w:val="Nadpis3"/>
        <w:numPr>
          <w:ilvl w:val="0"/>
          <w:numId w:val="81"/>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Pořádání workshopů/seminářů v rámci Science Café</w:t>
      </w:r>
      <w:r w:rsidRPr="005D77F1">
        <w:rPr>
          <w:rFonts w:ascii="Calibri" w:hAnsi="Calibri" w:cs="Calibri"/>
          <w:color w:val="auto"/>
          <w:sz w:val="22"/>
          <w:szCs w:val="22"/>
        </w:rPr>
        <w:t>, či na půdě FaME UTB pro studenty a veřejnost (Kdo vydělal na 11. září? Kam investovat? Bitcoin a kryptoměny aj.</w:t>
      </w:r>
      <w:r w:rsidR="004A1E59">
        <w:rPr>
          <w:rFonts w:ascii="Calibri" w:hAnsi="Calibri" w:cs="Calibri"/>
          <w:color w:val="auto"/>
          <w:sz w:val="22"/>
          <w:szCs w:val="22"/>
        </w:rPr>
        <w:t>)</w:t>
      </w:r>
      <w:r w:rsidRPr="005D77F1">
        <w:rPr>
          <w:rFonts w:ascii="Calibri" w:hAnsi="Calibri" w:cs="Calibri"/>
          <w:color w:val="auto"/>
          <w:sz w:val="22"/>
          <w:szCs w:val="22"/>
        </w:rPr>
        <w:t xml:space="preserve"> </w:t>
      </w:r>
    </w:p>
    <w:p w:rsidR="005D77F1" w:rsidRPr="005D77F1" w:rsidRDefault="005D77F1" w:rsidP="005D77F1">
      <w:pPr>
        <w:pStyle w:val="Nadpis3"/>
        <w:numPr>
          <w:ilvl w:val="0"/>
          <w:numId w:val="81"/>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Insolvence</w:t>
      </w:r>
      <w:r>
        <w:rPr>
          <w:rFonts w:ascii="Calibri" w:hAnsi="Calibri" w:cs="Calibri"/>
          <w:b/>
          <w:color w:val="auto"/>
          <w:sz w:val="22"/>
          <w:szCs w:val="22"/>
        </w:rPr>
        <w:t>:</w:t>
      </w:r>
      <w:r w:rsidRPr="005D77F1">
        <w:rPr>
          <w:rFonts w:ascii="Calibri" w:hAnsi="Calibri" w:cs="Calibri"/>
          <w:color w:val="auto"/>
          <w:sz w:val="22"/>
          <w:szCs w:val="22"/>
        </w:rPr>
        <w:t xml:space="preserve"> spolupráce s insolvenčními správci na přípravě podkladů pro Ministerstvo spravedlnosti a Ministerstvo financí</w:t>
      </w:r>
    </w:p>
    <w:p w:rsidR="005D77F1" w:rsidRPr="005D77F1" w:rsidRDefault="005D77F1" w:rsidP="005D77F1">
      <w:pPr>
        <w:pStyle w:val="Nadpis3"/>
        <w:numPr>
          <w:ilvl w:val="0"/>
          <w:numId w:val="81"/>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Finanční kontrola</w:t>
      </w:r>
      <w:r>
        <w:rPr>
          <w:rFonts w:ascii="Calibri" w:hAnsi="Calibri" w:cs="Calibri"/>
          <w:color w:val="auto"/>
          <w:sz w:val="22"/>
          <w:szCs w:val="22"/>
        </w:rPr>
        <w:t>:</w:t>
      </w:r>
      <w:r w:rsidRPr="005D77F1">
        <w:rPr>
          <w:rFonts w:ascii="Calibri" w:hAnsi="Calibri" w:cs="Calibri"/>
          <w:color w:val="auto"/>
          <w:sz w:val="22"/>
          <w:szCs w:val="22"/>
        </w:rPr>
        <w:t xml:space="preserve"> spolupráce </w:t>
      </w:r>
      <w:r w:rsidR="004A1E59">
        <w:rPr>
          <w:rFonts w:ascii="Calibri" w:hAnsi="Calibri" w:cs="Calibri"/>
          <w:color w:val="auto"/>
          <w:sz w:val="22"/>
          <w:szCs w:val="22"/>
        </w:rPr>
        <w:t xml:space="preserve">s </w:t>
      </w:r>
      <w:r w:rsidRPr="005D77F1">
        <w:rPr>
          <w:rFonts w:ascii="Calibri" w:hAnsi="Calibri" w:cs="Calibri"/>
          <w:color w:val="auto"/>
          <w:sz w:val="22"/>
          <w:szCs w:val="22"/>
        </w:rPr>
        <w:t>Národním ústavem pro vzdělávání při tvorbě kvalifikačních standardů v oblasti finanční kontroly, podklady pro Ministerstvo financí</w:t>
      </w:r>
    </w:p>
    <w:p w:rsidR="005D77F1" w:rsidRDefault="005D77F1" w:rsidP="005D77F1">
      <w:pPr>
        <w:jc w:val="both"/>
        <w:rPr>
          <w:rFonts w:ascii="Calibri" w:hAnsi="Calibri" w:cs="Calibri"/>
          <w:sz w:val="22"/>
          <w:szCs w:val="22"/>
        </w:rPr>
      </w:pPr>
    </w:p>
    <w:p w:rsidR="005D77F1" w:rsidRDefault="005D77F1" w:rsidP="005D77F1">
      <w:pPr>
        <w:jc w:val="both"/>
        <w:rPr>
          <w:rFonts w:ascii="Calibri" w:hAnsi="Calibri" w:cs="Calibri"/>
          <w:sz w:val="22"/>
          <w:szCs w:val="22"/>
        </w:rPr>
      </w:pPr>
      <w:r w:rsidRPr="00835AC1">
        <w:rPr>
          <w:rFonts w:ascii="Calibri" w:hAnsi="Calibri" w:cs="Calibri"/>
          <w:sz w:val="22"/>
          <w:szCs w:val="22"/>
        </w:rPr>
        <w:t>Povinná praxe je smluvně zajištěna na následujících pracovištích:</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EUNICE CONSULTING, a.s.</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Greiner packaging Slušovice</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HELLA Autotechnik Nova s.r.o.</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HP TRONIC Zlín, spol.</w:t>
      </w:r>
      <w:r w:rsidR="00596B1B">
        <w:rPr>
          <w:rFonts w:ascii="Calibri" w:hAnsi="Calibri" w:cs="Calibri"/>
          <w:sz w:val="22"/>
        </w:rPr>
        <w:t xml:space="preserve"> </w:t>
      </w:r>
      <w:r w:rsidRPr="00F43CCC">
        <w:rPr>
          <w:rFonts w:ascii="Calibri" w:hAnsi="Calibri" w:cs="Calibri"/>
          <w:sz w:val="22"/>
        </w:rPr>
        <w:t>s</w:t>
      </w:r>
      <w:r w:rsidR="00596B1B">
        <w:rPr>
          <w:rFonts w:ascii="Calibri" w:hAnsi="Calibri" w:cs="Calibri"/>
          <w:sz w:val="22"/>
        </w:rPr>
        <w:t xml:space="preserve"> </w:t>
      </w:r>
      <w:r w:rsidRPr="00F43CCC">
        <w:rPr>
          <w:rFonts w:ascii="Calibri" w:hAnsi="Calibri" w:cs="Calibri"/>
          <w:sz w:val="22"/>
        </w:rPr>
        <w:t>r.o.</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 xml:space="preserve">KASKO </w:t>
      </w:r>
      <w:r w:rsidR="00596B1B" w:rsidRPr="00F43CCC">
        <w:rPr>
          <w:rFonts w:ascii="Calibri" w:hAnsi="Calibri" w:cs="Calibri"/>
          <w:sz w:val="22"/>
        </w:rPr>
        <w:t>spol.</w:t>
      </w:r>
      <w:r w:rsidR="00596B1B">
        <w:rPr>
          <w:rFonts w:ascii="Calibri" w:hAnsi="Calibri" w:cs="Calibri"/>
          <w:sz w:val="22"/>
        </w:rPr>
        <w:t xml:space="preserve"> </w:t>
      </w:r>
      <w:r w:rsidR="00596B1B" w:rsidRPr="00F43CCC">
        <w:rPr>
          <w:rFonts w:ascii="Calibri" w:hAnsi="Calibri" w:cs="Calibri"/>
          <w:sz w:val="22"/>
        </w:rPr>
        <w:t>s</w:t>
      </w:r>
      <w:r w:rsidR="00596B1B">
        <w:rPr>
          <w:rFonts w:ascii="Calibri" w:hAnsi="Calibri" w:cs="Calibri"/>
          <w:sz w:val="22"/>
        </w:rPr>
        <w:t xml:space="preserve"> </w:t>
      </w:r>
      <w:r w:rsidR="00596B1B" w:rsidRPr="00F43CCC">
        <w:rPr>
          <w:rFonts w:ascii="Calibri" w:hAnsi="Calibri" w:cs="Calibri"/>
          <w:sz w:val="22"/>
        </w:rPr>
        <w:t>r.o.</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Kovárna VIVA a.s.</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Lázně Luhačovice,</w:t>
      </w:r>
      <w:r w:rsidR="00596B1B">
        <w:rPr>
          <w:rFonts w:ascii="Calibri" w:hAnsi="Calibri" w:cs="Calibri"/>
          <w:sz w:val="22"/>
        </w:rPr>
        <w:t xml:space="preserve"> </w:t>
      </w:r>
      <w:r w:rsidRPr="00F43CCC">
        <w:rPr>
          <w:rFonts w:ascii="Calibri" w:hAnsi="Calibri" w:cs="Calibri"/>
          <w:sz w:val="22"/>
        </w:rPr>
        <w:t>a.s.</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Modrá pyramida stavební spořitelna,</w:t>
      </w:r>
      <w:r w:rsidR="00596B1B">
        <w:rPr>
          <w:rFonts w:ascii="Calibri" w:hAnsi="Calibri" w:cs="Calibri"/>
          <w:sz w:val="22"/>
        </w:rPr>
        <w:t xml:space="preserve"> </w:t>
      </w:r>
      <w:r w:rsidRPr="00F43CCC">
        <w:rPr>
          <w:rFonts w:ascii="Calibri" w:hAnsi="Calibri" w:cs="Calibri"/>
          <w:sz w:val="22"/>
        </w:rPr>
        <w:t>a.s.</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Partners Market Zlín</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PRIA SYSTÉM s.r.o.</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SAB Finance a.s.</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Slovácké strojírny, a.s.</w:t>
      </w:r>
    </w:p>
    <w:p w:rsidR="00F43CCC" w:rsidRDefault="00F43CCC" w:rsidP="00016FF9">
      <w:pPr>
        <w:pStyle w:val="Normlnweb"/>
        <w:numPr>
          <w:ilvl w:val="0"/>
          <w:numId w:val="108"/>
        </w:numPr>
        <w:rPr>
          <w:rFonts w:ascii="Calibri" w:hAnsi="Calibri" w:cs="Calibri"/>
          <w:sz w:val="22"/>
        </w:rPr>
      </w:pPr>
      <w:r w:rsidRPr="00F43CCC">
        <w:rPr>
          <w:rFonts w:ascii="Calibri" w:hAnsi="Calibri" w:cs="Calibri"/>
          <w:sz w:val="22"/>
        </w:rPr>
        <w:t>Trinity Bank</w:t>
      </w:r>
    </w:p>
    <w:p w:rsidR="005D77F1" w:rsidRPr="00835AC1" w:rsidRDefault="005D77F1" w:rsidP="005D77F1">
      <w:pPr>
        <w:jc w:val="both"/>
        <w:rPr>
          <w:rFonts w:ascii="Calibri" w:hAnsi="Calibri" w:cs="Calibri"/>
          <w:sz w:val="22"/>
          <w:szCs w:val="22"/>
        </w:rPr>
      </w:pPr>
    </w:p>
    <w:p w:rsidR="00EC5F9F" w:rsidRPr="00EC5F9F" w:rsidRDefault="005D77F1" w:rsidP="005D77F1">
      <w:pPr>
        <w:spacing w:before="120" w:after="120"/>
        <w:jc w:val="both"/>
        <w:rPr>
          <w:rFonts w:ascii="Calibri" w:hAnsi="Calibri" w:cs="Calibri"/>
          <w:sz w:val="22"/>
          <w:szCs w:val="22"/>
        </w:rPr>
      </w:pPr>
      <w:r w:rsidRPr="00835AC1">
        <w:rPr>
          <w:rFonts w:ascii="Calibri" w:hAnsi="Calibri" w:cs="Calibri"/>
          <w:sz w:val="22"/>
          <w:szCs w:val="22"/>
        </w:rPr>
        <w:t>Smlouvy o spolupráci jsou přílohou této sebehodnotící zprávy (Příloha I).</w:t>
      </w:r>
    </w:p>
    <w:p w:rsidR="00EC5F9F" w:rsidRPr="00EC5F9F" w:rsidRDefault="00EC5F9F" w:rsidP="00EC5F9F">
      <w:pPr>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Mezinárodní rozměr studijního programu</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2.3</w:t>
      </w:r>
    </w:p>
    <w:p w:rsidR="00EC5F9F" w:rsidRPr="00EC5F9F" w:rsidRDefault="00EC5F9F" w:rsidP="00EC5F9F">
      <w:pPr>
        <w:rPr>
          <w:rFonts w:ascii="Calibri" w:hAnsi="Calibri" w:cs="Calibri"/>
          <w:sz w:val="22"/>
          <w:szCs w:val="22"/>
        </w:rPr>
      </w:pPr>
    </w:p>
    <w:p w:rsidR="00EC5F9F" w:rsidRPr="00EC5F9F" w:rsidRDefault="00EC5F9F" w:rsidP="00EC5F9F">
      <w:pPr>
        <w:spacing w:after="120" w:line="259" w:lineRule="auto"/>
        <w:contextualSpacing/>
        <w:jc w:val="both"/>
        <w:rPr>
          <w:rFonts w:ascii="Calibri" w:eastAsia="Calibri" w:hAnsi="Calibri" w:cs="Calibri"/>
          <w:sz w:val="22"/>
          <w:szCs w:val="22"/>
          <w:shd w:val="clear" w:color="auto" w:fill="FFFFFF"/>
          <w:lang w:eastAsia="en-US"/>
        </w:rPr>
      </w:pPr>
      <w:r w:rsidRPr="00EC5F9F">
        <w:rPr>
          <w:rFonts w:ascii="Calibri" w:eastAsia="Calibri" w:hAnsi="Calibri" w:cs="Calibri"/>
          <w:sz w:val="22"/>
          <w:szCs w:val="22"/>
          <w:shd w:val="clear" w:color="auto" w:fill="FFFFFF"/>
          <w:lang w:eastAsia="en-US"/>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rsidR="00EC5F9F" w:rsidRPr="00EC5F9F" w:rsidRDefault="00EC5F9F" w:rsidP="00EC5F9F">
      <w:pPr>
        <w:autoSpaceDE w:val="0"/>
        <w:autoSpaceDN w:val="0"/>
        <w:adjustRightInd w:val="0"/>
        <w:spacing w:before="120"/>
        <w:ind w:left="284" w:hanging="284"/>
        <w:jc w:val="both"/>
        <w:rPr>
          <w:rFonts w:ascii="Calibri" w:hAnsi="Calibri" w:cs="Calibri"/>
          <w:sz w:val="22"/>
          <w:szCs w:val="22"/>
        </w:rPr>
      </w:pPr>
      <w:r w:rsidRPr="00EC5F9F">
        <w:rPr>
          <w:rFonts w:ascii="Calibri" w:hAnsi="Calibri" w:cs="Calibri"/>
          <w:sz w:val="22"/>
          <w:szCs w:val="22"/>
        </w:rPr>
        <w:t>1.</w:t>
      </w:r>
      <w:r w:rsidRPr="00EC5F9F">
        <w:rPr>
          <w:rFonts w:ascii="Calibri" w:hAnsi="Calibri" w:cs="Calibri"/>
          <w:sz w:val="22"/>
          <w:szCs w:val="22"/>
        </w:rPr>
        <w:tab/>
        <w:t>Zajistit, aby většina studijních programů Fakulty managementu a ekonomiky měla mezinárodní charakter, a aby přijíždějící studenti a hostující vyučující byli integrováni do života akademické obce.</w:t>
      </w:r>
    </w:p>
    <w:p w:rsidR="00EC5F9F" w:rsidRPr="00EC5F9F" w:rsidRDefault="00EC5F9F" w:rsidP="00EC5F9F">
      <w:pPr>
        <w:autoSpaceDE w:val="0"/>
        <w:autoSpaceDN w:val="0"/>
        <w:adjustRightInd w:val="0"/>
        <w:spacing w:before="120"/>
        <w:ind w:left="284" w:hanging="284"/>
        <w:jc w:val="both"/>
        <w:rPr>
          <w:rFonts w:ascii="Calibri" w:hAnsi="Calibri" w:cs="Calibri"/>
          <w:sz w:val="22"/>
          <w:szCs w:val="22"/>
        </w:rPr>
      </w:pPr>
      <w:r w:rsidRPr="00EC5F9F">
        <w:rPr>
          <w:rFonts w:ascii="Calibri" w:hAnsi="Calibri" w:cs="Calibri"/>
          <w:sz w:val="22"/>
          <w:szCs w:val="22"/>
        </w:rPr>
        <w:t>2.</w:t>
      </w:r>
      <w:r w:rsidRPr="00EC5F9F">
        <w:rPr>
          <w:rFonts w:ascii="Calibri" w:hAnsi="Calibri" w:cs="Calibr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rsidR="00EC5F9F" w:rsidRPr="00EC5F9F" w:rsidRDefault="00EC5F9F" w:rsidP="00EC5F9F">
      <w:pPr>
        <w:autoSpaceDE w:val="0"/>
        <w:autoSpaceDN w:val="0"/>
        <w:adjustRightInd w:val="0"/>
        <w:spacing w:before="120"/>
        <w:ind w:left="284" w:hanging="284"/>
        <w:jc w:val="both"/>
        <w:rPr>
          <w:rFonts w:ascii="Calibri" w:hAnsi="Calibri" w:cs="Calibri"/>
          <w:sz w:val="22"/>
          <w:szCs w:val="22"/>
        </w:rPr>
      </w:pPr>
      <w:r w:rsidRPr="00EC5F9F">
        <w:rPr>
          <w:rFonts w:ascii="Calibri" w:hAnsi="Calibri" w:cs="Calibri"/>
          <w:sz w:val="22"/>
          <w:szCs w:val="22"/>
        </w:rPr>
        <w:t>3. Podporovat opatření ke zvyšování počtu přijíždějících zahraničních studentů na Fakultu managementu a ekonomiky na krátkodobý studijní pobyt trvající nejméně 14 dní.</w:t>
      </w:r>
    </w:p>
    <w:p w:rsidR="00EC5F9F" w:rsidRPr="00EC5F9F" w:rsidRDefault="00EC5F9F" w:rsidP="00EC5F9F">
      <w:pPr>
        <w:autoSpaceDE w:val="0"/>
        <w:autoSpaceDN w:val="0"/>
        <w:adjustRightInd w:val="0"/>
        <w:spacing w:before="120"/>
        <w:ind w:left="284" w:hanging="284"/>
        <w:jc w:val="both"/>
        <w:rPr>
          <w:rFonts w:ascii="Calibri" w:hAnsi="Calibri" w:cs="Calibri"/>
          <w:sz w:val="22"/>
          <w:szCs w:val="22"/>
        </w:rPr>
      </w:pPr>
      <w:r w:rsidRPr="00EC5F9F">
        <w:rPr>
          <w:rFonts w:ascii="Calibri" w:hAnsi="Calibri" w:cs="Calibri"/>
          <w:sz w:val="22"/>
          <w:szCs w:val="22"/>
        </w:rPr>
        <w:t>4. Podporovat a rozšiřovat akreditace joint/double/multiple degree studijních programů na Fakultě managementu a ekonomiky, akreditovat a realizovat společné mezinárodní studijní programy.</w:t>
      </w:r>
    </w:p>
    <w:p w:rsidR="00EC5F9F" w:rsidRPr="00EC5F9F" w:rsidRDefault="00EC5F9F" w:rsidP="00EC5F9F">
      <w:pPr>
        <w:autoSpaceDE w:val="0"/>
        <w:autoSpaceDN w:val="0"/>
        <w:adjustRightInd w:val="0"/>
        <w:spacing w:before="120"/>
        <w:ind w:left="284" w:hanging="284"/>
        <w:jc w:val="both"/>
        <w:rPr>
          <w:rFonts w:ascii="Calibri" w:hAnsi="Calibri" w:cs="Calibri"/>
          <w:sz w:val="22"/>
          <w:szCs w:val="22"/>
        </w:rPr>
      </w:pPr>
      <w:r w:rsidRPr="00EC5F9F">
        <w:rPr>
          <w:rFonts w:ascii="Calibri" w:hAnsi="Calibri" w:cs="Calibri"/>
          <w:sz w:val="22"/>
          <w:szCs w:val="22"/>
        </w:rPr>
        <w:t xml:space="preserve">5. </w:t>
      </w:r>
      <w:r w:rsidRPr="00EC5F9F">
        <w:rPr>
          <w:rFonts w:ascii="Calibri" w:hAnsi="Calibri" w:cs="Calibri"/>
          <w:sz w:val="22"/>
          <w:szCs w:val="22"/>
        </w:rPr>
        <w:tab/>
        <w:t xml:space="preserve">Podporovat opatření ke zvyšování počtu absolventů studijních programů Fakulty managementu a ekonomiky akreditovaných v jiném než českém jazyce. </w:t>
      </w:r>
    </w:p>
    <w:p w:rsidR="00EC5F9F" w:rsidRPr="00EC5F9F" w:rsidRDefault="00EC5F9F" w:rsidP="00EC5F9F">
      <w:pPr>
        <w:autoSpaceDE w:val="0"/>
        <w:autoSpaceDN w:val="0"/>
        <w:adjustRightInd w:val="0"/>
        <w:spacing w:before="120"/>
        <w:ind w:left="284" w:hanging="284"/>
        <w:jc w:val="both"/>
        <w:rPr>
          <w:rFonts w:ascii="Calibri" w:hAnsi="Calibri" w:cs="Calibri"/>
          <w:sz w:val="22"/>
          <w:szCs w:val="22"/>
        </w:rPr>
      </w:pPr>
      <w:r w:rsidRPr="00EC5F9F">
        <w:rPr>
          <w:rFonts w:ascii="Calibri" w:hAnsi="Calibri" w:cs="Calibri"/>
          <w:sz w:val="22"/>
          <w:szCs w:val="22"/>
        </w:rPr>
        <w:t>Opatření přijatá FaME pro dosažení uvedených prioritních cílů jsou následující:</w:t>
      </w:r>
    </w:p>
    <w:p w:rsidR="00EC5F9F" w:rsidRPr="00EC5F9F" w:rsidRDefault="00EC5F9F" w:rsidP="00016FF9">
      <w:pPr>
        <w:numPr>
          <w:ilvl w:val="0"/>
          <w:numId w:val="97"/>
        </w:numPr>
        <w:autoSpaceDE w:val="0"/>
        <w:autoSpaceDN w:val="0"/>
        <w:adjustRightInd w:val="0"/>
        <w:spacing w:before="120"/>
        <w:ind w:left="284" w:hanging="284"/>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lastRenderedPageBreak/>
        <w:t xml:space="preserve">Rozšiřovat počet Erasmus+ partnerů o kvalitní vysokoškolské instituce v atraktivních zemích; </w:t>
      </w:r>
    </w:p>
    <w:p w:rsidR="00EC5F9F" w:rsidRPr="00EC5F9F" w:rsidRDefault="00EC5F9F" w:rsidP="00016FF9">
      <w:pPr>
        <w:numPr>
          <w:ilvl w:val="0"/>
          <w:numId w:val="97"/>
        </w:numPr>
        <w:autoSpaceDE w:val="0"/>
        <w:autoSpaceDN w:val="0"/>
        <w:adjustRightInd w:val="0"/>
        <w:spacing w:before="120"/>
        <w:ind w:left="284" w:hanging="284"/>
        <w:jc w:val="both"/>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Rozšiřovat počet mimoerasmovských partnerů pro naplnění studia v akreditovaných studijních programech v angličtině i pro krátkodobé studijní pobyty; </w:t>
      </w:r>
    </w:p>
    <w:p w:rsidR="00EC5F9F" w:rsidRPr="00EC5F9F" w:rsidRDefault="00EC5F9F" w:rsidP="00016FF9">
      <w:pPr>
        <w:numPr>
          <w:ilvl w:val="0"/>
          <w:numId w:val="97"/>
        </w:numPr>
        <w:autoSpaceDE w:val="0"/>
        <w:autoSpaceDN w:val="0"/>
        <w:adjustRightInd w:val="0"/>
        <w:spacing w:before="120"/>
        <w:ind w:left="284" w:hanging="284"/>
        <w:jc w:val="both"/>
        <w:rPr>
          <w:rFonts w:ascii="Calibri" w:eastAsia="Calibri" w:hAnsi="Calibri" w:cs="Calibri"/>
          <w:sz w:val="22"/>
          <w:szCs w:val="22"/>
          <w:lang w:eastAsia="en-US"/>
        </w:rPr>
      </w:pPr>
      <w:r w:rsidRPr="00EC5F9F">
        <w:rPr>
          <w:rFonts w:ascii="Calibri" w:eastAsia="Calibri" w:hAnsi="Calibri" w:cs="Calibri"/>
          <w:sz w:val="22"/>
          <w:szCs w:val="22"/>
          <w:lang w:eastAsia="en-US"/>
        </w:rPr>
        <w:t>Rozšiřováním portfolia partnerů vzniká prostor pro zvýšení počtu přijíždějících i vyjíždějících studentů;</w:t>
      </w:r>
    </w:p>
    <w:p w:rsidR="00EC5F9F" w:rsidRPr="00EC5F9F" w:rsidRDefault="00EC5F9F" w:rsidP="00016FF9">
      <w:pPr>
        <w:numPr>
          <w:ilvl w:val="0"/>
          <w:numId w:val="97"/>
        </w:numPr>
        <w:autoSpaceDE w:val="0"/>
        <w:autoSpaceDN w:val="0"/>
        <w:adjustRightInd w:val="0"/>
        <w:spacing w:before="120"/>
        <w:ind w:left="284" w:hanging="284"/>
        <w:jc w:val="both"/>
        <w:rPr>
          <w:rFonts w:ascii="Calibri" w:eastAsia="Calibri" w:hAnsi="Calibri" w:cs="Calibri"/>
          <w:sz w:val="22"/>
          <w:szCs w:val="22"/>
          <w:lang w:eastAsia="en-US"/>
        </w:rPr>
      </w:pPr>
      <w:r w:rsidRPr="00EC5F9F">
        <w:rPr>
          <w:rFonts w:ascii="Calibri" w:eastAsia="Calibri" w:hAnsi="Calibri" w:cs="Calibri"/>
          <w:sz w:val="22"/>
          <w:szCs w:val="22"/>
          <w:lang w:eastAsia="en-US"/>
        </w:rPr>
        <w:t>Pokračovat v účinné propagaci a akviziční činnosti pro zahraniční pobyty studentů FaME.</w:t>
      </w:r>
    </w:p>
    <w:p w:rsidR="00EC5F9F" w:rsidRPr="00EC5F9F" w:rsidRDefault="00EC5F9F" w:rsidP="00EC5F9F">
      <w:pPr>
        <w:autoSpaceDE w:val="0"/>
        <w:autoSpaceDN w:val="0"/>
        <w:adjustRightInd w:val="0"/>
        <w:spacing w:before="120" w:after="120"/>
        <w:jc w:val="both"/>
        <w:rPr>
          <w:rFonts w:ascii="Calibri" w:eastAsia="Calibri" w:hAnsi="Calibri" w:cs="Calibri"/>
          <w:sz w:val="22"/>
          <w:szCs w:val="22"/>
        </w:rPr>
      </w:pPr>
      <w:r w:rsidRPr="00EC5F9F">
        <w:rPr>
          <w:rFonts w:ascii="Calibri" w:eastAsia="Calibri" w:hAnsi="Calibri" w:cs="Calibri"/>
          <w:sz w:val="22"/>
          <w:szCs w:val="22"/>
        </w:rPr>
        <w:t>Mobility studentů studijního programu jsou organizovány v rámci programu Erasmus+ nebo rozvojovými programy MŠMT (Freemovers, rámcové smlouvy). Každý akademický rok vyjede v průměru na výměnný studijní pobyt cca 55 studentů FaME a zároveň FaME zaznamená cca 120 přijíždějících studentů.</w:t>
      </w:r>
    </w:p>
    <w:p w:rsidR="00EC5F9F" w:rsidRPr="00EC5F9F" w:rsidRDefault="00EC5F9F" w:rsidP="00EC5F9F">
      <w:pPr>
        <w:autoSpaceDE w:val="0"/>
        <w:autoSpaceDN w:val="0"/>
        <w:adjustRightInd w:val="0"/>
        <w:spacing w:before="120" w:after="120"/>
        <w:jc w:val="both"/>
        <w:rPr>
          <w:rFonts w:ascii="Calibri" w:eastAsia="Calibri" w:hAnsi="Calibri" w:cs="Calibri"/>
          <w:sz w:val="22"/>
          <w:szCs w:val="22"/>
        </w:rPr>
      </w:pPr>
      <w:r w:rsidRPr="00EC5F9F">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Fakulta managementu a ekonomiky byla a je v posledních letech spoluřešitelem několika významných mezinárodních vzdělávacích a vědecko-výzkumných projektů:</w:t>
      </w:r>
    </w:p>
    <w:p w:rsidR="00EC5F9F" w:rsidRPr="00EC5F9F" w:rsidRDefault="00EC5F9F" w:rsidP="00EC5F9F">
      <w:pPr>
        <w:jc w:val="both"/>
        <w:rPr>
          <w:rFonts w:ascii="Calibri" w:hAnsi="Calibri" w:cs="Calibri"/>
          <w:sz w:val="22"/>
          <w:szCs w:val="22"/>
        </w:rPr>
      </w:pPr>
    </w:p>
    <w:p w:rsidR="00EC5F9F" w:rsidRPr="00EC5F9F" w:rsidRDefault="00EC5F9F" w:rsidP="00EC5F9F">
      <w:pPr>
        <w:jc w:val="center"/>
        <w:rPr>
          <w:rFonts w:ascii="Calibri" w:hAnsi="Calibri" w:cs="Calibri"/>
          <w:i/>
          <w:szCs w:val="22"/>
        </w:rPr>
      </w:pPr>
      <w:r w:rsidRPr="00EC5F9F">
        <w:rPr>
          <w:rFonts w:ascii="Calibri" w:hAnsi="Calibri" w:cs="Calibri"/>
          <w:i/>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EC5F9F" w:rsidRPr="00EC5F9F" w:rsidTr="00EC5F9F">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Číslo projektu</w:t>
            </w:r>
          </w:p>
        </w:tc>
        <w:tc>
          <w:tcPr>
            <w:tcW w:w="1399"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Hlavní řešitel projektu</w:t>
            </w:r>
          </w:p>
        </w:tc>
        <w:tc>
          <w:tcPr>
            <w:tcW w:w="2165"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Název projektu</w:t>
            </w:r>
          </w:p>
        </w:tc>
        <w:tc>
          <w:tcPr>
            <w:tcW w:w="3132"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ind w:right="75"/>
              <w:jc w:val="center"/>
              <w:rPr>
                <w:rFonts w:ascii="Calibri" w:hAnsi="Calibri" w:cs="Calibri"/>
                <w:b/>
                <w:bCs/>
                <w:szCs w:val="22"/>
              </w:rPr>
            </w:pPr>
            <w:r w:rsidRPr="00EC5F9F">
              <w:rPr>
                <w:rFonts w:ascii="Calibri" w:hAnsi="Calibri" w:cs="Calibri"/>
                <w:b/>
                <w:bCs/>
                <w:szCs w:val="22"/>
              </w:rPr>
              <w:t>Stručná charakteristika projektu</w:t>
            </w:r>
          </w:p>
        </w:tc>
      </w:tr>
      <w:tr w:rsidR="00EC5F9F" w:rsidRPr="00EC5F9F" w:rsidTr="00EC5F9F">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544978-EM-1-2013-1-SI-ERA MUNDUS-EMA21</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University of Ljubljana</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rPr>
              <w:t>Euro-Asian Cooperation for Excellence and Advancement (EACEA II)</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EC5F9F" w:rsidRPr="00EC5F9F" w:rsidTr="00EC5F9F">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545407-EM-1-2013-1-GR-ERA MUNDUS-EMA21</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Alexander Technological Institution of Thessaloniki</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lang w:val="fr-BE"/>
              </w:rPr>
              <w:t>Education Force : Driving Mobility for EU-East Europe Cooperation (EFFORT)</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EC5F9F" w:rsidRPr="00EC5F9F" w:rsidTr="00EC5F9F">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lastRenderedPageBreak/>
              <w:t>Tempus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530534-TEMPUS-1-2012-1-UK-TEMPUS-SMGR </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Northumbria University</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lang w:val="fr-BE"/>
              </w:rPr>
              <w:t>Improving the Efficiency of Student Services (IMPRESS)</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EC5F9F" w:rsidRPr="00EC5F9F" w:rsidTr="00EC5F9F">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color w:val="1F497D"/>
              </w:rPr>
            </w:pPr>
            <w:r w:rsidRPr="00EC5F9F">
              <w:rPr>
                <w:rFonts w:ascii="Calibri" w:hAnsi="Calibri" w:cs="Calibri"/>
                <w:szCs w:val="22"/>
                <w:lang w:val="fr-BE"/>
              </w:rPr>
              <w:t>2013/LLP/ERAMOB-IP</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Hogeschool West-Vlaanderen </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lang w:val="fr-BE"/>
              </w:rPr>
              <w:t>Cross Border Health Care </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lang w:val="fr-BE"/>
              </w:rPr>
              <w:t>Tento projekt byl zacílen do oblasti působnosti directivy EU 2011/24/EU o podmínkách a dalších souvislostech s poskytnutím lékařské péče v rámci prostoru EU.</w:t>
            </w:r>
          </w:p>
        </w:tc>
      </w:tr>
      <w:tr w:rsidR="00EC5F9F" w:rsidRPr="00EC5F9F" w:rsidTr="00EC5F9F">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H2020</w:t>
            </w:r>
          </w:p>
        </w:tc>
        <w:tc>
          <w:tcPr>
            <w:tcW w:w="1767"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731264</w:t>
            </w:r>
          </w:p>
        </w:tc>
        <w:tc>
          <w:tcPr>
            <w:tcW w:w="1399"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Anglia Ruskin University</w:t>
            </w:r>
          </w:p>
        </w:tc>
        <w:tc>
          <w:tcPr>
            <w:tcW w:w="2165"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rPr>
              <w:t>SHAPE-ENERGY</w:t>
            </w:r>
          </w:p>
        </w:tc>
        <w:tc>
          <w:tcPr>
            <w:tcW w:w="3132"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EC5F9F" w:rsidRPr="00EC5F9F" w:rsidTr="00EC5F9F">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szCs w:val="22"/>
              </w:rPr>
            </w:pPr>
            <w:r w:rsidRPr="00EC5F9F">
              <w:rPr>
                <w:rFonts w:ascii="Calibri" w:hAnsi="Calibri" w:cs="Calibr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szCs w:val="22"/>
              </w:rPr>
            </w:pPr>
            <w:r w:rsidRPr="00EC5F9F">
              <w:rPr>
                <w:rFonts w:ascii="Calibri" w:hAnsi="Calibri" w:cs="Calibri"/>
                <w:szCs w:val="22"/>
              </w:rPr>
              <w:t>21520157</w:t>
            </w:r>
          </w:p>
        </w:tc>
        <w:tc>
          <w:tcPr>
            <w:tcW w:w="1399"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szCs w:val="22"/>
              </w:rPr>
            </w:pPr>
            <w:r w:rsidRPr="00EC5F9F">
              <w:rPr>
                <w:rFonts w:ascii="Calibri" w:hAnsi="Calibri" w:cs="Calibri"/>
              </w:rPr>
              <w:t>UTB ve Zlíně, FaME</w:t>
            </w:r>
          </w:p>
        </w:tc>
        <w:tc>
          <w:tcPr>
            <w:tcW w:w="2165"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b/>
                <w:szCs w:val="22"/>
              </w:rPr>
            </w:pPr>
            <w:r w:rsidRPr="00EC5F9F">
              <w:rPr>
                <w:rFonts w:ascii="Calibri" w:hAnsi="Calibri" w:cs="Calibri"/>
                <w:b/>
                <w:szCs w:val="22"/>
              </w:rPr>
              <w:t>V4 cluster policies and their influence on the viability of cluster organizations</w:t>
            </w:r>
          </w:p>
        </w:tc>
        <w:tc>
          <w:tcPr>
            <w:tcW w:w="3132"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ind w:right="75"/>
              <w:rPr>
                <w:rFonts w:ascii="Calibri" w:hAnsi="Calibri" w:cs="Calibri"/>
                <w:szCs w:val="22"/>
              </w:rPr>
            </w:pPr>
            <w:r w:rsidRPr="00EC5F9F">
              <w:rPr>
                <w:rFonts w:ascii="Calibri" w:hAnsi="Calibri" w:cs="Calibr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EC5F9F" w:rsidRPr="00EC5F9F" w:rsidTr="00EC5F9F">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EC5F9F" w:rsidRPr="004A1E59" w:rsidRDefault="00EC5F9F" w:rsidP="00EC5F9F">
            <w:pPr>
              <w:rPr>
                <w:rFonts w:ascii="Calibri" w:hAnsi="Calibri" w:cs="Calibri"/>
                <w:szCs w:val="22"/>
              </w:rPr>
            </w:pPr>
            <w:r w:rsidRPr="004A1E59">
              <w:rPr>
                <w:rFonts w:ascii="Calibri" w:hAnsi="Calibri" w:cs="Calibri"/>
                <w:szCs w:val="22"/>
              </w:rPr>
              <w:lastRenderedPageBreak/>
              <w:t>V4</w:t>
            </w:r>
          </w:p>
        </w:tc>
        <w:tc>
          <w:tcPr>
            <w:tcW w:w="1767" w:type="dxa"/>
            <w:tcBorders>
              <w:top w:val="single" w:sz="4" w:space="0" w:color="auto"/>
              <w:left w:val="nil"/>
              <w:bottom w:val="single" w:sz="8" w:space="0" w:color="auto"/>
              <w:right w:val="single" w:sz="8" w:space="0" w:color="auto"/>
            </w:tcBorders>
            <w:shd w:val="clear" w:color="auto" w:fill="auto"/>
            <w:vAlign w:val="center"/>
          </w:tcPr>
          <w:p w:rsidR="00EC5F9F" w:rsidRPr="004A1E59" w:rsidRDefault="00EC5F9F" w:rsidP="00EC5F9F">
            <w:pPr>
              <w:rPr>
                <w:rFonts w:ascii="Calibri" w:hAnsi="Calibri" w:cs="Calibri"/>
                <w:szCs w:val="22"/>
              </w:rPr>
            </w:pPr>
            <w:r w:rsidRPr="004A1E59">
              <w:rPr>
                <w:rFonts w:ascii="Calibri" w:hAnsi="Calibri" w:cs="Calibri"/>
              </w:rPr>
              <w:t>21820267</w:t>
            </w:r>
          </w:p>
        </w:tc>
        <w:tc>
          <w:tcPr>
            <w:tcW w:w="1399" w:type="dxa"/>
            <w:tcBorders>
              <w:top w:val="single" w:sz="4" w:space="0" w:color="auto"/>
              <w:left w:val="nil"/>
              <w:bottom w:val="single" w:sz="8" w:space="0" w:color="auto"/>
              <w:right w:val="single" w:sz="8" w:space="0" w:color="auto"/>
            </w:tcBorders>
            <w:shd w:val="clear" w:color="auto" w:fill="auto"/>
            <w:vAlign w:val="center"/>
          </w:tcPr>
          <w:p w:rsidR="00EC5F9F" w:rsidRPr="004A1E59" w:rsidRDefault="00EC5F9F" w:rsidP="00EC5F9F">
            <w:pPr>
              <w:rPr>
                <w:rFonts w:ascii="Calibri" w:hAnsi="Calibri" w:cs="Calibri"/>
                <w:b/>
                <w:szCs w:val="22"/>
              </w:rPr>
            </w:pPr>
            <w:r w:rsidRPr="004A1E59">
              <w:rPr>
                <w:rFonts w:ascii="Calibri" w:hAnsi="Calibri" w:cs="Calibri"/>
              </w:rPr>
              <w:t>UTB ve Zlíně, FaME</w:t>
            </w:r>
          </w:p>
        </w:tc>
        <w:tc>
          <w:tcPr>
            <w:tcW w:w="2165" w:type="dxa"/>
            <w:tcBorders>
              <w:top w:val="single" w:sz="4" w:space="0" w:color="auto"/>
              <w:left w:val="nil"/>
              <w:bottom w:val="single" w:sz="8" w:space="0" w:color="auto"/>
              <w:right w:val="single" w:sz="8" w:space="0" w:color="auto"/>
            </w:tcBorders>
            <w:shd w:val="clear" w:color="auto" w:fill="auto"/>
            <w:vAlign w:val="center"/>
          </w:tcPr>
          <w:p w:rsidR="00EC5F9F" w:rsidRPr="004A1E59" w:rsidRDefault="00EC5F9F" w:rsidP="00EC5F9F">
            <w:pPr>
              <w:rPr>
                <w:rFonts w:ascii="Calibri" w:hAnsi="Calibri" w:cs="Calibri"/>
                <w:b/>
                <w:szCs w:val="22"/>
              </w:rPr>
            </w:pPr>
            <w:r w:rsidRPr="004A1E59">
              <w:rPr>
                <w:rFonts w:ascii="Calibri" w:hAnsi="Calibri" w:cs="Calibri"/>
                <w:b/>
                <w:szCs w:val="22"/>
              </w:rPr>
              <w:t>How to prevent SMEs failure (Actions based on comparative analysis in Visegrad countries and Serbia)</w:t>
            </w:r>
          </w:p>
        </w:tc>
        <w:tc>
          <w:tcPr>
            <w:tcW w:w="3132" w:type="dxa"/>
            <w:tcBorders>
              <w:top w:val="single" w:sz="4" w:space="0" w:color="auto"/>
              <w:left w:val="nil"/>
              <w:bottom w:val="single" w:sz="8" w:space="0" w:color="auto"/>
              <w:right w:val="single" w:sz="8" w:space="0" w:color="auto"/>
            </w:tcBorders>
            <w:shd w:val="clear" w:color="auto" w:fill="auto"/>
            <w:vAlign w:val="center"/>
          </w:tcPr>
          <w:p w:rsidR="00EC5F9F" w:rsidRPr="004A1E59" w:rsidRDefault="00EC5F9F" w:rsidP="00EC5F9F">
            <w:pPr>
              <w:rPr>
                <w:rFonts w:ascii="Calibri" w:hAnsi="Calibri" w:cs="Calibri"/>
              </w:rPr>
            </w:pPr>
            <w:r w:rsidRPr="004A1E59">
              <w:rPr>
                <w:rFonts w:ascii="Calibri" w:hAnsi="Calibri" w:cs="Calibr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596B1B" w:rsidRPr="004A1E59">
              <w:rPr>
                <w:rFonts w:ascii="Calibri" w:hAnsi="Calibri" w:cs="Calibri"/>
              </w:rPr>
              <w:t>áncích a ve vědecké monografii.</w:t>
            </w:r>
          </w:p>
        </w:tc>
      </w:tr>
    </w:tbl>
    <w:p w:rsidR="00EC5F9F" w:rsidRPr="00EC5F9F" w:rsidRDefault="00EC5F9F" w:rsidP="00EC5F9F">
      <w:pPr>
        <w:jc w:val="both"/>
        <w:rPr>
          <w:rFonts w:ascii="Calibri" w:hAnsi="Calibri" w:cs="Calibri"/>
          <w:sz w:val="22"/>
          <w:szCs w:val="22"/>
        </w:rPr>
      </w:pP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Fakulta managementu a ekonomiky v rámci akreditovaných studijních programů umožňuje zpracovávat kvalifikační práce v anglickém jazyce. Po souhlasu děkana i v ostatních cizích jazycích. </w:t>
      </w:r>
    </w:p>
    <w:p w:rsidR="00EC5F9F" w:rsidRPr="00EC5F9F" w:rsidRDefault="00EC5F9F" w:rsidP="00EC5F9F">
      <w:pPr>
        <w:spacing w:after="120"/>
        <w:jc w:val="both"/>
        <w:rPr>
          <w:rFonts w:ascii="Calibri" w:hAnsi="Calibri" w:cs="Calibri"/>
          <w:sz w:val="22"/>
          <w:szCs w:val="22"/>
        </w:rPr>
      </w:pPr>
      <w:r w:rsidRPr="006F5940">
        <w:rPr>
          <w:rFonts w:ascii="Calibri" w:hAnsi="Calibri" w:cs="Calibri"/>
          <w:sz w:val="22"/>
          <w:szCs w:val="22"/>
        </w:rPr>
        <w:t xml:space="preserve">Ve studijním plánu studijního programu </w:t>
      </w:r>
      <w:r w:rsidR="00596B1B" w:rsidRPr="006F5940">
        <w:rPr>
          <w:rFonts w:ascii="Calibri" w:hAnsi="Calibri" w:cs="Calibri"/>
          <w:sz w:val="22"/>
          <w:szCs w:val="22"/>
        </w:rPr>
        <w:t>Finance a finanční technologie</w:t>
      </w:r>
      <w:r w:rsidRPr="006F5940">
        <w:rPr>
          <w:rFonts w:ascii="Calibri" w:hAnsi="Calibri" w:cs="Calibri"/>
          <w:sz w:val="22"/>
          <w:szCs w:val="22"/>
        </w:rPr>
        <w:t xml:space="preserve"> jsou zařazeny anglické ekvivalenty českých odb</w:t>
      </w:r>
      <w:r w:rsidR="00596B1B" w:rsidRPr="006F5940">
        <w:rPr>
          <w:rFonts w:ascii="Calibri" w:hAnsi="Calibri" w:cs="Calibri"/>
          <w:sz w:val="22"/>
          <w:szCs w:val="22"/>
        </w:rPr>
        <w:t>orných předmětů. Každý student bakalářského</w:t>
      </w:r>
      <w:r w:rsidRPr="006F5940">
        <w:rPr>
          <w:rFonts w:ascii="Calibri" w:hAnsi="Calibri" w:cs="Calibri"/>
          <w:sz w:val="22"/>
          <w:szCs w:val="22"/>
        </w:rPr>
        <w:t xml:space="preserve"> studijního programu musí v průběhu studia absolvovat jeden odborný předmět v anglickém jazyce, což zvyšuje jeho jazykové dovednosti z oblasti odborné problematiky.</w:t>
      </w:r>
      <w:r w:rsidRPr="00EC5F9F">
        <w:rPr>
          <w:rFonts w:ascii="Calibri" w:hAnsi="Calibri" w:cs="Calibri"/>
          <w:sz w:val="22"/>
          <w:szCs w:val="22"/>
        </w:rPr>
        <w:t xml:space="preserve"> </w:t>
      </w: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FaME je členem sítě </w:t>
      </w:r>
      <w:r w:rsidRPr="00EC5F9F">
        <w:rPr>
          <w:rFonts w:ascii="Calibri" w:hAnsi="Calibri" w:cs="Calibri"/>
          <w:b/>
          <w:sz w:val="22"/>
          <w:szCs w:val="22"/>
        </w:rPr>
        <w:t>NICE – New Initiatives and Challenges in Europe,</w:t>
      </w:r>
      <w:r w:rsidRPr="00EC5F9F">
        <w:rPr>
          <w:rFonts w:ascii="Calibri" w:hAnsi="Calibri" w:cs="Calibr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Fakulta managementu a ekonomiky je členem </w:t>
      </w:r>
      <w:r w:rsidRPr="00EC5F9F">
        <w:rPr>
          <w:rFonts w:ascii="Calibri" w:hAnsi="Calibri" w:cs="Calibri"/>
          <w:b/>
          <w:sz w:val="22"/>
          <w:szCs w:val="22"/>
        </w:rPr>
        <w:t xml:space="preserve">SPACE Network (Space European Network For Business Studies and Languages), </w:t>
      </w:r>
      <w:r w:rsidRPr="00EC5F9F">
        <w:rPr>
          <w:rFonts w:ascii="Calibri" w:hAnsi="Calibri" w:cs="Calibr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Další sítí, které je Fakulta managementu a ekonomiky členem, je </w:t>
      </w:r>
      <w:r w:rsidRPr="00EC5F9F">
        <w:rPr>
          <w:rFonts w:ascii="Calibri" w:hAnsi="Calibri" w:cs="Calibri"/>
          <w:b/>
          <w:sz w:val="22"/>
          <w:szCs w:val="22"/>
        </w:rPr>
        <w:t>Cranet Network (Cranfield Network on International Human Resource Management)</w:t>
      </w:r>
      <w:r w:rsidRPr="00EC5F9F">
        <w:rPr>
          <w:rFonts w:ascii="Calibri" w:hAnsi="Calibri" w:cs="Calibr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752CDF" w:rsidRPr="00EC5F9F" w:rsidRDefault="00752CDF" w:rsidP="00EC5F9F">
      <w:pPr>
        <w:spacing w:after="120"/>
        <w:jc w:val="both"/>
        <w:rPr>
          <w:rFonts w:ascii="Calibri" w:hAnsi="Calibri" w:cs="Calibri"/>
          <w:sz w:val="22"/>
          <w:szCs w:val="22"/>
        </w:rPr>
      </w:pPr>
      <w:r w:rsidRPr="00AE272C">
        <w:rPr>
          <w:rFonts w:asciiTheme="minorHAnsi" w:hAnsiTheme="minorHAnsi" w:cstheme="minorHAnsi"/>
          <w:sz w:val="22"/>
          <w:szCs w:val="22"/>
        </w:rPr>
        <w:t>Fakulta managementu a ekonomiky je členem</w:t>
      </w:r>
      <w:r>
        <w:rPr>
          <w:rFonts w:asciiTheme="minorHAnsi" w:hAnsiTheme="minorHAnsi" w:cstheme="minorHAnsi"/>
          <w:sz w:val="22"/>
          <w:szCs w:val="22"/>
        </w:rPr>
        <w:t xml:space="preserve"> sítě </w:t>
      </w:r>
      <w:r w:rsidRPr="00531CEC">
        <w:rPr>
          <w:rFonts w:asciiTheme="minorHAnsi" w:hAnsiTheme="minorHAnsi" w:cstheme="minorHAnsi"/>
          <w:b/>
          <w:sz w:val="22"/>
          <w:szCs w:val="22"/>
        </w:rPr>
        <w:t xml:space="preserve">MoC </w:t>
      </w:r>
      <w:r>
        <w:rPr>
          <w:rFonts w:asciiTheme="minorHAnsi" w:hAnsiTheme="minorHAnsi" w:cstheme="minorHAnsi"/>
          <w:b/>
          <w:sz w:val="22"/>
          <w:szCs w:val="22"/>
        </w:rPr>
        <w:t xml:space="preserve">Affiliate Network </w:t>
      </w:r>
      <w:r w:rsidRPr="00531CEC">
        <w:rPr>
          <w:rFonts w:asciiTheme="minorHAnsi" w:hAnsiTheme="minorHAnsi" w:cstheme="minorHAnsi"/>
          <w:sz w:val="22"/>
          <w:szCs w:val="22"/>
        </w:rPr>
        <w:t>zastřešenou Harvard Business School sdružující více než 100 vzdělávacích institucí z celého světa.</w:t>
      </w:r>
    </w:p>
    <w:p w:rsidR="00EC5F9F" w:rsidRPr="00EC5F9F" w:rsidRDefault="00EC5F9F" w:rsidP="00EC5F9F">
      <w:pPr>
        <w:spacing w:after="600"/>
        <w:jc w:val="both"/>
        <w:rPr>
          <w:rFonts w:ascii="Calibri" w:hAnsi="Calibri" w:cs="Calibri"/>
          <w:sz w:val="22"/>
          <w:szCs w:val="22"/>
        </w:rPr>
      </w:pPr>
      <w:r w:rsidRPr="00EC5F9F">
        <w:rPr>
          <w:rFonts w:ascii="Calibri" w:hAnsi="Calibri" w:cs="Calibri"/>
          <w:sz w:val="22"/>
          <w:szCs w:val="22"/>
        </w:rPr>
        <w:t xml:space="preserve">Více informací o mezinárodních vztazích na FaME je možno nalézt na webových stránkách FaME v sekci </w:t>
      </w:r>
      <w:hyperlink r:id="rId132" w:history="1">
        <w:r w:rsidRPr="00EC5F9F">
          <w:rPr>
            <w:rFonts w:ascii="Calibri" w:hAnsi="Calibri" w:cs="Calibri"/>
            <w:i/>
            <w:color w:val="0000FF"/>
            <w:sz w:val="22"/>
            <w:szCs w:val="22"/>
            <w:u w:val="single"/>
          </w:rPr>
          <w:t>Mezinárodní vztahy.</w:t>
        </w:r>
      </w:hyperlink>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lastRenderedPageBreak/>
        <w:t xml:space="preserve">Profil absolventa a obsah studia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Soulad získaných odborných znalostí, dovedností a způsobilostí s typem a profilem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2.4</w:t>
      </w:r>
    </w:p>
    <w:p w:rsidR="006C0179" w:rsidRPr="006C0179" w:rsidRDefault="006C0179" w:rsidP="006C0179">
      <w:pPr>
        <w:pStyle w:val="Normlnweb"/>
        <w:spacing w:after="120"/>
        <w:jc w:val="both"/>
        <w:rPr>
          <w:rFonts w:asciiTheme="minorHAnsi" w:hAnsiTheme="minorHAnsi" w:cstheme="minorHAnsi"/>
          <w:color w:val="000000" w:themeColor="text1"/>
          <w:sz w:val="28"/>
        </w:rPr>
      </w:pPr>
      <w:r w:rsidRPr="006C0179">
        <w:rPr>
          <w:rFonts w:asciiTheme="minorHAnsi" w:hAnsiTheme="minorHAnsi" w:cstheme="minorHAnsi"/>
          <w:b/>
          <w:color w:val="000000" w:themeColor="text1"/>
          <w:sz w:val="22"/>
          <w:szCs w:val="20"/>
        </w:rPr>
        <w:t xml:space="preserve">Profesně zaměřený studijní program Finance a finanční technologie </w:t>
      </w:r>
      <w:r w:rsidRPr="006C0179">
        <w:rPr>
          <w:rFonts w:asciiTheme="minorHAnsi" w:hAnsiTheme="minorHAnsi" w:cstheme="minorHAnsi"/>
          <w:color w:val="000000" w:themeColor="text1"/>
          <w:sz w:val="22"/>
          <w:szCs w:val="20"/>
        </w:rPr>
        <w:t xml:space="preserve">vybavuje absolventa souborem základních znalostí v oblasti podnikových činností a procesů, finanční, investiční, legislativní, daňové a účetní problematiky, metod, nástrojů a technologií aplikovaných v oblasti finančního řízení podniků a finančních institucí, včetně investování na finančních trzích. Absolvent je schopen využívat základní znalosti počítačových a komunikačních systémů, algoritmů a datových struktur, analýzy a zpracování dat a principů umělé inteligence k aplikaci finančních technologií v procesech řízení podnikatelských subjektů a finančních institucí. </w:t>
      </w:r>
      <w:r w:rsidRPr="006C0179">
        <w:rPr>
          <w:rFonts w:asciiTheme="minorHAnsi" w:hAnsiTheme="minorHAnsi" w:cstheme="minorHAnsi"/>
          <w:color w:val="000000" w:themeColor="text1"/>
          <w:sz w:val="22"/>
          <w:szCs w:val="20"/>
          <w:shd w:val="clear" w:color="auto" w:fill="FFFFFF"/>
        </w:rPr>
        <w:t>Absolvent je schopen samostatného rozhodování, tvůrčího myšlení a jednání s lidmi.</w:t>
      </w:r>
      <w:r w:rsidRPr="006C0179">
        <w:rPr>
          <w:rFonts w:asciiTheme="minorHAnsi" w:hAnsiTheme="minorHAnsi" w:cstheme="minorHAnsi"/>
          <w:color w:val="000000" w:themeColor="text1"/>
          <w:sz w:val="22"/>
          <w:szCs w:val="20"/>
        </w:rPr>
        <w:t xml:space="preserve"> Uplatní se na pozicích nižšího a středního managementu v 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w:t>
      </w:r>
    </w:p>
    <w:p w:rsidR="006C0179" w:rsidRPr="006C0179" w:rsidRDefault="006C0179" w:rsidP="006C017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 je rovněž připraven ke studiu v magisterských studijních programech zaměřených na oblast financí, investování, daní, účetnictví a finančních technologií.</w:t>
      </w:r>
    </w:p>
    <w:p w:rsidR="006C0179" w:rsidRPr="00B1317B" w:rsidRDefault="006C0179" w:rsidP="006C0179">
      <w:pPr>
        <w:pStyle w:val="Psmenkov2"/>
        <w:numPr>
          <w:ilvl w:val="0"/>
          <w:numId w:val="0"/>
        </w:numPr>
        <w:jc w:val="left"/>
        <w:rPr>
          <w:b/>
          <w:color w:val="000000" w:themeColor="text1"/>
        </w:rPr>
      </w:pPr>
    </w:p>
    <w:p w:rsidR="006C0179" w:rsidRPr="006C0179" w:rsidRDefault="006C0179" w:rsidP="006C0179">
      <w:pPr>
        <w:jc w:val="both"/>
        <w:rPr>
          <w:rFonts w:asciiTheme="minorHAnsi" w:hAnsiTheme="minorHAnsi" w:cstheme="minorHAnsi"/>
          <w:b/>
          <w:color w:val="000000" w:themeColor="text1"/>
          <w:sz w:val="22"/>
        </w:rPr>
      </w:pPr>
      <w:r w:rsidRPr="006C0179">
        <w:rPr>
          <w:rFonts w:asciiTheme="minorHAnsi" w:hAnsiTheme="minorHAnsi" w:cstheme="minorHAnsi"/>
          <w:b/>
          <w:color w:val="000000" w:themeColor="text1"/>
          <w:sz w:val="22"/>
        </w:rPr>
        <w:t>Odborné znalosti</w:t>
      </w:r>
    </w:p>
    <w:p w:rsidR="006C0179" w:rsidRPr="006C0179" w:rsidRDefault="006C0179" w:rsidP="006C017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základní ekonomické kategorie a principy z pohledu současné mikroekonomické a makroekonomické teorie a rozumí základním souvislostem ekonomických pojmů a kategorií,</w:t>
      </w:r>
    </w:p>
    <w:p w:rsidR="006C0179" w:rsidRPr="006C0179" w:rsidRDefault="006C0179" w:rsidP="00596B1B">
      <w:pPr>
        <w:pStyle w:val="Psmenkov2"/>
        <w:numPr>
          <w:ilvl w:val="0"/>
          <w:numId w:val="98"/>
        </w:numPr>
        <w:ind w:left="284" w:hanging="284"/>
        <w:rPr>
          <w:color w:val="000000" w:themeColor="text1"/>
          <w:szCs w:val="20"/>
        </w:rPr>
      </w:pPr>
      <w:r w:rsidRPr="006C0179">
        <w:rPr>
          <w:color w:val="000000" w:themeColor="text1"/>
          <w:szCs w:val="20"/>
        </w:rPr>
        <w:t>má znalosti matematiky a základních matematicko-statistických metod využitelných při zpracování a analýze ekonomických dat,</w:t>
      </w:r>
    </w:p>
    <w:p w:rsidR="006C0179" w:rsidRPr="006C0179" w:rsidRDefault="006C0179" w:rsidP="00596B1B">
      <w:pPr>
        <w:pStyle w:val="Psmenkov2"/>
        <w:numPr>
          <w:ilvl w:val="0"/>
          <w:numId w:val="98"/>
        </w:numPr>
        <w:ind w:left="284" w:hanging="284"/>
        <w:rPr>
          <w:color w:val="000000" w:themeColor="text1"/>
          <w:szCs w:val="20"/>
        </w:rPr>
      </w:pPr>
      <w:r w:rsidRPr="006C0179">
        <w:rPr>
          <w:color w:val="000000" w:themeColor="text1"/>
          <w:szCs w:val="20"/>
        </w:rPr>
        <w:t xml:space="preserve">má základní znalosti teoretické informatiky, počítačových a komunikačních systémů, algoritmů a datových struktur, programování, analýzy a zpracování strukturovaných i nestrukturovaných dat a principů umělé inteligence, </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má přehled o legislativním rámci fungování ekonomických subjektů včetně rámce daňového,</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ovládá základní organizační, finanční a správní procesy, které probíhají při založení, činnosti a zániku organizačních jednotek,</w:t>
      </w:r>
    </w:p>
    <w:p w:rsidR="006C0179" w:rsidRPr="006C0179" w:rsidRDefault="006C0179" w:rsidP="00596B1B">
      <w:pPr>
        <w:pStyle w:val="Odstavecseseznamem"/>
        <w:numPr>
          <w:ilvl w:val="0"/>
          <w:numId w:val="98"/>
        </w:numPr>
        <w:spacing w:line="259" w:lineRule="auto"/>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identifikuje významné složky okolí organizační jednotky a jejich vliv na strategii a řízení, orientuje se v systému a zásadách organizace, financování a hospodaření podnikatelských subjektů,</w:t>
      </w:r>
    </w:p>
    <w:p w:rsidR="006C0179" w:rsidRPr="006C0179" w:rsidRDefault="006C0179" w:rsidP="00596B1B">
      <w:pPr>
        <w:pStyle w:val="Odstavecseseznamem"/>
        <w:numPr>
          <w:ilvl w:val="0"/>
          <w:numId w:val="98"/>
        </w:numPr>
        <w:spacing w:after="160" w:line="259" w:lineRule="auto"/>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způsoby účetního zachycení ekonomických dat podnikatelských subjektů, včetně daňových dopadů</w:t>
      </w:r>
      <w:r w:rsidR="00596B1B">
        <w:rPr>
          <w:rFonts w:asciiTheme="minorHAnsi" w:hAnsiTheme="minorHAnsi" w:cstheme="minorHAnsi"/>
          <w:color w:val="000000" w:themeColor="text1"/>
          <w:sz w:val="22"/>
        </w:rPr>
        <w:t>,</w:t>
      </w:r>
    </w:p>
    <w:p w:rsidR="006C0179" w:rsidRPr="006C0179" w:rsidRDefault="006C0179" w:rsidP="00596B1B">
      <w:pPr>
        <w:pStyle w:val="Odstavecseseznamem"/>
        <w:numPr>
          <w:ilvl w:val="0"/>
          <w:numId w:val="98"/>
        </w:numPr>
        <w:spacing w:line="259" w:lineRule="auto"/>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 xml:space="preserve">má přehled o fungování finančních trhů, jeho nástrojích, chování a segmentech, </w:t>
      </w:r>
    </w:p>
    <w:p w:rsidR="006C0179" w:rsidRPr="006C0179" w:rsidRDefault="006C0179" w:rsidP="00596B1B">
      <w:pPr>
        <w:pStyle w:val="Odstavecseseznamem"/>
        <w:numPr>
          <w:ilvl w:val="0"/>
          <w:numId w:val="98"/>
        </w:numPr>
        <w:spacing w:line="259" w:lineRule="auto"/>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principy investování a hodnocení ekonomické efektivnosti investic,</w:t>
      </w:r>
    </w:p>
    <w:p w:rsidR="006C0179" w:rsidRPr="006C0179" w:rsidRDefault="006C0179" w:rsidP="00596B1B">
      <w:pPr>
        <w:pStyle w:val="Odstavecseseznamem"/>
        <w:numPr>
          <w:ilvl w:val="0"/>
          <w:numId w:val="98"/>
        </w:numPr>
        <w:spacing w:line="259" w:lineRule="auto"/>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orientuje se v prostředí bankovního a pojišťovacího sektoru, zná fungování, metody a nástroje centrální i komerčních bank a pojišťoven, orientuje se v řízení výkonnosti a rizik komerčních bank a pojišťoven,</w:t>
      </w:r>
    </w:p>
    <w:p w:rsidR="006C0179" w:rsidRPr="006C0179" w:rsidRDefault="006C0179" w:rsidP="00596B1B">
      <w:pPr>
        <w:pStyle w:val="Odstavecseseznamem"/>
        <w:numPr>
          <w:ilvl w:val="0"/>
          <w:numId w:val="98"/>
        </w:numPr>
        <w:spacing w:line="259" w:lineRule="auto"/>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současný stav a potenciál vývoje v oblasti finančních technologiích a jejich aplikací ve finančním řízení podniků a finančních institucí,</w:t>
      </w:r>
    </w:p>
    <w:p w:rsidR="006C0179" w:rsidRPr="006C0179" w:rsidRDefault="006C0179" w:rsidP="00596B1B">
      <w:pPr>
        <w:pStyle w:val="Odstavecseseznamem"/>
        <w:numPr>
          <w:ilvl w:val="0"/>
          <w:numId w:val="98"/>
        </w:numPr>
        <w:spacing w:line="259" w:lineRule="auto"/>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orientuje se v problematice risk managementu, kybernetické bezpečnosti a ochrany dat.</w:t>
      </w:r>
    </w:p>
    <w:p w:rsidR="006C0179" w:rsidRPr="006C0179" w:rsidRDefault="006C0179" w:rsidP="006C0179">
      <w:pPr>
        <w:jc w:val="both"/>
        <w:rPr>
          <w:rFonts w:asciiTheme="minorHAnsi" w:hAnsiTheme="minorHAnsi" w:cstheme="minorHAnsi"/>
          <w:color w:val="000000" w:themeColor="text1"/>
          <w:sz w:val="22"/>
        </w:rPr>
      </w:pPr>
    </w:p>
    <w:p w:rsidR="00596B1B" w:rsidRDefault="00596B1B">
      <w:pPr>
        <w:rPr>
          <w:rFonts w:asciiTheme="minorHAnsi" w:hAnsiTheme="minorHAnsi" w:cstheme="minorHAnsi"/>
          <w:b/>
          <w:color w:val="000000" w:themeColor="text1"/>
          <w:sz w:val="22"/>
        </w:rPr>
      </w:pPr>
      <w:r>
        <w:rPr>
          <w:rFonts w:asciiTheme="minorHAnsi" w:hAnsiTheme="minorHAnsi" w:cstheme="minorHAnsi"/>
          <w:b/>
          <w:color w:val="000000" w:themeColor="text1"/>
          <w:sz w:val="22"/>
        </w:rPr>
        <w:br w:type="page"/>
      </w:r>
    </w:p>
    <w:p w:rsidR="006C0179" w:rsidRPr="006C0179" w:rsidRDefault="006C0179" w:rsidP="006C0179">
      <w:pPr>
        <w:jc w:val="both"/>
        <w:rPr>
          <w:rFonts w:asciiTheme="minorHAnsi" w:hAnsiTheme="minorHAnsi" w:cstheme="minorHAnsi"/>
          <w:b/>
          <w:color w:val="000000" w:themeColor="text1"/>
          <w:sz w:val="22"/>
        </w:rPr>
      </w:pPr>
      <w:r w:rsidRPr="006C0179">
        <w:rPr>
          <w:rFonts w:asciiTheme="minorHAnsi" w:hAnsiTheme="minorHAnsi" w:cstheme="minorHAnsi"/>
          <w:b/>
          <w:color w:val="000000" w:themeColor="text1"/>
          <w:sz w:val="22"/>
        </w:rPr>
        <w:lastRenderedPageBreak/>
        <w:t>Odborné dovednosti</w:t>
      </w:r>
    </w:p>
    <w:p w:rsidR="006C0179" w:rsidRPr="006C0179" w:rsidRDefault="006C0179" w:rsidP="006C017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zvládá porovnat pohledy standardních ekonomických modelů na klíčové ekonomické kategorie a mechanismy včetně zhodnocení jejich aplikace na aktuální hospodářsko-politické problémy,</w:t>
      </w:r>
    </w:p>
    <w:p w:rsidR="006C0179" w:rsidRPr="006C0179" w:rsidRDefault="006C0179" w:rsidP="00596B1B">
      <w:pPr>
        <w:pStyle w:val="Odstavecseseznamem"/>
        <w:numPr>
          <w:ilvl w:val="0"/>
          <w:numId w:val="98"/>
        </w:numPr>
        <w:ind w:left="284" w:hanging="284"/>
        <w:jc w:val="both"/>
        <w:rPr>
          <w:rFonts w:asciiTheme="minorHAnsi" w:hAnsiTheme="minorHAnsi" w:cstheme="minorHAnsi"/>
          <w:i/>
          <w:color w:val="000000" w:themeColor="text1"/>
          <w:sz w:val="22"/>
        </w:rPr>
      </w:pPr>
      <w:r w:rsidRPr="006C0179">
        <w:rPr>
          <w:rFonts w:asciiTheme="minorHAnsi" w:hAnsiTheme="minorHAnsi" w:cstheme="minorHAnsi"/>
          <w:color w:val="000000" w:themeColor="text1"/>
          <w:sz w:val="22"/>
        </w:rPr>
        <w:t>dokáže vysvětlit všechny významné procesy probíhající v organizačních jednotkách, jejich vzájemné vazby, dynamiku a udržitelnost,</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je schopen založit a systematicky řídit vlastní podnikatelskou jednotku na základě standardních manažerských postupů,</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je schopen sestavit investiční portfolio, umí v této souvislosti aplikovat metody hodnocení investic a samostatně rozhodnout o výběru nejlepší investiční varianty,</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 umí sestavit rozpočet,</w:t>
      </w:r>
    </w:p>
    <w:p w:rsidR="006C0179" w:rsidRPr="006C0179" w:rsidRDefault="006C0179" w:rsidP="00596B1B">
      <w:pPr>
        <w:pStyle w:val="Odstavecseseznamem"/>
        <w:numPr>
          <w:ilvl w:val="0"/>
          <w:numId w:val="98"/>
        </w:numPr>
        <w:ind w:left="284" w:hanging="284"/>
        <w:jc w:val="both"/>
        <w:rPr>
          <w:rFonts w:asciiTheme="minorHAnsi" w:hAnsiTheme="minorHAnsi" w:cstheme="minorHAnsi"/>
          <w:i/>
          <w:color w:val="000000" w:themeColor="text1"/>
          <w:sz w:val="22"/>
        </w:rPr>
      </w:pPr>
      <w:r w:rsidRPr="006C0179">
        <w:rPr>
          <w:rFonts w:asciiTheme="minorHAnsi" w:hAnsiTheme="minorHAnsi" w:cstheme="minorHAnsi"/>
          <w:color w:val="000000" w:themeColor="text1"/>
          <w:sz w:val="22"/>
        </w:rPr>
        <w:t>umí aplikovat účetní zachycení ekonomických dat ekonomických subjektů a posoudit daňové zatížení subjektů, umí využívat vybraný účetní a daňový software,</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v rámci manažerských a analytických činností umí vyhledávat, třídit a klasifikovat ekonomické a další údaje a na ně aplikovat základní metody kvantitativní a kvalitativní analýzy dat včetně interpretace výsledků,</w:t>
      </w:r>
    </w:p>
    <w:p w:rsidR="006C0179" w:rsidRPr="006C0179" w:rsidRDefault="006C0179" w:rsidP="00596B1B">
      <w:pPr>
        <w:pStyle w:val="Odstavecseseznamem"/>
        <w:numPr>
          <w:ilvl w:val="0"/>
          <w:numId w:val="98"/>
        </w:numPr>
        <w:ind w:left="284" w:hanging="284"/>
        <w:jc w:val="both"/>
        <w:rPr>
          <w:rFonts w:asciiTheme="minorHAnsi" w:hAnsiTheme="minorHAnsi" w:cstheme="minorHAnsi"/>
          <w:i/>
          <w:color w:val="000000" w:themeColor="text1"/>
          <w:sz w:val="22"/>
        </w:rPr>
      </w:pPr>
      <w:r w:rsidRPr="006C0179">
        <w:rPr>
          <w:rFonts w:asciiTheme="minorHAnsi" w:hAnsiTheme="minorHAnsi" w:cstheme="minorHAnsi"/>
          <w:color w:val="000000" w:themeColor="text1"/>
          <w:sz w:val="22"/>
        </w:rPr>
        <w:t xml:space="preserve">při řešení ekonomických a správních manažerských problémů umí využít odpovídajícím způsobem informační technologie včetně počítačového zpracování dat a elektronické prezentace výstupů jejich zpracování, </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umí využít znalosti finančních technologií k jejich aplikacím do procesu finančního řízení podnikatelských subjektů a finančních institucí,</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dovede zpracovat dílčí části návrhů projektů, buďto za účelem získání veřejné podpory či jejich realizace v podnikové sféře, a to na základě principů projektového managementu.</w:t>
      </w:r>
    </w:p>
    <w:p w:rsidR="006C0179" w:rsidRPr="006C0179" w:rsidRDefault="006C0179" w:rsidP="006C0179">
      <w:pPr>
        <w:pStyle w:val="Odstavecseseznamem"/>
        <w:jc w:val="both"/>
        <w:rPr>
          <w:rFonts w:asciiTheme="minorHAnsi" w:hAnsiTheme="minorHAnsi" w:cstheme="minorHAnsi"/>
          <w:color w:val="000000" w:themeColor="text1"/>
          <w:sz w:val="22"/>
        </w:rPr>
      </w:pPr>
    </w:p>
    <w:p w:rsidR="006C0179" w:rsidRPr="006C0179" w:rsidRDefault="006C0179" w:rsidP="006C0179">
      <w:pPr>
        <w:jc w:val="both"/>
        <w:rPr>
          <w:rFonts w:asciiTheme="minorHAnsi" w:hAnsiTheme="minorHAnsi" w:cstheme="minorHAnsi"/>
          <w:b/>
          <w:color w:val="000000" w:themeColor="text1"/>
          <w:sz w:val="22"/>
        </w:rPr>
      </w:pPr>
      <w:r w:rsidRPr="006C0179">
        <w:rPr>
          <w:rFonts w:asciiTheme="minorHAnsi" w:hAnsiTheme="minorHAnsi" w:cstheme="minorHAnsi"/>
          <w:b/>
          <w:color w:val="000000" w:themeColor="text1"/>
          <w:sz w:val="22"/>
        </w:rPr>
        <w:t>Obecné způsobilosti</w:t>
      </w:r>
    </w:p>
    <w:p w:rsidR="006C0179" w:rsidRPr="006C0179" w:rsidRDefault="006C0179" w:rsidP="006C017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zvládá prezentovat nabyté znalosti také v anglickém jazyce, a dokáže v tomto jazyce i komunikovat v rámci řídících a organizačních procesů,</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je schopen samostatně a odpovědně se rozhodovat a koordinovat pracovní činnosti v rámci týmové spolupráce,</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dokáže samostatně získávat další odborné znalosti dovednosti a způsobilosti včetně reflexe vlastních zkušeností, má přehled o relevantních odborných zdrojích takovýchto informací, a dovede kriticky zhodnotit jejich původ a význam.</w:t>
      </w:r>
    </w:p>
    <w:p w:rsidR="00EC5F9F" w:rsidRPr="00EC5F9F" w:rsidRDefault="00EC5F9F" w:rsidP="00596B1B">
      <w:pPr>
        <w:contextualSpacing/>
        <w:jc w:val="both"/>
        <w:rPr>
          <w:rFonts w:ascii="Calibri" w:eastAsia="Calibri" w:hAnsi="Calibri" w:cs="Calibri"/>
          <w:sz w:val="22"/>
          <w:szCs w:val="22"/>
          <w:lang w:eastAsia="en-US"/>
        </w:rPr>
      </w:pPr>
    </w:p>
    <w:p w:rsidR="00EC5F9F" w:rsidRPr="00EC5F9F" w:rsidRDefault="00EC5F9F" w:rsidP="00EC5F9F">
      <w:pPr>
        <w:ind w:left="389"/>
        <w:contextualSpacing/>
        <w:rPr>
          <w:rFonts w:ascii="Calibri" w:eastAsia="Calibri" w:hAnsi="Calibri" w:cs="Calibri"/>
          <w:sz w:val="22"/>
          <w:szCs w:val="22"/>
          <w:lang w:eastAsia="en-US"/>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Jazykové kompetence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2.5</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Cizojazyčná kompetence je požadována jako standardní součást odborného profilu absolventů. Na UTB ve Zlíně je preferována angličtina.</w:t>
      </w:r>
      <w:r w:rsidRPr="00EC5F9F">
        <w:rPr>
          <w:rFonts w:ascii="Calibri" w:hAnsi="Calibri" w:cs="Calibri"/>
          <w:b/>
          <w:sz w:val="22"/>
          <w:szCs w:val="22"/>
        </w:rPr>
        <w:t xml:space="preserve"> </w:t>
      </w:r>
      <w:r w:rsidRPr="00EC5F9F">
        <w:rPr>
          <w:rFonts w:ascii="Calibri" w:hAnsi="Calibri" w:cs="Calibri"/>
          <w:sz w:val="22"/>
          <w:szCs w:val="22"/>
        </w:rPr>
        <w:t xml:space="preserve">Důvodem zaměření je současná dominance anglického jazyka v oblasti studia, akademické komunikace i budoucí </w:t>
      </w:r>
      <w:r w:rsidRPr="00D708EF">
        <w:rPr>
          <w:rFonts w:ascii="Calibri" w:hAnsi="Calibri" w:cs="Calibri"/>
          <w:sz w:val="22"/>
          <w:szCs w:val="22"/>
        </w:rPr>
        <w:t xml:space="preserve">zaměstnatelnosti absolventů. V rámci </w:t>
      </w:r>
      <w:r w:rsidR="006C0179" w:rsidRPr="00D708EF">
        <w:rPr>
          <w:rFonts w:ascii="Calibri" w:hAnsi="Calibri" w:cs="Calibri"/>
          <w:sz w:val="22"/>
          <w:szCs w:val="22"/>
        </w:rPr>
        <w:t>B</w:t>
      </w:r>
      <w:r w:rsidRPr="00D708EF">
        <w:rPr>
          <w:rFonts w:ascii="Calibri" w:hAnsi="Calibri" w:cs="Calibri"/>
          <w:sz w:val="22"/>
          <w:szCs w:val="22"/>
        </w:rPr>
        <w:t xml:space="preserve">SP </w:t>
      </w:r>
      <w:r w:rsidR="006C0179" w:rsidRPr="00D708EF">
        <w:rPr>
          <w:rFonts w:ascii="Calibri" w:hAnsi="Calibri" w:cs="Calibri"/>
          <w:sz w:val="22"/>
          <w:szCs w:val="22"/>
        </w:rPr>
        <w:t xml:space="preserve">Finance a finanční technologie </w:t>
      </w:r>
      <w:r w:rsidRPr="00D708EF">
        <w:rPr>
          <w:rFonts w:ascii="Calibri" w:hAnsi="Calibri" w:cs="Calibri"/>
          <w:sz w:val="22"/>
          <w:szCs w:val="22"/>
        </w:rPr>
        <w:t>si student zvyšuje své jazykové kompetence studiem minimálně jednoho odborného předmětu v angličtině a dále povinnou volbou odborné angličtiny nebo němčiny v rámci povinných předmětů zimního semestru. Dosažená</w:t>
      </w:r>
      <w:r w:rsidRPr="00EC5F9F">
        <w:rPr>
          <w:rFonts w:ascii="Calibri" w:hAnsi="Calibri" w:cs="Calibri"/>
          <w:sz w:val="22"/>
          <w:szCs w:val="22"/>
        </w:rPr>
        <w:t xml:space="preserve"> jazyková úroveň po absolvování těchto jazykových předmětů je B</w:t>
      </w:r>
      <w:r w:rsidR="00D84EE6">
        <w:rPr>
          <w:rFonts w:ascii="Calibri" w:hAnsi="Calibri" w:cs="Calibri"/>
          <w:sz w:val="22"/>
          <w:szCs w:val="22"/>
        </w:rPr>
        <w:t>2</w:t>
      </w:r>
      <w:r w:rsidRPr="00EC5F9F">
        <w:rPr>
          <w:rFonts w:ascii="Calibri" w:hAnsi="Calibri" w:cs="Calibri"/>
          <w:sz w:val="22"/>
          <w:szCs w:val="22"/>
        </w:rPr>
        <w:t xml:space="preserve"> dle SERR. Tyto předměty mají v prezenční formě studia rozsah 0-</w:t>
      </w:r>
      <w:r w:rsidR="00B75F76">
        <w:rPr>
          <w:rFonts w:ascii="Calibri" w:hAnsi="Calibri" w:cs="Calibri"/>
          <w:sz w:val="22"/>
          <w:szCs w:val="22"/>
        </w:rPr>
        <w:t>39</w:t>
      </w:r>
      <w:r w:rsidRPr="00EC5F9F">
        <w:rPr>
          <w:rFonts w:ascii="Calibri" w:hAnsi="Calibri" w:cs="Calibri"/>
          <w:sz w:val="22"/>
          <w:szCs w:val="22"/>
        </w:rPr>
        <w:t>-0 a v kombinované formě studia 10 hodin za semestr a jsou zakončeny klasifikovaným zápočtem.</w:t>
      </w:r>
    </w:p>
    <w:p w:rsidR="00EC5F9F" w:rsidRPr="00EC5F9F" w:rsidRDefault="00EC5F9F" w:rsidP="00EC5F9F">
      <w:pPr>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lastRenderedPageBreak/>
        <w:t xml:space="preserve">Pravidla a podmínky utváření studijních plánů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2.6</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Studijní plán </w:t>
      </w:r>
      <w:r w:rsidR="006C0179">
        <w:rPr>
          <w:rFonts w:ascii="Calibri" w:hAnsi="Calibri" w:cs="Calibri"/>
          <w:sz w:val="22"/>
          <w:szCs w:val="22"/>
        </w:rPr>
        <w:t>bakalářského</w:t>
      </w:r>
      <w:r w:rsidRPr="00EC5F9F">
        <w:rPr>
          <w:rFonts w:ascii="Calibri" w:hAnsi="Calibri" w:cs="Calibri"/>
          <w:sz w:val="22"/>
          <w:szCs w:val="22"/>
        </w:rPr>
        <w:t xml:space="preserve"> studijního programu </w:t>
      </w:r>
      <w:r w:rsidR="006C0179" w:rsidRPr="006C0179">
        <w:rPr>
          <w:rFonts w:ascii="Calibri" w:hAnsi="Calibri" w:cs="Calibri"/>
          <w:sz w:val="22"/>
          <w:szCs w:val="22"/>
        </w:rPr>
        <w:t xml:space="preserve">Finance a finanční technologie </w:t>
      </w:r>
      <w:r w:rsidR="00861C20" w:rsidRPr="001841A0">
        <w:rPr>
          <w:rFonts w:ascii="Calibri" w:hAnsi="Calibri" w:cs="Calibri"/>
          <w:sz w:val="22"/>
          <w:szCs w:val="22"/>
        </w:rPr>
        <w:t xml:space="preserve">se skládá z povinných, povinně volitelných a volitelných předmětů. Pro ukončení </w:t>
      </w:r>
      <w:r w:rsidR="00861C20">
        <w:rPr>
          <w:rFonts w:ascii="Calibri" w:hAnsi="Calibri" w:cs="Calibri"/>
          <w:sz w:val="22"/>
          <w:szCs w:val="22"/>
        </w:rPr>
        <w:t>bakalářského</w:t>
      </w:r>
      <w:r w:rsidR="00861C20" w:rsidRPr="001841A0">
        <w:rPr>
          <w:rFonts w:ascii="Calibri" w:hAnsi="Calibri" w:cs="Calibri"/>
          <w:sz w:val="22"/>
          <w:szCs w:val="22"/>
        </w:rPr>
        <w:t xml:space="preserve"> studijního programu musí student získat minimálně 1</w:t>
      </w:r>
      <w:r w:rsidR="00861C20">
        <w:rPr>
          <w:rFonts w:ascii="Calibri" w:hAnsi="Calibri" w:cs="Calibri"/>
          <w:sz w:val="22"/>
          <w:szCs w:val="22"/>
        </w:rPr>
        <w:t>8</w:t>
      </w:r>
      <w:r w:rsidR="00861C20" w:rsidRPr="001841A0">
        <w:rPr>
          <w:rFonts w:ascii="Calibri" w:hAnsi="Calibri" w:cs="Calibri"/>
          <w:sz w:val="22"/>
          <w:szCs w:val="22"/>
        </w:rPr>
        <w:t xml:space="preserve">0 kreditů ve složení dané příslušných studijním plánem. Student musí získat v průběhu </w:t>
      </w:r>
      <w:r w:rsidR="00861C20">
        <w:rPr>
          <w:rFonts w:ascii="Calibri" w:hAnsi="Calibri" w:cs="Calibri"/>
          <w:sz w:val="22"/>
          <w:szCs w:val="22"/>
        </w:rPr>
        <w:t>3</w:t>
      </w:r>
      <w:r w:rsidR="00861C20" w:rsidRPr="001841A0">
        <w:rPr>
          <w:rFonts w:ascii="Calibri" w:hAnsi="Calibri" w:cs="Calibri"/>
          <w:sz w:val="22"/>
          <w:szCs w:val="22"/>
        </w:rPr>
        <w:t xml:space="preserve"> let </w:t>
      </w:r>
      <w:r w:rsidR="00861C20">
        <w:rPr>
          <w:rFonts w:ascii="Calibri" w:hAnsi="Calibri" w:cs="Calibri"/>
          <w:sz w:val="22"/>
          <w:szCs w:val="22"/>
        </w:rPr>
        <w:t>bakalářského</w:t>
      </w:r>
      <w:r w:rsidR="00861C20" w:rsidRPr="001841A0">
        <w:rPr>
          <w:rFonts w:ascii="Calibri" w:hAnsi="Calibri" w:cs="Calibri"/>
          <w:sz w:val="22"/>
          <w:szCs w:val="22"/>
        </w:rPr>
        <w:t xml:space="preserve"> studia příslušný počet kreditů z bloku povinných předmětů, který následně doplňuje podle vlastního výběru z bloku povinně volitelných předmětů. Každý studijní plán má předepsán počet kreditů, který musí student v rámci </w:t>
      </w:r>
      <w:r w:rsidR="00861C20">
        <w:rPr>
          <w:rFonts w:ascii="Calibri" w:hAnsi="Calibri" w:cs="Calibri"/>
          <w:sz w:val="22"/>
          <w:szCs w:val="22"/>
        </w:rPr>
        <w:t>bakalářského</w:t>
      </w:r>
      <w:r w:rsidR="00861C20" w:rsidRPr="001841A0">
        <w:rPr>
          <w:rFonts w:ascii="Calibri" w:hAnsi="Calibri" w:cs="Calibri"/>
          <w:sz w:val="22"/>
          <w:szCs w:val="22"/>
        </w:rPr>
        <w:t xml:space="preserve"> studia splnit. Tyto kredity jsou ještě doplněny kredity z volitelných předmětů, jakými jsou např. předměty nabízené v rámci modulární výuky na UTB ve Zlíně. Zpravidla se jedná o 3 kredity v rámci studijního plánu.</w:t>
      </w:r>
      <w:r w:rsidRPr="00EC5F9F">
        <w:rPr>
          <w:rFonts w:ascii="Calibri" w:hAnsi="Calibri" w:cs="Calibri"/>
          <w:sz w:val="22"/>
          <w:szCs w:val="22"/>
        </w:rPr>
        <w:t xml:space="preserve"> </w:t>
      </w:r>
    </w:p>
    <w:p w:rsidR="00861C20" w:rsidRPr="00861C20" w:rsidRDefault="00861C20" w:rsidP="00861C20">
      <w:pPr>
        <w:tabs>
          <w:tab w:val="left" w:pos="2835"/>
        </w:tabs>
        <w:spacing w:before="120" w:after="120"/>
        <w:jc w:val="both"/>
        <w:rPr>
          <w:rFonts w:asciiTheme="minorHAnsi" w:hAnsiTheme="minorHAnsi" w:cstheme="minorHAnsi"/>
          <w:sz w:val="22"/>
          <w:szCs w:val="22"/>
        </w:rPr>
      </w:pPr>
      <w:r w:rsidRPr="00861C20">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rsidR="00861C20" w:rsidRPr="00861C20" w:rsidRDefault="00861C20" w:rsidP="00016FF9">
      <w:pPr>
        <w:numPr>
          <w:ilvl w:val="0"/>
          <w:numId w:val="82"/>
        </w:numPr>
        <w:tabs>
          <w:tab w:val="left" w:pos="2835"/>
        </w:tabs>
        <w:spacing w:before="120" w:after="120"/>
        <w:contextualSpacing/>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hodnocení studia v příslušném studijním programu,</w:t>
      </w:r>
    </w:p>
    <w:p w:rsidR="00861C20" w:rsidRPr="00861C20" w:rsidRDefault="00861C20" w:rsidP="00016FF9">
      <w:pPr>
        <w:numPr>
          <w:ilvl w:val="0"/>
          <w:numId w:val="82"/>
        </w:numPr>
        <w:tabs>
          <w:tab w:val="left" w:pos="2835"/>
        </w:tabs>
        <w:spacing w:before="120" w:after="120"/>
        <w:contextualSpacing/>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projednání návrhu studijního plánu studijního programu, včetně obsahu státní závěrečné zkoušky, a změn ve struktuře předmětů,</w:t>
      </w:r>
    </w:p>
    <w:p w:rsidR="00861C20" w:rsidRPr="00861C20" w:rsidRDefault="00861C20" w:rsidP="00016FF9">
      <w:pPr>
        <w:numPr>
          <w:ilvl w:val="0"/>
          <w:numId w:val="82"/>
        </w:numPr>
        <w:tabs>
          <w:tab w:val="left" w:pos="2835"/>
        </w:tabs>
        <w:spacing w:before="120" w:after="120"/>
        <w:contextualSpacing/>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projednání složení zkušebních komisí pro státní závěrečné zkoušky.</w:t>
      </w:r>
    </w:p>
    <w:p w:rsidR="00596B1B" w:rsidRDefault="00596B1B" w:rsidP="00861C20">
      <w:pPr>
        <w:tabs>
          <w:tab w:val="left" w:pos="2835"/>
        </w:tabs>
        <w:spacing w:before="120" w:after="120"/>
        <w:jc w:val="both"/>
        <w:rPr>
          <w:rFonts w:asciiTheme="minorHAnsi" w:hAnsiTheme="minorHAnsi" w:cstheme="minorHAnsi"/>
          <w:sz w:val="22"/>
          <w:szCs w:val="22"/>
        </w:rPr>
      </w:pPr>
    </w:p>
    <w:p w:rsidR="00861C20" w:rsidRPr="00861C20" w:rsidRDefault="00861C20" w:rsidP="00861C20">
      <w:pPr>
        <w:tabs>
          <w:tab w:val="left" w:pos="2835"/>
        </w:tabs>
        <w:spacing w:before="120" w:after="120"/>
        <w:jc w:val="both"/>
        <w:rPr>
          <w:rFonts w:asciiTheme="minorHAnsi" w:hAnsiTheme="minorHAnsi" w:cstheme="minorHAnsi"/>
          <w:sz w:val="22"/>
          <w:szCs w:val="22"/>
        </w:rPr>
      </w:pPr>
      <w:r w:rsidRPr="00861C20">
        <w:rPr>
          <w:rFonts w:asciiTheme="minorHAnsi" w:hAnsiTheme="minorHAnsi" w:cstheme="minorHAnsi"/>
          <w:sz w:val="22"/>
          <w:szCs w:val="22"/>
        </w:rPr>
        <w:t>Podle článku 16 Pravidel průběhu studia ve studijních programech uskutečňovaných na Fakultě managementu a ekonomiky jsou také stanoveny následující podmínky pro pokračování ve studiu:</w:t>
      </w:r>
    </w:p>
    <w:p w:rsidR="00861C20" w:rsidRPr="00861C20" w:rsidRDefault="00861C20" w:rsidP="00016FF9">
      <w:pPr>
        <w:numPr>
          <w:ilvl w:val="0"/>
          <w:numId w:val="83"/>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K tomu, aby mohl student FaME pokračovat ve studiu ve třetím ročníku BSP, je nutno získat alespoň 85 % kreditů z povinných předmětů za první a druhý ročník studia podle aktuálních studijních plánů pro dané studijní programy a obory. Výše kreditů nutných pro postup do třetího ročníku BSP se zaokrouhluje na celé kredity dolů a je zveřejněna v Rozhodnutí děkana pro příslušný akademický rok.</w:t>
      </w:r>
    </w:p>
    <w:p w:rsidR="00861C20" w:rsidRPr="00861C20" w:rsidRDefault="00861C20" w:rsidP="00016FF9">
      <w:pPr>
        <w:numPr>
          <w:ilvl w:val="0"/>
          <w:numId w:val="83"/>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rsidR="00861C20" w:rsidRPr="00861C20" w:rsidRDefault="00861C20" w:rsidP="00016FF9">
      <w:pPr>
        <w:numPr>
          <w:ilvl w:val="0"/>
          <w:numId w:val="83"/>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Student si do druhého roku studia BSP zapíše:</w:t>
      </w:r>
    </w:p>
    <w:p w:rsidR="00861C20" w:rsidRPr="00861C20" w:rsidRDefault="00861C20" w:rsidP="00596B1B">
      <w:pPr>
        <w:numPr>
          <w:ilvl w:val="0"/>
          <w:numId w:val="100"/>
        </w:numPr>
        <w:tabs>
          <w:tab w:val="left" w:pos="1134"/>
        </w:tabs>
        <w:spacing w:before="120" w:after="120"/>
        <w:ind w:firstLine="131"/>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všechny neukončené předměty 1. ročníku,</w:t>
      </w:r>
    </w:p>
    <w:p w:rsidR="00861C20" w:rsidRPr="00861C20" w:rsidRDefault="00861C20" w:rsidP="00596B1B">
      <w:pPr>
        <w:numPr>
          <w:ilvl w:val="0"/>
          <w:numId w:val="100"/>
        </w:numPr>
        <w:tabs>
          <w:tab w:val="left" w:pos="1134"/>
        </w:tabs>
        <w:spacing w:before="120" w:after="120"/>
        <w:ind w:firstLine="131"/>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povinné předměty pro 2. ročník,</w:t>
      </w:r>
    </w:p>
    <w:p w:rsidR="00861C20" w:rsidRPr="00861C20" w:rsidRDefault="00861C20" w:rsidP="00596B1B">
      <w:pPr>
        <w:numPr>
          <w:ilvl w:val="0"/>
          <w:numId w:val="100"/>
        </w:numPr>
        <w:tabs>
          <w:tab w:val="left" w:pos="1134"/>
        </w:tabs>
        <w:spacing w:before="120" w:after="120"/>
        <w:ind w:firstLine="131"/>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vybrané povinně volitelné předměty a volitelné předměty.</w:t>
      </w:r>
    </w:p>
    <w:p w:rsidR="00861C20" w:rsidRPr="00861C20" w:rsidRDefault="00861C20" w:rsidP="00016FF9">
      <w:pPr>
        <w:numPr>
          <w:ilvl w:val="0"/>
          <w:numId w:val="83"/>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Student si zapíše do třetího roku BSP:</w:t>
      </w:r>
    </w:p>
    <w:p w:rsidR="00861C20" w:rsidRPr="00861C20" w:rsidRDefault="00861C20" w:rsidP="00596B1B">
      <w:pPr>
        <w:numPr>
          <w:ilvl w:val="0"/>
          <w:numId w:val="100"/>
        </w:numPr>
        <w:tabs>
          <w:tab w:val="left" w:pos="1134"/>
        </w:tabs>
        <w:spacing w:before="120" w:after="120"/>
        <w:ind w:firstLine="131"/>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všechny neukončené předměty 2. ročníku,</w:t>
      </w:r>
    </w:p>
    <w:p w:rsidR="00861C20" w:rsidRPr="00861C20" w:rsidRDefault="00861C20" w:rsidP="00596B1B">
      <w:pPr>
        <w:numPr>
          <w:ilvl w:val="0"/>
          <w:numId w:val="100"/>
        </w:numPr>
        <w:tabs>
          <w:tab w:val="left" w:pos="1134"/>
        </w:tabs>
        <w:spacing w:before="120" w:after="120"/>
        <w:ind w:firstLine="131"/>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povinné předměty pro 3. ročník,</w:t>
      </w:r>
    </w:p>
    <w:p w:rsidR="00861C20" w:rsidRPr="00861C20" w:rsidRDefault="00861C20" w:rsidP="00596B1B">
      <w:pPr>
        <w:numPr>
          <w:ilvl w:val="0"/>
          <w:numId w:val="100"/>
        </w:numPr>
        <w:tabs>
          <w:tab w:val="left" w:pos="1134"/>
        </w:tabs>
        <w:spacing w:before="120" w:after="120"/>
        <w:ind w:firstLine="131"/>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vybrané povinně volitelné předměty a volitelné předměty.</w:t>
      </w:r>
    </w:p>
    <w:p w:rsidR="00861C20" w:rsidRPr="00861C20" w:rsidRDefault="00861C20" w:rsidP="00016FF9">
      <w:pPr>
        <w:numPr>
          <w:ilvl w:val="0"/>
          <w:numId w:val="83"/>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Podmínkou pro uzavření 3. ročníku u bakalářských studijních programů je dosažení 180 kreditů. Pokud student neukončil bakalářský studijní program, zapíše si všechny neukončené povinné předměty z předchozího roku studia a neukončené povinně volitelné a volitelné předměty.</w:t>
      </w:r>
    </w:p>
    <w:p w:rsidR="00861C20" w:rsidRPr="00861C20" w:rsidRDefault="00861C20" w:rsidP="00016FF9">
      <w:pPr>
        <w:numPr>
          <w:ilvl w:val="0"/>
          <w:numId w:val="83"/>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lastRenderedPageBreak/>
        <w:t>Povinně volitelné předměty a volitelné předměty musí být zpravidla v BSP splněny nejpozději do konce pátého semestru a v NMSP nejpozději do konce třetího semestru studia.</w:t>
      </w:r>
    </w:p>
    <w:p w:rsidR="00861C20" w:rsidRPr="00861C20" w:rsidRDefault="00861C20" w:rsidP="00861C20">
      <w:pPr>
        <w:tabs>
          <w:tab w:val="left" w:pos="567"/>
        </w:tabs>
        <w:spacing w:before="120" w:after="120"/>
        <w:jc w:val="both"/>
        <w:rPr>
          <w:rFonts w:asciiTheme="minorHAnsi" w:hAnsiTheme="minorHAnsi" w:cstheme="minorHAnsi"/>
          <w:sz w:val="22"/>
          <w:szCs w:val="22"/>
        </w:rPr>
      </w:pPr>
      <w:r w:rsidRPr="00861C20">
        <w:rPr>
          <w:rFonts w:asciiTheme="minorHAnsi" w:hAnsiTheme="minorHAnsi" w:cstheme="minorHAnsi"/>
          <w:sz w:val="22"/>
          <w:szCs w:val="22"/>
        </w:rPr>
        <w:t xml:space="preserve">V rámci bakalářského studia musí studenti absolvovat </w:t>
      </w:r>
      <w:r w:rsidRPr="00861C20">
        <w:rPr>
          <w:rFonts w:asciiTheme="minorHAnsi" w:hAnsiTheme="minorHAnsi" w:cstheme="minorHAnsi"/>
          <w:b/>
          <w:sz w:val="22"/>
          <w:szCs w:val="22"/>
        </w:rPr>
        <w:t>jeden odborný předmět v anglickém jazyce.</w:t>
      </w:r>
      <w:r w:rsidRPr="00861C20">
        <w:rPr>
          <w:rFonts w:asciiTheme="minorHAnsi" w:hAnsiTheme="minorHAnsi" w:cstheme="minorHAnsi"/>
          <w:sz w:val="22"/>
          <w:szCs w:val="22"/>
        </w:rPr>
        <w:t xml:space="preserve"> </w:t>
      </w:r>
    </w:p>
    <w:p w:rsidR="00861C20" w:rsidRPr="00861C20" w:rsidRDefault="00861C20" w:rsidP="00861C20">
      <w:pPr>
        <w:tabs>
          <w:tab w:val="left" w:pos="567"/>
        </w:tabs>
        <w:spacing w:before="120" w:after="120"/>
        <w:jc w:val="both"/>
        <w:rPr>
          <w:rFonts w:asciiTheme="minorHAnsi" w:hAnsiTheme="minorHAnsi" w:cstheme="minorHAnsi"/>
          <w:sz w:val="22"/>
          <w:szCs w:val="22"/>
        </w:rPr>
      </w:pPr>
      <w:r w:rsidRPr="00861C20">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rsidR="00EC5F9F" w:rsidRPr="00EC5F9F" w:rsidRDefault="00861C20" w:rsidP="00861C20">
      <w:pPr>
        <w:rPr>
          <w:rFonts w:ascii="Calibri" w:hAnsi="Calibri" w:cs="Calibri"/>
          <w:sz w:val="22"/>
          <w:szCs w:val="22"/>
        </w:rPr>
      </w:pPr>
      <w:r w:rsidRPr="00861C20">
        <w:rPr>
          <w:rFonts w:asciiTheme="minorHAnsi" w:hAnsiTheme="minorHAnsi" w:cstheme="minorHAnsi"/>
          <w:sz w:val="22"/>
          <w:szCs w:val="22"/>
        </w:rPr>
        <w:t>Vyučovací jednotkou je vyučovací hodina, která trvá 50 minut.</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Vymezení uplatnění absolventů </w:t>
      </w:r>
    </w:p>
    <w:p w:rsidR="00EC5F9F" w:rsidRPr="00EC5F9F" w:rsidRDefault="00EC5F9F" w:rsidP="00EC5F9F">
      <w:pPr>
        <w:keepNext/>
        <w:keepLines/>
        <w:spacing w:before="40" w:after="120"/>
        <w:jc w:val="center"/>
        <w:outlineLvl w:val="2"/>
        <w:rPr>
          <w:rFonts w:ascii="Calibri" w:hAnsi="Calibri" w:cs="Calibri"/>
          <w:b/>
          <w:sz w:val="24"/>
          <w:szCs w:val="24"/>
        </w:rPr>
      </w:pPr>
      <w:r w:rsidRPr="00EC5F9F">
        <w:rPr>
          <w:rFonts w:ascii="Calibri" w:hAnsi="Calibri" w:cs="Calibri"/>
          <w:b/>
          <w:sz w:val="24"/>
          <w:szCs w:val="24"/>
        </w:rPr>
        <w:t>Standard 2.7</w:t>
      </w:r>
    </w:p>
    <w:p w:rsidR="00EC5F9F" w:rsidRPr="0069776E" w:rsidRDefault="0069776E" w:rsidP="0069776E">
      <w:pPr>
        <w:tabs>
          <w:tab w:val="left" w:pos="567"/>
        </w:tabs>
        <w:spacing w:before="120" w:after="120"/>
        <w:jc w:val="both"/>
        <w:rPr>
          <w:rFonts w:asciiTheme="minorHAnsi" w:hAnsiTheme="minorHAnsi" w:cstheme="minorHAnsi"/>
          <w:sz w:val="22"/>
          <w:szCs w:val="22"/>
        </w:rPr>
      </w:pPr>
      <w:r w:rsidRPr="0069776E">
        <w:rPr>
          <w:rFonts w:asciiTheme="minorHAnsi" w:hAnsiTheme="minorHAnsi" w:cstheme="minorHAnsi"/>
          <w:sz w:val="22"/>
          <w:szCs w:val="22"/>
        </w:rPr>
        <w:t>Absolvent bude kompetentní pro praktické uplatnění v nižších a středních manažerských a ekonomických funkcích v 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Absolvent bude připraven založit a rozvíjet vlastní podnikatelský subjekt. Absolvent bude rovněž připraven ke studiu v magisterských studijních programech zaměřených na oblast financí, investování, daní, účetnictví a finančních technologií.</w:t>
      </w:r>
    </w:p>
    <w:p w:rsidR="00EC5F9F" w:rsidRPr="00EC5F9F" w:rsidRDefault="00EC5F9F" w:rsidP="00EC5F9F">
      <w:pPr>
        <w:keepNext/>
        <w:keepLines/>
        <w:spacing w:before="40"/>
        <w:jc w:val="both"/>
        <w:outlineLvl w:val="2"/>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Standardní doba studia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2.8</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Standardní doba studia </w:t>
      </w:r>
      <w:r w:rsidR="006C0179">
        <w:rPr>
          <w:rFonts w:ascii="Calibri" w:hAnsi="Calibri" w:cs="Calibri"/>
          <w:sz w:val="22"/>
          <w:szCs w:val="22"/>
        </w:rPr>
        <w:t>bakalářského</w:t>
      </w:r>
      <w:r w:rsidRPr="00EC5F9F">
        <w:rPr>
          <w:rFonts w:ascii="Calibri" w:hAnsi="Calibri" w:cs="Calibri"/>
          <w:sz w:val="22"/>
          <w:szCs w:val="22"/>
        </w:rPr>
        <w:t xml:space="preserve"> studijního programu </w:t>
      </w:r>
      <w:r w:rsidR="006C0179" w:rsidRPr="006C0179">
        <w:rPr>
          <w:rFonts w:ascii="Calibri" w:hAnsi="Calibri" w:cs="Calibri"/>
          <w:sz w:val="22"/>
          <w:szCs w:val="22"/>
        </w:rPr>
        <w:t xml:space="preserve">Finance a finanční technologie </w:t>
      </w:r>
      <w:r w:rsidRPr="00EC5F9F">
        <w:rPr>
          <w:rFonts w:ascii="Calibri" w:hAnsi="Calibri" w:cs="Calibri"/>
          <w:sz w:val="22"/>
          <w:szCs w:val="22"/>
        </w:rPr>
        <w:t xml:space="preserve">je </w:t>
      </w:r>
      <w:r w:rsidR="006C0179">
        <w:rPr>
          <w:rFonts w:ascii="Calibri" w:hAnsi="Calibri" w:cs="Calibri"/>
          <w:sz w:val="22"/>
          <w:szCs w:val="22"/>
        </w:rPr>
        <w:t>3</w:t>
      </w:r>
      <w:r w:rsidRPr="00EC5F9F">
        <w:rPr>
          <w:rFonts w:ascii="Calibri" w:hAnsi="Calibri" w:cs="Calibri"/>
          <w:sz w:val="22"/>
          <w:szCs w:val="22"/>
        </w:rPr>
        <w:t xml:space="preserve"> roky, v jejichž průběhu musí student získat alespoň 1</w:t>
      </w:r>
      <w:r w:rsidR="006C0179">
        <w:rPr>
          <w:rFonts w:ascii="Calibri" w:hAnsi="Calibri" w:cs="Calibri"/>
          <w:sz w:val="22"/>
          <w:szCs w:val="22"/>
        </w:rPr>
        <w:t>8</w:t>
      </w:r>
      <w:r w:rsidRPr="00EC5F9F">
        <w:rPr>
          <w:rFonts w:ascii="Calibri" w:hAnsi="Calibri" w:cs="Calibri"/>
          <w:sz w:val="22"/>
          <w:szCs w:val="22"/>
        </w:rPr>
        <w:t>0 kreditů v předepsané struktuře nutných k úspěšnému ukončení studia. Jejich získání je nutnou podmínkou pro konání státní závěrečné zkoušky.</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Soulad obsahu studia s cíli studia a profilem absolventa </w:t>
      </w:r>
    </w:p>
    <w:p w:rsidR="00EC5F9F" w:rsidRPr="00EC5F9F" w:rsidRDefault="00EC5F9F" w:rsidP="00EC5F9F">
      <w:pPr>
        <w:keepNext/>
        <w:keepLines/>
        <w:spacing w:before="40" w:after="120"/>
        <w:jc w:val="center"/>
        <w:outlineLvl w:val="2"/>
        <w:rPr>
          <w:rFonts w:ascii="Calibri" w:hAnsi="Calibri" w:cs="Calibri"/>
          <w:b/>
          <w:sz w:val="24"/>
          <w:szCs w:val="24"/>
        </w:rPr>
      </w:pPr>
      <w:r w:rsidRPr="00EC5F9F">
        <w:rPr>
          <w:rFonts w:ascii="Calibri" w:hAnsi="Calibri" w:cs="Calibri"/>
          <w:b/>
          <w:sz w:val="24"/>
          <w:szCs w:val="24"/>
        </w:rPr>
        <w:t>Standard 2.9</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rsidR="00EC5F9F" w:rsidRPr="00EC5F9F" w:rsidRDefault="00EC5F9F" w:rsidP="00EC5F9F">
      <w:pPr>
        <w:jc w:val="both"/>
        <w:rPr>
          <w:rFonts w:ascii="Calibri" w:hAnsi="Calibri" w:cs="Calibri"/>
          <w:sz w:val="22"/>
          <w:szCs w:val="22"/>
        </w:rPr>
      </w:pPr>
    </w:p>
    <w:p w:rsidR="00EC5F9F" w:rsidRPr="00EC5F9F" w:rsidRDefault="00EC5F9F" w:rsidP="00596B1B">
      <w:pPr>
        <w:keepNext/>
        <w:keepLines/>
        <w:spacing w:before="120"/>
        <w:jc w:val="center"/>
        <w:outlineLvl w:val="2"/>
        <w:rPr>
          <w:rFonts w:ascii="Calibri" w:hAnsi="Calibri" w:cs="Calibri"/>
          <w:b/>
          <w:sz w:val="24"/>
          <w:szCs w:val="24"/>
        </w:rPr>
      </w:pPr>
      <w:r w:rsidRPr="00EC5F9F">
        <w:rPr>
          <w:rFonts w:ascii="Calibri" w:hAnsi="Calibri" w:cs="Calibri"/>
          <w:b/>
          <w:sz w:val="24"/>
          <w:szCs w:val="24"/>
        </w:rPr>
        <w:t xml:space="preserve">Struktura a rozsah studijních předmětů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2.12</w:t>
      </w:r>
    </w:p>
    <w:p w:rsidR="0069776E" w:rsidRPr="001841A0" w:rsidRDefault="0069776E" w:rsidP="0069776E">
      <w:pPr>
        <w:spacing w:before="120" w:after="120"/>
        <w:jc w:val="both"/>
        <w:rPr>
          <w:rFonts w:ascii="Calibri" w:hAnsi="Calibri" w:cs="Calibri"/>
          <w:sz w:val="22"/>
          <w:szCs w:val="22"/>
        </w:rPr>
      </w:pPr>
      <w:r w:rsidRPr="001841A0">
        <w:rPr>
          <w:rFonts w:ascii="Calibri" w:hAnsi="Calibri" w:cs="Calibri"/>
          <w:sz w:val="22"/>
          <w:szCs w:val="22"/>
        </w:rPr>
        <w:t xml:space="preserve">Studijní plán bakalářského studijního programu </w:t>
      </w:r>
      <w:r>
        <w:rPr>
          <w:rFonts w:ascii="Calibri" w:hAnsi="Calibri" w:cs="Calibri"/>
          <w:sz w:val="22"/>
          <w:szCs w:val="22"/>
        </w:rPr>
        <w:t>Finance a finanční technologie</w:t>
      </w:r>
      <w:r w:rsidRPr="001841A0">
        <w:rPr>
          <w:rFonts w:ascii="Calibri" w:hAnsi="Calibri" w:cs="Calibri"/>
          <w:sz w:val="22"/>
          <w:szCs w:val="22"/>
        </w:rPr>
        <w:t xml:space="preserve"> je rozdělen do tří základních částí:</w:t>
      </w:r>
    </w:p>
    <w:p w:rsidR="0069776E" w:rsidRPr="003D2618" w:rsidRDefault="0069776E" w:rsidP="00016FF9">
      <w:pPr>
        <w:numPr>
          <w:ilvl w:val="0"/>
          <w:numId w:val="84"/>
        </w:numPr>
        <w:spacing w:before="120" w:after="120"/>
        <w:ind w:left="714" w:hanging="357"/>
        <w:jc w:val="both"/>
        <w:rPr>
          <w:rFonts w:ascii="Calibri" w:eastAsia="Calibri" w:hAnsi="Calibri" w:cs="Calibri"/>
          <w:sz w:val="22"/>
          <w:szCs w:val="22"/>
          <w:lang w:eastAsia="en-US"/>
        </w:rPr>
      </w:pPr>
      <w:r w:rsidRPr="003D2618">
        <w:rPr>
          <w:rFonts w:ascii="Calibri" w:eastAsia="Calibri" w:hAnsi="Calibri" w:cs="Calibri"/>
          <w:b/>
          <w:sz w:val="22"/>
          <w:szCs w:val="22"/>
          <w:lang w:eastAsia="en-US"/>
        </w:rPr>
        <w:t>Povinné předměty:</w:t>
      </w:r>
      <w:r w:rsidRPr="003D2618">
        <w:rPr>
          <w:rFonts w:ascii="Calibri" w:eastAsia="Calibri" w:hAnsi="Calibri" w:cs="Calibri"/>
          <w:sz w:val="22"/>
          <w:szCs w:val="22"/>
          <w:lang w:eastAsia="en-US"/>
        </w:rPr>
        <w:t xml:space="preserve"> do této kategorie předmětů spadají základní teoretické předměty profilujícího základy a předměty profilujícího základu jako jsou např. Mikroekonomie I, Makroekonomie I, </w:t>
      </w:r>
      <w:r>
        <w:rPr>
          <w:rFonts w:ascii="Calibri" w:eastAsia="Calibri" w:hAnsi="Calibri" w:cs="Calibri"/>
          <w:sz w:val="22"/>
          <w:szCs w:val="22"/>
          <w:lang w:eastAsia="en-US"/>
        </w:rPr>
        <w:t>Management I, Daně, Finanční účetnictví I</w:t>
      </w:r>
      <w:r w:rsidRPr="003D2618">
        <w:rPr>
          <w:rFonts w:ascii="Calibri" w:eastAsia="Calibri" w:hAnsi="Calibri" w:cs="Calibri"/>
          <w:sz w:val="22"/>
          <w:szCs w:val="22"/>
          <w:lang w:eastAsia="en-US"/>
        </w:rPr>
        <w:t xml:space="preserve">, </w:t>
      </w:r>
      <w:ins w:id="2568" w:author="Drahomíra Pavelková" w:date="2019-09-04T19:13:00Z">
        <w:r w:rsidR="003A445E">
          <w:rPr>
            <w:rFonts w:ascii="Calibri" w:eastAsia="Calibri" w:hAnsi="Calibri" w:cs="Calibri"/>
            <w:sz w:val="22"/>
            <w:szCs w:val="22"/>
            <w:lang w:eastAsia="en-US"/>
          </w:rPr>
          <w:t>Základy podnikové ekonomiky</w:t>
        </w:r>
      </w:ins>
      <w:del w:id="2569" w:author="Drahomíra Pavelková" w:date="2019-09-04T19:13:00Z">
        <w:r w:rsidDel="003A445E">
          <w:rPr>
            <w:rFonts w:ascii="Calibri" w:eastAsia="Calibri" w:hAnsi="Calibri" w:cs="Calibri"/>
            <w:sz w:val="22"/>
            <w:szCs w:val="22"/>
            <w:lang w:eastAsia="en-US"/>
          </w:rPr>
          <w:delText>Podniková ekonomika I a II</w:delText>
        </w:r>
      </w:del>
      <w:r>
        <w:rPr>
          <w:rFonts w:ascii="Calibri" w:eastAsia="Calibri" w:hAnsi="Calibri" w:cs="Calibri"/>
          <w:sz w:val="22"/>
          <w:szCs w:val="22"/>
          <w:lang w:eastAsia="en-US"/>
        </w:rPr>
        <w:t>, Finanční trhy, Manažerské účetnictví, Bankovnictví a pojišťovnictví</w:t>
      </w:r>
      <w:r w:rsidRPr="003D2618">
        <w:rPr>
          <w:rFonts w:ascii="Calibri" w:eastAsia="Calibri" w:hAnsi="Calibri" w:cs="Calibri"/>
          <w:sz w:val="22"/>
          <w:szCs w:val="22"/>
          <w:lang w:eastAsia="en-US"/>
        </w:rPr>
        <w:t xml:space="preserve"> a další.</w:t>
      </w:r>
    </w:p>
    <w:p w:rsidR="0069776E" w:rsidRPr="003D2618" w:rsidRDefault="0069776E" w:rsidP="00016FF9">
      <w:pPr>
        <w:numPr>
          <w:ilvl w:val="0"/>
          <w:numId w:val="84"/>
        </w:numPr>
        <w:spacing w:before="120" w:after="120"/>
        <w:ind w:left="714" w:hanging="357"/>
        <w:jc w:val="both"/>
        <w:rPr>
          <w:rFonts w:ascii="Calibri" w:eastAsia="Calibri" w:hAnsi="Calibri" w:cs="Calibri"/>
          <w:b/>
          <w:sz w:val="22"/>
          <w:szCs w:val="22"/>
          <w:lang w:eastAsia="en-US"/>
        </w:rPr>
      </w:pPr>
      <w:r w:rsidRPr="003D2618">
        <w:rPr>
          <w:rFonts w:ascii="Calibri" w:eastAsia="Calibri" w:hAnsi="Calibri" w:cs="Calibri"/>
          <w:b/>
          <w:sz w:val="22"/>
          <w:szCs w:val="22"/>
          <w:lang w:eastAsia="en-US"/>
        </w:rPr>
        <w:t xml:space="preserve">Povinně volitelné předměty: </w:t>
      </w:r>
      <w:r w:rsidRPr="003D2618">
        <w:rPr>
          <w:rFonts w:ascii="Calibri" w:eastAsia="Calibri" w:hAnsi="Calibri" w:cs="Calibri"/>
          <w:sz w:val="22"/>
          <w:szCs w:val="22"/>
          <w:lang w:eastAsia="en-US"/>
        </w:rPr>
        <w:t xml:space="preserve">student si v rámci tohoto studijního programu volí předměty za minimálně </w:t>
      </w:r>
      <w:r w:rsidRPr="00596B1B">
        <w:rPr>
          <w:rFonts w:ascii="Calibri" w:eastAsia="Calibri" w:hAnsi="Calibri" w:cs="Calibri"/>
          <w:sz w:val="22"/>
          <w:szCs w:val="22"/>
          <w:lang w:eastAsia="en-US"/>
        </w:rPr>
        <w:t xml:space="preserve">8 kreditů. Tvoří </w:t>
      </w:r>
      <w:r w:rsidRPr="003D2618">
        <w:rPr>
          <w:rFonts w:ascii="Calibri" w:eastAsia="Calibri" w:hAnsi="Calibri" w:cs="Calibri"/>
          <w:sz w:val="22"/>
          <w:szCs w:val="22"/>
          <w:lang w:eastAsia="en-US"/>
        </w:rPr>
        <w:t xml:space="preserve">je předměty jako např. </w:t>
      </w:r>
      <w:r>
        <w:rPr>
          <w:rFonts w:ascii="Calibri" w:eastAsia="Calibri" w:hAnsi="Calibri" w:cs="Calibri"/>
          <w:sz w:val="22"/>
          <w:szCs w:val="22"/>
          <w:lang w:eastAsia="en-US"/>
        </w:rPr>
        <w:t xml:space="preserve">Podnikatelská akademie 1 a 2, Manažerská psychologie a sociologie, Manažerské dovednosti a techniky, Daně individuálního podnikatele, Řízení projektů I a II, Finanční laboratoř </w:t>
      </w:r>
      <w:r w:rsidRPr="003D2618">
        <w:rPr>
          <w:rFonts w:ascii="Calibri" w:eastAsia="Calibri" w:hAnsi="Calibri" w:cs="Calibri"/>
          <w:sz w:val="22"/>
          <w:szCs w:val="22"/>
          <w:lang w:eastAsia="en-US"/>
        </w:rPr>
        <w:t>a další.</w:t>
      </w:r>
    </w:p>
    <w:p w:rsidR="00EC5F9F" w:rsidRPr="0069776E" w:rsidRDefault="0069776E" w:rsidP="00016FF9">
      <w:pPr>
        <w:numPr>
          <w:ilvl w:val="0"/>
          <w:numId w:val="84"/>
        </w:numPr>
        <w:spacing w:before="120" w:after="120"/>
        <w:contextualSpacing/>
        <w:jc w:val="both"/>
        <w:rPr>
          <w:rFonts w:ascii="Calibri" w:eastAsia="Calibri" w:hAnsi="Calibri" w:cs="Calibri"/>
          <w:b/>
          <w:sz w:val="22"/>
          <w:szCs w:val="22"/>
          <w:lang w:eastAsia="en-US"/>
        </w:rPr>
      </w:pPr>
      <w:r w:rsidRPr="003D2618">
        <w:rPr>
          <w:rFonts w:ascii="Calibri" w:eastAsia="Calibri" w:hAnsi="Calibri" w:cs="Calibri"/>
          <w:b/>
          <w:sz w:val="22"/>
          <w:szCs w:val="22"/>
          <w:lang w:eastAsia="en-US"/>
        </w:rPr>
        <w:lastRenderedPageBreak/>
        <w:t xml:space="preserve">Volitelné předměty: </w:t>
      </w:r>
      <w:r w:rsidRPr="003D2618">
        <w:rPr>
          <w:rFonts w:ascii="Calibri" w:eastAsia="Calibri" w:hAnsi="Calibri" w:cs="Calibri"/>
          <w:sz w:val="22"/>
          <w:szCs w:val="22"/>
          <w:lang w:eastAsia="en-US"/>
        </w:rPr>
        <w:t>studenti si vybírají dobrovolně předměty, kterými si dotvářejí svůj profil absolventa studijního programu. Tvoří ji předměty modulární výuky z ostatních fakult UTB ve Zlíně. Student si v rámci bloku volitelných předmětů může zapsat i jakýkoliv jiný předmět z ostatních fakult UTB ve Zlíně, pokud to kapacita předmětu umožňuje. Tato skupina předmětů nemá stanoven závazný počet dosažených kreditů.</w:t>
      </w:r>
    </w:p>
    <w:p w:rsidR="00EC5F9F" w:rsidRPr="00EC5F9F" w:rsidRDefault="00EC5F9F" w:rsidP="00EC5F9F">
      <w:pPr>
        <w:spacing w:before="120" w:after="120"/>
        <w:jc w:val="both"/>
        <w:rPr>
          <w:rFonts w:ascii="Calibri" w:hAnsi="Calibri" w:cs="Calibri"/>
          <w:sz w:val="22"/>
          <w:szCs w:val="22"/>
        </w:rPr>
      </w:pPr>
    </w:p>
    <w:p w:rsidR="00EC5F9F" w:rsidRDefault="00EC5F9F" w:rsidP="00EC5F9F">
      <w:pPr>
        <w:spacing w:before="120" w:after="120"/>
        <w:jc w:val="both"/>
        <w:rPr>
          <w:rFonts w:ascii="Calibri" w:hAnsi="Calibri" w:cs="Calibri"/>
          <w:i/>
          <w:sz w:val="22"/>
          <w:szCs w:val="22"/>
        </w:rPr>
      </w:pPr>
      <w:r w:rsidRPr="00EC5F9F">
        <w:rPr>
          <w:rFonts w:ascii="Calibri" w:hAnsi="Calibri" w:cs="Calibri"/>
          <w:sz w:val="22"/>
          <w:szCs w:val="22"/>
        </w:rPr>
        <w:t xml:space="preserve">Struktura a rozsah studijních předmětů studijního programu </w:t>
      </w:r>
      <w:r w:rsidR="00381A74" w:rsidRPr="00381A74">
        <w:rPr>
          <w:rFonts w:ascii="Calibri" w:hAnsi="Calibri" w:cs="Calibri"/>
          <w:sz w:val="22"/>
          <w:szCs w:val="22"/>
        </w:rPr>
        <w:t xml:space="preserve">Finance a finanční technologie </w:t>
      </w:r>
      <w:r w:rsidRPr="00EC5F9F">
        <w:rPr>
          <w:rFonts w:ascii="Calibri" w:hAnsi="Calibri" w:cs="Calibri"/>
          <w:sz w:val="22"/>
          <w:szCs w:val="22"/>
        </w:rPr>
        <w:t>je uvedena v </w:t>
      </w:r>
      <w:r w:rsidRPr="00EC5F9F">
        <w:rPr>
          <w:rFonts w:ascii="Calibri" w:hAnsi="Calibri" w:cs="Calibri"/>
          <w:i/>
          <w:sz w:val="22"/>
          <w:szCs w:val="22"/>
        </w:rPr>
        <w:t>Příloze B-II Studijní plány a návrh témat prací (bakalářské a magisterské studijní programy).</w:t>
      </w:r>
      <w:r w:rsidRPr="00EC5F9F">
        <w:rPr>
          <w:rFonts w:ascii="Calibri" w:hAnsi="Calibri" w:cs="Calibri"/>
          <w:sz w:val="22"/>
          <w:szCs w:val="22"/>
        </w:rPr>
        <w:t xml:space="preserve"> Charakteristika jednotlivých studijních předmětů je uvedena v </w:t>
      </w:r>
      <w:r w:rsidRPr="00EC5F9F">
        <w:rPr>
          <w:rFonts w:ascii="Calibri" w:hAnsi="Calibri" w:cs="Calibri"/>
          <w:i/>
          <w:sz w:val="22"/>
          <w:szCs w:val="22"/>
        </w:rPr>
        <w:t>Příloze B-III Charakteristika studijního předmětu.</w:t>
      </w:r>
    </w:p>
    <w:p w:rsidR="00596B1B" w:rsidRPr="00EC5F9F" w:rsidRDefault="00596B1B" w:rsidP="00EC5F9F">
      <w:pPr>
        <w:spacing w:before="120" w:after="120"/>
        <w:jc w:val="both"/>
        <w:rPr>
          <w:rFonts w:ascii="Calibri" w:hAnsi="Calibri" w:cs="Calibri"/>
          <w:sz w:val="22"/>
          <w:szCs w:val="22"/>
        </w:rPr>
      </w:pPr>
    </w:p>
    <w:p w:rsidR="00260346" w:rsidRPr="00835AC1" w:rsidRDefault="00260346" w:rsidP="00260346">
      <w:pPr>
        <w:pStyle w:val="Nadpis3"/>
        <w:jc w:val="center"/>
        <w:rPr>
          <w:rFonts w:ascii="Calibri" w:hAnsi="Calibri" w:cs="Calibri"/>
          <w:b/>
          <w:color w:val="auto"/>
        </w:rPr>
      </w:pPr>
      <w:r w:rsidRPr="00835AC1">
        <w:rPr>
          <w:rFonts w:ascii="Calibri" w:hAnsi="Calibri" w:cs="Calibri"/>
          <w:b/>
          <w:color w:val="auto"/>
        </w:rPr>
        <w:t>Rozsah povinné odborné praxe</w:t>
      </w:r>
    </w:p>
    <w:p w:rsidR="00260346" w:rsidRPr="00835AC1" w:rsidRDefault="00260346" w:rsidP="00260346">
      <w:pPr>
        <w:pStyle w:val="Nadpis3"/>
        <w:jc w:val="center"/>
        <w:rPr>
          <w:rFonts w:ascii="Calibri" w:hAnsi="Calibri" w:cs="Calibri"/>
          <w:b/>
          <w:color w:val="auto"/>
        </w:rPr>
      </w:pPr>
      <w:r w:rsidRPr="00835AC1">
        <w:rPr>
          <w:rFonts w:ascii="Calibri" w:hAnsi="Calibri" w:cs="Calibri"/>
          <w:b/>
          <w:color w:val="auto"/>
        </w:rPr>
        <w:t>Standard 2.13</w:t>
      </w:r>
    </w:p>
    <w:p w:rsidR="00260346" w:rsidRPr="00835AC1" w:rsidRDefault="00260346" w:rsidP="00260346">
      <w:pPr>
        <w:spacing w:before="120" w:after="120"/>
        <w:jc w:val="both"/>
        <w:rPr>
          <w:rFonts w:ascii="Calibri" w:hAnsi="Calibri" w:cs="Calibri"/>
          <w:sz w:val="22"/>
        </w:rPr>
      </w:pPr>
      <w:r w:rsidRPr="00835AC1">
        <w:rPr>
          <w:rFonts w:ascii="Calibri" w:hAnsi="Calibri" w:cs="Calibri"/>
          <w:sz w:val="22"/>
        </w:rPr>
        <w:t>Studijní plán obsahuje 12 týdnů praxe</w:t>
      </w:r>
      <w:r>
        <w:rPr>
          <w:rFonts w:ascii="Calibri" w:hAnsi="Calibri" w:cs="Calibri"/>
          <w:sz w:val="22"/>
        </w:rPr>
        <w:t xml:space="preserve"> (480 hodin)</w:t>
      </w:r>
      <w:r w:rsidRPr="00835AC1">
        <w:rPr>
          <w:rFonts w:ascii="Calibri" w:hAnsi="Calibri" w:cs="Calibri"/>
          <w:sz w:val="22"/>
        </w:rPr>
        <w:t>, která je rozložena v rámci bakalářského studia následovně:</w:t>
      </w:r>
    </w:p>
    <w:p w:rsidR="00260346" w:rsidRPr="00835AC1" w:rsidRDefault="00782B23" w:rsidP="00016FF9">
      <w:pPr>
        <w:pStyle w:val="Odstavecseseznamem"/>
        <w:numPr>
          <w:ilvl w:val="0"/>
          <w:numId w:val="107"/>
        </w:numPr>
        <w:spacing w:before="120" w:after="120" w:line="259" w:lineRule="auto"/>
        <w:jc w:val="both"/>
        <w:rPr>
          <w:rFonts w:ascii="Calibri" w:hAnsi="Calibri" w:cs="Calibri"/>
          <w:sz w:val="22"/>
        </w:rPr>
      </w:pPr>
      <w:r w:rsidRPr="00782B23">
        <w:rPr>
          <w:rFonts w:ascii="Calibri" w:hAnsi="Calibri" w:cs="Calibri"/>
          <w:b/>
          <w:sz w:val="22"/>
        </w:rPr>
        <w:t>Odborná praxe I (160 hodin)</w:t>
      </w:r>
      <w:r>
        <w:rPr>
          <w:rFonts w:ascii="Calibri" w:hAnsi="Calibri" w:cs="Calibri"/>
          <w:sz w:val="22"/>
        </w:rPr>
        <w:t xml:space="preserve"> – student může praxi splnit v rámci 1. až 5. semestru bakalářského studia</w:t>
      </w:r>
    </w:p>
    <w:p w:rsidR="00782B23" w:rsidRPr="001C08D2" w:rsidRDefault="00782B23">
      <w:pPr>
        <w:pStyle w:val="Odstavecseseznamem"/>
        <w:numPr>
          <w:ilvl w:val="0"/>
          <w:numId w:val="107"/>
        </w:numPr>
        <w:spacing w:before="120" w:after="120" w:line="259" w:lineRule="auto"/>
        <w:jc w:val="both"/>
        <w:rPr>
          <w:rFonts w:ascii="Calibri" w:hAnsi="Calibri" w:cs="Calibri"/>
          <w:sz w:val="22"/>
          <w:rPrChange w:id="2570" w:author="Drahomíra Pavelková" w:date="2019-09-04T20:54:00Z">
            <w:rPr/>
          </w:rPrChange>
        </w:rPr>
      </w:pPr>
      <w:r w:rsidRPr="00782B23">
        <w:rPr>
          <w:rFonts w:ascii="Calibri" w:hAnsi="Calibri" w:cs="Calibri"/>
          <w:b/>
          <w:sz w:val="22"/>
        </w:rPr>
        <w:t xml:space="preserve">Odborná praxe II </w:t>
      </w:r>
      <w:del w:id="2571" w:author="Drahomíra Pavelková" w:date="2019-09-04T20:51:00Z">
        <w:r w:rsidR="004B72ED" w:rsidDel="001C08D2">
          <w:rPr>
            <w:rFonts w:ascii="Calibri" w:hAnsi="Calibri" w:cs="Calibri"/>
            <w:b/>
            <w:sz w:val="22"/>
          </w:rPr>
          <w:delText xml:space="preserve">a příprava bakalářské práce </w:delText>
        </w:r>
      </w:del>
      <w:r w:rsidRPr="00782B23">
        <w:rPr>
          <w:rFonts w:ascii="Calibri" w:hAnsi="Calibri" w:cs="Calibri"/>
          <w:b/>
          <w:sz w:val="22"/>
        </w:rPr>
        <w:t>(320 hodin)</w:t>
      </w:r>
      <w:r>
        <w:rPr>
          <w:rFonts w:ascii="Calibri" w:hAnsi="Calibri" w:cs="Calibri"/>
          <w:sz w:val="22"/>
        </w:rPr>
        <w:t xml:space="preserve"> – student může praxi splnit v rámci 6. semestru bakalářského studia, který je vyhrazen </w:t>
      </w:r>
      <w:del w:id="2572" w:author="Drahomíra Pavelková" w:date="2019-09-04T20:54:00Z">
        <w:r w:rsidDel="001C08D2">
          <w:rPr>
            <w:rFonts w:ascii="Calibri" w:hAnsi="Calibri" w:cs="Calibri"/>
            <w:sz w:val="22"/>
          </w:rPr>
          <w:delText xml:space="preserve">výhradně </w:delText>
        </w:r>
      </w:del>
      <w:r>
        <w:rPr>
          <w:rFonts w:ascii="Calibri" w:hAnsi="Calibri" w:cs="Calibri"/>
          <w:sz w:val="22"/>
        </w:rPr>
        <w:t>na vykonání této praxe a v němž má student pouze jednu studijní povinnosti v rámci předmětu Riziko, kybernetická bezpečnost a aplikace finančních technologií.</w:t>
      </w:r>
      <w:ins w:id="2573" w:author="Drahomíra Pavelková" w:date="2019-09-04T20:54:00Z">
        <w:r w:rsidR="001C08D2">
          <w:rPr>
            <w:rFonts w:ascii="Calibri" w:hAnsi="Calibri" w:cs="Calibri"/>
            <w:sz w:val="22"/>
          </w:rPr>
          <w:t xml:space="preserve"> V dalších třech týdnech semestru si plní povinnosti související s přípravou bakalářské práce.</w:t>
        </w:r>
      </w:ins>
    </w:p>
    <w:p w:rsidR="00EC5F9F" w:rsidRDefault="00260346" w:rsidP="00596B1B">
      <w:pPr>
        <w:jc w:val="both"/>
        <w:rPr>
          <w:rFonts w:ascii="Calibri" w:hAnsi="Calibri" w:cs="Calibri"/>
          <w:sz w:val="22"/>
          <w:szCs w:val="22"/>
        </w:rPr>
      </w:pPr>
      <w:r w:rsidRPr="00835AC1">
        <w:rPr>
          <w:rFonts w:ascii="Calibri" w:hAnsi="Calibri" w:cs="Calibri"/>
          <w:sz w:val="22"/>
        </w:rPr>
        <w:t xml:space="preserve">Ve studijním plánu se </w:t>
      </w:r>
      <w:r>
        <w:rPr>
          <w:rFonts w:ascii="Calibri" w:hAnsi="Calibri" w:cs="Calibri"/>
          <w:sz w:val="22"/>
        </w:rPr>
        <w:t xml:space="preserve">jedná o předměty Odborná praxe </w:t>
      </w:r>
      <w:r w:rsidRPr="00835AC1">
        <w:rPr>
          <w:rFonts w:ascii="Calibri" w:hAnsi="Calibri" w:cs="Calibri"/>
          <w:sz w:val="22"/>
        </w:rPr>
        <w:t>I</w:t>
      </w:r>
      <w:r>
        <w:rPr>
          <w:rFonts w:ascii="Calibri" w:hAnsi="Calibri" w:cs="Calibri"/>
          <w:sz w:val="22"/>
        </w:rPr>
        <w:t xml:space="preserve"> a II</w:t>
      </w:r>
      <w:r w:rsidRPr="00835AC1">
        <w:rPr>
          <w:rFonts w:ascii="Calibri" w:hAnsi="Calibri" w:cs="Calibri"/>
          <w:sz w:val="22"/>
        </w:rPr>
        <w:t xml:space="preserve">, které jsou ohodnoceny </w:t>
      </w:r>
      <w:ins w:id="2574" w:author="Drahomíra Pavelková" w:date="2019-09-04T20:52:00Z">
        <w:r w:rsidR="001C08D2">
          <w:rPr>
            <w:rFonts w:ascii="Calibri" w:hAnsi="Calibri" w:cs="Calibri"/>
            <w:sz w:val="22"/>
          </w:rPr>
          <w:t>8</w:t>
        </w:r>
      </w:ins>
      <w:del w:id="2575" w:author="Drahomíra Pavelková" w:date="2019-09-04T20:52:00Z">
        <w:r w:rsidDel="001C08D2">
          <w:rPr>
            <w:rFonts w:ascii="Calibri" w:hAnsi="Calibri" w:cs="Calibri"/>
            <w:sz w:val="22"/>
          </w:rPr>
          <w:delText>4</w:delText>
        </w:r>
      </w:del>
      <w:r>
        <w:rPr>
          <w:rFonts w:ascii="Calibri" w:hAnsi="Calibri" w:cs="Calibri"/>
          <w:sz w:val="22"/>
        </w:rPr>
        <w:t xml:space="preserve"> a 1</w:t>
      </w:r>
      <w:ins w:id="2576" w:author="Drahomíra Pavelková" w:date="2019-09-04T20:52:00Z">
        <w:r w:rsidR="001C08D2">
          <w:rPr>
            <w:rFonts w:ascii="Calibri" w:hAnsi="Calibri" w:cs="Calibri"/>
            <w:sz w:val="22"/>
          </w:rPr>
          <w:t>6</w:t>
        </w:r>
      </w:ins>
      <w:del w:id="2577" w:author="Drahomíra Pavelková" w:date="2019-09-04T20:52:00Z">
        <w:r w:rsidDel="001C08D2">
          <w:rPr>
            <w:rFonts w:ascii="Calibri" w:hAnsi="Calibri" w:cs="Calibri"/>
            <w:sz w:val="22"/>
          </w:rPr>
          <w:delText>4</w:delText>
        </w:r>
      </w:del>
      <w:r w:rsidRPr="00835AC1">
        <w:rPr>
          <w:rFonts w:ascii="Calibri" w:hAnsi="Calibri" w:cs="Calibri"/>
          <w:sz w:val="22"/>
        </w:rPr>
        <w:t xml:space="preserve"> kredity. Garantem odborné praxe je doc. Ing. </w:t>
      </w:r>
      <w:r>
        <w:rPr>
          <w:rFonts w:ascii="Calibri" w:hAnsi="Calibri" w:cs="Calibri"/>
          <w:sz w:val="22"/>
        </w:rPr>
        <w:t>Adriana Knápková</w:t>
      </w:r>
      <w:r w:rsidRPr="00835AC1">
        <w:rPr>
          <w:rFonts w:ascii="Calibri" w:hAnsi="Calibri" w:cs="Calibri"/>
          <w:sz w:val="22"/>
        </w:rPr>
        <w:t>, Ph.D.</w:t>
      </w:r>
    </w:p>
    <w:p w:rsidR="00260346" w:rsidRDefault="00260346" w:rsidP="00EC5F9F">
      <w:pPr>
        <w:ind w:left="3540"/>
        <w:rPr>
          <w:rFonts w:ascii="Calibri" w:hAnsi="Calibri" w:cs="Calibri"/>
          <w:sz w:val="22"/>
          <w:szCs w:val="22"/>
        </w:rPr>
      </w:pPr>
    </w:p>
    <w:p w:rsidR="00260346" w:rsidRPr="00EC5F9F" w:rsidRDefault="00260346" w:rsidP="00EC5F9F">
      <w:pPr>
        <w:ind w:left="354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Soulad obsahu studijních předmětů, státních zkoušek a kvalifikačních prací s výsledky učení a profilem absolventa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2.14</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EC5F9F" w:rsidRPr="00EC5F9F" w:rsidRDefault="00EC5F9F" w:rsidP="00EC5F9F">
      <w:pPr>
        <w:spacing w:before="120" w:after="120"/>
        <w:jc w:val="both"/>
        <w:rPr>
          <w:rFonts w:ascii="Calibri" w:hAnsi="Calibri" w:cs="Calibri"/>
          <w:color w:val="00B050"/>
          <w:sz w:val="22"/>
          <w:szCs w:val="22"/>
        </w:rPr>
      </w:pPr>
      <w:r w:rsidRPr="00EC5F9F">
        <w:rPr>
          <w:rFonts w:ascii="Calibri" w:hAnsi="Calibri" w:cs="Calibri"/>
          <w:sz w:val="22"/>
          <w:szCs w:val="22"/>
        </w:rPr>
        <w:t xml:space="preserve">Znalosti a dovednosti získané během studia ve studijním programu </w:t>
      </w:r>
      <w:r w:rsidR="00381A74" w:rsidRPr="00381A74">
        <w:rPr>
          <w:rFonts w:ascii="Calibri" w:hAnsi="Calibri" w:cs="Calibri"/>
          <w:sz w:val="22"/>
          <w:szCs w:val="22"/>
        </w:rPr>
        <w:t xml:space="preserve">Finance a finanční technologie </w:t>
      </w:r>
      <w:r w:rsidRPr="00EC5F9F">
        <w:rPr>
          <w:rFonts w:ascii="Calibri" w:hAnsi="Calibri" w:cs="Calibri"/>
          <w:sz w:val="22"/>
          <w:szCs w:val="22"/>
        </w:rPr>
        <w:t xml:space="preserve">jsou ověřování u státní závěrečné zkoušky, jejíž průběh a hodnocení je zakotven ve </w:t>
      </w:r>
      <w:hyperlink r:id="rId133" w:history="1">
        <w:r w:rsidRPr="00EC5F9F">
          <w:rPr>
            <w:rFonts w:ascii="Calibri" w:hAnsi="Calibri" w:cs="Calibri"/>
            <w:i/>
            <w:color w:val="0000FF"/>
            <w:sz w:val="22"/>
            <w:szCs w:val="22"/>
            <w:u w:val="single"/>
          </w:rPr>
          <w:t>Studijním a zkušebním řádu UTB</w:t>
        </w:r>
      </w:hyperlink>
      <w:r w:rsidRPr="00EC5F9F">
        <w:rPr>
          <w:rFonts w:ascii="Calibri" w:hAnsi="Calibri" w:cs="Calibri"/>
          <w:color w:val="00B050"/>
          <w:sz w:val="22"/>
          <w:szCs w:val="22"/>
        </w:rPr>
        <w:t xml:space="preserve"> </w:t>
      </w:r>
      <w:r w:rsidRPr="00EC5F9F">
        <w:rPr>
          <w:rFonts w:ascii="Calibri" w:hAnsi="Calibri" w:cs="Calibri"/>
          <w:sz w:val="22"/>
          <w:szCs w:val="22"/>
        </w:rPr>
        <w:t xml:space="preserve">(článek 26 – 30) a konkretizována ve vnitřním předpisu FaME </w:t>
      </w:r>
      <w:hyperlink r:id="rId134" w:history="1">
        <w:r w:rsidRPr="00EC5F9F">
          <w:rPr>
            <w:rFonts w:ascii="Calibri" w:hAnsi="Calibri" w:cs="Calibri"/>
            <w:i/>
            <w:color w:val="0000FF"/>
            <w:sz w:val="22"/>
            <w:szCs w:val="22"/>
            <w:u w:val="single"/>
          </w:rPr>
          <w:t>Pravidla průběhu studia ve studijních programech uskutečňovaných na Fakultě managementu a ekonomiky</w:t>
        </w:r>
      </w:hyperlink>
      <w:r w:rsidRPr="00EC5F9F">
        <w:rPr>
          <w:rFonts w:ascii="Calibri" w:hAnsi="Calibri" w:cs="Calibri"/>
          <w:color w:val="00B050"/>
          <w:sz w:val="22"/>
          <w:szCs w:val="22"/>
        </w:rPr>
        <w:t xml:space="preserve"> </w:t>
      </w:r>
      <w:r w:rsidRPr="00381A74">
        <w:rPr>
          <w:rFonts w:ascii="Calibri" w:hAnsi="Calibri" w:cs="Calibri"/>
          <w:sz w:val="22"/>
          <w:szCs w:val="22"/>
        </w:rPr>
        <w:t>(</w:t>
      </w:r>
      <w:r w:rsidRPr="00EC5F9F">
        <w:rPr>
          <w:rFonts w:ascii="Calibri" w:hAnsi="Calibri" w:cs="Calibri"/>
          <w:sz w:val="22"/>
          <w:szCs w:val="22"/>
        </w:rPr>
        <w:t>článek 26 – 30). Dále je způsob organizace a hodnocení státních závěrečných obsažen ve vnitřní normě SD č. 1/2018</w:t>
      </w:r>
      <w:r w:rsidRPr="00EC5F9F">
        <w:rPr>
          <w:rFonts w:ascii="Calibri" w:hAnsi="Calibri" w:cs="Calibri"/>
          <w:color w:val="00B050"/>
          <w:sz w:val="22"/>
          <w:szCs w:val="22"/>
        </w:rPr>
        <w:t xml:space="preserve"> </w:t>
      </w:r>
      <w:hyperlink r:id="rId135" w:history="1">
        <w:r w:rsidRPr="00EC5F9F">
          <w:rPr>
            <w:rFonts w:ascii="Calibri" w:hAnsi="Calibri" w:cs="Calibri"/>
            <w:i/>
            <w:color w:val="0000FF"/>
            <w:sz w:val="22"/>
            <w:szCs w:val="22"/>
            <w:u w:val="single"/>
          </w:rPr>
          <w:t>Organizace, průběh a hodnocení státních závěrečných zkoušek</w:t>
        </w:r>
      </w:hyperlink>
      <w:r w:rsidRPr="00EC5F9F">
        <w:rPr>
          <w:rFonts w:ascii="Calibri" w:hAnsi="Calibri" w:cs="Calibri"/>
          <w:color w:val="00B050"/>
          <w:sz w:val="22"/>
          <w:szCs w:val="22"/>
        </w:rPr>
        <w:t>.</w:t>
      </w:r>
    </w:p>
    <w:p w:rsidR="00EC5F9F" w:rsidRPr="00D16A19" w:rsidRDefault="00EC5F9F" w:rsidP="00EC5F9F">
      <w:pPr>
        <w:spacing w:before="120" w:after="120"/>
        <w:jc w:val="both"/>
        <w:rPr>
          <w:rFonts w:ascii="Calibri" w:hAnsi="Calibri" w:cs="Calibri"/>
          <w:sz w:val="22"/>
          <w:szCs w:val="22"/>
        </w:rPr>
      </w:pPr>
      <w:r w:rsidRPr="00EC5F9F">
        <w:rPr>
          <w:rFonts w:ascii="Calibri" w:hAnsi="Calibri" w:cs="Calibri"/>
          <w:sz w:val="22"/>
          <w:szCs w:val="22"/>
        </w:rPr>
        <w:t>Student může skládat SZZ v </w:t>
      </w:r>
      <w:r w:rsidR="00381A74">
        <w:rPr>
          <w:rFonts w:ascii="Calibri" w:hAnsi="Calibri" w:cs="Calibri"/>
          <w:sz w:val="22"/>
          <w:szCs w:val="22"/>
        </w:rPr>
        <w:t>bakalářském</w:t>
      </w:r>
      <w:r w:rsidRPr="00EC5F9F">
        <w:rPr>
          <w:rFonts w:ascii="Calibri" w:hAnsi="Calibri" w:cs="Calibri"/>
          <w:sz w:val="22"/>
          <w:szCs w:val="22"/>
        </w:rPr>
        <w:t xml:space="preserve"> studijním </w:t>
      </w:r>
      <w:r w:rsidR="00381A74">
        <w:rPr>
          <w:rFonts w:ascii="Calibri" w:hAnsi="Calibri" w:cs="Calibri"/>
          <w:sz w:val="22"/>
          <w:szCs w:val="22"/>
        </w:rPr>
        <w:t>programu po získání minimálně 18</w:t>
      </w:r>
      <w:r w:rsidRPr="00EC5F9F">
        <w:rPr>
          <w:rFonts w:ascii="Calibri" w:hAnsi="Calibri" w:cs="Calibri"/>
          <w:sz w:val="22"/>
          <w:szCs w:val="22"/>
        </w:rPr>
        <w:t xml:space="preserve">0 kreditů </w:t>
      </w:r>
      <w:r w:rsidRPr="00D16A19">
        <w:rPr>
          <w:rFonts w:ascii="Calibri" w:hAnsi="Calibri" w:cs="Calibri"/>
          <w:sz w:val="22"/>
          <w:szCs w:val="22"/>
        </w:rPr>
        <w:t>studijního programu.</w:t>
      </w:r>
    </w:p>
    <w:p w:rsidR="00EC5F9F" w:rsidRPr="00D16A19" w:rsidRDefault="00EC5F9F" w:rsidP="00EC5F9F">
      <w:pPr>
        <w:spacing w:before="120" w:after="120"/>
        <w:jc w:val="both"/>
        <w:rPr>
          <w:rFonts w:ascii="Calibri" w:hAnsi="Calibri" w:cs="Calibri"/>
          <w:sz w:val="22"/>
          <w:szCs w:val="22"/>
        </w:rPr>
      </w:pPr>
      <w:r w:rsidRPr="00D16A19">
        <w:rPr>
          <w:rFonts w:ascii="Calibri" w:hAnsi="Calibri" w:cs="Calibri"/>
          <w:sz w:val="22"/>
          <w:szCs w:val="22"/>
        </w:rPr>
        <w:t>SZZ se skládá ze dvou částí:</w:t>
      </w:r>
    </w:p>
    <w:p w:rsidR="00EC5F9F" w:rsidRPr="00D16A19" w:rsidRDefault="00EC5F9F" w:rsidP="00016FF9">
      <w:pPr>
        <w:numPr>
          <w:ilvl w:val="3"/>
          <w:numId w:val="85"/>
        </w:numPr>
        <w:spacing w:before="120" w:after="120"/>
        <w:ind w:left="284" w:hanging="284"/>
        <w:contextualSpacing/>
        <w:jc w:val="both"/>
        <w:rPr>
          <w:rFonts w:ascii="Calibri" w:eastAsia="Calibri" w:hAnsi="Calibri" w:cs="Calibri"/>
          <w:sz w:val="22"/>
          <w:szCs w:val="22"/>
          <w:lang w:eastAsia="en-US"/>
        </w:rPr>
      </w:pPr>
      <w:r w:rsidRPr="00D16A19">
        <w:rPr>
          <w:rFonts w:ascii="Calibri" w:eastAsia="Calibri" w:hAnsi="Calibri" w:cs="Calibri"/>
          <w:sz w:val="22"/>
          <w:szCs w:val="22"/>
          <w:lang w:eastAsia="en-US"/>
        </w:rPr>
        <w:t xml:space="preserve">1. část: obhajoba </w:t>
      </w:r>
      <w:r w:rsidR="00D16A19" w:rsidRPr="00D16A19">
        <w:rPr>
          <w:rFonts w:ascii="Calibri" w:eastAsia="Calibri" w:hAnsi="Calibri" w:cs="Calibri"/>
          <w:sz w:val="22"/>
          <w:szCs w:val="22"/>
          <w:lang w:eastAsia="en-US"/>
        </w:rPr>
        <w:t>B</w:t>
      </w:r>
      <w:r w:rsidRPr="00D16A19">
        <w:rPr>
          <w:rFonts w:ascii="Calibri" w:eastAsia="Calibri" w:hAnsi="Calibri" w:cs="Calibri"/>
          <w:sz w:val="22"/>
          <w:szCs w:val="22"/>
          <w:lang w:eastAsia="en-US"/>
        </w:rPr>
        <w:t>P a</w:t>
      </w:r>
    </w:p>
    <w:p w:rsidR="00EC5F9F" w:rsidRPr="00D16A19" w:rsidRDefault="00EC5F9F" w:rsidP="00016FF9">
      <w:pPr>
        <w:numPr>
          <w:ilvl w:val="3"/>
          <w:numId w:val="85"/>
        </w:numPr>
        <w:spacing w:before="120" w:after="120"/>
        <w:ind w:left="284" w:hanging="284"/>
        <w:jc w:val="both"/>
        <w:rPr>
          <w:rFonts w:ascii="Calibri" w:eastAsia="Calibri" w:hAnsi="Calibri" w:cs="Calibri"/>
          <w:sz w:val="22"/>
          <w:szCs w:val="22"/>
          <w:lang w:eastAsia="en-US"/>
        </w:rPr>
      </w:pPr>
      <w:r w:rsidRPr="00D16A19">
        <w:rPr>
          <w:rFonts w:ascii="Calibri" w:eastAsia="Calibri" w:hAnsi="Calibri" w:cs="Calibri"/>
          <w:sz w:val="22"/>
          <w:szCs w:val="22"/>
          <w:lang w:eastAsia="en-US"/>
        </w:rPr>
        <w:t xml:space="preserve">2. část: zkouška z odborné problematiky související se studovanými </w:t>
      </w:r>
      <w:r w:rsidR="00D16A19" w:rsidRPr="00D16A19">
        <w:rPr>
          <w:rFonts w:ascii="Calibri" w:eastAsia="Calibri" w:hAnsi="Calibri" w:cs="Calibri"/>
          <w:sz w:val="22"/>
          <w:szCs w:val="22"/>
          <w:lang w:eastAsia="en-US"/>
        </w:rPr>
        <w:t xml:space="preserve">programy </w:t>
      </w:r>
      <w:r w:rsidRPr="00D16A19">
        <w:rPr>
          <w:rFonts w:ascii="Calibri" w:eastAsia="Calibri" w:hAnsi="Calibri" w:cs="Calibri"/>
          <w:sz w:val="22"/>
          <w:szCs w:val="22"/>
          <w:lang w:eastAsia="en-US"/>
        </w:rPr>
        <w:t xml:space="preserve">a zaměřením </w:t>
      </w:r>
      <w:r w:rsidR="00D16A19" w:rsidRPr="00D16A19">
        <w:rPr>
          <w:rFonts w:ascii="Calibri" w:eastAsia="Calibri" w:hAnsi="Calibri" w:cs="Calibri"/>
          <w:sz w:val="22"/>
          <w:szCs w:val="22"/>
          <w:lang w:eastAsia="en-US"/>
        </w:rPr>
        <w:t>B</w:t>
      </w:r>
      <w:r w:rsidRPr="00D16A19">
        <w:rPr>
          <w:rFonts w:ascii="Calibri" w:eastAsia="Calibri" w:hAnsi="Calibri" w:cs="Calibri"/>
          <w:sz w:val="22"/>
          <w:szCs w:val="22"/>
          <w:lang w:eastAsia="en-US"/>
        </w:rPr>
        <w:t>P</w:t>
      </w:r>
    </w:p>
    <w:p w:rsidR="00EC5F9F" w:rsidRPr="00D16A19" w:rsidRDefault="00EC5F9F" w:rsidP="00EC5F9F">
      <w:pPr>
        <w:spacing w:before="120" w:after="120"/>
        <w:jc w:val="both"/>
        <w:rPr>
          <w:rFonts w:ascii="Calibri" w:hAnsi="Calibri" w:cs="Calibri"/>
          <w:sz w:val="22"/>
          <w:szCs w:val="22"/>
        </w:rPr>
      </w:pPr>
      <w:r w:rsidRPr="00D16A19">
        <w:rPr>
          <w:rFonts w:ascii="Calibri" w:hAnsi="Calibri" w:cs="Calibri"/>
          <w:sz w:val="22"/>
          <w:szCs w:val="22"/>
        </w:rPr>
        <w:t>Pro 2. část SZZ jsou pro jednotlivé studijní programy stanoveny tematické okruhy, které ústavy zveřejní prostřednictvím informačního systému FaME nejpozději v únoru daného akademického roku.</w:t>
      </w:r>
    </w:p>
    <w:p w:rsidR="00EC5F9F" w:rsidRPr="00D16A19" w:rsidRDefault="00EC5F9F" w:rsidP="00EC5F9F">
      <w:pPr>
        <w:spacing w:before="120" w:after="120"/>
        <w:jc w:val="both"/>
        <w:rPr>
          <w:rFonts w:ascii="Calibri" w:hAnsi="Calibri" w:cs="Calibri"/>
          <w:sz w:val="22"/>
          <w:szCs w:val="22"/>
        </w:rPr>
      </w:pPr>
      <w:r w:rsidRPr="00D16A19">
        <w:rPr>
          <w:rFonts w:ascii="Calibri" w:hAnsi="Calibri" w:cs="Calibri"/>
          <w:sz w:val="22"/>
          <w:szCs w:val="22"/>
        </w:rPr>
        <w:lastRenderedPageBreak/>
        <w:t xml:space="preserve">Zkouška z odborné problematiky pro studijní program </w:t>
      </w:r>
      <w:r w:rsidR="00D16A19" w:rsidRPr="00D16A19">
        <w:rPr>
          <w:rFonts w:ascii="Calibri" w:hAnsi="Calibri" w:cs="Calibri"/>
          <w:sz w:val="22"/>
          <w:szCs w:val="22"/>
        </w:rPr>
        <w:t>Finance a finanční technologie</w:t>
      </w:r>
      <w:r w:rsidRPr="00D16A19">
        <w:rPr>
          <w:rFonts w:ascii="Calibri" w:hAnsi="Calibri" w:cs="Calibri"/>
          <w:sz w:val="22"/>
          <w:szCs w:val="22"/>
        </w:rPr>
        <w:t xml:space="preserve"> se skládá z následujících </w:t>
      </w:r>
      <w:r w:rsidR="00D16A19" w:rsidRPr="00D16A19">
        <w:rPr>
          <w:rFonts w:ascii="Calibri" w:hAnsi="Calibri" w:cs="Calibri"/>
          <w:sz w:val="22"/>
          <w:szCs w:val="22"/>
        </w:rPr>
        <w:t>tří</w:t>
      </w:r>
      <w:r w:rsidRPr="00D16A19">
        <w:rPr>
          <w:rFonts w:ascii="Calibri" w:hAnsi="Calibri" w:cs="Calibri"/>
          <w:sz w:val="22"/>
          <w:szCs w:val="22"/>
        </w:rPr>
        <w:t xml:space="preserve"> zkouškových okruhů, které v sobě zahrnují uvedené předměty:</w:t>
      </w:r>
    </w:p>
    <w:p w:rsidR="00D16A19" w:rsidRPr="006F3B03" w:rsidRDefault="00D16A19" w:rsidP="00016FF9">
      <w:pPr>
        <w:numPr>
          <w:ilvl w:val="0"/>
          <w:numId w:val="106"/>
        </w:numPr>
        <w:spacing w:line="256" w:lineRule="auto"/>
        <w:contextualSpacing/>
        <w:jc w:val="both"/>
        <w:rPr>
          <w:rFonts w:asciiTheme="minorHAnsi" w:hAnsiTheme="minorHAnsi" w:cstheme="minorHAnsi"/>
          <w:color w:val="000000"/>
          <w:sz w:val="22"/>
        </w:rPr>
      </w:pPr>
      <w:r w:rsidRPr="006F3B03">
        <w:rPr>
          <w:rFonts w:asciiTheme="minorHAnsi" w:hAnsiTheme="minorHAnsi" w:cstheme="minorHAnsi"/>
          <w:b/>
          <w:color w:val="000000"/>
          <w:sz w:val="22"/>
        </w:rPr>
        <w:t>Ekonomie</w:t>
      </w:r>
      <w:r w:rsidRPr="006F3B03">
        <w:rPr>
          <w:rFonts w:asciiTheme="minorHAnsi" w:hAnsiTheme="minorHAnsi" w:cstheme="minorHAnsi"/>
          <w:color w:val="000000"/>
          <w:sz w:val="22"/>
        </w:rPr>
        <w:t xml:space="preserve"> </w:t>
      </w:r>
      <w:r w:rsidRPr="006F3B03">
        <w:rPr>
          <w:rFonts w:asciiTheme="minorHAnsi" w:hAnsiTheme="minorHAnsi" w:cstheme="minorHAnsi"/>
          <w:i/>
          <w:color w:val="000000"/>
          <w:sz w:val="22"/>
        </w:rPr>
        <w:t>(rozsah je dán předměty Mikroekonomie I, Makroekonomie I)</w:t>
      </w:r>
    </w:p>
    <w:p w:rsidR="00D16A19" w:rsidRPr="006F3B03" w:rsidRDefault="00D16A19" w:rsidP="00016FF9">
      <w:pPr>
        <w:numPr>
          <w:ilvl w:val="0"/>
          <w:numId w:val="106"/>
        </w:numPr>
        <w:spacing w:line="256" w:lineRule="auto"/>
        <w:contextualSpacing/>
        <w:jc w:val="both"/>
        <w:rPr>
          <w:rFonts w:asciiTheme="minorHAnsi" w:hAnsiTheme="minorHAnsi" w:cstheme="minorHAnsi"/>
          <w:color w:val="000000"/>
          <w:sz w:val="22"/>
        </w:rPr>
      </w:pPr>
      <w:r w:rsidRPr="006F3B03">
        <w:rPr>
          <w:rFonts w:asciiTheme="minorHAnsi" w:hAnsiTheme="minorHAnsi" w:cstheme="minorHAnsi"/>
          <w:b/>
          <w:color w:val="000000"/>
          <w:sz w:val="22"/>
        </w:rPr>
        <w:t>Finance a ekonomika podniku</w:t>
      </w:r>
      <w:r w:rsidRPr="006F3B03">
        <w:rPr>
          <w:rFonts w:asciiTheme="minorHAnsi" w:hAnsiTheme="minorHAnsi" w:cstheme="minorHAnsi"/>
          <w:color w:val="000000"/>
          <w:sz w:val="22"/>
        </w:rPr>
        <w:t xml:space="preserve"> </w:t>
      </w:r>
      <w:r w:rsidRPr="006F3B03">
        <w:rPr>
          <w:rFonts w:asciiTheme="minorHAnsi" w:hAnsiTheme="minorHAnsi" w:cstheme="minorHAnsi"/>
          <w:i/>
          <w:color w:val="000000"/>
          <w:sz w:val="22"/>
        </w:rPr>
        <w:t>(rozsah je dán předměty</w:t>
      </w:r>
      <w:del w:id="2578" w:author="Drahomíra Pavelková" w:date="2019-09-04T19:13:00Z">
        <w:r w:rsidRPr="006F3B03" w:rsidDel="003A445E">
          <w:rPr>
            <w:rFonts w:asciiTheme="minorHAnsi" w:hAnsiTheme="minorHAnsi" w:cstheme="minorHAnsi"/>
            <w:i/>
            <w:color w:val="000000"/>
            <w:sz w:val="22"/>
          </w:rPr>
          <w:delText xml:space="preserve"> </w:delText>
        </w:r>
      </w:del>
      <w:ins w:id="2579" w:author="Drahomíra Pavelková" w:date="2019-09-04T19:13:00Z">
        <w:r w:rsidR="003A445E">
          <w:rPr>
            <w:rFonts w:asciiTheme="minorHAnsi" w:hAnsiTheme="minorHAnsi" w:cstheme="minorHAnsi"/>
            <w:i/>
            <w:color w:val="000000"/>
            <w:sz w:val="22"/>
          </w:rPr>
          <w:t xml:space="preserve"> Základy podnikové ekonomiky</w:t>
        </w:r>
      </w:ins>
      <w:del w:id="2580" w:author="Drahomíra Pavelková" w:date="2019-09-04T19:13:00Z">
        <w:r w:rsidRPr="006F3B03" w:rsidDel="003A445E">
          <w:rPr>
            <w:rFonts w:asciiTheme="minorHAnsi" w:hAnsiTheme="minorHAnsi" w:cstheme="minorHAnsi"/>
            <w:i/>
            <w:color w:val="000000"/>
            <w:sz w:val="22"/>
          </w:rPr>
          <w:delText>Podniková ekonomika I, Podniková ekonomika II</w:delText>
        </w:r>
      </w:del>
      <w:r w:rsidRPr="006F3B03">
        <w:rPr>
          <w:rFonts w:asciiTheme="minorHAnsi" w:hAnsiTheme="minorHAnsi" w:cstheme="minorHAnsi"/>
          <w:i/>
          <w:color w:val="000000"/>
          <w:sz w:val="22"/>
        </w:rPr>
        <w:t xml:space="preserve">, Manažerské účetnictví, Podnikové finance I, Bankovnictví a pojišťovnictví I) </w:t>
      </w:r>
    </w:p>
    <w:p w:rsidR="00D16A19" w:rsidRPr="00D16A19" w:rsidRDefault="00D16A19" w:rsidP="00016FF9">
      <w:pPr>
        <w:numPr>
          <w:ilvl w:val="0"/>
          <w:numId w:val="106"/>
        </w:numPr>
        <w:spacing w:line="256" w:lineRule="auto"/>
        <w:contextualSpacing/>
        <w:jc w:val="both"/>
        <w:rPr>
          <w:rFonts w:asciiTheme="minorHAnsi" w:eastAsiaTheme="minorHAnsi" w:hAnsiTheme="minorHAnsi" w:cstheme="minorHAnsi"/>
          <w:sz w:val="24"/>
          <w:szCs w:val="22"/>
          <w:lang w:eastAsia="en-US"/>
        </w:rPr>
      </w:pPr>
      <w:r w:rsidRPr="00D16A19">
        <w:rPr>
          <w:rFonts w:asciiTheme="minorHAnsi" w:hAnsiTheme="minorHAnsi" w:cstheme="minorHAnsi"/>
          <w:b/>
          <w:color w:val="000000"/>
          <w:sz w:val="22"/>
        </w:rPr>
        <w:t xml:space="preserve">Finanční trhy a finanční technologie </w:t>
      </w:r>
      <w:r w:rsidRPr="00D16A19">
        <w:rPr>
          <w:rFonts w:asciiTheme="minorHAnsi" w:hAnsiTheme="minorHAnsi" w:cstheme="minorHAnsi"/>
          <w:i/>
          <w:color w:val="000000"/>
          <w:sz w:val="22"/>
        </w:rPr>
        <w:t>(rozsah je dán předměty Finanční trhy, Investiční strategie, Bankovnictví a pojišťovnictví I, Úvod do finančních technologií, Aplikace finančních technologií, Risk management a kybernetická bezpečnost)</w:t>
      </w:r>
    </w:p>
    <w:p w:rsidR="00EC5F9F" w:rsidRPr="00EC5F9F" w:rsidRDefault="00EC5F9F" w:rsidP="00EC5F9F">
      <w:pPr>
        <w:spacing w:before="120" w:after="120"/>
        <w:jc w:val="both"/>
        <w:rPr>
          <w:rFonts w:ascii="Calibri" w:hAnsi="Calibri" w:cs="Calibri"/>
          <w:color w:val="FF0000"/>
          <w:sz w:val="22"/>
          <w:szCs w:val="22"/>
        </w:rPr>
      </w:pPr>
      <w:r w:rsidRPr="00EC5F9F">
        <w:rPr>
          <w:rFonts w:ascii="Calibri" w:hAnsi="Calibri" w:cs="Calibri"/>
          <w:sz w:val="22"/>
          <w:szCs w:val="22"/>
        </w:rPr>
        <w:t>Hodnocení státní závěrečné zkoušky se řídí Článkem 29</w:t>
      </w:r>
      <w:r w:rsidRPr="00EC5F9F">
        <w:rPr>
          <w:rFonts w:ascii="Calibri" w:hAnsi="Calibri" w:cs="Calibri"/>
          <w:color w:val="00B050"/>
          <w:sz w:val="22"/>
          <w:szCs w:val="22"/>
        </w:rPr>
        <w:t xml:space="preserve"> </w:t>
      </w:r>
      <w:hyperlink r:id="rId136" w:history="1">
        <w:r w:rsidRPr="00EC5F9F">
          <w:rPr>
            <w:rFonts w:ascii="Calibri" w:hAnsi="Calibri" w:cs="Calibri"/>
            <w:i/>
            <w:color w:val="0000FF"/>
            <w:sz w:val="22"/>
            <w:szCs w:val="22"/>
            <w:u w:val="single"/>
          </w:rPr>
          <w:t>Studijního a zkušebního řádu UTB ve Zlíně,</w:t>
        </w:r>
      </w:hyperlink>
      <w:r w:rsidRPr="00EC5F9F">
        <w:rPr>
          <w:rFonts w:ascii="Calibri" w:hAnsi="Calibri" w:cs="Calibri"/>
          <w:color w:val="00B050"/>
          <w:sz w:val="22"/>
          <w:szCs w:val="22"/>
        </w:rPr>
        <w:t xml:space="preserve"> </w:t>
      </w:r>
      <w:r w:rsidRPr="00EC5F9F">
        <w:rPr>
          <w:rFonts w:ascii="Calibri" w:hAnsi="Calibri" w:cs="Calibri"/>
          <w:sz w:val="22"/>
          <w:szCs w:val="22"/>
        </w:rPr>
        <w:t xml:space="preserve">Článkem 29 vnitřního předpisu FaME </w:t>
      </w:r>
      <w:hyperlink r:id="rId137" w:history="1">
        <w:r w:rsidRPr="00EC5F9F">
          <w:rPr>
            <w:rFonts w:ascii="Calibri" w:hAnsi="Calibri" w:cs="Calibri"/>
            <w:i/>
            <w:color w:val="0000FF"/>
            <w:sz w:val="22"/>
            <w:szCs w:val="22"/>
            <w:u w:val="single"/>
          </w:rPr>
          <w:t>Pravidla průběhu studia ve studijních programech uskutečňovaných na Fakultě managementu a ekonomiky</w:t>
        </w:r>
      </w:hyperlink>
      <w:r w:rsidRPr="00EC5F9F">
        <w:rPr>
          <w:rFonts w:ascii="Calibri" w:hAnsi="Calibri" w:cs="Calibri"/>
          <w:color w:val="00B050"/>
          <w:sz w:val="22"/>
          <w:szCs w:val="22"/>
        </w:rPr>
        <w:t xml:space="preserve"> </w:t>
      </w:r>
      <w:r w:rsidRPr="00EC5F9F">
        <w:rPr>
          <w:rFonts w:ascii="Calibri" w:hAnsi="Calibri" w:cs="Calibri"/>
          <w:sz w:val="22"/>
          <w:szCs w:val="22"/>
        </w:rPr>
        <w:t xml:space="preserve">a vnitřní normou SD č. 1/2018 </w:t>
      </w:r>
      <w:hyperlink r:id="rId138" w:history="1">
        <w:r w:rsidRPr="00EC5F9F">
          <w:rPr>
            <w:rFonts w:ascii="Calibri" w:hAnsi="Calibri" w:cs="Calibri"/>
            <w:i/>
            <w:color w:val="0000FF"/>
            <w:sz w:val="22"/>
            <w:szCs w:val="22"/>
            <w:u w:val="single"/>
          </w:rPr>
          <w:t>Organizace, průběh a hodnocení státních závěrečných zkoušek</w:t>
        </w:r>
      </w:hyperlink>
      <w:r w:rsidRPr="00EC5F9F">
        <w:rPr>
          <w:rFonts w:ascii="Calibri" w:hAnsi="Calibri" w:cs="Calibri"/>
          <w:color w:val="00B050"/>
          <w:sz w:val="22"/>
          <w:szCs w:val="22"/>
        </w:rPr>
        <w:t xml:space="preserve">. </w:t>
      </w:r>
    </w:p>
    <w:p w:rsidR="00EC5F9F" w:rsidRPr="00EC5F9F" w:rsidRDefault="00381A74" w:rsidP="00EC5F9F">
      <w:pPr>
        <w:spacing w:before="120" w:after="120"/>
        <w:jc w:val="both"/>
        <w:rPr>
          <w:rFonts w:ascii="Calibri" w:hAnsi="Calibri" w:cs="Calibri"/>
          <w:sz w:val="22"/>
          <w:szCs w:val="22"/>
        </w:rPr>
      </w:pPr>
      <w:r>
        <w:rPr>
          <w:rFonts w:ascii="Calibri" w:hAnsi="Calibri" w:cs="Calibri"/>
          <w:sz w:val="22"/>
          <w:szCs w:val="22"/>
        </w:rPr>
        <w:t>O hodnocení SZZ a obhajoby B</w:t>
      </w:r>
      <w:r w:rsidR="00EC5F9F" w:rsidRPr="00EC5F9F">
        <w:rPr>
          <w:rFonts w:ascii="Calibri" w:hAnsi="Calibri" w:cs="Calibri"/>
          <w:sz w:val="22"/>
          <w:szCs w:val="22"/>
        </w:rPr>
        <w:t>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Výsledek SZZ vyhlásí předseda, v jeho nepřítomnosti místopředseda nebo jiný předsedou pověřený člen zkušební komise v den konání SZZ.</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Hodnocení obhajované DP vychází z návrhů hodnocení vedoucího a oponenta DP. Komise na základě obhajoby DP provede její celkovou klasifikaci.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EC5F9F" w:rsidRPr="00EC5F9F" w:rsidTr="00EC5F9F">
        <w:trPr>
          <w:jc w:val="center"/>
        </w:trPr>
        <w:tc>
          <w:tcPr>
            <w:tcW w:w="2025" w:type="dxa"/>
            <w:tcBorders>
              <w:top w:val="single" w:sz="12" w:space="0" w:color="auto"/>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Číselné vyjádření</w:t>
            </w:r>
          </w:p>
        </w:tc>
      </w:tr>
      <w:tr w:rsidR="00EC5F9F" w:rsidRPr="00EC5F9F" w:rsidTr="00EC5F9F">
        <w:trPr>
          <w:jc w:val="center"/>
        </w:trPr>
        <w:tc>
          <w:tcPr>
            <w:tcW w:w="2025" w:type="dxa"/>
            <w:tcBorders>
              <w:top w:val="single" w:sz="12" w:space="0" w:color="auto"/>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A</w:t>
            </w:r>
          </w:p>
        </w:tc>
        <w:tc>
          <w:tcPr>
            <w:tcW w:w="2506" w:type="dxa"/>
            <w:tcBorders>
              <w:top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B</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velmi dobře</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1,5</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C</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dobře</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uspokojivě</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2,5</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E</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dostatečně</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3</w:t>
            </w:r>
          </w:p>
        </w:tc>
      </w:tr>
      <w:tr w:rsidR="00EC5F9F" w:rsidRPr="00EC5F9F" w:rsidTr="00EC5F9F">
        <w:trPr>
          <w:jc w:val="center"/>
        </w:trPr>
        <w:tc>
          <w:tcPr>
            <w:tcW w:w="2025" w:type="dxa"/>
            <w:tcBorders>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F</w:t>
            </w:r>
          </w:p>
        </w:tc>
        <w:tc>
          <w:tcPr>
            <w:tcW w:w="2506" w:type="dxa"/>
            <w:tcBorders>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w:t>
            </w:r>
          </w:p>
        </w:tc>
      </w:tr>
    </w:tbl>
    <w:p w:rsidR="00EC5F9F" w:rsidRPr="00EC5F9F" w:rsidRDefault="00EC5F9F" w:rsidP="00EC5F9F">
      <w:pPr>
        <w:jc w:val="both"/>
        <w:rPr>
          <w:rFonts w:ascii="Calibri" w:hAnsi="Calibri" w:cs="Calibri"/>
          <w:sz w:val="22"/>
          <w:szCs w:val="22"/>
        </w:rPr>
      </w:pP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Jednotlivé části SZZ jsou hodnoceny stupni, z nichž se vypočítá aritmetický průměr. Při celkovém hodnocení se vychází z klasifikační stupnice ECTS.</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EC5F9F" w:rsidRPr="00EC5F9F" w:rsidTr="00EC5F9F">
        <w:tc>
          <w:tcPr>
            <w:tcW w:w="1985" w:type="dxa"/>
            <w:tcBorders>
              <w:top w:val="single" w:sz="12" w:space="0" w:color="auto"/>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Rozsah</w:t>
            </w:r>
          </w:p>
        </w:tc>
      </w:tr>
      <w:tr w:rsidR="00EC5F9F" w:rsidRPr="00EC5F9F" w:rsidTr="00EC5F9F">
        <w:tc>
          <w:tcPr>
            <w:tcW w:w="1985" w:type="dxa"/>
            <w:tcBorders>
              <w:top w:val="single" w:sz="12" w:space="0" w:color="auto"/>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A</w:t>
            </w:r>
          </w:p>
        </w:tc>
        <w:tc>
          <w:tcPr>
            <w:tcW w:w="2409" w:type="dxa"/>
            <w:tcBorders>
              <w:top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1,00 – 1,24</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B</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velmi dobře</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1,25 – 1,50</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C</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dobře</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1,51 – 2,00</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uspokojivě</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2,01 – 2,50</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E</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dostatečně</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2,51 – 3,00</w:t>
            </w:r>
          </w:p>
        </w:tc>
      </w:tr>
      <w:tr w:rsidR="00EC5F9F" w:rsidRPr="00EC5F9F" w:rsidTr="00EC5F9F">
        <w:tc>
          <w:tcPr>
            <w:tcW w:w="1985" w:type="dxa"/>
            <w:tcBorders>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F</w:t>
            </w:r>
          </w:p>
        </w:tc>
        <w:tc>
          <w:tcPr>
            <w:tcW w:w="2409" w:type="dxa"/>
            <w:tcBorders>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w:t>
            </w:r>
          </w:p>
        </w:tc>
      </w:tr>
    </w:tbl>
    <w:p w:rsidR="00EC5F9F" w:rsidRPr="00EC5F9F" w:rsidRDefault="00EC5F9F" w:rsidP="00EC5F9F">
      <w:pPr>
        <w:rPr>
          <w:rFonts w:ascii="Calibri" w:hAnsi="Calibri" w:cs="Calibri"/>
          <w:sz w:val="22"/>
          <w:szCs w:val="22"/>
          <w:highlight w:val="yellow"/>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Pokud </w:t>
      </w:r>
      <w:r w:rsidR="00381A74">
        <w:rPr>
          <w:rFonts w:ascii="Calibri" w:hAnsi="Calibri" w:cs="Calibri"/>
          <w:sz w:val="22"/>
          <w:szCs w:val="22"/>
        </w:rPr>
        <w:t>byla 1. část SZZ, tj. obhajoba B</w:t>
      </w:r>
      <w:r w:rsidRPr="00EC5F9F">
        <w:rPr>
          <w:rFonts w:ascii="Calibri" w:hAnsi="Calibri" w:cs="Calibri"/>
          <w:sz w:val="22"/>
          <w:szCs w:val="22"/>
        </w:rPr>
        <w:t>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w:t>
      </w:r>
      <w:r w:rsidR="00381A74">
        <w:rPr>
          <w:rFonts w:ascii="Calibri" w:hAnsi="Calibri" w:cs="Calibri"/>
          <w:sz w:val="22"/>
          <w:szCs w:val="22"/>
        </w:rPr>
        <w:t>jen 1. část SZZ, tzn. obhajobu B</w:t>
      </w:r>
      <w:r w:rsidRPr="00EC5F9F">
        <w:rPr>
          <w:rFonts w:ascii="Calibri" w:hAnsi="Calibri" w:cs="Calibri"/>
          <w:sz w:val="22"/>
          <w:szCs w:val="22"/>
        </w:rPr>
        <w:t>P.</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Pokud je student klasifikován stupněm „nedostatečně“ (F) v obou částech SZZ, zkušební komise se usnese na odůvodnění, které uvede do protokolu o SZZ, student je s tímto odůvodněním seznámen. </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Pokud byl student hodnocen stupněm</w:t>
      </w:r>
      <w:r w:rsidR="00381A74">
        <w:rPr>
          <w:rFonts w:ascii="Calibri" w:hAnsi="Calibri" w:cs="Calibri"/>
          <w:sz w:val="22"/>
          <w:szCs w:val="22"/>
        </w:rPr>
        <w:t xml:space="preserve"> „nedostatečně“ (F) z obhajoby B</w:t>
      </w:r>
      <w:r w:rsidRPr="00EC5F9F">
        <w:rPr>
          <w:rFonts w:ascii="Calibri" w:hAnsi="Calibri" w:cs="Calibri"/>
          <w:sz w:val="22"/>
          <w:szCs w:val="22"/>
        </w:rPr>
        <w:t>P, bude tato původní práce přístupna vedoucímu, oponentovi i komisi, která bude hodnotit nově předloženou práci u obhajoby v opravném termínu SZZ.</w:t>
      </w:r>
    </w:p>
    <w:p w:rsidR="00EC5F9F" w:rsidRPr="00EC5F9F" w:rsidRDefault="00381A74" w:rsidP="00EC5F9F">
      <w:pPr>
        <w:tabs>
          <w:tab w:val="left" w:pos="2835"/>
        </w:tabs>
        <w:spacing w:before="120" w:after="120"/>
        <w:jc w:val="both"/>
        <w:rPr>
          <w:rFonts w:ascii="Calibri" w:hAnsi="Calibri" w:cs="Calibri"/>
          <w:sz w:val="22"/>
          <w:szCs w:val="22"/>
        </w:rPr>
      </w:pPr>
      <w:r>
        <w:rPr>
          <w:rFonts w:ascii="Calibri" w:hAnsi="Calibri" w:cs="Calibri"/>
          <w:sz w:val="22"/>
          <w:szCs w:val="22"/>
        </w:rPr>
        <w:t>V případě neúspěšné obhajoby B</w:t>
      </w:r>
      <w:r w:rsidR="00EC5F9F" w:rsidRPr="00EC5F9F">
        <w:rPr>
          <w:rFonts w:ascii="Calibri" w:hAnsi="Calibri" w:cs="Calibri"/>
          <w:sz w:val="22"/>
          <w:szCs w:val="22"/>
        </w:rPr>
        <w:t>P nelze v opravném termí</w:t>
      </w:r>
      <w:r>
        <w:rPr>
          <w:rFonts w:ascii="Calibri" w:hAnsi="Calibri" w:cs="Calibri"/>
          <w:sz w:val="22"/>
          <w:szCs w:val="22"/>
        </w:rPr>
        <w:t>nu opětovně předložit totožnou B</w:t>
      </w:r>
      <w:r w:rsidR="00EC5F9F" w:rsidRPr="00EC5F9F">
        <w:rPr>
          <w:rFonts w:ascii="Calibri" w:hAnsi="Calibri" w:cs="Calibri"/>
          <w:sz w:val="22"/>
          <w:szCs w:val="22"/>
        </w:rPr>
        <w:t xml:space="preserve">P. Nová </w:t>
      </w:r>
      <w:r>
        <w:rPr>
          <w:rFonts w:ascii="Calibri" w:hAnsi="Calibri" w:cs="Calibri"/>
          <w:sz w:val="22"/>
          <w:szCs w:val="22"/>
        </w:rPr>
        <w:t>B</w:t>
      </w:r>
      <w:r w:rsidR="00EC5F9F" w:rsidRPr="00EC5F9F">
        <w:rPr>
          <w:rFonts w:ascii="Calibri" w:hAnsi="Calibri" w:cs="Calibri"/>
          <w:sz w:val="22"/>
          <w:szCs w:val="22"/>
        </w:rPr>
        <w:t>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rsidR="00EC5F9F" w:rsidRPr="00EC5F9F" w:rsidRDefault="00EC5F9F" w:rsidP="00EC5F9F">
      <w:pPr>
        <w:tabs>
          <w:tab w:val="left" w:pos="2835"/>
        </w:tabs>
        <w:spacing w:before="120" w:after="120"/>
        <w:jc w:val="both"/>
        <w:rPr>
          <w:rFonts w:ascii="Calibri" w:hAnsi="Calibri" w:cs="Calibri"/>
          <w:b/>
          <w:sz w:val="22"/>
          <w:szCs w:val="22"/>
        </w:rPr>
      </w:pPr>
      <w:r w:rsidRPr="00EC5F9F">
        <w:rPr>
          <w:rFonts w:ascii="Calibri" w:hAnsi="Calibri" w:cs="Calibri"/>
          <w:b/>
          <w:sz w:val="22"/>
          <w:szCs w:val="22"/>
        </w:rPr>
        <w:t>Pro celkové hodnocení studia jsou stanovena následující pravidla:</w:t>
      </w:r>
    </w:p>
    <w:p w:rsidR="00EC5F9F" w:rsidRPr="00EC5F9F" w:rsidRDefault="00EC5F9F" w:rsidP="00EC5F9F">
      <w:pPr>
        <w:jc w:val="both"/>
        <w:rPr>
          <w:rFonts w:ascii="Calibri" w:hAnsi="Calibri" w:cs="Calibri"/>
          <w:iCs/>
          <w:sz w:val="22"/>
          <w:szCs w:val="22"/>
        </w:rPr>
      </w:pPr>
      <w:r w:rsidRPr="00EC5F9F">
        <w:rPr>
          <w:rFonts w:ascii="Calibri" w:hAnsi="Calibri" w:cs="Calibri"/>
          <w:iCs/>
          <w:sz w:val="22"/>
          <w:szCs w:val="22"/>
        </w:rPr>
        <w:t>Na FaME se vynikajícími studijními výsledky rozumí skutečnost, kdy vážený průměr za celou dobu studia nepřesáhne hodnotu 1,30.</w:t>
      </w:r>
    </w:p>
    <w:p w:rsidR="00EC5F9F" w:rsidRPr="00EC5F9F" w:rsidRDefault="00EC5F9F" w:rsidP="00EC5F9F">
      <w:pPr>
        <w:jc w:val="both"/>
        <w:rPr>
          <w:rFonts w:ascii="Calibri" w:hAnsi="Calibri" w:cs="Calibri"/>
          <w:iCs/>
          <w:sz w:val="22"/>
          <w:szCs w:val="22"/>
        </w:rPr>
      </w:pPr>
    </w:p>
    <w:p w:rsidR="00EC5F9F" w:rsidRPr="00EC5F9F" w:rsidRDefault="00EC5F9F" w:rsidP="00EC5F9F">
      <w:pPr>
        <w:jc w:val="both"/>
        <w:rPr>
          <w:rFonts w:ascii="Calibri" w:hAnsi="Calibri" w:cs="Calibri"/>
          <w:iCs/>
          <w:sz w:val="22"/>
          <w:szCs w:val="22"/>
        </w:rPr>
      </w:pPr>
      <w:r w:rsidRPr="00EC5F9F">
        <w:rPr>
          <w:rFonts w:ascii="Calibri" w:hAnsi="Calibri" w:cs="Calibri"/>
          <w:iCs/>
          <w:sz w:val="22"/>
          <w:szCs w:val="22"/>
        </w:rPr>
        <w:t>Celkové hodnocení studia:</w:t>
      </w:r>
    </w:p>
    <w:p w:rsidR="00EC5F9F" w:rsidRPr="00EC5F9F" w:rsidRDefault="00EC5F9F" w:rsidP="00016FF9">
      <w:pPr>
        <w:numPr>
          <w:ilvl w:val="0"/>
          <w:numId w:val="86"/>
        </w:numPr>
        <w:ind w:left="426" w:hanging="425"/>
        <w:jc w:val="both"/>
        <w:rPr>
          <w:rFonts w:ascii="Calibri" w:hAnsi="Calibri" w:cs="Calibri"/>
          <w:b/>
          <w:bCs/>
          <w:iCs/>
          <w:sz w:val="22"/>
          <w:szCs w:val="22"/>
        </w:rPr>
      </w:pPr>
      <w:r w:rsidRPr="00EC5F9F">
        <w:rPr>
          <w:rFonts w:ascii="Calibri" w:hAnsi="Calibri" w:cs="Calibri"/>
          <w:b/>
          <w:iCs/>
          <w:sz w:val="22"/>
          <w:szCs w:val="22"/>
        </w:rPr>
        <w:t>Prospěl</w:t>
      </w:r>
      <w:r w:rsidRPr="00EC5F9F">
        <w:rPr>
          <w:rFonts w:ascii="Calibri" w:hAnsi="Calibri" w:cs="Calibri"/>
          <w:b/>
          <w:bCs/>
          <w:iCs/>
          <w:sz w:val="22"/>
          <w:szCs w:val="22"/>
        </w:rPr>
        <w:t xml:space="preserve"> </w:t>
      </w:r>
      <w:r w:rsidRPr="00EC5F9F">
        <w:rPr>
          <w:rFonts w:ascii="Calibri" w:hAnsi="Calibri" w:cs="Calibri"/>
          <w:b/>
          <w:iCs/>
          <w:sz w:val="22"/>
          <w:szCs w:val="22"/>
        </w:rPr>
        <w:t>s</w:t>
      </w:r>
      <w:r w:rsidRPr="00EC5F9F">
        <w:rPr>
          <w:rFonts w:ascii="Calibri" w:hAnsi="Calibri" w:cs="Calibri"/>
          <w:b/>
          <w:bCs/>
          <w:iCs/>
          <w:sz w:val="22"/>
          <w:szCs w:val="22"/>
        </w:rPr>
        <w:t> </w:t>
      </w:r>
      <w:r w:rsidRPr="00EC5F9F">
        <w:rPr>
          <w:rFonts w:ascii="Calibri" w:hAnsi="Calibri" w:cs="Calibri"/>
          <w:b/>
          <w:iCs/>
          <w:sz w:val="22"/>
          <w:szCs w:val="22"/>
        </w:rPr>
        <w:t>vyznamenáním</w:t>
      </w:r>
    </w:p>
    <w:p w:rsidR="00EC5F9F" w:rsidRPr="00EC5F9F" w:rsidRDefault="00EC5F9F" w:rsidP="00016FF9">
      <w:pPr>
        <w:numPr>
          <w:ilvl w:val="0"/>
          <w:numId w:val="87"/>
        </w:numPr>
        <w:ind w:left="851"/>
        <w:jc w:val="both"/>
        <w:rPr>
          <w:rFonts w:ascii="Calibri" w:hAnsi="Calibri" w:cs="Calibri"/>
          <w:iCs/>
          <w:sz w:val="22"/>
          <w:szCs w:val="22"/>
        </w:rPr>
      </w:pPr>
      <w:r w:rsidRPr="00EC5F9F">
        <w:rPr>
          <w:rFonts w:ascii="Calibri" w:hAnsi="Calibri" w:cs="Calibri"/>
          <w:iCs/>
          <w:sz w:val="22"/>
          <w:szCs w:val="22"/>
        </w:rPr>
        <w:t xml:space="preserve">vážený průměr za celou dobu studia v akreditovaném studijním programu nepřesáhne: </w:t>
      </w:r>
      <w:r w:rsidRPr="00EC5F9F">
        <w:rPr>
          <w:rFonts w:ascii="Calibri" w:hAnsi="Calibri" w:cs="Calibri"/>
          <w:iCs/>
          <w:sz w:val="22"/>
          <w:szCs w:val="22"/>
        </w:rPr>
        <w:tab/>
        <w:t>pro BSP</w:t>
      </w:r>
      <w:r w:rsidRPr="00EC5F9F">
        <w:rPr>
          <w:rFonts w:ascii="Calibri" w:hAnsi="Calibri" w:cs="Calibri"/>
          <w:iCs/>
          <w:sz w:val="22"/>
          <w:szCs w:val="22"/>
        </w:rPr>
        <w:tab/>
      </w:r>
      <w:r w:rsidRPr="00EC5F9F">
        <w:rPr>
          <w:rFonts w:ascii="Calibri" w:hAnsi="Calibri" w:cs="Calibri"/>
          <w:iCs/>
          <w:sz w:val="22"/>
          <w:szCs w:val="22"/>
        </w:rPr>
        <w:tab/>
        <w:t>1,30</w:t>
      </w:r>
    </w:p>
    <w:p w:rsidR="00EC5F9F" w:rsidRPr="00EC5F9F" w:rsidRDefault="00EC5F9F" w:rsidP="00EC5F9F">
      <w:pPr>
        <w:ind w:left="708" w:firstLine="708"/>
        <w:jc w:val="both"/>
        <w:rPr>
          <w:rFonts w:ascii="Calibri" w:hAnsi="Calibri" w:cs="Calibri"/>
          <w:iCs/>
          <w:sz w:val="22"/>
          <w:szCs w:val="22"/>
        </w:rPr>
      </w:pPr>
      <w:r w:rsidRPr="00EC5F9F">
        <w:rPr>
          <w:rFonts w:ascii="Calibri" w:hAnsi="Calibri" w:cs="Calibri"/>
          <w:iCs/>
          <w:sz w:val="22"/>
          <w:szCs w:val="22"/>
        </w:rPr>
        <w:t>pro MSP</w:t>
      </w:r>
      <w:r w:rsidRPr="00EC5F9F">
        <w:rPr>
          <w:rFonts w:ascii="Calibri" w:hAnsi="Calibri" w:cs="Calibri"/>
          <w:iCs/>
          <w:sz w:val="22"/>
          <w:szCs w:val="22"/>
        </w:rPr>
        <w:tab/>
        <w:t>1,30</w:t>
      </w:r>
    </w:p>
    <w:p w:rsidR="00EC5F9F" w:rsidRPr="00EC5F9F" w:rsidRDefault="00EC5F9F" w:rsidP="00EC5F9F">
      <w:pPr>
        <w:tabs>
          <w:tab w:val="left" w:pos="2880"/>
        </w:tabs>
        <w:spacing w:after="60"/>
        <w:jc w:val="both"/>
        <w:rPr>
          <w:rFonts w:ascii="Calibri" w:hAnsi="Calibri" w:cs="Calibri"/>
          <w:iCs/>
          <w:sz w:val="22"/>
          <w:szCs w:val="22"/>
        </w:rPr>
      </w:pPr>
      <w:r w:rsidRPr="00EC5F9F">
        <w:rPr>
          <w:rFonts w:ascii="Calibri" w:hAnsi="Calibri" w:cs="Calibri"/>
          <w:iCs/>
          <w:sz w:val="22"/>
          <w:szCs w:val="22"/>
        </w:rPr>
        <w:t>VŠ diplom s vyznamenáním, mohou obdržet studenti, kteří byli při SZZ klasifikováni s celkovým prospěchem „výborně“ (A) nebo „velmi dobře“ (B).</w:t>
      </w:r>
    </w:p>
    <w:p w:rsidR="00EC5F9F" w:rsidRPr="00EC5F9F" w:rsidRDefault="00EC5F9F" w:rsidP="00016FF9">
      <w:pPr>
        <w:numPr>
          <w:ilvl w:val="0"/>
          <w:numId w:val="86"/>
        </w:numPr>
        <w:ind w:left="426" w:hanging="425"/>
        <w:jc w:val="both"/>
        <w:rPr>
          <w:rFonts w:ascii="Calibri" w:hAnsi="Calibri" w:cs="Calibri"/>
          <w:b/>
          <w:iCs/>
          <w:sz w:val="22"/>
          <w:szCs w:val="22"/>
        </w:rPr>
      </w:pPr>
      <w:r w:rsidRPr="00EC5F9F">
        <w:rPr>
          <w:rFonts w:ascii="Calibri" w:hAnsi="Calibri" w:cs="Calibri"/>
          <w:b/>
          <w:iCs/>
          <w:sz w:val="22"/>
          <w:szCs w:val="22"/>
        </w:rPr>
        <w:t>Prospěl</w:t>
      </w:r>
    </w:p>
    <w:p w:rsidR="00EC5F9F" w:rsidRPr="00EC5F9F" w:rsidRDefault="00EC5F9F" w:rsidP="00016FF9">
      <w:pPr>
        <w:numPr>
          <w:ilvl w:val="0"/>
          <w:numId w:val="87"/>
        </w:numPr>
        <w:ind w:left="851"/>
        <w:jc w:val="both"/>
        <w:rPr>
          <w:rFonts w:ascii="Calibri" w:hAnsi="Calibri" w:cs="Calibri"/>
          <w:iCs/>
          <w:sz w:val="22"/>
          <w:szCs w:val="22"/>
        </w:rPr>
      </w:pPr>
      <w:r w:rsidRPr="00EC5F9F">
        <w:rPr>
          <w:rFonts w:ascii="Calibri" w:hAnsi="Calibri" w:cs="Calibri"/>
          <w:iCs/>
          <w:sz w:val="22"/>
          <w:szCs w:val="22"/>
        </w:rPr>
        <w:t>absolvování SZZ s celkovým prospěchem „výborně“ (A), „velmi dobře“ (B), „dobře“(C), „uspokojivě“ (D) nebo „dostatečně“ (E).</w:t>
      </w:r>
    </w:p>
    <w:p w:rsidR="00EC5F9F" w:rsidRPr="00EC5F9F" w:rsidRDefault="00EC5F9F" w:rsidP="00016FF9">
      <w:pPr>
        <w:numPr>
          <w:ilvl w:val="0"/>
          <w:numId w:val="86"/>
        </w:numPr>
        <w:ind w:left="426" w:hanging="425"/>
        <w:jc w:val="both"/>
        <w:rPr>
          <w:rFonts w:ascii="Calibri" w:hAnsi="Calibri" w:cs="Calibri"/>
          <w:b/>
          <w:iCs/>
          <w:sz w:val="22"/>
          <w:szCs w:val="22"/>
        </w:rPr>
      </w:pPr>
      <w:r w:rsidRPr="00EC5F9F">
        <w:rPr>
          <w:rFonts w:ascii="Calibri" w:hAnsi="Calibri" w:cs="Calibri"/>
          <w:b/>
          <w:iCs/>
          <w:sz w:val="22"/>
          <w:szCs w:val="22"/>
        </w:rPr>
        <w:t>Neprospěl</w:t>
      </w:r>
    </w:p>
    <w:p w:rsidR="00EC5F9F" w:rsidRPr="00EC5F9F" w:rsidRDefault="00EC5F9F" w:rsidP="00016FF9">
      <w:pPr>
        <w:numPr>
          <w:ilvl w:val="0"/>
          <w:numId w:val="87"/>
        </w:numPr>
        <w:ind w:left="851"/>
        <w:jc w:val="both"/>
        <w:rPr>
          <w:rFonts w:ascii="Calibri" w:hAnsi="Calibri" w:cs="Calibri"/>
          <w:iCs/>
          <w:sz w:val="22"/>
          <w:szCs w:val="22"/>
        </w:rPr>
      </w:pPr>
      <w:r w:rsidRPr="00EC5F9F">
        <w:rPr>
          <w:rFonts w:ascii="Calibri" w:hAnsi="Calibri" w:cs="Calibri"/>
          <w:iCs/>
          <w:sz w:val="22"/>
          <w:szCs w:val="22"/>
        </w:rPr>
        <w:t>pokud byl klasifikován u SZZ stupněm „nedostatečně“ (F) u kterékoliv části SZZ.</w:t>
      </w:r>
    </w:p>
    <w:p w:rsidR="00EC5F9F" w:rsidRPr="00EC5F9F" w:rsidRDefault="00EC5F9F" w:rsidP="00EC5F9F">
      <w:pPr>
        <w:ind w:left="1416" w:firstLine="24"/>
        <w:jc w:val="both"/>
        <w:rPr>
          <w:rFonts w:ascii="Calibri" w:hAnsi="Calibri" w:cs="Calibri"/>
          <w:iCs/>
          <w:sz w:val="22"/>
          <w:szCs w:val="22"/>
        </w:rPr>
      </w:pPr>
    </w:p>
    <w:p w:rsidR="00EC5F9F" w:rsidRPr="00EC5F9F" w:rsidRDefault="00EC5F9F" w:rsidP="00596B1B">
      <w:pPr>
        <w:spacing w:before="120"/>
        <w:jc w:val="both"/>
        <w:rPr>
          <w:rFonts w:ascii="Calibri" w:hAnsi="Calibri" w:cs="Calibri"/>
          <w:sz w:val="22"/>
          <w:szCs w:val="22"/>
        </w:rPr>
      </w:pPr>
      <w:r w:rsidRPr="00EC5F9F">
        <w:rPr>
          <w:rFonts w:ascii="Calibri" w:hAnsi="Calibri" w:cs="Calibri"/>
          <w:sz w:val="22"/>
          <w:szCs w:val="22"/>
        </w:rPr>
        <w:t xml:space="preserve">Témata kvalifikačních prací korespondují se zaměřením studijního programu a s profilem absolventa studijního programu </w:t>
      </w:r>
      <w:r w:rsidR="00381A74" w:rsidRPr="00381A74">
        <w:rPr>
          <w:rFonts w:ascii="Calibri" w:hAnsi="Calibri" w:cs="Calibri"/>
          <w:sz w:val="22"/>
          <w:szCs w:val="22"/>
        </w:rPr>
        <w:t>Finance a finanční technologie</w:t>
      </w:r>
      <w:r w:rsidRPr="00381A74">
        <w:rPr>
          <w:rFonts w:ascii="Calibri" w:hAnsi="Calibri" w:cs="Calibri"/>
          <w:sz w:val="22"/>
          <w:szCs w:val="22"/>
        </w:rPr>
        <w:t>.</w:t>
      </w:r>
      <w:r w:rsidRPr="00EC5F9F">
        <w:rPr>
          <w:rFonts w:ascii="Calibri" w:hAnsi="Calibri" w:cs="Calibri"/>
          <w:sz w:val="22"/>
          <w:szCs w:val="22"/>
        </w:rPr>
        <w:t xml:space="preserve"> Je možno uvést návrh témat kvalifikačních prací:</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 xml:space="preserve">Finanční analýza hospodaření firmy </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Využití účetních výkazů ve finanční analýze a jejich vypovídací schopnost</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 xml:space="preserve">Ekonomické zhodnocení efektivnosti investičního záměru firmy </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současného stavu a návrh efektivního řízení nákladů ve vybrané společnosti</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řízení nákladů a nákladových kalkulací ve společnosti</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Podnikatelský záměr založení nového podnikatelského subjektu</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 xml:space="preserve">Faktory ovlivňující vývoj úrokových sazeb u hypoték v ČR </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bonity žadatele o hypoteční úvěr</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 xml:space="preserve">Financování investičního záměru ve vybrané společnosti </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Porovnání peer to peer půjček jako součást dluhového crowdfundingu a jejich zdanění v ČR</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franchisingového trhu v České republice</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lastRenderedPageBreak/>
        <w:t>Podnikatelský záměr start-upu v oblasti finančních technologií</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platebních systémů</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vývoje kryptoměn a jejich využití v platebním styku</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technologie blockchainu a jejího potenciálního využití ve finančním řízení firmy</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využití FinTech platforem</w:t>
      </w:r>
    </w:p>
    <w:p w:rsidR="00EC5F9F" w:rsidRPr="00EC5F9F" w:rsidRDefault="00EC5F9F" w:rsidP="00EC5F9F">
      <w:pPr>
        <w:jc w:val="both"/>
        <w:rPr>
          <w:rFonts w:ascii="Calibri" w:hAnsi="Calibri" w:cs="Calibri"/>
          <w:iCs/>
          <w:sz w:val="22"/>
          <w:szCs w:val="22"/>
        </w:rPr>
      </w:pPr>
    </w:p>
    <w:p w:rsidR="00EC5F9F" w:rsidRPr="00EC5F9F" w:rsidRDefault="00EC5F9F" w:rsidP="00EC5F9F">
      <w:pPr>
        <w:jc w:val="both"/>
        <w:rPr>
          <w:rFonts w:ascii="Calibri" w:hAnsi="Calibri" w:cs="Calibri"/>
          <w:iCs/>
          <w:sz w:val="22"/>
          <w:szCs w:val="22"/>
        </w:rPr>
      </w:pPr>
      <w:r w:rsidRPr="00EC5F9F">
        <w:rPr>
          <w:rFonts w:ascii="Calibri" w:hAnsi="Calibri" w:cs="Calibri"/>
          <w:iCs/>
          <w:sz w:val="22"/>
          <w:szCs w:val="22"/>
        </w:rPr>
        <w:t xml:space="preserve">Na FaME UTB ve Zlíně je vnitřní normou SD 6/2017 </w:t>
      </w:r>
      <w:hyperlink r:id="rId139" w:history="1">
        <w:r w:rsidRPr="00EC5F9F">
          <w:rPr>
            <w:rFonts w:ascii="Calibri" w:hAnsi="Calibri" w:cs="Calibri"/>
            <w:i/>
            <w:iCs/>
            <w:color w:val="0000FF"/>
            <w:sz w:val="22"/>
            <w:szCs w:val="22"/>
            <w:u w:val="single"/>
          </w:rPr>
          <w:t>Hodnocení pedagogických a tvůrčích aktivit</w:t>
        </w:r>
      </w:hyperlink>
      <w:r w:rsidRPr="00EC5F9F">
        <w:rPr>
          <w:rFonts w:ascii="Calibri" w:hAnsi="Calibri" w:cs="Calibri"/>
          <w:i/>
          <w:iCs/>
          <w:color w:val="00B050"/>
          <w:sz w:val="22"/>
          <w:szCs w:val="22"/>
        </w:rPr>
        <w:t xml:space="preserve"> </w:t>
      </w:r>
      <w:r w:rsidRPr="00EC5F9F">
        <w:rPr>
          <w:rFonts w:ascii="Calibri" w:hAnsi="Calibri" w:cs="Calibri"/>
          <w:iCs/>
          <w:sz w:val="22"/>
          <w:szCs w:val="22"/>
        </w:rPr>
        <w:t>stanoven maximální počet vedených BP a DP jedním akademickým pracovníkem v souhrnu BP a DP na UTB na 12.</w:t>
      </w:r>
    </w:p>
    <w:p w:rsidR="00EC5F9F" w:rsidRPr="00EC5F9F" w:rsidRDefault="00EC5F9F" w:rsidP="00EC5F9F">
      <w:pPr>
        <w:jc w:val="both"/>
        <w:rPr>
          <w:rFonts w:ascii="Calibri" w:hAnsi="Calibri" w:cs="Calibri"/>
          <w:iCs/>
          <w:sz w:val="22"/>
          <w:szCs w:val="22"/>
        </w:rPr>
      </w:pPr>
    </w:p>
    <w:p w:rsidR="00EC5F9F" w:rsidRPr="00EC5F9F" w:rsidRDefault="00EC5F9F" w:rsidP="00EC5F9F">
      <w:pPr>
        <w:spacing w:after="600"/>
        <w:jc w:val="both"/>
        <w:rPr>
          <w:rFonts w:ascii="Calibri" w:hAnsi="Calibri" w:cs="Calibri"/>
          <w:sz w:val="22"/>
          <w:szCs w:val="22"/>
        </w:rPr>
      </w:pPr>
      <w:r w:rsidRPr="00381A74">
        <w:rPr>
          <w:rFonts w:ascii="Calibri" w:hAnsi="Calibri" w:cs="Calibri"/>
          <w:sz w:val="22"/>
          <w:szCs w:val="22"/>
        </w:rPr>
        <w:t>Všechny kvalifikační práce jsou centrálně ukládány na elektronickém úložišti Digitální knihovna UTB</w:t>
      </w:r>
      <w:r w:rsidRPr="00EC5F9F">
        <w:rPr>
          <w:rFonts w:ascii="Calibri" w:hAnsi="Calibri" w:cs="Calibri"/>
          <w:i/>
          <w:sz w:val="22"/>
          <w:szCs w:val="22"/>
        </w:rPr>
        <w:t xml:space="preserve"> (</w:t>
      </w:r>
      <w:hyperlink r:id="rId140" w:history="1">
        <w:r w:rsidRPr="00EC5F9F">
          <w:rPr>
            <w:rFonts w:ascii="Calibri" w:hAnsi="Calibri" w:cs="Calibri"/>
            <w:i/>
            <w:color w:val="0000FF"/>
            <w:sz w:val="22"/>
            <w:szCs w:val="22"/>
            <w:u w:val="single"/>
          </w:rPr>
          <w:t>https://digilib.k.utb.cz</w:t>
        </w:r>
      </w:hyperlink>
      <w:r w:rsidRPr="00EC5F9F">
        <w:rPr>
          <w:rFonts w:ascii="Calibri" w:hAnsi="Calibri" w:cs="Calibri"/>
          <w:i/>
          <w:sz w:val="22"/>
          <w:szCs w:val="22"/>
        </w:rPr>
        <w:t>).</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Vzdělávací a tvůrčí činnost ve studijním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Metody výuky a hodnocení výsledků studia</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3.1</w:t>
      </w:r>
    </w:p>
    <w:p w:rsidR="00EC5F9F" w:rsidRPr="00EC5F9F" w:rsidRDefault="00EC5F9F" w:rsidP="00EC5F9F">
      <w:pPr>
        <w:tabs>
          <w:tab w:val="left" w:pos="2835"/>
        </w:tabs>
        <w:spacing w:before="120" w:after="120"/>
        <w:jc w:val="both"/>
        <w:rPr>
          <w:rFonts w:ascii="Calibri" w:hAnsi="Calibri" w:cs="Calibri"/>
          <w:color w:val="00B050"/>
          <w:sz w:val="22"/>
          <w:szCs w:val="22"/>
        </w:rPr>
      </w:pPr>
      <w:r w:rsidRPr="00EC5F9F">
        <w:rPr>
          <w:rFonts w:ascii="Calibri" w:hAnsi="Calibri" w:cs="Calibri"/>
          <w:sz w:val="22"/>
          <w:szCs w:val="22"/>
        </w:rPr>
        <w:t xml:space="preserve">Metody a způsoby výuky jsou zakotveny ve </w:t>
      </w:r>
      <w:hyperlink r:id="rId141" w:history="1">
        <w:r w:rsidRPr="00EC5F9F">
          <w:rPr>
            <w:rFonts w:ascii="Calibri" w:hAnsi="Calibri" w:cs="Calibri"/>
            <w:i/>
            <w:color w:val="0000FF"/>
            <w:sz w:val="22"/>
            <w:szCs w:val="22"/>
            <w:u w:val="single"/>
          </w:rPr>
          <w:t>Studijním a zkušebním řádu UTB ve Zlíně</w:t>
        </w:r>
      </w:hyperlink>
      <w:r w:rsidRPr="00EC5F9F">
        <w:rPr>
          <w:rFonts w:ascii="Calibri" w:hAnsi="Calibri" w:cs="Calibri"/>
          <w:i/>
          <w:sz w:val="22"/>
          <w:szCs w:val="22"/>
        </w:rPr>
        <w:t>,</w:t>
      </w:r>
      <w:r w:rsidRPr="00EC5F9F">
        <w:rPr>
          <w:rFonts w:ascii="Calibri" w:hAnsi="Calibri" w:cs="Calibri"/>
          <w:sz w:val="22"/>
          <w:szCs w:val="22"/>
        </w:rPr>
        <w:t xml:space="preserve"> článek 7 a dále upřesněny a doplněny ve Vnitřním předpisu FaME </w:t>
      </w:r>
      <w:hyperlink r:id="rId142" w:history="1">
        <w:r w:rsidRPr="00EC5F9F">
          <w:rPr>
            <w:rFonts w:ascii="Calibri" w:hAnsi="Calibri" w:cs="Calibri"/>
            <w:i/>
            <w:color w:val="0000FF"/>
            <w:sz w:val="22"/>
            <w:szCs w:val="22"/>
            <w:u w:val="single"/>
          </w:rPr>
          <w:t>Pravidla průběhu studia ve studijních programech uskutečňovaných na Fakultě managementu a ekonomiky:</w:t>
        </w:r>
      </w:hyperlink>
    </w:p>
    <w:p w:rsidR="00EC5F9F" w:rsidRPr="00EC5F9F" w:rsidRDefault="00EC5F9F" w:rsidP="00016FF9">
      <w:pPr>
        <w:numPr>
          <w:ilvl w:val="0"/>
          <w:numId w:val="91"/>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Způsoby výuky jsou zejména přednášky, semináře, ateliéry, projekty, cvičení, laboratorní cvičení, e-learning, workshopy, různé typy řízených konzultací, odborné praxe a exkurze.</w:t>
      </w:r>
    </w:p>
    <w:p w:rsidR="00EC5F9F" w:rsidRPr="00EC5F9F" w:rsidRDefault="00EC5F9F" w:rsidP="00016FF9">
      <w:pPr>
        <w:numPr>
          <w:ilvl w:val="0"/>
          <w:numId w:val="91"/>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Způsoby výuky uvedené v odstavci 1 jsou charakterizovány takto:</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Přednášky mají charakter výkladu základních principů, metodologie dané disciplíny, problémů a jejich vzorových řešení.</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Semináře, ateliéry a projekty jsou způsoby výuky, kde je akcentována samostatná práce studentů. Významnou součástí této výuky je prezentace výsledků vlastní práce a kritické diskuse.</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Cvičení podporují zejména praktické ovládnutí látky vyložené na přednáškách nebo zadané k samostatnému nastudování za aktivní účasti studentů.</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Laboratorní cvičení seznamují s podstatou vyučované látky, studenti získávají zkušenosti v oblasti metodologie vědeckého výzkumu a manipulace s materiálem, přístroji a dalším laboratorním vybavením.</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Workshop je nástrojem moderní formy výuky zajišťující zejména přenos poznatků z praxe. Probíhá zpravidla pod vedením odborníků z praxe.</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Řízené konzultace jsou využívány zejména v kombinované formě studia a jsou věnovány konzultacím problematiky daného předmětu a kontrole úkolů zadaných k samostatnému zpracování.</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Odborné praxe slouží k prohloubení znalostí a dovedností získaných studiem a k ověření jejich aplikace v praxi, jakož i k doplnění znalostí a k seznámení se s metodami práce, a to zejména v mimouniverzitních institucích.</w:t>
      </w:r>
    </w:p>
    <w:p w:rsidR="00EC5F9F" w:rsidRPr="00EC5F9F" w:rsidRDefault="00EC5F9F" w:rsidP="00596B1B">
      <w:pPr>
        <w:numPr>
          <w:ilvl w:val="0"/>
          <w:numId w:val="89"/>
        </w:numPr>
        <w:tabs>
          <w:tab w:val="left" w:pos="2835"/>
        </w:tabs>
        <w:spacing w:before="120"/>
        <w:ind w:left="714" w:hanging="357"/>
        <w:jc w:val="both"/>
        <w:rPr>
          <w:rFonts w:ascii="Calibri" w:eastAsia="Calibri" w:hAnsi="Calibri" w:cs="Calibri"/>
          <w:sz w:val="22"/>
          <w:szCs w:val="22"/>
          <w:lang w:eastAsia="en-US"/>
        </w:rPr>
      </w:pPr>
      <w:r w:rsidRPr="00EC5F9F">
        <w:rPr>
          <w:rFonts w:ascii="Calibri" w:eastAsia="Calibri" w:hAnsi="Calibri" w:cs="Calibri"/>
          <w:sz w:val="22"/>
          <w:szCs w:val="22"/>
          <w:lang w:eastAsia="en-US"/>
        </w:rPr>
        <w:t>Exkurze slouží zejména k tomu, aby se studenti seznamovali s metodami práce v mimouniverzitních institucích.</w:t>
      </w:r>
    </w:p>
    <w:p w:rsidR="00EC5F9F" w:rsidRPr="00EC5F9F" w:rsidRDefault="00EC5F9F" w:rsidP="00596B1B">
      <w:pPr>
        <w:numPr>
          <w:ilvl w:val="0"/>
          <w:numId w:val="91"/>
        </w:numPr>
        <w:tabs>
          <w:tab w:val="left" w:pos="2835"/>
        </w:tabs>
        <w:spacing w:after="120"/>
        <w:ind w:left="425" w:hanging="425"/>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Výuku doplňují individuální konzultace, přičemž rozsah a způsob jejich poskytování upravuje vnitřní předpis fakulty.</w:t>
      </w:r>
    </w:p>
    <w:p w:rsidR="00EC5F9F" w:rsidRPr="00EC5F9F" w:rsidRDefault="00EC5F9F" w:rsidP="00016FF9">
      <w:pPr>
        <w:numPr>
          <w:ilvl w:val="0"/>
          <w:numId w:val="91"/>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Nedílnou součástí studijních činností studenta je zadávaná a vlastní samostatná práce.</w:t>
      </w:r>
    </w:p>
    <w:p w:rsidR="00EC5F9F" w:rsidRPr="00EC5F9F" w:rsidRDefault="00EC5F9F" w:rsidP="00016FF9">
      <w:pPr>
        <w:numPr>
          <w:ilvl w:val="0"/>
          <w:numId w:val="91"/>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lastRenderedPageBreak/>
        <w:t>Účast na přednáškách je doporučená, účast na ostatní výuce je kontrolovaná. Stupeň a způsoby kontroly jsou dány v dokumentaci (sylabu) předmětu podle čl. 8.</w:t>
      </w:r>
    </w:p>
    <w:p w:rsidR="00596B1B" w:rsidRDefault="00596B1B" w:rsidP="00EC5F9F">
      <w:pPr>
        <w:tabs>
          <w:tab w:val="left" w:pos="2835"/>
        </w:tabs>
        <w:spacing w:before="120" w:after="120"/>
        <w:jc w:val="both"/>
        <w:rPr>
          <w:rFonts w:ascii="Calibri" w:hAnsi="Calibri" w:cs="Calibri"/>
          <w:sz w:val="22"/>
          <w:szCs w:val="22"/>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Vnitřní předpis FaME dále v článku 7 doplňuje SZŘ UTB:</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Ad odst. (3) SZŘ UTB:</w:t>
      </w:r>
    </w:p>
    <w:p w:rsidR="00EC5F9F" w:rsidRPr="00EC5F9F" w:rsidRDefault="00EC5F9F" w:rsidP="00016FF9">
      <w:pPr>
        <w:numPr>
          <w:ilvl w:val="0"/>
          <w:numId w:val="92"/>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rsidR="00EC5F9F" w:rsidRPr="00EC5F9F" w:rsidRDefault="00EC5F9F" w:rsidP="00016FF9">
      <w:pPr>
        <w:numPr>
          <w:ilvl w:val="0"/>
          <w:numId w:val="90"/>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Studijní výsledky se ověřují průběžně a při zakončení předmětu zápočtem, klasifikovaným zápočtem, zkouškou nebo zápočtem a zkouškou.</w:t>
      </w:r>
    </w:p>
    <w:p w:rsidR="00EC5F9F" w:rsidRPr="00EC5F9F" w:rsidRDefault="00EC5F9F" w:rsidP="00016FF9">
      <w:pPr>
        <w:numPr>
          <w:ilvl w:val="0"/>
          <w:numId w:val="90"/>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Zvládnutí látky obsažené v souboru předmětů v souvislostech a vazbách se prověřuje soubornou zkouškou, pokud je po definované studijní etapě ve studijním programu stanovena.</w:t>
      </w:r>
    </w:p>
    <w:p w:rsidR="00EC5F9F" w:rsidRPr="00EC5F9F" w:rsidRDefault="00EC5F9F" w:rsidP="00016FF9">
      <w:pPr>
        <w:numPr>
          <w:ilvl w:val="0"/>
          <w:numId w:val="90"/>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rsidR="00EC5F9F" w:rsidRPr="00EC5F9F" w:rsidRDefault="00EC5F9F" w:rsidP="00016FF9">
      <w:pPr>
        <w:numPr>
          <w:ilvl w:val="0"/>
          <w:numId w:val="90"/>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Údaje o všech studijních výsledcích jsou povinně evidovány v IS/STAG. Listinná podoba evidence z IS/STAG (dále jen „zkouškový katalog“) je archivována na příslušném ústavu.</w:t>
      </w:r>
    </w:p>
    <w:p w:rsidR="00EC5F9F" w:rsidRPr="00EC5F9F" w:rsidRDefault="00EC5F9F" w:rsidP="00016FF9">
      <w:pPr>
        <w:numPr>
          <w:ilvl w:val="0"/>
          <w:numId w:val="90"/>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Výkaz o studiu může být veden ve formě listinného tiskopisu (dále jen „index“) nebo výpisu z IS/STAG úředně potvrzeného studijním oddělením. Forma výkazu o studiu je stanovena ve vnitřním předpisu fakulty.</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Vnitřní předpis FaME dále v článku 10 doplňuje SZŘ UTB:</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Ad odst. (1) SZŘ UTB:</w:t>
      </w:r>
    </w:p>
    <w:p w:rsidR="00EC5F9F" w:rsidRPr="00EC5F9F" w:rsidRDefault="00EC5F9F" w:rsidP="00016FF9">
      <w:pPr>
        <w:numPr>
          <w:ilvl w:val="0"/>
          <w:numId w:val="93"/>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rsidR="00EC5F9F" w:rsidRPr="00EC5F9F" w:rsidRDefault="00EC5F9F" w:rsidP="00016FF9">
      <w:pPr>
        <w:numPr>
          <w:ilvl w:val="0"/>
          <w:numId w:val="93"/>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rsidR="00EC5F9F" w:rsidRPr="00EC5F9F" w:rsidRDefault="00EC5F9F" w:rsidP="00016FF9">
      <w:pPr>
        <w:numPr>
          <w:ilvl w:val="0"/>
          <w:numId w:val="93"/>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 ohledem na počet studentů, kteří mají právo konat zkoušku nebo klasifikovaný zápočet, jsou zkoušející povinni rozložit zkouškové termíny do celého zkouškového období.</w:t>
      </w:r>
    </w:p>
    <w:p w:rsidR="00EC5F9F" w:rsidRDefault="00EC5F9F" w:rsidP="00EC5F9F">
      <w:pPr>
        <w:tabs>
          <w:tab w:val="left" w:pos="2835"/>
        </w:tabs>
        <w:spacing w:before="120" w:after="120"/>
        <w:ind w:left="426"/>
        <w:contextualSpacing/>
        <w:jc w:val="both"/>
        <w:rPr>
          <w:rFonts w:ascii="Calibri" w:eastAsia="Calibri" w:hAnsi="Calibri" w:cs="Calibri"/>
          <w:sz w:val="22"/>
          <w:szCs w:val="22"/>
          <w:lang w:eastAsia="en-US"/>
        </w:rPr>
      </w:pPr>
    </w:p>
    <w:p w:rsidR="00596B1B" w:rsidRPr="00EC5F9F" w:rsidRDefault="00596B1B" w:rsidP="00EC5F9F">
      <w:pPr>
        <w:tabs>
          <w:tab w:val="left" w:pos="2835"/>
        </w:tabs>
        <w:spacing w:before="120" w:after="120"/>
        <w:ind w:left="426"/>
        <w:contextualSpacing/>
        <w:jc w:val="both"/>
        <w:rPr>
          <w:rFonts w:ascii="Calibri" w:eastAsia="Calibri" w:hAnsi="Calibri" w:cs="Calibri"/>
          <w:sz w:val="22"/>
          <w:szCs w:val="22"/>
          <w:lang w:eastAsia="en-US"/>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3.2</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rsidR="00EC5F9F" w:rsidRPr="00EC5F9F" w:rsidRDefault="00EC5F9F" w:rsidP="00016FF9">
      <w:pPr>
        <w:numPr>
          <w:ilvl w:val="0"/>
          <w:numId w:val="9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lastRenderedPageBreak/>
        <w:t>Přímé účasti studenta na výuce,</w:t>
      </w:r>
      <w:r w:rsidRPr="00EC5F9F">
        <w:rPr>
          <w:rFonts w:ascii="Calibri" w:eastAsia="Calibri" w:hAnsi="Calibri" w:cs="Calibri"/>
          <w:sz w:val="22"/>
          <w:szCs w:val="22"/>
          <w:lang w:eastAsia="en-US"/>
        </w:rPr>
        <w:t xml:space="preserve"> což je definováno počtem hodin přednášek a seminářů v rámci semestru.</w:t>
      </w:r>
    </w:p>
    <w:p w:rsidR="00EC5F9F" w:rsidRPr="00EC5F9F" w:rsidRDefault="00EC5F9F" w:rsidP="00016FF9">
      <w:pPr>
        <w:numPr>
          <w:ilvl w:val="0"/>
          <w:numId w:val="9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Samostudia</w:t>
      </w:r>
      <w:r w:rsidRPr="00EC5F9F">
        <w:rPr>
          <w:rFonts w:ascii="Calibri" w:eastAsia="Calibri" w:hAnsi="Calibri" w:cs="Calibri"/>
          <w:sz w:val="22"/>
          <w:szCs w:val="22"/>
          <w:lang w:eastAsia="en-US"/>
        </w:rPr>
        <w:t xml:space="preserve"> neboli domácí přípravy na výuku pro zvládnutí látky z přednášek pro účely seminářů a cvičení.</w:t>
      </w:r>
    </w:p>
    <w:p w:rsidR="00EC5F9F" w:rsidRPr="00EC5F9F" w:rsidRDefault="00EC5F9F" w:rsidP="00016FF9">
      <w:pPr>
        <w:numPr>
          <w:ilvl w:val="0"/>
          <w:numId w:val="9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Přípravy na zápočet</w:t>
      </w:r>
      <w:r w:rsidRPr="00EC5F9F">
        <w:rPr>
          <w:rFonts w:ascii="Calibri" w:eastAsia="Calibri" w:hAnsi="Calibri" w:cs="Calibri"/>
          <w:sz w:val="22"/>
          <w:szCs w:val="22"/>
          <w:lang w:eastAsia="en-US"/>
        </w:rPr>
        <w:t xml:space="preserve"> u předmětů, které jsou zakončeny zápočtem a zkouškou nebo klasifikovaným zápočtem.</w:t>
      </w:r>
    </w:p>
    <w:p w:rsidR="00EC5F9F" w:rsidRPr="00EC5F9F" w:rsidRDefault="00EC5F9F" w:rsidP="00016FF9">
      <w:pPr>
        <w:numPr>
          <w:ilvl w:val="0"/>
          <w:numId w:val="9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Přípravy na zkoušku</w:t>
      </w:r>
      <w:r w:rsidRPr="00EC5F9F">
        <w:rPr>
          <w:rFonts w:ascii="Calibri" w:eastAsia="Calibri" w:hAnsi="Calibri" w:cs="Calibri"/>
          <w:sz w:val="22"/>
          <w:szCs w:val="22"/>
          <w:lang w:eastAsia="en-US"/>
        </w:rPr>
        <w:t xml:space="preserve"> u předmětů, které jsou zakončeny zkouškou.</w:t>
      </w:r>
    </w:p>
    <w:p w:rsidR="00EC5F9F" w:rsidRPr="00EC5F9F" w:rsidRDefault="00EC5F9F" w:rsidP="00016FF9">
      <w:pPr>
        <w:numPr>
          <w:ilvl w:val="0"/>
          <w:numId w:val="94"/>
        </w:numPr>
        <w:tabs>
          <w:tab w:val="left" w:pos="2835"/>
        </w:tabs>
        <w:spacing w:before="120" w:after="120"/>
        <w:ind w:left="714" w:hanging="357"/>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Exkurze,</w:t>
      </w:r>
      <w:r w:rsidRPr="00EC5F9F">
        <w:rPr>
          <w:rFonts w:ascii="Calibri" w:eastAsia="Calibri" w:hAnsi="Calibri" w:cs="Calibri"/>
          <w:sz w:val="22"/>
          <w:szCs w:val="22"/>
          <w:lang w:eastAsia="en-US"/>
        </w:rPr>
        <w:t xml:space="preserve"> pokud je nutná pro praktickou výuku nebo demonstrativní výuku.</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 kombinované formě studia je vysoká část studijní zátěže zaměřena na samostudium.</w:t>
      </w:r>
    </w:p>
    <w:p w:rsid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Poměr přímé výuky a samostudia odpovídá studijnímu programu a formám studia ekonomického zaměření. </w:t>
      </w:r>
    </w:p>
    <w:p w:rsidR="00596B1B" w:rsidRPr="00EC5F9F" w:rsidRDefault="00596B1B" w:rsidP="00EC5F9F">
      <w:pPr>
        <w:tabs>
          <w:tab w:val="left" w:pos="2835"/>
        </w:tabs>
        <w:spacing w:before="120" w:after="12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3.3</w:t>
      </w:r>
    </w:p>
    <w:p w:rsidR="00EC5F9F" w:rsidRDefault="00EC5F9F" w:rsidP="00BF7F1A">
      <w:pPr>
        <w:tabs>
          <w:tab w:val="left" w:pos="2835"/>
        </w:tabs>
        <w:spacing w:before="120" w:after="240"/>
        <w:jc w:val="both"/>
        <w:rPr>
          <w:rFonts w:ascii="Calibri" w:hAnsi="Calibri" w:cs="Calibri"/>
          <w:sz w:val="22"/>
          <w:szCs w:val="22"/>
        </w:rPr>
      </w:pPr>
      <w:r w:rsidRPr="00EC5F9F">
        <w:rPr>
          <w:rFonts w:ascii="Calibri" w:hAnsi="Calibri" w:cs="Calibri"/>
          <w:sz w:val="22"/>
          <w:szCs w:val="22"/>
        </w:rPr>
        <w:t xml:space="preserve">Studijní literatura ke všem předmětům studijního programu </w:t>
      </w:r>
      <w:r w:rsidR="00BF7F1A" w:rsidRPr="00BF7F1A">
        <w:rPr>
          <w:rFonts w:ascii="Calibri" w:hAnsi="Calibri" w:cs="Calibri"/>
          <w:sz w:val="22"/>
          <w:szCs w:val="22"/>
        </w:rPr>
        <w:t xml:space="preserve">Finance a finanční technologie </w:t>
      </w:r>
      <w:r w:rsidRPr="00EC5F9F">
        <w:rPr>
          <w:rFonts w:ascii="Calibri" w:hAnsi="Calibri" w:cs="Calibri"/>
          <w:sz w:val="22"/>
          <w:szCs w:val="22"/>
        </w:rPr>
        <w:t xml:space="preserve">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rsidR="00596B1B" w:rsidRPr="00EC5F9F" w:rsidRDefault="00596B1B" w:rsidP="00BF7F1A">
      <w:pPr>
        <w:tabs>
          <w:tab w:val="left" w:pos="2835"/>
        </w:tabs>
        <w:spacing w:before="120" w:after="24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3.4</w:t>
      </w:r>
    </w:p>
    <w:p w:rsidR="00EC5F9F" w:rsidRPr="00EC5F9F" w:rsidRDefault="00EC5F9F" w:rsidP="00EC5F9F">
      <w:pPr>
        <w:keepNext/>
        <w:keepLines/>
        <w:spacing w:before="40"/>
        <w:jc w:val="both"/>
        <w:outlineLvl w:val="2"/>
        <w:rPr>
          <w:rFonts w:ascii="Calibri" w:hAnsi="Calibri" w:cs="Calibri"/>
          <w:color w:val="00B050"/>
          <w:sz w:val="22"/>
          <w:szCs w:val="22"/>
        </w:rPr>
      </w:pPr>
      <w:r w:rsidRPr="00EC5F9F">
        <w:rPr>
          <w:rFonts w:ascii="Calibri" w:hAnsi="Calibri" w:cs="Calibri"/>
          <w:sz w:val="22"/>
          <w:szCs w:val="22"/>
        </w:rPr>
        <w:t xml:space="preserve">Pravidla pro hodnocení studia jsou uvedena ve </w:t>
      </w:r>
      <w:hyperlink r:id="rId143" w:history="1">
        <w:r w:rsidRPr="00EC5F9F">
          <w:rPr>
            <w:rFonts w:ascii="Calibri" w:hAnsi="Calibri" w:cs="Calibri"/>
            <w:i/>
            <w:color w:val="0000FF"/>
            <w:sz w:val="22"/>
            <w:szCs w:val="22"/>
            <w:u w:val="single"/>
          </w:rPr>
          <w:t>Studijním a zkušebním řádu UTB ve Zlíně</w:t>
        </w:r>
      </w:hyperlink>
      <w:r w:rsidRPr="00EC5F9F">
        <w:rPr>
          <w:rFonts w:ascii="Calibri" w:hAnsi="Calibri" w:cs="Calibri"/>
          <w:color w:val="00B050"/>
          <w:sz w:val="22"/>
          <w:szCs w:val="22"/>
        </w:rPr>
        <w:t xml:space="preserve"> </w:t>
      </w:r>
      <w:r w:rsidRPr="00EC5F9F">
        <w:rPr>
          <w:rFonts w:ascii="Calibri" w:hAnsi="Calibri" w:cs="Calibri"/>
          <w:sz w:val="22"/>
          <w:szCs w:val="22"/>
        </w:rPr>
        <w:t>v článcích 10 – 15 doplněná ve Vnitřním předpisu</w:t>
      </w:r>
      <w:r w:rsidRPr="00EC5F9F">
        <w:rPr>
          <w:rFonts w:ascii="Calibri" w:hAnsi="Calibri" w:cs="Calibri"/>
          <w:color w:val="00B050"/>
          <w:sz w:val="22"/>
          <w:szCs w:val="22"/>
        </w:rPr>
        <w:t xml:space="preserve"> </w:t>
      </w:r>
      <w:hyperlink r:id="rId144" w:history="1">
        <w:r w:rsidRPr="00EC5F9F">
          <w:rPr>
            <w:rFonts w:ascii="Calibri" w:hAnsi="Calibri" w:cs="Calibri"/>
            <w:i/>
            <w:color w:val="0000FF"/>
            <w:sz w:val="22"/>
            <w:szCs w:val="22"/>
            <w:u w:val="single"/>
          </w:rPr>
          <w:t>Pravidla průběhu studia ve studijních programech uskutečňovaných na Fakultě managementu a ekonomiky,</w:t>
        </w:r>
      </w:hyperlink>
      <w:r w:rsidRPr="00EC5F9F">
        <w:rPr>
          <w:rFonts w:ascii="Calibri" w:hAnsi="Calibri" w:cs="Calibri"/>
          <w:color w:val="00B050"/>
          <w:sz w:val="22"/>
          <w:szCs w:val="22"/>
        </w:rPr>
        <w:t xml:space="preserve"> </w:t>
      </w:r>
      <w:r w:rsidRPr="00EC5F9F">
        <w:rPr>
          <w:rFonts w:ascii="Calibri" w:hAnsi="Calibri" w:cs="Calibri"/>
          <w:sz w:val="22"/>
          <w:szCs w:val="22"/>
        </w:rPr>
        <w:t>článek 10 – 15.</w:t>
      </w:r>
    </w:p>
    <w:p w:rsidR="00EC5F9F" w:rsidRDefault="00EC5F9F" w:rsidP="00EC5F9F">
      <w:pPr>
        <w:rPr>
          <w:rFonts w:ascii="Calibri" w:hAnsi="Calibri" w:cs="Calibri"/>
          <w:sz w:val="22"/>
          <w:szCs w:val="22"/>
        </w:rPr>
      </w:pPr>
    </w:p>
    <w:p w:rsidR="00596B1B" w:rsidRPr="00EC5F9F" w:rsidRDefault="00596B1B" w:rsidP="00EC5F9F">
      <w:pPr>
        <w:rPr>
          <w:rFonts w:ascii="Calibri" w:hAnsi="Calibri" w:cs="Calibri"/>
          <w:sz w:val="22"/>
          <w:szCs w:val="22"/>
        </w:rPr>
      </w:pPr>
    </w:p>
    <w:p w:rsidR="00752CDF" w:rsidRPr="00AA5FB5" w:rsidRDefault="00752CDF" w:rsidP="00752CDF">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rsidR="00752CDF" w:rsidRPr="00AA5FB5" w:rsidRDefault="00752CDF" w:rsidP="00752CDF">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rsidR="00752CDF" w:rsidRDefault="00752CDF" w:rsidP="00752CDF">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w:t>
      </w:r>
      <w:r>
        <w:rPr>
          <w:rFonts w:asciiTheme="minorHAnsi" w:hAnsiTheme="minorHAnsi" w:cstheme="minorHAnsi"/>
          <w:sz w:val="22"/>
        </w:rPr>
        <w:t xml:space="preserve">bakalářským </w:t>
      </w:r>
      <w:r w:rsidRPr="00EA3338">
        <w:rPr>
          <w:rFonts w:asciiTheme="minorHAnsi" w:hAnsiTheme="minorHAnsi" w:cstheme="minorHAnsi"/>
          <w:sz w:val="22"/>
        </w:rPr>
        <w:t xml:space="preserve">studijním programem </w:t>
      </w:r>
      <w:r>
        <w:rPr>
          <w:rFonts w:asciiTheme="minorHAnsi" w:hAnsiTheme="minorHAnsi" w:cstheme="minorHAnsi"/>
          <w:sz w:val="22"/>
        </w:rPr>
        <w:t>Účetnictví a daně</w:t>
      </w:r>
      <w:r w:rsidRPr="00EA3338">
        <w:rPr>
          <w:rFonts w:asciiTheme="minorHAnsi" w:hAnsiTheme="minorHAnsi" w:cstheme="minorHAnsi"/>
          <w:sz w:val="22"/>
        </w:rPr>
        <w:t xml:space="preserve">. </w:t>
      </w:r>
    </w:p>
    <w:p w:rsidR="00752CDF" w:rsidRPr="007910D9" w:rsidRDefault="00752CDF" w:rsidP="00752CDF">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současné době j</w:t>
      </w:r>
      <w:r>
        <w:rPr>
          <w:rFonts w:asciiTheme="minorHAnsi" w:hAnsiTheme="minorHAnsi" w:cstheme="minorHAnsi"/>
          <w:sz w:val="22"/>
        </w:rPr>
        <w:t>e</w:t>
      </w:r>
      <w:r w:rsidRPr="00EA3338">
        <w:rPr>
          <w:rFonts w:asciiTheme="minorHAnsi" w:hAnsiTheme="minorHAnsi" w:cstheme="minorHAnsi"/>
          <w:sz w:val="22"/>
        </w:rPr>
        <w:t xml:space="preserve"> řešen</w:t>
      </w:r>
      <w:r>
        <w:rPr>
          <w:rFonts w:asciiTheme="minorHAnsi" w:hAnsiTheme="minorHAnsi" w:cstheme="minorHAnsi"/>
          <w:sz w:val="22"/>
        </w:rPr>
        <w:t xml:space="preserve"> </w:t>
      </w:r>
      <w:r w:rsidRPr="007910D9">
        <w:rPr>
          <w:rFonts w:asciiTheme="minorHAnsi" w:hAnsiTheme="minorHAnsi" w:cstheme="minorHAnsi"/>
          <w:sz w:val="22"/>
        </w:rPr>
        <w:t>projekt GA ČR s názvem „</w:t>
      </w:r>
      <w:r w:rsidRPr="007910D9">
        <w:rPr>
          <w:rFonts w:asciiTheme="minorHAnsi" w:hAnsiTheme="minorHAnsi" w:cstheme="minorHAnsi"/>
          <w:b/>
          <w:bCs/>
          <w:sz w:val="22"/>
        </w:rPr>
        <w:t>Determinanty struktury systémů rozpočetnictví a měření výkonnosti a jejich vliv na chování a výkonnost organizace</w:t>
      </w:r>
      <w:r w:rsidRPr="007910D9">
        <w:rPr>
          <w:rFonts w:asciiTheme="minorHAnsi" w:hAnsiTheme="minorHAnsi" w:cstheme="minorHAnsi"/>
          <w:sz w:val="22"/>
        </w:rPr>
        <w:t>“ a dobou řešení od 1. 1. 2017 do 31. 12. 2019</w:t>
      </w:r>
      <w:r>
        <w:rPr>
          <w:rFonts w:asciiTheme="minorHAnsi" w:hAnsiTheme="minorHAnsi" w:cstheme="minorHAnsi"/>
          <w:sz w:val="22"/>
        </w:rPr>
        <w:t xml:space="preserve">. Projekt </w:t>
      </w:r>
      <w:r w:rsidRPr="007910D9">
        <w:rPr>
          <w:rFonts w:asciiTheme="minorHAnsi" w:hAnsiTheme="minorHAnsi" w:cstheme="minorHAnsi"/>
          <w:sz w:val="22"/>
        </w:rPr>
        <w:t xml:space="preserve">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752CDF" w:rsidRPr="007910D9" w:rsidRDefault="00752CDF" w:rsidP="00752CDF">
      <w:pPr>
        <w:spacing w:after="120"/>
        <w:jc w:val="both"/>
        <w:rPr>
          <w:rFonts w:asciiTheme="minorHAnsi" w:hAnsiTheme="minorHAnsi" w:cstheme="minorHAnsi"/>
          <w:b/>
          <w:bCs/>
          <w:sz w:val="22"/>
        </w:rPr>
      </w:pPr>
      <w:r>
        <w:rPr>
          <w:rFonts w:asciiTheme="minorHAnsi" w:hAnsiTheme="minorHAnsi" w:cstheme="minorHAnsi"/>
          <w:sz w:val="22"/>
        </w:rPr>
        <w:lastRenderedPageBreak/>
        <w:t xml:space="preserve">Na konci roku 2018 bylo ukončeno řešení </w:t>
      </w:r>
      <w:r w:rsidRPr="007910D9">
        <w:rPr>
          <w:rFonts w:asciiTheme="minorHAnsi" w:hAnsiTheme="minorHAnsi" w:cstheme="minorHAnsi"/>
          <w:sz w:val="22"/>
        </w:rPr>
        <w:t>projekt</w:t>
      </w:r>
      <w:r>
        <w:rPr>
          <w:rFonts w:asciiTheme="minorHAnsi" w:hAnsiTheme="minorHAnsi" w:cstheme="minorHAnsi"/>
          <w:sz w:val="22"/>
        </w:rPr>
        <w:t>u</w:t>
      </w:r>
      <w:r w:rsidRPr="007910D9">
        <w:rPr>
          <w:rFonts w:asciiTheme="minorHAnsi" w:hAnsiTheme="minorHAnsi" w:cstheme="minorHAnsi"/>
          <w:sz w:val="22"/>
        </w:rPr>
        <w:t xml:space="preserve"> </w:t>
      </w:r>
      <w:r>
        <w:rPr>
          <w:rFonts w:asciiTheme="minorHAnsi" w:hAnsiTheme="minorHAnsi" w:cstheme="minorHAnsi"/>
          <w:sz w:val="22"/>
        </w:rPr>
        <w:t xml:space="preserve">GA ČR </w:t>
      </w:r>
      <w:r w:rsidRPr="007910D9">
        <w:rPr>
          <w:rFonts w:asciiTheme="minorHAnsi" w:hAnsiTheme="minorHAnsi" w:cstheme="minorHAnsi"/>
          <w:sz w:val="22"/>
        </w:rPr>
        <w:t>s názvem „</w:t>
      </w:r>
      <w:r w:rsidRPr="007910D9">
        <w:rPr>
          <w:rFonts w:asciiTheme="minorHAnsi" w:hAnsiTheme="minorHAnsi" w:cstheme="minorHAnsi"/>
          <w:b/>
          <w:bCs/>
          <w:sz w:val="22"/>
        </w:rPr>
        <w:t xml:space="preserve">Metodika tvorby modelu predikce sektorové a podnikové výkonnosti v makroekonomických souvislostech“ </w:t>
      </w:r>
      <w:r w:rsidRPr="007910D9">
        <w:rPr>
          <w:rFonts w:asciiTheme="minorHAnsi" w:hAnsiTheme="minorHAnsi" w:cstheme="minorHAnsi"/>
          <w:sz w:val="22"/>
        </w:rPr>
        <w:t>a dobou řešení od 1. 1. 2016 do 31. 12. 201</w:t>
      </w:r>
      <w:r>
        <w:rPr>
          <w:rFonts w:asciiTheme="minorHAnsi" w:hAnsiTheme="minorHAnsi" w:cstheme="minorHAnsi"/>
          <w:sz w:val="22"/>
        </w:rPr>
        <w:t xml:space="preserve">8. Projekt </w:t>
      </w:r>
      <w:r w:rsidRPr="007910D9">
        <w:rPr>
          <w:rFonts w:asciiTheme="minorHAnsi" w:hAnsiTheme="minorHAnsi" w:cstheme="minorHAnsi"/>
          <w:sz w:val="22"/>
        </w:rPr>
        <w:t xml:space="preserve">se zaměřoval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rsidR="00752CDF" w:rsidRPr="00EA3338" w:rsidRDefault="00752CDF" w:rsidP="00752CDF">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rsidR="00752CDF" w:rsidRPr="00EA3338" w:rsidRDefault="00752CDF" w:rsidP="00090AFC">
      <w:pPr>
        <w:pStyle w:val="Odstavecseseznamem"/>
        <w:numPr>
          <w:ilvl w:val="1"/>
          <w:numId w:val="101"/>
        </w:numPr>
        <w:spacing w:before="120"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Projekt </w:t>
      </w:r>
      <w:r>
        <w:rPr>
          <w:rFonts w:asciiTheme="minorHAnsi" w:hAnsiTheme="minorHAnsi" w:cstheme="minorHAnsi"/>
          <w:sz w:val="22"/>
        </w:rPr>
        <w:t xml:space="preserve">GA ČR </w:t>
      </w:r>
      <w:r w:rsidRPr="00EA3338">
        <w:rPr>
          <w:rFonts w:asciiTheme="minorHAnsi" w:hAnsiTheme="minorHAnsi" w:cstheme="minorHAnsi"/>
          <w:sz w:val="22"/>
        </w:rPr>
        <w:t xml:space="preserve">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752CDF" w:rsidRPr="00D77FDB" w:rsidRDefault="00752CDF" w:rsidP="00090AFC">
      <w:pPr>
        <w:pStyle w:val="Odstavecseseznamem"/>
        <w:numPr>
          <w:ilvl w:val="1"/>
          <w:numId w:val="101"/>
        </w:numPr>
        <w:spacing w:before="120" w:after="120"/>
        <w:ind w:left="425" w:hanging="425"/>
        <w:contextualSpacing w:val="0"/>
        <w:jc w:val="both"/>
        <w:rPr>
          <w:rFonts w:asciiTheme="minorHAnsi" w:hAnsiTheme="minorHAnsi" w:cstheme="minorHAnsi"/>
          <w:bCs/>
          <w:sz w:val="28"/>
          <w:szCs w:val="24"/>
        </w:rPr>
      </w:pPr>
      <w:r>
        <w:rPr>
          <w:rFonts w:asciiTheme="minorHAnsi" w:hAnsiTheme="minorHAnsi" w:cstheme="minorHAnsi"/>
          <w:sz w:val="22"/>
        </w:rPr>
        <w:t>P</w:t>
      </w:r>
      <w:r w:rsidRPr="00EA3338">
        <w:rPr>
          <w:rFonts w:asciiTheme="minorHAnsi" w:hAnsiTheme="minorHAnsi" w:cstheme="minorHAnsi"/>
          <w:sz w:val="22"/>
        </w:rPr>
        <w:t xml:space="preserve">rojekt </w:t>
      </w:r>
      <w:r>
        <w:rPr>
          <w:rFonts w:asciiTheme="minorHAnsi" w:hAnsiTheme="minorHAnsi" w:cstheme="minorHAnsi"/>
          <w:sz w:val="22"/>
        </w:rPr>
        <w:t xml:space="preserve">GA ČR </w:t>
      </w:r>
      <w:r w:rsidRPr="00EA3338">
        <w:rPr>
          <w:rFonts w:asciiTheme="minorHAnsi" w:hAnsiTheme="minorHAnsi" w:cstheme="minorHAnsi"/>
          <w:sz w:val="22"/>
        </w:rPr>
        <w:t xml:space="preserve">s názvem </w:t>
      </w:r>
      <w:r w:rsidRPr="00EA3338">
        <w:rPr>
          <w:rFonts w:asciiTheme="minorHAnsi" w:hAnsiTheme="minorHAnsi" w:cstheme="minorHAnsi"/>
          <w:b/>
          <w:sz w:val="22"/>
        </w:rPr>
        <w:t>„Variabilita skupin nákladů a její promítnutí v kalkulačním systému ve výrobních firmách“</w:t>
      </w:r>
      <w:r w:rsidRPr="00EA3338">
        <w:rPr>
          <w:rFonts w:asciiTheme="minorHAnsi" w:hAnsiTheme="minorHAnsi" w:cstheme="minorHAns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752CDF" w:rsidRPr="0098375D" w:rsidRDefault="00752CDF" w:rsidP="00090AFC">
      <w:pPr>
        <w:pStyle w:val="Odstavecseseznamem"/>
        <w:numPr>
          <w:ilvl w:val="1"/>
          <w:numId w:val="101"/>
        </w:numPr>
        <w:spacing w:before="120" w:after="120"/>
        <w:ind w:left="425" w:hanging="425"/>
        <w:contextualSpacing w:val="0"/>
        <w:jc w:val="both"/>
        <w:rPr>
          <w:rFonts w:asciiTheme="minorHAnsi" w:hAnsiTheme="minorHAnsi" w:cstheme="minorHAnsi"/>
          <w:b/>
          <w:bCs/>
          <w:sz w:val="22"/>
          <w:szCs w:val="22"/>
        </w:rPr>
      </w:pPr>
      <w:r>
        <w:rPr>
          <w:rFonts w:asciiTheme="minorHAnsi" w:hAnsiTheme="minorHAnsi" w:cstheme="minorHAnsi"/>
          <w:bCs/>
          <w:sz w:val="22"/>
          <w:szCs w:val="22"/>
        </w:rPr>
        <w:t xml:space="preserve">Projekt MPO ČR s názvem: </w:t>
      </w:r>
      <w:r w:rsidRPr="00D77FDB">
        <w:rPr>
          <w:rFonts w:asciiTheme="minorHAnsi" w:hAnsiTheme="minorHAnsi" w:cstheme="minorHAnsi"/>
          <w:b/>
          <w:bCs/>
          <w:sz w:val="22"/>
          <w:szCs w:val="22"/>
        </w:rPr>
        <w:t>„Zpracování indikátorů pro hodnocení klastrů v rámci výzev OP PIK“</w:t>
      </w:r>
      <w:r>
        <w:rPr>
          <w:rFonts w:asciiTheme="minorHAnsi" w:hAnsiTheme="minorHAnsi" w:cstheme="minorHAnsi"/>
          <w:b/>
          <w:bCs/>
          <w:sz w:val="22"/>
          <w:szCs w:val="22"/>
        </w:rPr>
        <w:t xml:space="preserve"> </w:t>
      </w:r>
      <w:r w:rsidRPr="0098375D">
        <w:rPr>
          <w:rFonts w:asciiTheme="minorHAnsi" w:hAnsiTheme="minorHAnsi" w:cstheme="minorHAnsi"/>
          <w:bCs/>
          <w:sz w:val="22"/>
          <w:szCs w:val="22"/>
        </w:rPr>
        <w:t>byl řešen v roce 2015</w:t>
      </w:r>
      <w:r w:rsidR="00090AFC">
        <w:rPr>
          <w:rFonts w:asciiTheme="minorHAnsi" w:hAnsiTheme="minorHAnsi" w:cstheme="minorHAnsi"/>
          <w:bCs/>
          <w:sz w:val="22"/>
          <w:szCs w:val="22"/>
        </w:rPr>
        <w:t>.</w:t>
      </w:r>
      <w:r>
        <w:rPr>
          <w:rFonts w:asciiTheme="minorHAnsi" w:hAnsiTheme="minorHAnsi" w:cstheme="minorHAnsi"/>
          <w:b/>
          <w:bCs/>
          <w:sz w:val="22"/>
          <w:szCs w:val="22"/>
        </w:rPr>
        <w:t xml:space="preserve"> </w:t>
      </w:r>
      <w:r w:rsidRPr="0098375D">
        <w:rPr>
          <w:rFonts w:asciiTheme="minorHAnsi" w:hAnsiTheme="minorHAnsi" w:cstheme="minorHAnsi"/>
          <w:bCs/>
          <w:sz w:val="22"/>
          <w:szCs w:val="22"/>
        </w:rPr>
        <w:t xml:space="preserve">Cílem projektu bylo navrhnout </w:t>
      </w:r>
      <w:r w:rsidRPr="0098375D">
        <w:rPr>
          <w:rFonts w:asciiTheme="minorHAnsi" w:hAnsiTheme="minorHAnsi" w:cstheme="minorHAnsi"/>
          <w:sz w:val="22"/>
          <w:szCs w:val="22"/>
        </w:rPr>
        <w:t xml:space="preserve">indikátory </w:t>
      </w:r>
      <w:r>
        <w:rPr>
          <w:rFonts w:asciiTheme="minorHAnsi" w:hAnsiTheme="minorHAnsi" w:cstheme="minorHAnsi"/>
          <w:sz w:val="22"/>
          <w:szCs w:val="22"/>
        </w:rPr>
        <w:t xml:space="preserve">pro nastavené financování </w:t>
      </w:r>
      <w:r w:rsidRPr="0098375D">
        <w:rPr>
          <w:rFonts w:asciiTheme="minorHAnsi" w:hAnsiTheme="minorHAnsi" w:cstheme="minorHAnsi"/>
          <w:sz w:val="22"/>
          <w:szCs w:val="22"/>
        </w:rPr>
        <w:t>pokrývají</w:t>
      </w:r>
      <w:r>
        <w:rPr>
          <w:rFonts w:asciiTheme="minorHAnsi" w:hAnsiTheme="minorHAnsi" w:cstheme="minorHAnsi"/>
          <w:sz w:val="22"/>
          <w:szCs w:val="22"/>
        </w:rPr>
        <w:t>cí</w:t>
      </w:r>
      <w:r w:rsidRPr="0098375D">
        <w:rPr>
          <w:rFonts w:asciiTheme="minorHAnsi" w:hAnsiTheme="minorHAnsi" w:cstheme="minorHAnsi"/>
          <w:sz w:val="22"/>
          <w:szCs w:val="22"/>
        </w:rPr>
        <w:t xml:space="preserve"> strukturální charakteristiky klastrové organizace, strategii a interakce uvnitř i vně klastrové organizace, výkonnost managementu klastrové organizace, poskytované služby a dosažené výsledky s důrazem na oblast výzkumu, vývoje a inovací a oblast internacionalizace.</w:t>
      </w:r>
    </w:p>
    <w:p w:rsidR="00752CDF" w:rsidRPr="00DB43EF" w:rsidRDefault="00752CDF" w:rsidP="00090AFC">
      <w:pPr>
        <w:pStyle w:val="Odstavecseseznamem"/>
        <w:numPr>
          <w:ilvl w:val="1"/>
          <w:numId w:val="101"/>
        </w:numPr>
        <w:spacing w:before="120" w:after="120"/>
        <w:ind w:left="425" w:hanging="425"/>
        <w:contextualSpacing w:val="0"/>
        <w:jc w:val="both"/>
      </w:pPr>
      <w:r w:rsidRPr="00DB43EF">
        <w:rPr>
          <w:rFonts w:asciiTheme="minorHAnsi" w:hAnsiTheme="minorHAnsi" w:cstheme="minorHAnsi"/>
          <w:sz w:val="22"/>
        </w:rPr>
        <w:t>Projekt TA ČR s názvem „</w:t>
      </w:r>
      <w:r w:rsidR="00090AFC">
        <w:rPr>
          <w:rFonts w:asciiTheme="minorHAnsi" w:hAnsiTheme="minorHAnsi" w:cstheme="minorHAnsi"/>
          <w:b/>
          <w:sz w:val="22"/>
        </w:rPr>
        <w:t>Klastrová politika České</w:t>
      </w:r>
      <w:r w:rsidRPr="00C067DE">
        <w:rPr>
          <w:rFonts w:asciiTheme="minorHAnsi" w:hAnsiTheme="minorHAnsi" w:cstheme="minorHAnsi"/>
          <w:b/>
          <w:sz w:val="22"/>
        </w:rPr>
        <w:t xml:space="preserve"> republiky </w:t>
      </w:r>
      <w:r w:rsidR="00090AFC">
        <w:rPr>
          <w:rFonts w:asciiTheme="minorHAnsi" w:hAnsiTheme="minorHAnsi" w:cstheme="minorHAnsi"/>
          <w:b/>
          <w:sz w:val="22"/>
        </w:rPr>
        <w:t xml:space="preserve">a jejích regionů pro globální </w:t>
      </w:r>
      <w:r w:rsidRPr="00C067DE">
        <w:rPr>
          <w:rFonts w:asciiTheme="minorHAnsi" w:hAnsiTheme="minorHAnsi" w:cstheme="minorHAnsi"/>
          <w:b/>
          <w:sz w:val="22"/>
        </w:rPr>
        <w:t>k</w:t>
      </w:r>
      <w:r w:rsidR="00090AFC">
        <w:rPr>
          <w:rFonts w:asciiTheme="minorHAnsi" w:hAnsiTheme="minorHAnsi" w:cstheme="minorHAnsi"/>
          <w:b/>
          <w:sz w:val="22"/>
        </w:rPr>
        <w:t>onkurenceschopnost a udržitelný</w:t>
      </w:r>
      <w:r w:rsidRPr="00C067DE">
        <w:rPr>
          <w:rFonts w:asciiTheme="minorHAnsi" w:hAnsiTheme="minorHAnsi" w:cstheme="minorHAnsi"/>
          <w:b/>
          <w:sz w:val="22"/>
        </w:rPr>
        <w:t xml:space="preserve"> růst</w:t>
      </w:r>
      <w:r w:rsidRPr="00DB43EF">
        <w:rPr>
          <w:rFonts w:asciiTheme="minorHAnsi" w:hAnsiTheme="minorHAnsi" w:cstheme="minorHAnsi"/>
          <w:sz w:val="22"/>
        </w:rPr>
        <w:t>“ byl řešen od 1. 1. 2012 do 31. 12. 2013. Hlavním cílem projektu byla tvorba kl</w:t>
      </w:r>
      <w:r w:rsidR="00090AFC">
        <w:rPr>
          <w:rFonts w:asciiTheme="minorHAnsi" w:hAnsiTheme="minorHAnsi" w:cstheme="minorHAnsi"/>
          <w:sz w:val="22"/>
        </w:rPr>
        <w:t>astrových politik na národní i regionální</w:t>
      </w:r>
      <w:r w:rsidRPr="00DB43EF">
        <w:rPr>
          <w:rFonts w:asciiTheme="minorHAnsi" w:hAnsiTheme="minorHAnsi" w:cstheme="minorHAnsi"/>
          <w:sz w:val="22"/>
        </w:rPr>
        <w:t xml:space="preserve"> úrovni. Výsledkem řešení projektu </w:t>
      </w:r>
      <w:r w:rsidRPr="00DB43EF">
        <w:rPr>
          <w:rFonts w:asciiTheme="minorHAnsi" w:hAnsiTheme="minorHAnsi" w:cstheme="minorHAnsi"/>
          <w:sz w:val="22"/>
        </w:rPr>
        <w:lastRenderedPageBreak/>
        <w:t>byly publikační výsledky, speciali</w:t>
      </w:r>
      <w:r w:rsidR="00090AFC">
        <w:rPr>
          <w:rFonts w:asciiTheme="minorHAnsi" w:hAnsiTheme="minorHAnsi" w:cstheme="minorHAnsi"/>
          <w:sz w:val="22"/>
        </w:rPr>
        <w:t>zovaná mapa a dvě certifikované</w:t>
      </w:r>
      <w:r w:rsidRPr="00DB43EF">
        <w:rPr>
          <w:rFonts w:asciiTheme="minorHAnsi" w:hAnsiTheme="minorHAnsi" w:cstheme="minorHAnsi"/>
          <w:sz w:val="22"/>
        </w:rPr>
        <w:t xml:space="preserve"> metodiky (Národní klastrová politika a Regionál</w:t>
      </w:r>
      <w:r w:rsidR="00090AFC">
        <w:rPr>
          <w:rFonts w:asciiTheme="minorHAnsi" w:hAnsiTheme="minorHAnsi" w:cstheme="minorHAnsi"/>
          <w:sz w:val="22"/>
        </w:rPr>
        <w:t>ní klastrová politika), jejichž</w:t>
      </w:r>
      <w:r w:rsidRPr="00DB43EF">
        <w:rPr>
          <w:rFonts w:asciiTheme="minorHAnsi" w:hAnsiTheme="minorHAnsi" w:cstheme="minorHAnsi"/>
          <w:sz w:val="22"/>
        </w:rPr>
        <w:t xml:space="preserve"> přijetím Ministerstvem průmyslu a obchodu ČR a aplikací v praxi byly vytvořeny předpoklady pro udržitelnou klastrovou politiku založenou </w:t>
      </w:r>
      <w:r w:rsidR="00090AFC">
        <w:rPr>
          <w:rFonts w:asciiTheme="minorHAnsi" w:hAnsiTheme="minorHAnsi" w:cstheme="minorHAnsi"/>
          <w:sz w:val="22"/>
        </w:rPr>
        <w:t>na maximalizaci efektů z vkládá</w:t>
      </w:r>
      <w:r>
        <w:rPr>
          <w:rFonts w:asciiTheme="minorHAnsi" w:hAnsiTheme="minorHAnsi" w:cstheme="minorHAnsi"/>
          <w:sz w:val="22"/>
        </w:rPr>
        <w:t>ní</w:t>
      </w:r>
      <w:r w:rsidRPr="00DB43EF">
        <w:rPr>
          <w:rFonts w:asciiTheme="minorHAnsi" w:hAnsiTheme="minorHAnsi" w:cstheme="minorHAnsi"/>
          <w:sz w:val="22"/>
        </w:rPr>
        <w:t xml:space="preserve"> strategických veřejných investic do fenoménu spolupráce v klastrech a z </w:t>
      </w:r>
      <w:r>
        <w:rPr>
          <w:rFonts w:asciiTheme="minorHAnsi" w:hAnsiTheme="minorHAnsi" w:cstheme="minorHAnsi"/>
          <w:sz w:val="22"/>
        </w:rPr>
        <w:t>ní</w:t>
      </w:r>
      <w:r w:rsidRPr="00DB43EF">
        <w:rPr>
          <w:rFonts w:asciiTheme="minorHAnsi" w:hAnsiTheme="minorHAnsi" w:cstheme="minorHAnsi"/>
          <w:sz w:val="22"/>
        </w:rPr>
        <w:t xml:space="preserve"> vyplývajících synergií ve prospěch konkurenceschopnosti ČR, vše v kontextu klastrové politiky v rámci EU. </w:t>
      </w:r>
    </w:p>
    <w:p w:rsidR="00752CDF" w:rsidRDefault="00752CDF" w:rsidP="00752CDF">
      <w:pPr>
        <w:tabs>
          <w:tab w:val="left" w:pos="2835"/>
        </w:tabs>
        <w:spacing w:before="120" w:after="120"/>
        <w:ind w:left="360"/>
        <w:jc w:val="both"/>
        <w:rPr>
          <w:rFonts w:ascii="Calibri" w:hAnsi="Calibri" w:cs="Calibri"/>
          <w:sz w:val="22"/>
        </w:rPr>
      </w:pPr>
      <w:r w:rsidRPr="00DB43EF">
        <w:rPr>
          <w:rFonts w:ascii="Calibri" w:hAnsi="Calibri" w:cs="Calibri"/>
          <w:sz w:val="22"/>
        </w:rPr>
        <w:t>Ostatní projekty vztahující se ke studijnímu programu:</w:t>
      </w:r>
    </w:p>
    <w:p w:rsidR="00752CDF" w:rsidRDefault="00752CDF" w:rsidP="00016FF9">
      <w:pPr>
        <w:pStyle w:val="Odstavecseseznamem"/>
        <w:numPr>
          <w:ilvl w:val="0"/>
          <w:numId w:val="102"/>
        </w:numPr>
        <w:spacing w:after="120"/>
        <w:contextualSpacing w:val="0"/>
        <w:jc w:val="both"/>
        <w:rPr>
          <w:rFonts w:ascii="Calibri" w:hAnsi="Calibri" w:cs="Calibri"/>
          <w:sz w:val="22"/>
        </w:rPr>
      </w:pPr>
      <w:r>
        <w:rPr>
          <w:rFonts w:ascii="Calibri" w:hAnsi="Calibri" w:cs="Calibri"/>
          <w:b/>
          <w:sz w:val="22"/>
        </w:rPr>
        <w:t>Vzdělávání v ú</w:t>
      </w:r>
      <w:r w:rsidRPr="0017452E">
        <w:rPr>
          <w:rFonts w:ascii="Calibri" w:hAnsi="Calibri" w:cs="Calibri"/>
          <w:b/>
          <w:sz w:val="22"/>
        </w:rPr>
        <w:t>četnictví a dan</w:t>
      </w:r>
      <w:r>
        <w:rPr>
          <w:rFonts w:ascii="Calibri" w:hAnsi="Calibri" w:cs="Calibri"/>
          <w:b/>
          <w:sz w:val="22"/>
        </w:rPr>
        <w:t xml:space="preserve">ích (2009-2012), registrační číslo projektu: </w:t>
      </w:r>
      <w:r w:rsidRPr="00090AFC">
        <w:rPr>
          <w:rFonts w:asciiTheme="minorHAnsi" w:hAnsiTheme="minorHAnsi" w:cs="Arial"/>
          <w:b/>
          <w:sz w:val="22"/>
          <w:szCs w:val="22"/>
          <w:lang w:eastAsia="en-US"/>
        </w:rPr>
        <w:t>CZ.1.07/2.2.00/07.0050</w:t>
      </w:r>
      <w:r w:rsidR="002327BF">
        <w:rPr>
          <w:rFonts w:asciiTheme="minorHAnsi" w:hAnsiTheme="minorHAnsi" w:cs="Arial"/>
          <w:b/>
          <w:sz w:val="22"/>
          <w:szCs w:val="22"/>
          <w:lang w:eastAsia="en-US"/>
        </w:rPr>
        <w:t>.</w:t>
      </w:r>
      <w:r>
        <w:rPr>
          <w:rFonts w:asciiTheme="minorHAnsi" w:hAnsiTheme="minorHAnsi" w:cs="Arial"/>
          <w:sz w:val="22"/>
          <w:szCs w:val="22"/>
          <w:lang w:eastAsia="en-US"/>
        </w:rPr>
        <w:t xml:space="preserve"> </w:t>
      </w:r>
      <w:r w:rsidRPr="0017452E">
        <w:rPr>
          <w:rFonts w:ascii="Calibri" w:hAnsi="Calibri" w:cs="Calibri"/>
          <w:sz w:val="22"/>
        </w:rPr>
        <w:t xml:space="preserve">Hlavním cílem projektu </w:t>
      </w:r>
      <w:r>
        <w:rPr>
          <w:rFonts w:ascii="Calibri" w:hAnsi="Calibri" w:cs="Calibri"/>
          <w:sz w:val="22"/>
        </w:rPr>
        <w:t>bylo</w:t>
      </w:r>
      <w:r w:rsidRPr="0017452E">
        <w:rPr>
          <w:rFonts w:ascii="Calibri" w:hAnsi="Calibri" w:cs="Calibri"/>
          <w:sz w:val="22"/>
        </w:rPr>
        <w:t xml:space="preserve"> rozšíření předmětů s účetní a daňovou problematikou na Fakultě managementu a ekonomiky UTB ve Zlíně. </w:t>
      </w:r>
      <w:r>
        <w:rPr>
          <w:rFonts w:ascii="Calibri" w:hAnsi="Calibri" w:cs="Calibri"/>
          <w:sz w:val="22"/>
        </w:rPr>
        <w:t>D</w:t>
      </w:r>
      <w:r w:rsidRPr="0017452E">
        <w:rPr>
          <w:rFonts w:ascii="Calibri" w:hAnsi="Calibri" w:cs="Calibri"/>
          <w:sz w:val="22"/>
        </w:rPr>
        <w:t>ílčí</w:t>
      </w:r>
      <w:r>
        <w:rPr>
          <w:rFonts w:ascii="Calibri" w:hAnsi="Calibri" w:cs="Calibri"/>
          <w:sz w:val="22"/>
        </w:rPr>
        <w:t xml:space="preserve">mi cíli </w:t>
      </w:r>
      <w:r w:rsidRPr="0017452E">
        <w:rPr>
          <w:rFonts w:ascii="Calibri" w:hAnsi="Calibri" w:cs="Calibri"/>
          <w:sz w:val="22"/>
        </w:rPr>
        <w:t xml:space="preserve">projektu </w:t>
      </w:r>
      <w:r>
        <w:rPr>
          <w:rFonts w:ascii="Calibri" w:hAnsi="Calibri" w:cs="Calibri"/>
          <w:sz w:val="22"/>
        </w:rPr>
        <w:t xml:space="preserve">byla </w:t>
      </w:r>
      <w:r w:rsidRPr="0017452E">
        <w:rPr>
          <w:rFonts w:ascii="Calibri" w:hAnsi="Calibri" w:cs="Calibri"/>
          <w:sz w:val="22"/>
        </w:rPr>
        <w:t>tvorba nových volitelných předmětů z účetní a daňové oblasti, vytvoření kvalitních studijních materiálů a opor, ověření ve výuce s ohledem na potřeby studentů, atraktivní přednášky pro studenty za účasti expertů, zvyšování odbornosti akademických pracovníků prostřednictvím účastí na odborných konferencích, seminářích a školeních. Udržitelnost projektu je zajištěna vytvořenými předměty a jejich zařazením do akreditovaného bakalářského oboru Účetnictví a daně.</w:t>
      </w:r>
      <w:r>
        <w:rPr>
          <w:rFonts w:ascii="Calibri" w:hAnsi="Calibri" w:cs="Calibri"/>
          <w:sz w:val="22"/>
        </w:rPr>
        <w:t xml:space="preserve"> Partnerem projektu byl Institut Certifikace účetních, a.s.</w:t>
      </w:r>
    </w:p>
    <w:p w:rsidR="00752CDF" w:rsidRPr="00027B1D" w:rsidRDefault="00752CDF" w:rsidP="00016FF9">
      <w:pPr>
        <w:pStyle w:val="Odstavecseseznamem"/>
        <w:numPr>
          <w:ilvl w:val="0"/>
          <w:numId w:val="102"/>
        </w:numPr>
        <w:spacing w:after="120"/>
        <w:contextualSpacing w:val="0"/>
        <w:jc w:val="both"/>
        <w:rPr>
          <w:rFonts w:ascii="Calibri" w:hAnsi="Calibri" w:cs="Calibri"/>
          <w:sz w:val="22"/>
        </w:rPr>
      </w:pPr>
      <w:r>
        <w:rPr>
          <w:rFonts w:ascii="Calibri" w:hAnsi="Calibri" w:cs="Calibri"/>
          <w:b/>
          <w:sz w:val="22"/>
        </w:rPr>
        <w:t>FINPORT - Podnikové finance v praxi (2009</w:t>
      </w:r>
      <w:r w:rsidRPr="0020412E">
        <w:rPr>
          <w:rFonts w:ascii="Calibri" w:hAnsi="Calibri" w:cs="Calibri"/>
          <w:b/>
          <w:sz w:val="22"/>
        </w:rPr>
        <w:t>-201</w:t>
      </w:r>
      <w:r w:rsidRPr="00090AFC">
        <w:rPr>
          <w:rFonts w:ascii="Calibri" w:hAnsi="Calibri" w:cs="Calibri"/>
          <w:b/>
          <w:sz w:val="22"/>
        </w:rPr>
        <w:t>2),</w:t>
      </w:r>
      <w:r>
        <w:rPr>
          <w:rFonts w:ascii="Calibri" w:hAnsi="Calibri" w:cs="Calibri"/>
          <w:sz w:val="22"/>
        </w:rPr>
        <w:t xml:space="preserve"> </w:t>
      </w:r>
      <w:r w:rsidRPr="00090AFC">
        <w:rPr>
          <w:rFonts w:ascii="Calibri" w:hAnsi="Calibri" w:cs="Calibri"/>
          <w:b/>
          <w:sz w:val="22"/>
        </w:rPr>
        <w:t>registrační číslo projektu: CZ.1.07/2.2.00/07.0358</w:t>
      </w:r>
      <w:r w:rsidR="002327BF">
        <w:rPr>
          <w:rFonts w:ascii="Calibri" w:hAnsi="Calibri" w:cs="Calibri"/>
          <w:sz w:val="22"/>
        </w:rPr>
        <w:t>.</w:t>
      </w:r>
      <w:r w:rsidRPr="00027B1D">
        <w:rPr>
          <w:rFonts w:ascii="Calibri" w:hAnsi="Calibri" w:cs="Calibri"/>
          <w:sz w:val="22"/>
        </w:rPr>
        <w:t xml:space="preserve"> </w:t>
      </w:r>
      <w:r w:rsidRPr="0017452E">
        <w:rPr>
          <w:rFonts w:ascii="Calibri" w:hAnsi="Calibri" w:cs="Calibri"/>
          <w:sz w:val="22"/>
        </w:rPr>
        <w:t xml:space="preserve">Hlavním cílem projektu </w:t>
      </w:r>
      <w:r>
        <w:rPr>
          <w:rFonts w:ascii="Calibri" w:hAnsi="Calibri" w:cs="Calibri"/>
          <w:sz w:val="22"/>
        </w:rPr>
        <w:t xml:space="preserve">byla aktualizace a inovace </w:t>
      </w:r>
      <w:r w:rsidRPr="0017452E">
        <w:rPr>
          <w:rFonts w:ascii="Calibri" w:hAnsi="Calibri" w:cs="Calibri"/>
          <w:sz w:val="22"/>
        </w:rPr>
        <w:t xml:space="preserve">předmětů </w:t>
      </w:r>
      <w:r w:rsidRPr="00027B1D">
        <w:rPr>
          <w:rFonts w:ascii="Calibri" w:hAnsi="Calibri" w:cs="Calibri"/>
          <w:sz w:val="22"/>
        </w:rPr>
        <w:t>zaměřených na finanční řízení podniku s důrazem na aplikaci praktických postupů, poznatků a nástrojů</w:t>
      </w:r>
      <w:r>
        <w:rPr>
          <w:rFonts w:ascii="Calibri" w:hAnsi="Calibri" w:cs="Calibri"/>
          <w:sz w:val="22"/>
        </w:rPr>
        <w:t xml:space="preserve"> v souladu s aktuálními trendy.  </w:t>
      </w:r>
      <w:r w:rsidRPr="00027B1D">
        <w:rPr>
          <w:rFonts w:ascii="Calibri" w:hAnsi="Calibri" w:cs="Calibri"/>
          <w:sz w:val="22"/>
        </w:rPr>
        <w:t>Dílčím cíl</w:t>
      </w:r>
      <w:r>
        <w:rPr>
          <w:rFonts w:ascii="Calibri" w:hAnsi="Calibri" w:cs="Calibri"/>
          <w:sz w:val="22"/>
        </w:rPr>
        <w:t xml:space="preserve">em </w:t>
      </w:r>
      <w:r w:rsidRPr="00027B1D">
        <w:rPr>
          <w:rFonts w:ascii="Calibri" w:hAnsi="Calibri" w:cs="Calibri"/>
          <w:sz w:val="22"/>
        </w:rPr>
        <w:t xml:space="preserve">projektu byla tvorba </w:t>
      </w:r>
      <w:r>
        <w:rPr>
          <w:rFonts w:ascii="Calibri" w:hAnsi="Calibri" w:cs="Calibri"/>
          <w:sz w:val="22"/>
        </w:rPr>
        <w:t xml:space="preserve">portálu s názornými příklady, případovými studiemi a aktuálními poznatky z oblasti využití účetních informací, finanční analýzy, řízení podnikových financí, finančního plánování, cash flow, auditu, hodnocení investic a dalších oblastí finančního managementu. </w:t>
      </w:r>
      <w:r w:rsidRPr="00027B1D">
        <w:rPr>
          <w:rFonts w:ascii="Calibri" w:hAnsi="Calibri" w:cs="Calibri"/>
          <w:sz w:val="22"/>
        </w:rPr>
        <w:t xml:space="preserve">Udržitelnost projektu je zajištěna </w:t>
      </w:r>
      <w:r>
        <w:rPr>
          <w:rFonts w:ascii="Calibri" w:hAnsi="Calibri" w:cs="Calibri"/>
          <w:sz w:val="22"/>
        </w:rPr>
        <w:t xml:space="preserve">inovovanými </w:t>
      </w:r>
      <w:r w:rsidRPr="00027B1D">
        <w:rPr>
          <w:rFonts w:ascii="Calibri" w:hAnsi="Calibri" w:cs="Calibri"/>
          <w:sz w:val="22"/>
        </w:rPr>
        <w:t xml:space="preserve">předměty a jejich zařazením do </w:t>
      </w:r>
      <w:r>
        <w:rPr>
          <w:rFonts w:ascii="Calibri" w:hAnsi="Calibri" w:cs="Calibri"/>
          <w:sz w:val="22"/>
        </w:rPr>
        <w:t xml:space="preserve">výuky </w:t>
      </w:r>
      <w:r w:rsidRPr="00027B1D">
        <w:rPr>
          <w:rFonts w:ascii="Calibri" w:hAnsi="Calibri" w:cs="Calibri"/>
          <w:sz w:val="22"/>
        </w:rPr>
        <w:t>akreditovan</w:t>
      </w:r>
      <w:r>
        <w:rPr>
          <w:rFonts w:ascii="Calibri" w:hAnsi="Calibri" w:cs="Calibri"/>
          <w:sz w:val="22"/>
        </w:rPr>
        <w:t xml:space="preserve">ých studijních programů. </w:t>
      </w:r>
    </w:p>
    <w:p w:rsidR="00EC5F9F" w:rsidRPr="00BF7F1A" w:rsidRDefault="00752CDF" w:rsidP="00016FF9">
      <w:pPr>
        <w:pStyle w:val="Odstavecseseznamem"/>
        <w:numPr>
          <w:ilvl w:val="0"/>
          <w:numId w:val="102"/>
        </w:numPr>
        <w:spacing w:after="120"/>
        <w:contextualSpacing w:val="0"/>
        <w:jc w:val="both"/>
        <w:rPr>
          <w:rFonts w:ascii="Calibri" w:eastAsia="Calibri" w:hAnsi="Calibri" w:cs="Calibri"/>
          <w:color w:val="548DD4" w:themeColor="text2" w:themeTint="99"/>
          <w:sz w:val="22"/>
          <w:szCs w:val="22"/>
          <w:lang w:eastAsia="en-US"/>
        </w:rPr>
      </w:pPr>
      <w:r w:rsidRPr="00094C08">
        <w:rPr>
          <w:rFonts w:ascii="Calibri" w:hAnsi="Calibri" w:cs="Calibri"/>
          <w:b/>
          <w:sz w:val="22"/>
        </w:rPr>
        <w:t>POKR</w:t>
      </w:r>
      <w:r>
        <w:rPr>
          <w:rFonts w:asciiTheme="minorHAnsi" w:hAnsiTheme="minorHAnsi" w:cs="Arial"/>
          <w:b/>
          <w:sz w:val="22"/>
          <w:szCs w:val="22"/>
          <w:lang w:eastAsia="en-US"/>
        </w:rPr>
        <w:t xml:space="preserve"> - </w:t>
      </w:r>
      <w:r w:rsidRPr="0017452E">
        <w:rPr>
          <w:rFonts w:asciiTheme="minorHAnsi" w:hAnsiTheme="minorHAnsi" w:cs="Arial"/>
          <w:b/>
          <w:sz w:val="22"/>
          <w:szCs w:val="22"/>
          <w:lang w:eastAsia="en-US"/>
        </w:rPr>
        <w:t>Rozvoj lidských zdrojů v oblasti výzkumu měření a řízení výkonnosti podniků, klastrů a regionů</w:t>
      </w:r>
      <w:r>
        <w:rPr>
          <w:rFonts w:asciiTheme="minorHAnsi" w:hAnsiTheme="minorHAnsi" w:cs="Arial"/>
          <w:b/>
          <w:sz w:val="22"/>
          <w:szCs w:val="22"/>
          <w:lang w:eastAsia="en-US"/>
        </w:rPr>
        <w:t xml:space="preserve"> (2012 – 2015)</w:t>
      </w:r>
      <w:r w:rsidRPr="00090AFC">
        <w:rPr>
          <w:rFonts w:asciiTheme="minorHAnsi" w:hAnsiTheme="minorHAnsi" w:cs="Arial"/>
          <w:b/>
          <w:sz w:val="22"/>
          <w:szCs w:val="22"/>
          <w:lang w:eastAsia="en-US"/>
        </w:rPr>
        <w:t xml:space="preserve">, registrační číslo projektu: </w:t>
      </w:r>
      <w:r w:rsidR="00090AFC">
        <w:rPr>
          <w:rFonts w:asciiTheme="minorHAnsi" w:hAnsiTheme="minorHAnsi" w:cs="Arial"/>
          <w:b/>
          <w:sz w:val="22"/>
          <w:szCs w:val="22"/>
          <w:lang w:eastAsia="en-US"/>
        </w:rPr>
        <w:t>CZ.1.07/2.3.00/20.0147</w:t>
      </w:r>
      <w:r w:rsidRPr="00090AFC">
        <w:rPr>
          <w:rFonts w:asciiTheme="minorHAnsi" w:hAnsiTheme="minorHAnsi" w:cs="Arial"/>
          <w:b/>
          <w:sz w:val="22"/>
          <w:szCs w:val="22"/>
          <w:lang w:eastAsia="en-US"/>
        </w:rPr>
        <w:t>.</w:t>
      </w:r>
      <w:r w:rsidRPr="00A347F2">
        <w:rPr>
          <w:rFonts w:asciiTheme="minorHAnsi" w:hAnsiTheme="minorHAnsi" w:cs="Arial"/>
          <w:sz w:val="22"/>
          <w:szCs w:val="22"/>
          <w:lang w:eastAsia="en-US"/>
        </w:rPr>
        <w:t xml:space="preserve"> </w:t>
      </w:r>
      <w:r w:rsidRPr="0017452E">
        <w:rPr>
          <w:rFonts w:ascii="Calibri" w:hAnsi="Calibri" w:cs="Calibri"/>
          <w:sz w:val="22"/>
        </w:rPr>
        <w:t xml:space="preserve">Projekt </w:t>
      </w:r>
      <w:r>
        <w:rPr>
          <w:rFonts w:ascii="Calibri" w:hAnsi="Calibri" w:cs="Calibri"/>
          <w:sz w:val="22"/>
        </w:rPr>
        <w:t xml:space="preserve">byl </w:t>
      </w:r>
      <w:r w:rsidRPr="0017452E">
        <w:rPr>
          <w:rFonts w:ascii="Calibri" w:hAnsi="Calibri" w:cs="Calibri"/>
          <w:sz w:val="22"/>
        </w:rPr>
        <w:t>zaměřen na rozvoj lidských zdrojů v oblasti výzkumu měření a řízení výkonnosti podniků, klastrů a regionů. Tato oblast byla definována jako klíčová oblast výzkumu na FaME UTB ve Zlíně a je definována v dlouhodobém záměru. Do týmu výzkumných a akademických pracovníků b</w:t>
      </w:r>
      <w:r>
        <w:rPr>
          <w:rFonts w:ascii="Calibri" w:hAnsi="Calibri" w:cs="Calibri"/>
          <w:sz w:val="22"/>
        </w:rPr>
        <w:t>yli</w:t>
      </w:r>
      <w:r w:rsidRPr="0017452E">
        <w:rPr>
          <w:rFonts w:ascii="Calibri" w:hAnsi="Calibri" w:cs="Calibri"/>
          <w:sz w:val="22"/>
        </w:rPr>
        <w:t xml:space="preserve"> včleněni významní zahraniční vědci a studenti DSP. Vzdělávání a získávání odborných znalostí b</w:t>
      </w:r>
      <w:r>
        <w:rPr>
          <w:rFonts w:ascii="Calibri" w:hAnsi="Calibri" w:cs="Calibri"/>
          <w:sz w:val="22"/>
        </w:rPr>
        <w:t>ylo</w:t>
      </w:r>
      <w:r w:rsidRPr="0017452E">
        <w:rPr>
          <w:rFonts w:ascii="Calibri" w:hAnsi="Calibri" w:cs="Calibri"/>
          <w:sz w:val="22"/>
        </w:rPr>
        <w:t xml:space="preserve"> koncepčně vedeno ve spolupráci se zahraničními univerzitami formou přednášek, workshopů a stáží, jejímž účelem </w:t>
      </w:r>
      <w:r>
        <w:rPr>
          <w:rFonts w:ascii="Calibri" w:hAnsi="Calibri" w:cs="Calibri"/>
          <w:sz w:val="22"/>
        </w:rPr>
        <w:t>je</w:t>
      </w:r>
      <w:r w:rsidRPr="0017452E">
        <w:rPr>
          <w:rFonts w:ascii="Calibri" w:hAnsi="Calibri" w:cs="Calibri"/>
          <w:sz w:val="22"/>
        </w:rPr>
        <w:t xml:space="preserve"> zvýšení kompetencí pro výzkum. Dalším dílčím cílem je výchova talentovaných studentů DSP, aby po skončení jejich studia zůstali v pozici vědeckovýzkumných pracovníků na FaME. Výsledkem projektu </w:t>
      </w:r>
      <w:r>
        <w:rPr>
          <w:rFonts w:ascii="Calibri" w:hAnsi="Calibri" w:cs="Calibri"/>
          <w:sz w:val="22"/>
        </w:rPr>
        <w:t>jsou</w:t>
      </w:r>
      <w:r w:rsidRPr="0017452E">
        <w:rPr>
          <w:rFonts w:ascii="Calibri" w:hAnsi="Calibri" w:cs="Calibri"/>
          <w:sz w:val="22"/>
        </w:rPr>
        <w:t xml:space="preserve"> společné odborné monografie, články v odborných časopisech s impakt faktorem, recenzovaných časopisech a aktivní účast na konferencích indexovaných v Thomson Reuters.</w:t>
      </w:r>
    </w:p>
    <w:p w:rsidR="00090AFC" w:rsidRDefault="00090AFC" w:rsidP="00EC5F9F">
      <w:pPr>
        <w:keepNext/>
        <w:keepLines/>
        <w:spacing w:before="40"/>
        <w:jc w:val="center"/>
        <w:outlineLvl w:val="2"/>
        <w:rPr>
          <w:rFonts w:ascii="Calibri" w:hAnsi="Calibri" w:cs="Calibri"/>
          <w:b/>
          <w:sz w:val="24"/>
          <w:szCs w:val="24"/>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3.6</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Vedle projektů financovaných z Prostředků GAČR a TAČR je v současné době řešen také mezinárodní projekt z programu ERASMUS+:</w:t>
      </w:r>
    </w:p>
    <w:p w:rsidR="00EC5F9F" w:rsidRPr="00EC5F9F" w:rsidRDefault="00EC5F9F" w:rsidP="00016FF9">
      <w:pPr>
        <w:numPr>
          <w:ilvl w:val="0"/>
          <w:numId w:val="94"/>
        </w:numPr>
        <w:tabs>
          <w:tab w:val="left" w:pos="2835"/>
        </w:tabs>
        <w:spacing w:before="120" w:after="120"/>
        <w:ind w:left="714" w:hanging="357"/>
        <w:jc w:val="both"/>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Projekt s názvem </w:t>
      </w:r>
      <w:r w:rsidRPr="00EC5F9F">
        <w:rPr>
          <w:rFonts w:ascii="Calibri" w:eastAsia="Calibri" w:hAnsi="Calibri" w:cs="Calibri"/>
          <w:b/>
          <w:sz w:val="22"/>
          <w:szCs w:val="22"/>
          <w:lang w:eastAsia="en-US"/>
        </w:rPr>
        <w:t>„</w:t>
      </w:r>
      <w:r w:rsidRPr="00EC5F9F">
        <w:rPr>
          <w:rFonts w:ascii="Calibri" w:eastAsia="Calibri" w:hAnsi="Calibri"/>
          <w:b/>
          <w:sz w:val="22"/>
          <w:szCs w:val="22"/>
          <w:lang w:eastAsia="en-US"/>
        </w:rPr>
        <w:t>Pilot project: Entrepeneurship education for University students</w:t>
      </w:r>
      <w:r w:rsidRPr="00EC5F9F">
        <w:rPr>
          <w:rFonts w:ascii="Calibri" w:eastAsia="Calibri" w:hAnsi="Calibri" w:cs="Calibri"/>
          <w:b/>
          <w:sz w:val="22"/>
          <w:szCs w:val="22"/>
          <w:lang w:eastAsia="en-US"/>
        </w:rPr>
        <w:t>“</w:t>
      </w:r>
      <w:r w:rsidRPr="00EC5F9F">
        <w:rPr>
          <w:rFonts w:ascii="Calibri" w:eastAsia="Calibri" w:hAnsi="Calibri" w:cs="Calibri"/>
          <w:sz w:val="22"/>
          <w:szCs w:val="22"/>
          <w:lang w:eastAsia="en-US"/>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w:t>
      </w:r>
      <w:r w:rsidRPr="00EC5F9F">
        <w:rPr>
          <w:rFonts w:ascii="Calibri" w:eastAsia="Calibri" w:hAnsi="Calibri" w:cs="Calibri"/>
          <w:sz w:val="22"/>
          <w:szCs w:val="22"/>
          <w:lang w:eastAsia="en-US"/>
        </w:rPr>
        <w:lastRenderedPageBreak/>
        <w:t>praktické dovednosti s ambicí vytvořit reálné podnikatelské prostředí - participace studentů na konkrétních projektech a zakázkách. Výsledky výzkumu se budou využívat v následujících předmětech studijního programu: Tvorba business modelů, Koncepty podnikatelského myšlení, Business akademie</w:t>
      </w:r>
      <w:r w:rsidR="00357ABC">
        <w:rPr>
          <w:rFonts w:ascii="Calibri" w:eastAsia="Calibri" w:hAnsi="Calibri" w:cs="Calibri"/>
          <w:sz w:val="22"/>
          <w:szCs w:val="22"/>
          <w:lang w:eastAsia="en-US"/>
        </w:rPr>
        <w:t xml:space="preserve"> </w:t>
      </w:r>
      <w:r w:rsidRPr="00EC5F9F">
        <w:rPr>
          <w:rFonts w:ascii="Calibri" w:eastAsia="Calibri" w:hAnsi="Calibri" w:cs="Calibri"/>
          <w:sz w:val="22"/>
          <w:szCs w:val="22"/>
          <w:lang w:eastAsia="en-US"/>
        </w:rPr>
        <w:t>1, 2.</w:t>
      </w:r>
    </w:p>
    <w:p w:rsidR="00EC5F9F" w:rsidRPr="00EC5F9F" w:rsidRDefault="00EC5F9F" w:rsidP="00016FF9">
      <w:pPr>
        <w:numPr>
          <w:ilvl w:val="0"/>
          <w:numId w:val="94"/>
        </w:numPr>
        <w:tabs>
          <w:tab w:val="left" w:pos="2835"/>
        </w:tabs>
        <w:spacing w:before="120" w:after="600"/>
        <w:ind w:left="714" w:hanging="357"/>
        <w:jc w:val="both"/>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Projekt s názvem </w:t>
      </w:r>
      <w:r w:rsidRPr="00EC5F9F">
        <w:rPr>
          <w:rFonts w:ascii="Calibri" w:eastAsia="Calibri" w:hAnsi="Calibri" w:cs="Calibri"/>
          <w:b/>
          <w:sz w:val="22"/>
          <w:szCs w:val="22"/>
          <w:lang w:eastAsia="en-US"/>
        </w:rPr>
        <w:t>„SHAPE-ENERGY“</w:t>
      </w:r>
      <w:r w:rsidRPr="00EC5F9F">
        <w:rPr>
          <w:rFonts w:ascii="Calibri" w:eastAsia="Calibri" w:hAnsi="Calibri" w:cs="Calibri"/>
          <w:sz w:val="22"/>
          <w:szCs w:val="22"/>
          <w:lang w:eastAsia="en-US"/>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w:t>
      </w:r>
      <w:r w:rsidR="00D50D7C" w:rsidRPr="00EC5F9F">
        <w:rPr>
          <w:rFonts w:ascii="Calibri" w:eastAsia="Calibri" w:hAnsi="Calibri" w:cs="Calibri"/>
          <w:sz w:val="22"/>
          <w:szCs w:val="22"/>
          <w:lang w:eastAsia="en-US"/>
        </w:rPr>
        <w:t>anglické</w:t>
      </w:r>
      <w:r w:rsidRPr="00EC5F9F">
        <w:rPr>
          <w:rFonts w:ascii="Calibri" w:eastAsia="Calibri" w:hAnsi="Calibri" w:cs="Calibri"/>
          <w:sz w:val="22"/>
          <w:szCs w:val="22"/>
          <w:lang w:eastAsia="en-US"/>
        </w:rPr>
        <w:t xml:space="preserve"> Cambridge.</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Finanční, materiální a další zabezpečení studijního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Finanční zabezpečení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4.1</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EC5F9F" w:rsidRPr="00EC5F9F" w:rsidRDefault="00EC5F9F" w:rsidP="00EC5F9F">
      <w:pPr>
        <w:keepNext/>
        <w:keepLines/>
        <w:spacing w:before="40"/>
        <w:jc w:val="center"/>
        <w:outlineLvl w:val="2"/>
        <w:rPr>
          <w:rFonts w:ascii="Calibri" w:hAnsi="Calibri" w:cs="Calibri"/>
          <w:b/>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Materiální a technické zabezpečení studijního programu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4.2</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Studijní program </w:t>
      </w:r>
      <w:r w:rsidR="00B0589E">
        <w:rPr>
          <w:rFonts w:ascii="Calibri" w:hAnsi="Calibri" w:cs="Calibri"/>
          <w:sz w:val="22"/>
          <w:szCs w:val="22"/>
        </w:rPr>
        <w:t>Finance a finanční technologie</w:t>
      </w:r>
      <w:r w:rsidRPr="00EC5F9F">
        <w:rPr>
          <w:rFonts w:ascii="Calibri" w:hAnsi="Calibri" w:cs="Calibri"/>
          <w:sz w:val="22"/>
          <w:szCs w:val="22"/>
        </w:rPr>
        <w:t xml:space="preserve">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094801" w:rsidRPr="00F708C1" w:rsidRDefault="00094801" w:rsidP="00094801">
      <w:pPr>
        <w:jc w:val="both"/>
        <w:rPr>
          <w:rFonts w:asciiTheme="minorHAnsi" w:hAnsiTheme="minorHAnsi" w:cstheme="minorHAnsi"/>
          <w:sz w:val="22"/>
        </w:rPr>
      </w:pPr>
      <w:r w:rsidRPr="00F708C1">
        <w:rPr>
          <w:rFonts w:asciiTheme="minorHAnsi" w:hAnsiTheme="minorHAnsi" w:cstheme="minorHAnsi"/>
          <w:sz w:val="22"/>
        </w:rPr>
        <w:t>Z toho Fakulta managementu a ekonomiky disponuje:</w:t>
      </w:r>
    </w:p>
    <w:p w:rsidR="00094801" w:rsidRPr="00F708C1" w:rsidRDefault="00094801" w:rsidP="00016FF9">
      <w:pPr>
        <w:pStyle w:val="Odstavecseseznamem"/>
        <w:numPr>
          <w:ilvl w:val="0"/>
          <w:numId w:val="95"/>
        </w:numPr>
        <w:spacing w:after="160"/>
        <w:jc w:val="both"/>
        <w:rPr>
          <w:rFonts w:asciiTheme="minorHAnsi" w:hAnsiTheme="minorHAnsi" w:cstheme="minorHAnsi"/>
          <w:sz w:val="22"/>
        </w:rPr>
      </w:pPr>
      <w:r w:rsidRPr="00F708C1">
        <w:rPr>
          <w:rFonts w:asciiTheme="minorHAnsi" w:hAnsiTheme="minorHAnsi" w:cstheme="minorHAnsi"/>
          <w:sz w:val="22"/>
        </w:rPr>
        <w:t>6 počítačovými učebnami o celkové kapacitě 126 míst vybavenými moderní výpočetní a audiovizuální technikou, včetně tabulí pro popis stíratelnými fixy,</w:t>
      </w:r>
    </w:p>
    <w:p w:rsidR="00094801" w:rsidRPr="00F708C1" w:rsidRDefault="00094801" w:rsidP="00016FF9">
      <w:pPr>
        <w:pStyle w:val="Odstavecseseznamem"/>
        <w:numPr>
          <w:ilvl w:val="0"/>
          <w:numId w:val="95"/>
        </w:numPr>
        <w:spacing w:after="160"/>
        <w:jc w:val="both"/>
        <w:rPr>
          <w:rFonts w:asciiTheme="minorHAnsi" w:hAnsiTheme="minorHAnsi" w:cstheme="minorHAnsi"/>
          <w:sz w:val="22"/>
        </w:rPr>
      </w:pPr>
      <w:r w:rsidRPr="00F708C1">
        <w:rPr>
          <w:rFonts w:asciiTheme="minorHAnsi" w:hAnsiTheme="minorHAnsi" w:cstheme="minorHAnsi"/>
          <w:sz w:val="22"/>
        </w:rPr>
        <w:t>3 posluchárnami s kapacitou 222 míst vybavenými moderní audiovizuální technikou, včetně tabulí pro popis stíratelnými fixy,</w:t>
      </w:r>
    </w:p>
    <w:p w:rsidR="00094801" w:rsidRPr="00F708C1" w:rsidRDefault="00094801" w:rsidP="00016FF9">
      <w:pPr>
        <w:pStyle w:val="Odstavecseseznamem"/>
        <w:numPr>
          <w:ilvl w:val="0"/>
          <w:numId w:val="95"/>
        </w:numPr>
        <w:spacing w:after="160"/>
        <w:jc w:val="both"/>
        <w:rPr>
          <w:rFonts w:asciiTheme="minorHAnsi" w:hAnsiTheme="minorHAnsi" w:cstheme="minorHAnsi"/>
          <w:sz w:val="22"/>
        </w:rPr>
      </w:pPr>
      <w:r w:rsidRPr="00F708C1">
        <w:rPr>
          <w:rFonts w:asciiTheme="minorHAnsi" w:hAnsiTheme="minorHAnsi" w:cstheme="minorHAnsi"/>
          <w:sz w:val="22"/>
        </w:rPr>
        <w:t>2 posluchárnami s kapacitou 138 míst vybavenými moderní audiovizuální technikou s možností promítání prezentací na více ploch a včetně interaktivních tabulí,</w:t>
      </w:r>
    </w:p>
    <w:p w:rsidR="00094801" w:rsidRPr="00F708C1" w:rsidRDefault="00094801" w:rsidP="00016FF9">
      <w:pPr>
        <w:pStyle w:val="Odstavecseseznamem"/>
        <w:numPr>
          <w:ilvl w:val="0"/>
          <w:numId w:val="95"/>
        </w:numPr>
        <w:spacing w:after="160"/>
        <w:jc w:val="both"/>
        <w:rPr>
          <w:rFonts w:asciiTheme="minorHAnsi" w:hAnsiTheme="minorHAnsi" w:cstheme="minorHAnsi"/>
          <w:sz w:val="22"/>
        </w:rPr>
      </w:pPr>
      <w:r w:rsidRPr="00F708C1">
        <w:rPr>
          <w:rFonts w:asciiTheme="minorHAnsi" w:hAnsiTheme="minorHAnsi" w:cstheme="minorHAnsi"/>
          <w:sz w:val="22"/>
        </w:rPr>
        <w:t>1 přednáškovou místností o kapacitě 182 míst vybavenou moderní audiovizuální technikou s možností promítání prezentací na více ploch a včetně tabulí,</w:t>
      </w:r>
    </w:p>
    <w:p w:rsidR="00094801" w:rsidRPr="00F708C1" w:rsidRDefault="00094801" w:rsidP="00016FF9">
      <w:pPr>
        <w:pStyle w:val="Odstavecseseznamem"/>
        <w:numPr>
          <w:ilvl w:val="0"/>
          <w:numId w:val="95"/>
        </w:numPr>
        <w:spacing w:after="160"/>
        <w:jc w:val="both"/>
        <w:rPr>
          <w:rFonts w:asciiTheme="minorHAnsi" w:hAnsiTheme="minorHAnsi" w:cstheme="minorHAnsi"/>
          <w:sz w:val="22"/>
        </w:rPr>
      </w:pPr>
      <w:r w:rsidRPr="00F708C1">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lastRenderedPageBreak/>
        <w:t xml:space="preserve">Odborná literatura a elektronické databáze odpovídající studijnímu programu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4.3</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sidR="00B0589E">
        <w:rPr>
          <w:rFonts w:ascii="Calibri" w:hAnsi="Calibri" w:cs="Calibri"/>
          <w:sz w:val="22"/>
          <w:szCs w:val="22"/>
        </w:rPr>
        <w:t>Finance a finanční technologie</w:t>
      </w:r>
      <w:r w:rsidRPr="00EC5F9F">
        <w:rPr>
          <w:rFonts w:ascii="Calibri" w:hAnsi="Calibri" w:cs="Calibri"/>
          <w:sz w:val="22"/>
          <w:szCs w:val="22"/>
        </w:rPr>
        <w:t xml:space="preserve"> mají přístup k domácí i zahraniční literatuře vztahující se ke studovaným předmětům, jak v tištěné, tak elektronické verzi. </w:t>
      </w:r>
    </w:p>
    <w:p w:rsidR="00EC5F9F" w:rsidRPr="00EC5F9F" w:rsidRDefault="00EC5F9F" w:rsidP="00EC5F9F">
      <w:pPr>
        <w:widowControl w:val="0"/>
        <w:autoSpaceDE w:val="0"/>
        <w:autoSpaceDN w:val="0"/>
        <w:adjustRightInd w:val="0"/>
        <w:spacing w:before="120" w:after="120"/>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EC5F9F" w:rsidRPr="00EC5F9F" w:rsidRDefault="00EC5F9F" w:rsidP="00EC5F9F">
      <w:pPr>
        <w:widowControl w:val="0"/>
        <w:autoSpaceDE w:val="0"/>
        <w:autoSpaceDN w:val="0"/>
        <w:adjustRightInd w:val="0"/>
        <w:spacing w:before="120" w:after="120"/>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Konkrétní dostupné databáze: </w:t>
      </w:r>
    </w:p>
    <w:p w:rsidR="00EC5F9F" w:rsidRPr="00EC5F9F" w:rsidRDefault="00EC5F9F" w:rsidP="00EC5F9F">
      <w:pPr>
        <w:numPr>
          <w:ilvl w:val="0"/>
          <w:numId w:val="27"/>
        </w:numPr>
        <w:autoSpaceDE w:val="0"/>
        <w:autoSpaceDN w:val="0"/>
        <w:adjustRightInd w:val="0"/>
        <w:ind w:left="714" w:hanging="357"/>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Citační databáze Web of Science a Scopus </w:t>
      </w:r>
    </w:p>
    <w:p w:rsidR="00EC5F9F" w:rsidRPr="00EC5F9F" w:rsidRDefault="00EC5F9F" w:rsidP="00EC5F9F">
      <w:pPr>
        <w:numPr>
          <w:ilvl w:val="0"/>
          <w:numId w:val="27"/>
        </w:numPr>
        <w:autoSpaceDE w:val="0"/>
        <w:autoSpaceDN w:val="0"/>
        <w:adjustRightInd w:val="0"/>
        <w:ind w:left="714" w:hanging="357"/>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Multioborové kolekce elektronických časopisů Elsevier ScienceDirect, Wiley Online Library, SpringerLink a další. </w:t>
      </w:r>
    </w:p>
    <w:p w:rsidR="00EC5F9F" w:rsidRPr="00EC5F9F" w:rsidRDefault="00EC5F9F" w:rsidP="00EC5F9F">
      <w:pPr>
        <w:numPr>
          <w:ilvl w:val="0"/>
          <w:numId w:val="27"/>
        </w:numPr>
        <w:autoSpaceDE w:val="0"/>
        <w:autoSpaceDN w:val="0"/>
        <w:adjustRightInd w:val="0"/>
        <w:ind w:left="714" w:hanging="357"/>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Multioborové plnotextové databáze Ebsco a ProQuest </w:t>
      </w:r>
    </w:p>
    <w:p w:rsidR="00EC5F9F" w:rsidRPr="00EC5F9F" w:rsidRDefault="00EC5F9F" w:rsidP="00EC5F9F">
      <w:pPr>
        <w:numPr>
          <w:ilvl w:val="0"/>
          <w:numId w:val="27"/>
        </w:numPr>
        <w:ind w:left="714" w:hanging="357"/>
        <w:rPr>
          <w:rFonts w:ascii="Calibri" w:eastAsia="Calibri" w:hAnsi="Calibri" w:cs="Calibri"/>
          <w:sz w:val="22"/>
          <w:szCs w:val="22"/>
          <w:lang w:eastAsia="en-US"/>
        </w:rPr>
      </w:pPr>
      <w:r w:rsidRPr="00EC5F9F">
        <w:rPr>
          <w:rFonts w:ascii="Calibri" w:eastAsia="Calibri" w:hAnsi="Calibri" w:cs="Calibri"/>
          <w:sz w:val="22"/>
          <w:szCs w:val="22"/>
          <w:lang w:eastAsia="en-US"/>
        </w:rPr>
        <w:t>Kolekce časopisů Emerald</w:t>
      </w:r>
    </w:p>
    <w:p w:rsidR="00EC5F9F" w:rsidRPr="00EC5F9F" w:rsidRDefault="00EC5F9F" w:rsidP="00EC5F9F">
      <w:pPr>
        <w:numPr>
          <w:ilvl w:val="0"/>
          <w:numId w:val="27"/>
        </w:numPr>
        <w:ind w:left="714" w:hanging="357"/>
        <w:rPr>
          <w:rFonts w:ascii="Calibri" w:eastAsia="Calibri" w:hAnsi="Calibri" w:cs="Calibri"/>
          <w:sz w:val="22"/>
          <w:szCs w:val="22"/>
          <w:lang w:eastAsia="en-US"/>
        </w:rPr>
      </w:pPr>
      <w:r w:rsidRPr="00EC5F9F">
        <w:rPr>
          <w:rFonts w:ascii="Calibri" w:eastAsia="Calibri" w:hAnsi="Calibri" w:cs="Calibri"/>
          <w:sz w:val="22"/>
          <w:szCs w:val="22"/>
          <w:lang w:eastAsia="en-US"/>
        </w:rPr>
        <w:t>Oborová databáze Business Source Complete</w:t>
      </w:r>
    </w:p>
    <w:p w:rsidR="00EC5F9F" w:rsidRPr="00EC5F9F" w:rsidRDefault="00EC5F9F" w:rsidP="00EC5F9F">
      <w:pPr>
        <w:numPr>
          <w:ilvl w:val="0"/>
          <w:numId w:val="27"/>
        </w:numPr>
        <w:ind w:left="714" w:hanging="357"/>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Oborová ekonomická databáze Econlit </w:t>
      </w:r>
    </w:p>
    <w:p w:rsidR="00EC5F9F" w:rsidRPr="00EC5F9F" w:rsidRDefault="00EC5F9F" w:rsidP="00EC5F9F">
      <w:pPr>
        <w:spacing w:before="120" w:after="600"/>
        <w:rPr>
          <w:rFonts w:ascii="Calibri" w:hAnsi="Calibri" w:cs="Calibri"/>
          <w:sz w:val="22"/>
          <w:szCs w:val="22"/>
        </w:rPr>
      </w:pPr>
      <w:r w:rsidRPr="00EC5F9F">
        <w:rPr>
          <w:rFonts w:ascii="Calibri" w:hAnsi="Calibri" w:cs="Calibri"/>
          <w:sz w:val="22"/>
          <w:szCs w:val="22"/>
        </w:rPr>
        <w:t xml:space="preserve">Seznam všech databází: </w:t>
      </w:r>
      <w:hyperlink r:id="rId145" w:history="1">
        <w:r w:rsidRPr="00EC5F9F">
          <w:rPr>
            <w:rFonts w:ascii="Calibri" w:hAnsi="Calibri" w:cs="Calibri"/>
            <w:i/>
            <w:color w:val="0000FF"/>
            <w:sz w:val="22"/>
            <w:szCs w:val="22"/>
            <w:u w:val="single"/>
          </w:rPr>
          <w:t>http://portal.k.utb.cz/databases/alphabetical/</w:t>
        </w:r>
      </w:hyperlink>
      <w:r w:rsidRPr="00EC5F9F">
        <w:rPr>
          <w:rFonts w:ascii="Calibri" w:hAnsi="Calibri" w:cs="Calibri"/>
          <w:color w:val="00B050"/>
          <w:sz w:val="22"/>
          <w:szCs w:val="22"/>
        </w:rPr>
        <w:t xml:space="preserve"> </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Garant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Pravomoci a odpovědnost garanta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5.1</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Pravomoci a odpovědnosti garanta studijního programu upravuje vnitřní předpis UTB ve Zlíně </w:t>
      </w:r>
      <w:hyperlink r:id="rId146" w:history="1">
        <w:r w:rsidRPr="00EC5F9F">
          <w:rPr>
            <w:rFonts w:ascii="Calibri" w:hAnsi="Calibri" w:cs="Calibri"/>
            <w:i/>
            <w:color w:val="0000FF"/>
            <w:sz w:val="22"/>
            <w:szCs w:val="22"/>
            <w:u w:val="single"/>
          </w:rPr>
          <w:t>Řád pro tvorbu, schvalování, uskutečňování a změny studijních programů Univerzity Tomáše Bati ve Zlíně</w:t>
        </w:r>
      </w:hyperlink>
      <w:r w:rsidRPr="00EC5F9F">
        <w:rPr>
          <w:rFonts w:ascii="Calibri" w:hAnsi="Calibri" w:cs="Calibri"/>
          <w:i/>
          <w:color w:val="00B050"/>
          <w:sz w:val="22"/>
          <w:szCs w:val="22"/>
        </w:rPr>
        <w:t xml:space="preserve"> </w:t>
      </w:r>
      <w:r w:rsidRPr="00EC5F9F">
        <w:rPr>
          <w:rFonts w:ascii="Calibri" w:hAnsi="Calibri" w:cs="Calibri"/>
          <w:sz w:val="22"/>
          <w:szCs w:val="22"/>
        </w:rPr>
        <w:t>ze dne 28. června 2017, článek 8.</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Z uvedeného vnitřního předpisu UTB ve Zlíně vyplývají zejména tyto povinnosti garanta studijního programu:</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Garant bakalářského a magisterského studijního programu zejména:</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koordinuje obsahovou přípravu studijního programu,</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dbá na to, aby studijní program byl uskutečňován v souladu s akreditačním spisem,</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dohlíží na kvalitu uskutečňování studijního programu,</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studentům ve studijním programu poskytuje odborné studijní poradenství,</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schvaluje výběr studijních předmětů studia v zahraničí a jejich uznání,</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doporučuje uznání části studia podle čl. 24 Studijního a zkušebního řádu UTB,</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schvaluje témata bakalářských nebo diplomových prací,</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obsahově a metodicky rozvíjí studijní program v souladu s aktuální úrovní poznání a potřebami praxe,</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předkládá radě studijního programu návrhy na změny studijního programu,</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účastní se jednání rady studijního programu,</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spolupracuje s proděkany, řediteli ústavů a garanty dalších studijních programů uskutečňovaných na dané součásti,</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lastRenderedPageBreak/>
        <w:t>vyhodnocuje obsah a uskutečňování studijního programu, přičemž se opírá o procesy zpětné vazby, zejména ankety a kvantitativní a kvalitativní průzkumy u studentů, zaměstnavatelů, profesních komor a oborových sdružení,</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zpracovává hodnotící zprávu o studijním programu jako podklad pro hodnocení kvality uskutečňovaného studijního programu,</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Zhodnocení osoby garanta z hlediska naplnění standardů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5.2</w:t>
      </w:r>
    </w:p>
    <w:p w:rsidR="00357ABC" w:rsidRPr="00095F31" w:rsidRDefault="00357ABC" w:rsidP="00357ABC">
      <w:pPr>
        <w:widowControl w:val="0"/>
        <w:autoSpaceDE w:val="0"/>
        <w:autoSpaceDN w:val="0"/>
        <w:adjustRightInd w:val="0"/>
        <w:spacing w:after="120"/>
        <w:jc w:val="both"/>
        <w:rPr>
          <w:rFonts w:asciiTheme="minorHAnsi" w:hAnsiTheme="minorHAnsi" w:cstheme="minorHAnsi"/>
          <w:sz w:val="22"/>
          <w:szCs w:val="22"/>
          <w:lang w:eastAsia="en-US"/>
        </w:rPr>
      </w:pPr>
      <w:r w:rsidRPr="00095F31">
        <w:rPr>
          <w:rFonts w:asciiTheme="minorHAnsi" w:hAnsiTheme="minorHAnsi" w:cstheme="minorHAnsi"/>
          <w:sz w:val="22"/>
          <w:szCs w:val="22"/>
          <w:lang w:eastAsia="en-US"/>
        </w:rPr>
        <w:t xml:space="preserve">Garantkou bakalářského studijního programu Finance a finanční technologie je </w:t>
      </w:r>
      <w:r w:rsidRPr="00095F31">
        <w:rPr>
          <w:rFonts w:asciiTheme="minorHAnsi" w:hAnsiTheme="minorHAnsi" w:cstheme="minorHAnsi"/>
          <w:b/>
          <w:sz w:val="22"/>
          <w:szCs w:val="22"/>
          <w:lang w:eastAsia="en-US"/>
        </w:rPr>
        <w:t>doc. Ing. Adriana Knápková, Ph.D.</w:t>
      </w:r>
      <w:r w:rsidRPr="00095F31">
        <w:rPr>
          <w:rFonts w:asciiTheme="minorHAnsi" w:hAnsiTheme="minorHAnsi" w:cstheme="minorHAnsi"/>
          <w:sz w:val="22"/>
          <w:szCs w:val="22"/>
          <w:lang w:eastAsia="en-US"/>
        </w:rPr>
        <w:t xml:space="preserve"> Garantka má požadovanou kvalifikaci a její tvůrčí a vědecká činnost je stručně uvedena v akreditačních </w:t>
      </w:r>
      <w:r w:rsidRPr="00357ABC">
        <w:rPr>
          <w:rFonts w:asciiTheme="minorHAnsi" w:hAnsiTheme="minorHAnsi"/>
          <w:sz w:val="22"/>
          <w:szCs w:val="22"/>
        </w:rPr>
        <w:t>materiálech</w:t>
      </w:r>
      <w:r w:rsidRPr="00095F31">
        <w:rPr>
          <w:rFonts w:asciiTheme="minorHAnsi" w:hAnsiTheme="minorHAnsi" w:cstheme="minorHAnsi"/>
          <w:sz w:val="22"/>
          <w:szCs w:val="22"/>
          <w:lang w:eastAsia="en-US"/>
        </w:rPr>
        <w:t xml:space="preserve">, v části C-I – Personální zabezpečení (doc. – obor </w:t>
      </w:r>
      <w:r>
        <w:rPr>
          <w:rFonts w:asciiTheme="minorHAnsi" w:hAnsiTheme="minorHAnsi" w:cstheme="minorHAnsi"/>
          <w:sz w:val="22"/>
          <w:szCs w:val="22"/>
          <w:lang w:eastAsia="en-US"/>
        </w:rPr>
        <w:t>Management a ekonomika podniku</w:t>
      </w:r>
      <w:r w:rsidRPr="00095F31">
        <w:rPr>
          <w:rFonts w:asciiTheme="minorHAnsi" w:hAnsiTheme="minorHAnsi" w:cstheme="minorHAnsi"/>
          <w:sz w:val="22"/>
          <w:szCs w:val="22"/>
          <w:lang w:eastAsia="en-US"/>
        </w:rPr>
        <w:t xml:space="preserve">, téma habilitační práce „Využívání vybraných konceptů pro měření a řízení výkonnosti podniků v ČR a jejich vliv na finanční výkonnost podniků“, phd – obor </w:t>
      </w:r>
      <w:r>
        <w:rPr>
          <w:rFonts w:asciiTheme="minorHAnsi" w:hAnsiTheme="minorHAnsi" w:cstheme="minorHAnsi"/>
          <w:sz w:val="22"/>
          <w:szCs w:val="22"/>
          <w:lang w:eastAsia="en-US"/>
        </w:rPr>
        <w:t>Management a ekonomika</w:t>
      </w:r>
      <w:r w:rsidRPr="00095F31">
        <w:rPr>
          <w:rFonts w:asciiTheme="minorHAnsi" w:hAnsiTheme="minorHAnsi" w:cstheme="minorHAnsi"/>
          <w:sz w:val="22"/>
          <w:szCs w:val="22"/>
          <w:lang w:eastAsia="en-US"/>
        </w:rPr>
        <w:t>,</w:t>
      </w:r>
      <w:r w:rsidRPr="00095F31">
        <w:rPr>
          <w:rFonts w:asciiTheme="minorHAnsi" w:hAnsiTheme="minorHAnsi" w:cstheme="minorHAnsi"/>
          <w:sz w:val="22"/>
          <w:szCs w:val="22"/>
        </w:rPr>
        <w:t xml:space="preserve"> téma disertační práce: </w:t>
      </w:r>
      <w:r w:rsidRPr="00095F31">
        <w:rPr>
          <w:rFonts w:asciiTheme="minorHAnsi" w:hAnsiTheme="minorHAnsi" w:cstheme="minorHAnsi"/>
          <w:sz w:val="22"/>
          <w:szCs w:val="22"/>
          <w:lang w:eastAsia="en-US"/>
        </w:rPr>
        <w:t>Faktory ovlivňující ekonomickou přidanou hodnotu v plastikářském a gumárenském průmyslu</w:t>
      </w:r>
      <w:r>
        <w:rPr>
          <w:rFonts w:asciiTheme="minorHAnsi" w:hAnsiTheme="minorHAnsi" w:cstheme="minorHAnsi"/>
          <w:sz w:val="22"/>
          <w:szCs w:val="22"/>
          <w:lang w:eastAsia="en-US"/>
        </w:rPr>
        <w:t>).</w:t>
      </w:r>
    </w:p>
    <w:p w:rsidR="00357ABC" w:rsidRPr="0093793A" w:rsidRDefault="00357ABC" w:rsidP="00357ABC">
      <w:pPr>
        <w:widowControl w:val="0"/>
        <w:autoSpaceDE w:val="0"/>
        <w:autoSpaceDN w:val="0"/>
        <w:adjustRightInd w:val="0"/>
        <w:spacing w:after="120"/>
        <w:jc w:val="both"/>
        <w:rPr>
          <w:rFonts w:asciiTheme="minorHAnsi" w:hAnsiTheme="minorHAnsi"/>
          <w:sz w:val="22"/>
          <w:szCs w:val="22"/>
        </w:rPr>
      </w:pPr>
      <w:r w:rsidRPr="00A347F2">
        <w:rPr>
          <w:rFonts w:asciiTheme="minorHAnsi" w:hAnsiTheme="minorHAnsi" w:cs="Arial"/>
          <w:sz w:val="22"/>
          <w:szCs w:val="22"/>
          <w:lang w:eastAsia="en-US"/>
        </w:rPr>
        <w:t xml:space="preserve">Ve své pedagogické práci se věnuje oblasti </w:t>
      </w:r>
      <w:r>
        <w:rPr>
          <w:rFonts w:asciiTheme="minorHAnsi" w:hAnsiTheme="minorHAnsi" w:cs="Arial"/>
          <w:sz w:val="22"/>
          <w:szCs w:val="22"/>
          <w:lang w:eastAsia="en-US"/>
        </w:rPr>
        <w:t>podnikových financí, měření a řízení finanční výkonnosti podniků a klastrů</w:t>
      </w:r>
      <w:r w:rsidRPr="00A347F2">
        <w:rPr>
          <w:rFonts w:asciiTheme="minorHAnsi" w:hAnsiTheme="minorHAnsi" w:cs="Arial"/>
          <w:sz w:val="22"/>
          <w:szCs w:val="22"/>
          <w:lang w:eastAsia="en-US"/>
        </w:rPr>
        <w:t xml:space="preserve">. </w:t>
      </w:r>
      <w:r w:rsidRPr="0093793A">
        <w:rPr>
          <w:rFonts w:asciiTheme="minorHAnsi" w:hAnsiTheme="minorHAnsi"/>
          <w:sz w:val="22"/>
          <w:szCs w:val="22"/>
        </w:rPr>
        <w:t>Doposud byla ře</w:t>
      </w:r>
      <w:r>
        <w:rPr>
          <w:rFonts w:asciiTheme="minorHAnsi" w:hAnsiTheme="minorHAnsi"/>
          <w:sz w:val="22"/>
          <w:szCs w:val="22"/>
        </w:rPr>
        <w:t>š</w:t>
      </w:r>
      <w:r w:rsidRPr="0093793A">
        <w:rPr>
          <w:rFonts w:asciiTheme="minorHAnsi" w:hAnsiTheme="minorHAnsi"/>
          <w:sz w:val="22"/>
          <w:szCs w:val="22"/>
        </w:rPr>
        <w:t xml:space="preserve">itelkou </w:t>
      </w:r>
      <w:r>
        <w:rPr>
          <w:rFonts w:asciiTheme="minorHAnsi" w:hAnsiTheme="minorHAnsi"/>
          <w:sz w:val="22"/>
          <w:szCs w:val="22"/>
        </w:rPr>
        <w:t>2</w:t>
      </w:r>
      <w:r w:rsidRPr="0093793A">
        <w:rPr>
          <w:rFonts w:asciiTheme="minorHAnsi" w:hAnsiTheme="minorHAnsi"/>
          <w:sz w:val="22"/>
          <w:szCs w:val="22"/>
        </w:rPr>
        <w:t xml:space="preserve"> vzdělávacích projektů, je autorkou nebo spoluautorkou </w:t>
      </w:r>
      <w:r>
        <w:rPr>
          <w:rFonts w:asciiTheme="minorHAnsi" w:hAnsiTheme="minorHAnsi"/>
          <w:sz w:val="22"/>
          <w:szCs w:val="22"/>
        </w:rPr>
        <w:t>4</w:t>
      </w:r>
      <w:r w:rsidRPr="0093793A">
        <w:rPr>
          <w:rFonts w:asciiTheme="minorHAnsi" w:hAnsiTheme="minorHAnsi"/>
          <w:sz w:val="22"/>
          <w:szCs w:val="22"/>
        </w:rPr>
        <w:t xml:space="preserve"> učebních</w:t>
      </w:r>
      <w:r>
        <w:rPr>
          <w:rFonts w:asciiTheme="minorHAnsi" w:hAnsiTheme="minorHAnsi"/>
          <w:sz w:val="22"/>
          <w:szCs w:val="22"/>
        </w:rPr>
        <w:t xml:space="preserve"> textů a 2 e-learningových opor (Podnikové finance I, Podnikové finance II) vzniklých v rámci projektu FINPORT.</w:t>
      </w:r>
    </w:p>
    <w:p w:rsidR="00357ABC" w:rsidRPr="00A347F2" w:rsidRDefault="00357ABC" w:rsidP="00357ABC">
      <w:pPr>
        <w:widowControl w:val="0"/>
        <w:autoSpaceDE w:val="0"/>
        <w:autoSpaceDN w:val="0"/>
        <w:adjustRightInd w:val="0"/>
        <w:spacing w:after="120"/>
        <w:jc w:val="both"/>
        <w:rPr>
          <w:rFonts w:asciiTheme="minorHAnsi" w:hAnsiTheme="minorHAnsi" w:cs="Arial"/>
          <w:sz w:val="22"/>
          <w:szCs w:val="22"/>
          <w:lang w:eastAsia="en-US"/>
        </w:rPr>
      </w:pPr>
      <w:r w:rsidRPr="00A347F2">
        <w:rPr>
          <w:rFonts w:asciiTheme="minorHAnsi" w:hAnsiTheme="minorHAnsi" w:cs="Arial"/>
          <w:sz w:val="22"/>
          <w:szCs w:val="22"/>
          <w:lang w:eastAsia="en-US"/>
        </w:rPr>
        <w:t xml:space="preserve">Garantka je autorkou a spoluautorkou </w:t>
      </w:r>
      <w:r>
        <w:rPr>
          <w:rFonts w:asciiTheme="minorHAnsi" w:hAnsiTheme="minorHAnsi" w:cs="Arial"/>
          <w:sz w:val="22"/>
          <w:szCs w:val="22"/>
          <w:lang w:eastAsia="en-US"/>
        </w:rPr>
        <w:t>12</w:t>
      </w:r>
      <w:r w:rsidRPr="00A347F2">
        <w:rPr>
          <w:rFonts w:asciiTheme="minorHAnsi" w:hAnsiTheme="minorHAnsi" w:cs="Arial"/>
          <w:sz w:val="22"/>
          <w:szCs w:val="22"/>
          <w:lang w:eastAsia="en-US"/>
        </w:rPr>
        <w:t xml:space="preserve"> </w:t>
      </w:r>
      <w:r>
        <w:rPr>
          <w:rFonts w:asciiTheme="minorHAnsi" w:hAnsiTheme="minorHAnsi" w:cs="Arial"/>
          <w:sz w:val="22"/>
          <w:szCs w:val="22"/>
          <w:lang w:eastAsia="en-US"/>
        </w:rPr>
        <w:t xml:space="preserve">odborných </w:t>
      </w:r>
      <w:r w:rsidRPr="00A347F2">
        <w:rPr>
          <w:rFonts w:asciiTheme="minorHAnsi" w:hAnsiTheme="minorHAnsi" w:cs="Arial"/>
          <w:sz w:val="22"/>
          <w:szCs w:val="22"/>
          <w:lang w:eastAsia="en-US"/>
        </w:rPr>
        <w:t>publikací indexovaných na Web of Science a dalších 1</w:t>
      </w:r>
      <w:r>
        <w:rPr>
          <w:rFonts w:asciiTheme="minorHAnsi" w:hAnsiTheme="minorHAnsi" w:cs="Arial"/>
          <w:sz w:val="22"/>
          <w:szCs w:val="22"/>
          <w:lang w:eastAsia="en-US"/>
        </w:rPr>
        <w:t>4</w:t>
      </w:r>
      <w:r w:rsidRPr="00A347F2">
        <w:rPr>
          <w:rFonts w:asciiTheme="minorHAnsi" w:hAnsiTheme="minorHAnsi" w:cs="Arial"/>
          <w:sz w:val="22"/>
          <w:szCs w:val="22"/>
          <w:lang w:eastAsia="en-US"/>
        </w:rPr>
        <w:t xml:space="preserve"> publikací v </w:t>
      </w:r>
      <w:r w:rsidRPr="00357ABC">
        <w:rPr>
          <w:rFonts w:asciiTheme="minorHAnsi" w:eastAsiaTheme="minorHAnsi" w:hAnsiTheme="minorHAnsi"/>
          <w:sz w:val="22"/>
          <w:szCs w:val="22"/>
          <w:lang w:eastAsia="en-US"/>
        </w:rPr>
        <w:t>databázi</w:t>
      </w:r>
      <w:r w:rsidRPr="00A347F2">
        <w:rPr>
          <w:rFonts w:asciiTheme="minorHAnsi" w:hAnsiTheme="minorHAnsi" w:cs="Arial"/>
          <w:sz w:val="22"/>
          <w:szCs w:val="22"/>
          <w:lang w:eastAsia="en-US"/>
        </w:rPr>
        <w:t xml:space="preserve"> SCOPUS. Je </w:t>
      </w:r>
      <w:r>
        <w:rPr>
          <w:rFonts w:asciiTheme="minorHAnsi" w:hAnsiTheme="minorHAnsi" w:cs="Arial"/>
          <w:sz w:val="22"/>
          <w:szCs w:val="22"/>
          <w:lang w:eastAsia="en-US"/>
        </w:rPr>
        <w:t xml:space="preserve">autorkou či </w:t>
      </w:r>
      <w:r w:rsidRPr="00A347F2">
        <w:rPr>
          <w:rFonts w:asciiTheme="minorHAnsi" w:hAnsiTheme="minorHAnsi" w:cs="Arial"/>
          <w:sz w:val="22"/>
          <w:szCs w:val="22"/>
          <w:lang w:eastAsia="en-US"/>
        </w:rPr>
        <w:t xml:space="preserve">spoluautorkou </w:t>
      </w:r>
      <w:r>
        <w:rPr>
          <w:rFonts w:asciiTheme="minorHAnsi" w:hAnsiTheme="minorHAnsi" w:cs="Arial"/>
          <w:sz w:val="22"/>
          <w:szCs w:val="22"/>
          <w:lang w:eastAsia="en-US"/>
        </w:rPr>
        <w:t>6</w:t>
      </w:r>
      <w:r w:rsidRPr="00A347F2">
        <w:rPr>
          <w:rFonts w:asciiTheme="minorHAnsi" w:hAnsiTheme="minorHAnsi" w:cs="Arial"/>
          <w:sz w:val="22"/>
          <w:szCs w:val="22"/>
          <w:lang w:eastAsia="en-US"/>
        </w:rPr>
        <w:t xml:space="preserve"> odborných monografií</w:t>
      </w:r>
      <w:r>
        <w:rPr>
          <w:rFonts w:asciiTheme="minorHAnsi" w:hAnsiTheme="minorHAnsi" w:cs="Arial"/>
          <w:sz w:val="22"/>
          <w:szCs w:val="22"/>
          <w:lang w:eastAsia="en-US"/>
        </w:rPr>
        <w:t xml:space="preserve"> a několika desítek dalších vědeckých článků</w:t>
      </w:r>
      <w:r w:rsidRPr="00A347F2">
        <w:rPr>
          <w:rFonts w:asciiTheme="minorHAnsi" w:hAnsiTheme="minorHAnsi" w:cs="Arial"/>
          <w:sz w:val="22"/>
          <w:szCs w:val="22"/>
          <w:lang w:eastAsia="en-US"/>
        </w:rPr>
        <w:t xml:space="preserve">. H-index garantky je v současnosti 3, počet citací na její odborné práce je </w:t>
      </w:r>
      <w:r>
        <w:rPr>
          <w:rFonts w:asciiTheme="minorHAnsi" w:hAnsiTheme="minorHAnsi" w:cs="Arial"/>
          <w:sz w:val="22"/>
          <w:szCs w:val="22"/>
          <w:lang w:eastAsia="en-US"/>
        </w:rPr>
        <w:t>26</w:t>
      </w:r>
      <w:r w:rsidRPr="00A347F2">
        <w:rPr>
          <w:rFonts w:asciiTheme="minorHAnsi" w:hAnsiTheme="minorHAnsi" w:cs="Arial"/>
          <w:sz w:val="22"/>
          <w:szCs w:val="22"/>
          <w:lang w:eastAsia="en-US"/>
        </w:rPr>
        <w:t xml:space="preserve"> evidovaných v databázi </w:t>
      </w:r>
      <w:r>
        <w:rPr>
          <w:rFonts w:asciiTheme="minorHAnsi" w:hAnsiTheme="minorHAnsi" w:cs="Arial"/>
          <w:sz w:val="22"/>
          <w:szCs w:val="22"/>
          <w:lang w:eastAsia="en-US"/>
        </w:rPr>
        <w:t>WoS (35 v databázi SCOPUS)</w:t>
      </w:r>
      <w:r w:rsidRPr="00A347F2">
        <w:rPr>
          <w:rFonts w:asciiTheme="minorHAnsi" w:hAnsiTheme="minorHAnsi" w:cs="Arial"/>
          <w:sz w:val="22"/>
          <w:szCs w:val="22"/>
          <w:lang w:eastAsia="en-US"/>
        </w:rPr>
        <w:t>. Dalších více než 1</w:t>
      </w:r>
      <w:r>
        <w:rPr>
          <w:rFonts w:asciiTheme="minorHAnsi" w:hAnsiTheme="minorHAnsi" w:cs="Arial"/>
          <w:sz w:val="22"/>
          <w:szCs w:val="22"/>
          <w:lang w:eastAsia="en-US"/>
        </w:rPr>
        <w:t>00</w:t>
      </w:r>
      <w:r w:rsidRPr="00A347F2">
        <w:rPr>
          <w:rFonts w:asciiTheme="minorHAnsi" w:hAnsiTheme="minorHAnsi" w:cs="Arial"/>
          <w:sz w:val="22"/>
          <w:szCs w:val="22"/>
          <w:lang w:eastAsia="en-US"/>
        </w:rPr>
        <w:t>0 citačních ohlasů vychází z databáze Google Scholar, bez</w:t>
      </w:r>
      <w:r>
        <w:rPr>
          <w:rFonts w:asciiTheme="minorHAnsi" w:hAnsiTheme="minorHAnsi" w:cs="Arial"/>
          <w:sz w:val="22"/>
          <w:szCs w:val="22"/>
          <w:lang w:eastAsia="en-US"/>
        </w:rPr>
        <w:t xml:space="preserve"> </w:t>
      </w:r>
      <w:r w:rsidRPr="00A347F2">
        <w:rPr>
          <w:rFonts w:asciiTheme="minorHAnsi" w:hAnsiTheme="minorHAnsi" w:cs="Arial"/>
          <w:sz w:val="22"/>
          <w:szCs w:val="22"/>
          <w:lang w:eastAsia="en-US"/>
        </w:rPr>
        <w:t xml:space="preserve">autocitací. </w:t>
      </w:r>
    </w:p>
    <w:p w:rsidR="00357ABC" w:rsidRPr="0093793A" w:rsidRDefault="00357ABC" w:rsidP="00090AFC">
      <w:pPr>
        <w:pStyle w:val="Default"/>
        <w:jc w:val="both"/>
        <w:rPr>
          <w:rFonts w:asciiTheme="minorHAnsi" w:hAnsiTheme="minorHAnsi"/>
          <w:sz w:val="22"/>
          <w:szCs w:val="22"/>
        </w:rPr>
      </w:pPr>
      <w:r>
        <w:rPr>
          <w:rFonts w:asciiTheme="minorHAnsi" w:hAnsiTheme="minorHAnsi"/>
          <w:sz w:val="22"/>
          <w:szCs w:val="22"/>
        </w:rPr>
        <w:t>Řešené v</w:t>
      </w:r>
      <w:r w:rsidRPr="0093793A">
        <w:rPr>
          <w:rFonts w:asciiTheme="minorHAnsi" w:hAnsiTheme="minorHAnsi"/>
          <w:sz w:val="22"/>
          <w:szCs w:val="22"/>
        </w:rPr>
        <w:t>ýzkumné projekty:</w:t>
      </w:r>
    </w:p>
    <w:p w:rsidR="00357ABC" w:rsidRPr="0093793A" w:rsidRDefault="00357ABC" w:rsidP="00090AFC">
      <w:pPr>
        <w:pStyle w:val="Default"/>
        <w:numPr>
          <w:ilvl w:val="0"/>
          <w:numId w:val="103"/>
        </w:numPr>
        <w:ind w:left="714" w:hanging="357"/>
        <w:jc w:val="both"/>
        <w:rPr>
          <w:rFonts w:asciiTheme="minorHAnsi" w:hAnsiTheme="minorHAnsi"/>
          <w:sz w:val="22"/>
          <w:szCs w:val="22"/>
        </w:rPr>
      </w:pPr>
      <w:r w:rsidRPr="0093793A">
        <w:rPr>
          <w:rFonts w:asciiTheme="minorHAnsi" w:hAnsiTheme="minorHAnsi"/>
          <w:sz w:val="22"/>
          <w:szCs w:val="22"/>
        </w:rPr>
        <w:t xml:space="preserve">GAČR 16-25536S </w:t>
      </w:r>
      <w:r>
        <w:rPr>
          <w:rFonts w:asciiTheme="minorHAnsi" w:hAnsiTheme="minorHAnsi"/>
          <w:sz w:val="22"/>
          <w:szCs w:val="22"/>
        </w:rPr>
        <w:t>„</w:t>
      </w:r>
      <w:r w:rsidRPr="0093793A">
        <w:rPr>
          <w:rFonts w:asciiTheme="minorHAnsi" w:hAnsiTheme="minorHAnsi"/>
          <w:sz w:val="22"/>
          <w:szCs w:val="22"/>
        </w:rPr>
        <w:t>Metodika tvorby modelu predikce sektorové a podnikové výkonnosti v makroekonomických souvislostech 2016-2018</w:t>
      </w:r>
      <w:r>
        <w:rPr>
          <w:rFonts w:asciiTheme="minorHAnsi" w:hAnsiTheme="minorHAnsi"/>
          <w:sz w:val="22"/>
          <w:szCs w:val="22"/>
        </w:rPr>
        <w:t>“</w:t>
      </w:r>
      <w:r w:rsidRPr="0093793A">
        <w:rPr>
          <w:rFonts w:asciiTheme="minorHAnsi" w:hAnsiTheme="minorHAnsi"/>
          <w:sz w:val="22"/>
          <w:szCs w:val="22"/>
        </w:rPr>
        <w:t xml:space="preserve"> (</w:t>
      </w:r>
      <w:r>
        <w:rPr>
          <w:rFonts w:asciiTheme="minorHAnsi" w:hAnsiTheme="minorHAnsi"/>
          <w:sz w:val="22"/>
          <w:szCs w:val="22"/>
        </w:rPr>
        <w:t>spoluřešitelka</w:t>
      </w:r>
      <w:r w:rsidRPr="0093793A">
        <w:rPr>
          <w:rFonts w:asciiTheme="minorHAnsi" w:hAnsiTheme="minorHAnsi"/>
          <w:sz w:val="22"/>
          <w:szCs w:val="22"/>
        </w:rPr>
        <w:t>)</w:t>
      </w:r>
    </w:p>
    <w:p w:rsidR="00357ABC" w:rsidRPr="00357ABC" w:rsidRDefault="00357ABC" w:rsidP="00016FF9">
      <w:pPr>
        <w:pStyle w:val="Odstavecseseznamem"/>
        <w:numPr>
          <w:ilvl w:val="0"/>
          <w:numId w:val="103"/>
        </w:numPr>
        <w:tabs>
          <w:tab w:val="left" w:pos="1134"/>
        </w:tabs>
        <w:jc w:val="both"/>
        <w:rPr>
          <w:rFonts w:asciiTheme="minorHAnsi" w:hAnsiTheme="minorHAnsi"/>
          <w:sz w:val="22"/>
          <w:szCs w:val="22"/>
        </w:rPr>
      </w:pPr>
      <w:r w:rsidRPr="00357ABC">
        <w:rPr>
          <w:rFonts w:asciiTheme="minorHAnsi" w:hAnsiTheme="minorHAnsi"/>
          <w:sz w:val="22"/>
          <w:szCs w:val="22"/>
        </w:rPr>
        <w:t>TA ČR TD010158 „Klastrová politika České republiky a jejích regionů pro globální konkurenceschopnost a udržitelný růst“ 2012-2013 (spoluřešitelka)</w:t>
      </w:r>
    </w:p>
    <w:p w:rsidR="00357ABC" w:rsidRPr="00357ABC" w:rsidRDefault="00357ABC" w:rsidP="00016FF9">
      <w:pPr>
        <w:pStyle w:val="Odstavecseseznamem"/>
        <w:numPr>
          <w:ilvl w:val="0"/>
          <w:numId w:val="103"/>
        </w:numPr>
        <w:tabs>
          <w:tab w:val="left" w:pos="1134"/>
        </w:tabs>
        <w:jc w:val="both"/>
        <w:rPr>
          <w:rFonts w:asciiTheme="minorHAnsi" w:hAnsiTheme="minorHAnsi"/>
          <w:sz w:val="22"/>
          <w:szCs w:val="22"/>
        </w:rPr>
      </w:pPr>
      <w:r w:rsidRPr="00357ABC">
        <w:rPr>
          <w:rFonts w:asciiTheme="minorHAnsi" w:hAnsiTheme="minorHAnsi"/>
          <w:sz w:val="22"/>
          <w:szCs w:val="22"/>
        </w:rPr>
        <w:t>GA ČR 402/09/1739 „Tvorba modelu pro měření a řízení výkonnosti podniků“ 2009-2011 (hlavní řešitelka)</w:t>
      </w:r>
    </w:p>
    <w:p w:rsidR="00357ABC" w:rsidRPr="00357ABC" w:rsidRDefault="00357ABC" w:rsidP="00016FF9">
      <w:pPr>
        <w:pStyle w:val="Odstavecseseznamem"/>
        <w:numPr>
          <w:ilvl w:val="0"/>
          <w:numId w:val="103"/>
        </w:numPr>
        <w:tabs>
          <w:tab w:val="left" w:pos="1134"/>
        </w:tabs>
        <w:jc w:val="both"/>
        <w:rPr>
          <w:rFonts w:asciiTheme="minorHAnsi" w:hAnsiTheme="minorHAnsi"/>
          <w:sz w:val="22"/>
          <w:szCs w:val="22"/>
        </w:rPr>
      </w:pPr>
      <w:r w:rsidRPr="00357ABC">
        <w:rPr>
          <w:rFonts w:asciiTheme="minorHAnsi" w:hAnsiTheme="minorHAnsi"/>
          <w:sz w:val="22"/>
          <w:szCs w:val="22"/>
        </w:rPr>
        <w:t>GA ČR 402/08/H051 „Optimalizace multidisciplinárního navrhování a modelování výrobního systému virtuálních firem“ 2008-2011 (spoluřešitelka)</w:t>
      </w:r>
    </w:p>
    <w:p w:rsidR="00357ABC" w:rsidRPr="00357ABC" w:rsidRDefault="00357ABC" w:rsidP="00016FF9">
      <w:pPr>
        <w:pStyle w:val="Odstavecseseznamem"/>
        <w:numPr>
          <w:ilvl w:val="0"/>
          <w:numId w:val="103"/>
        </w:numPr>
        <w:tabs>
          <w:tab w:val="left" w:pos="1134"/>
        </w:tabs>
        <w:jc w:val="both"/>
        <w:rPr>
          <w:rFonts w:asciiTheme="minorHAnsi" w:hAnsiTheme="minorHAnsi"/>
          <w:sz w:val="22"/>
          <w:szCs w:val="22"/>
        </w:rPr>
      </w:pPr>
      <w:r w:rsidRPr="00357ABC">
        <w:rPr>
          <w:rFonts w:asciiTheme="minorHAnsi" w:hAnsiTheme="minorHAnsi"/>
          <w:sz w:val="22"/>
          <w:szCs w:val="22"/>
        </w:rPr>
        <w:t>GA ČR 102/07/1495 „Hodnocení přínosů vyspělých technologií“ 2007-2010 (spoluřešitelka)</w:t>
      </w:r>
    </w:p>
    <w:p w:rsidR="00357ABC" w:rsidRPr="00357ABC" w:rsidRDefault="00357ABC" w:rsidP="00016FF9">
      <w:pPr>
        <w:pStyle w:val="Odstavecseseznamem"/>
        <w:numPr>
          <w:ilvl w:val="0"/>
          <w:numId w:val="103"/>
        </w:numPr>
        <w:tabs>
          <w:tab w:val="left" w:pos="1134"/>
        </w:tabs>
        <w:jc w:val="both"/>
        <w:rPr>
          <w:rFonts w:asciiTheme="minorHAnsi" w:hAnsiTheme="minorHAnsi"/>
          <w:sz w:val="22"/>
          <w:szCs w:val="22"/>
        </w:rPr>
      </w:pPr>
      <w:r w:rsidRPr="00357ABC">
        <w:rPr>
          <w:rFonts w:asciiTheme="minorHAnsi" w:hAnsiTheme="minorHAnsi"/>
          <w:sz w:val="22"/>
          <w:szCs w:val="22"/>
        </w:rPr>
        <w:t>GA ČR 402/06/1526 „Měření a řízení výkonnosti klastrů“ 2006-2009 (spoluřešitelka)</w:t>
      </w:r>
    </w:p>
    <w:p w:rsidR="00357ABC" w:rsidRPr="001A2735" w:rsidRDefault="00357ABC" w:rsidP="00016FF9">
      <w:pPr>
        <w:pStyle w:val="Default"/>
        <w:numPr>
          <w:ilvl w:val="0"/>
          <w:numId w:val="103"/>
        </w:numPr>
        <w:spacing w:after="120"/>
        <w:jc w:val="both"/>
        <w:rPr>
          <w:rFonts w:asciiTheme="minorHAnsi" w:hAnsiTheme="minorHAnsi"/>
          <w:sz w:val="22"/>
          <w:szCs w:val="22"/>
        </w:rPr>
      </w:pPr>
      <w:r w:rsidRPr="0093793A">
        <w:rPr>
          <w:rFonts w:asciiTheme="minorHAnsi" w:hAnsiTheme="minorHAnsi"/>
          <w:sz w:val="22"/>
          <w:szCs w:val="22"/>
        </w:rPr>
        <w:t xml:space="preserve">GA ČR 402/03/0555 </w:t>
      </w:r>
      <w:r>
        <w:rPr>
          <w:rFonts w:asciiTheme="minorHAnsi" w:hAnsiTheme="minorHAnsi"/>
          <w:sz w:val="22"/>
          <w:szCs w:val="22"/>
        </w:rPr>
        <w:t>„</w:t>
      </w:r>
      <w:r w:rsidRPr="0093793A">
        <w:rPr>
          <w:rFonts w:asciiTheme="minorHAnsi" w:hAnsiTheme="minorHAnsi"/>
          <w:sz w:val="22"/>
          <w:szCs w:val="22"/>
        </w:rPr>
        <w:t xml:space="preserve">Faktory ovlivňující tvorbu ekonomické přidané hodnoty v plastikářském a </w:t>
      </w:r>
      <w:r w:rsidRPr="001A2735">
        <w:rPr>
          <w:rFonts w:asciiTheme="minorHAnsi" w:hAnsiTheme="minorHAnsi"/>
          <w:sz w:val="22"/>
          <w:szCs w:val="22"/>
        </w:rPr>
        <w:t>gumárenském průmyslu“ 2003-2005 (spoluřešitelka)</w:t>
      </w:r>
    </w:p>
    <w:p w:rsidR="00357ABC" w:rsidRPr="001A2735" w:rsidRDefault="00357ABC" w:rsidP="00357ABC">
      <w:pPr>
        <w:widowControl w:val="0"/>
        <w:autoSpaceDE w:val="0"/>
        <w:autoSpaceDN w:val="0"/>
        <w:adjustRightInd w:val="0"/>
        <w:spacing w:after="120"/>
        <w:jc w:val="both"/>
        <w:rPr>
          <w:rFonts w:asciiTheme="minorHAnsi" w:eastAsiaTheme="minorHAnsi" w:hAnsiTheme="minorHAnsi"/>
          <w:sz w:val="22"/>
          <w:szCs w:val="22"/>
          <w:lang w:eastAsia="en-US"/>
        </w:rPr>
      </w:pPr>
      <w:r w:rsidRPr="001A2735">
        <w:rPr>
          <w:rFonts w:asciiTheme="minorHAnsi" w:eastAsiaTheme="minorHAnsi" w:hAnsiTheme="minorHAnsi"/>
          <w:sz w:val="22"/>
          <w:szCs w:val="22"/>
          <w:lang w:eastAsia="en-US"/>
        </w:rPr>
        <w:t>V roce 2012 a 2015 se podílela na řešení projektu pro MPO ČR: “Vyhodnocení internacionalizačních aktivit klastrových organizací v ČR a jejich ekonomických efektů, návrh opatření na podporu nadnárodní spolupráce klastrů” (2012) a “Zpracování indikátorů pro hodnocení klastrů v rámci první výzvy OP PIK” (2015). Dále se podílela na řešení projektu OPVK: CZ.1.07/2.3.00/20.0147 “Rozvoj lidských zdrojů v oblasti výzkumu měření a řízení výkonnosti podniků, klastrů a region” (2012-2015). Aktivně se podílí na vedení seminářů zaměřených na podnikové finance a podnikovou ekonomiku pro top a střední management podniků (např. Hella Automotive, Coleman, Peveko, Profima, TIC Zlín, …), participuje na program</w:t>
      </w:r>
      <w:r>
        <w:rPr>
          <w:rFonts w:asciiTheme="minorHAnsi" w:eastAsiaTheme="minorHAnsi" w:hAnsiTheme="minorHAnsi"/>
          <w:sz w:val="22"/>
          <w:szCs w:val="22"/>
          <w:lang w:eastAsia="en-US"/>
        </w:rPr>
        <w:t>u</w:t>
      </w:r>
      <w:r w:rsidRPr="001A2735">
        <w:rPr>
          <w:rFonts w:asciiTheme="minorHAnsi" w:eastAsiaTheme="minorHAnsi" w:hAnsiTheme="minorHAnsi"/>
          <w:sz w:val="22"/>
          <w:szCs w:val="22"/>
          <w:lang w:eastAsia="en-US"/>
        </w:rPr>
        <w:t xml:space="preserve"> Akademie business manažera, v rámci </w:t>
      </w:r>
      <w:r>
        <w:rPr>
          <w:rFonts w:asciiTheme="minorHAnsi" w:eastAsiaTheme="minorHAnsi" w:hAnsiTheme="minorHAnsi"/>
          <w:sz w:val="22"/>
          <w:szCs w:val="22"/>
          <w:lang w:eastAsia="en-US"/>
        </w:rPr>
        <w:t>něhož</w:t>
      </w:r>
      <w:r w:rsidRPr="001A2735">
        <w:rPr>
          <w:rFonts w:asciiTheme="minorHAnsi" w:eastAsiaTheme="minorHAnsi" w:hAnsiTheme="minorHAnsi"/>
          <w:sz w:val="22"/>
          <w:szCs w:val="22"/>
          <w:lang w:eastAsia="en-US"/>
        </w:rPr>
        <w:t xml:space="preserve"> pravidelně vzdělává manažery v oblasti fina</w:t>
      </w:r>
      <w:r>
        <w:rPr>
          <w:rFonts w:asciiTheme="minorHAnsi" w:eastAsiaTheme="minorHAnsi" w:hAnsiTheme="minorHAnsi"/>
          <w:sz w:val="22"/>
          <w:szCs w:val="22"/>
          <w:lang w:eastAsia="en-US"/>
        </w:rPr>
        <w:t>n</w:t>
      </w:r>
      <w:r w:rsidRPr="001A2735">
        <w:rPr>
          <w:rFonts w:asciiTheme="minorHAnsi" w:eastAsiaTheme="minorHAnsi" w:hAnsiTheme="minorHAnsi"/>
          <w:sz w:val="22"/>
          <w:szCs w:val="22"/>
          <w:lang w:eastAsia="en-US"/>
        </w:rPr>
        <w:t>čního řízení podniků.</w:t>
      </w:r>
    </w:p>
    <w:p w:rsidR="00EC5F9F" w:rsidRDefault="00357ABC" w:rsidP="00357ABC">
      <w:pPr>
        <w:widowControl w:val="0"/>
        <w:autoSpaceDE w:val="0"/>
        <w:autoSpaceDN w:val="0"/>
        <w:adjustRightInd w:val="0"/>
        <w:jc w:val="both"/>
        <w:rPr>
          <w:rFonts w:asciiTheme="minorHAnsi" w:hAnsiTheme="minorHAnsi"/>
          <w:sz w:val="22"/>
          <w:szCs w:val="22"/>
        </w:rPr>
      </w:pPr>
      <w:r w:rsidRPr="001A2735">
        <w:rPr>
          <w:rFonts w:asciiTheme="minorHAnsi" w:hAnsiTheme="minorHAnsi"/>
          <w:sz w:val="22"/>
          <w:szCs w:val="22"/>
        </w:rPr>
        <w:lastRenderedPageBreak/>
        <w:t>V rámci svého odborného působení absolvovala řadu pobytů na zahraničních institucích: Harvard Business School, USA (2007, 2012, 2013 a 2014), New York University a Fordham University, USA (2013), Sophia University, Japonsko (2015), Ton Duc Thang University, Vietnam (2014, 2015).</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5.3</w:t>
      </w:r>
    </w:p>
    <w:p w:rsidR="00EC5F9F" w:rsidRDefault="00EC5F9F" w:rsidP="00EC5F9F">
      <w:pPr>
        <w:widowControl w:val="0"/>
        <w:autoSpaceDE w:val="0"/>
        <w:autoSpaceDN w:val="0"/>
        <w:adjustRightInd w:val="0"/>
        <w:spacing w:before="120" w:after="240"/>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090AFC" w:rsidRPr="00EC5F9F" w:rsidRDefault="00090AFC" w:rsidP="00EC5F9F">
      <w:pPr>
        <w:widowControl w:val="0"/>
        <w:autoSpaceDE w:val="0"/>
        <w:autoSpaceDN w:val="0"/>
        <w:adjustRightInd w:val="0"/>
        <w:spacing w:before="120" w:after="240"/>
        <w:jc w:val="both"/>
        <w:rPr>
          <w:rFonts w:ascii="Calibri" w:eastAsia="PMingLiU" w:hAnsi="Calibri" w:cs="Calibri"/>
          <w:sz w:val="22"/>
          <w:szCs w:val="22"/>
          <w:lang w:eastAsia="zh-TW"/>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5.4</w:t>
      </w:r>
    </w:p>
    <w:p w:rsidR="00EC5F9F" w:rsidRPr="00EC5F9F" w:rsidRDefault="00EC5F9F" w:rsidP="00094801">
      <w:pPr>
        <w:spacing w:before="120" w:after="600"/>
        <w:jc w:val="both"/>
        <w:rPr>
          <w:rFonts w:ascii="Calibri" w:hAnsi="Calibri" w:cs="Calibri"/>
          <w:bCs/>
          <w:sz w:val="22"/>
          <w:szCs w:val="22"/>
        </w:rPr>
      </w:pPr>
      <w:r w:rsidRPr="00EC5F9F">
        <w:rPr>
          <w:rFonts w:ascii="Calibri" w:hAnsi="Calibri" w:cs="Calibri"/>
          <w:sz w:val="22"/>
          <w:szCs w:val="22"/>
        </w:rPr>
        <w:t xml:space="preserve">Doc. Ing. </w:t>
      </w:r>
      <w:r w:rsidR="00094801">
        <w:rPr>
          <w:rFonts w:ascii="Calibri" w:hAnsi="Calibri" w:cs="Calibri"/>
          <w:sz w:val="22"/>
          <w:szCs w:val="22"/>
        </w:rPr>
        <w:t>Adriana Knápková</w:t>
      </w:r>
      <w:r w:rsidRPr="00EC5F9F">
        <w:rPr>
          <w:rFonts w:ascii="Calibri" w:hAnsi="Calibri" w:cs="Calibri"/>
          <w:sz w:val="22"/>
          <w:szCs w:val="22"/>
        </w:rPr>
        <w:t xml:space="preserve">, Ph.D. je garantem pouze předkládaného </w:t>
      </w:r>
      <w:r w:rsidR="00094801">
        <w:rPr>
          <w:rFonts w:ascii="Calibri" w:hAnsi="Calibri" w:cs="Calibri"/>
          <w:sz w:val="22"/>
          <w:szCs w:val="22"/>
        </w:rPr>
        <w:t>bakalářského</w:t>
      </w:r>
      <w:r w:rsidRPr="00EC5F9F">
        <w:rPr>
          <w:rFonts w:ascii="Calibri" w:hAnsi="Calibri" w:cs="Calibri"/>
          <w:sz w:val="22"/>
          <w:szCs w:val="22"/>
        </w:rPr>
        <w:t xml:space="preserve"> studijního programu </w:t>
      </w:r>
      <w:r w:rsidR="00094801" w:rsidRPr="00094801">
        <w:rPr>
          <w:rFonts w:ascii="Calibri" w:hAnsi="Calibri" w:cs="Calibri"/>
          <w:sz w:val="22"/>
          <w:szCs w:val="22"/>
        </w:rPr>
        <w:t>Finance a finanční technologie</w:t>
      </w:r>
      <w:r w:rsidRPr="00094801">
        <w:rPr>
          <w:rFonts w:ascii="Calibri" w:hAnsi="Calibri" w:cs="Calibri"/>
          <w:sz w:val="22"/>
          <w:szCs w:val="22"/>
        </w:rPr>
        <w:t>.</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Personální zabezpečení studijního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Zhodnocení celkového personálního zabezpečení studijního programu z hlediska naplnění standardů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Standardy 6.1-6.2, 6.8</w:t>
      </w:r>
    </w:p>
    <w:p w:rsidR="00EC5F9F" w:rsidRPr="002F56E3" w:rsidRDefault="00EC5F9F" w:rsidP="00EC5F9F">
      <w:pPr>
        <w:spacing w:before="120" w:after="120"/>
        <w:jc w:val="both"/>
        <w:rPr>
          <w:rFonts w:ascii="Calibri" w:hAnsi="Calibri" w:cs="Calibri"/>
          <w:sz w:val="22"/>
          <w:szCs w:val="22"/>
        </w:rPr>
      </w:pPr>
      <w:r w:rsidRPr="002F56E3">
        <w:rPr>
          <w:rFonts w:ascii="Calibri" w:hAnsi="Calibri" w:cs="Calibri"/>
          <w:sz w:val="22"/>
          <w:szCs w:val="22"/>
        </w:rPr>
        <w:t xml:space="preserve">Na zabezpečení studijního programu se podílejí </w:t>
      </w:r>
      <w:del w:id="2581" w:author="Pavla Trefilová" w:date="2019-09-11T15:37:00Z">
        <w:r w:rsidR="002F56E3" w:rsidRPr="002F56E3" w:rsidDel="00A13DC4">
          <w:rPr>
            <w:rFonts w:ascii="Calibri" w:hAnsi="Calibri" w:cs="Calibri"/>
            <w:sz w:val="22"/>
            <w:szCs w:val="22"/>
          </w:rPr>
          <w:delText>1</w:delText>
        </w:r>
      </w:del>
      <w:ins w:id="2582" w:author="Pavla Trefilová" w:date="2019-09-11T15:37:00Z">
        <w:r w:rsidR="00A13DC4">
          <w:rPr>
            <w:rFonts w:ascii="Calibri" w:hAnsi="Calibri" w:cs="Calibri"/>
            <w:sz w:val="22"/>
            <w:szCs w:val="22"/>
          </w:rPr>
          <w:t>2</w:t>
        </w:r>
      </w:ins>
      <w:r w:rsidRPr="002F56E3">
        <w:rPr>
          <w:rFonts w:ascii="Calibri" w:hAnsi="Calibri" w:cs="Calibri"/>
          <w:sz w:val="22"/>
          <w:szCs w:val="22"/>
        </w:rPr>
        <w:t xml:space="preserve"> profeso</w:t>
      </w:r>
      <w:del w:id="2583" w:author="Pavla Trefilová" w:date="2019-09-11T15:37:00Z">
        <w:r w:rsidR="002F56E3" w:rsidRPr="002F56E3" w:rsidDel="00A13DC4">
          <w:rPr>
            <w:rFonts w:ascii="Calibri" w:hAnsi="Calibri" w:cs="Calibri"/>
            <w:sz w:val="22"/>
            <w:szCs w:val="22"/>
          </w:rPr>
          <w:delText>r</w:delText>
        </w:r>
      </w:del>
      <w:ins w:id="2584" w:author="Pavla Trefilová" w:date="2019-09-11T15:37:00Z">
        <w:r w:rsidR="00A13DC4">
          <w:rPr>
            <w:rFonts w:ascii="Calibri" w:hAnsi="Calibri" w:cs="Calibri"/>
            <w:sz w:val="22"/>
            <w:szCs w:val="22"/>
          </w:rPr>
          <w:t>ři</w:t>
        </w:r>
      </w:ins>
      <w:r w:rsidRPr="002F56E3">
        <w:rPr>
          <w:rFonts w:ascii="Calibri" w:hAnsi="Calibri" w:cs="Calibri"/>
          <w:sz w:val="22"/>
          <w:szCs w:val="22"/>
        </w:rPr>
        <w:t xml:space="preserve">, </w:t>
      </w:r>
      <w:ins w:id="2585" w:author="Pavla Trefilová" w:date="2019-09-11T15:37:00Z">
        <w:r w:rsidR="00A13DC4">
          <w:rPr>
            <w:rFonts w:ascii="Calibri" w:hAnsi="Calibri" w:cs="Calibri"/>
            <w:sz w:val="22"/>
            <w:szCs w:val="22"/>
          </w:rPr>
          <w:t>8</w:t>
        </w:r>
      </w:ins>
      <w:del w:id="2586" w:author="Pavla Trefilová" w:date="2019-09-11T15:37:00Z">
        <w:r w:rsidR="002F56E3" w:rsidRPr="002F56E3" w:rsidDel="00A13DC4">
          <w:rPr>
            <w:rFonts w:ascii="Calibri" w:hAnsi="Calibri" w:cs="Calibri"/>
            <w:sz w:val="22"/>
            <w:szCs w:val="22"/>
          </w:rPr>
          <w:delText>9</w:delText>
        </w:r>
      </w:del>
      <w:r w:rsidRPr="002F56E3">
        <w:rPr>
          <w:rFonts w:ascii="Calibri" w:hAnsi="Calibri" w:cs="Calibri"/>
          <w:sz w:val="22"/>
          <w:szCs w:val="22"/>
        </w:rPr>
        <w:t xml:space="preserve"> docentů, </w:t>
      </w:r>
      <w:r w:rsidR="00090AFC" w:rsidRPr="006F5940">
        <w:rPr>
          <w:rFonts w:ascii="Calibri" w:hAnsi="Calibri" w:cs="Calibri"/>
          <w:sz w:val="22"/>
          <w:szCs w:val="22"/>
        </w:rPr>
        <w:t>3</w:t>
      </w:r>
      <w:r w:rsidR="006F5940" w:rsidRPr="006F5940">
        <w:rPr>
          <w:rFonts w:ascii="Calibri" w:hAnsi="Calibri" w:cs="Calibri"/>
          <w:sz w:val="22"/>
          <w:szCs w:val="22"/>
        </w:rPr>
        <w:t>2</w:t>
      </w:r>
      <w:r w:rsidRPr="006F5940">
        <w:rPr>
          <w:rFonts w:ascii="Calibri" w:hAnsi="Calibri" w:cs="Calibri"/>
          <w:sz w:val="22"/>
          <w:szCs w:val="22"/>
        </w:rPr>
        <w:t xml:space="preserve"> odborných asistentů</w:t>
      </w:r>
      <w:r w:rsidRPr="002F56E3">
        <w:rPr>
          <w:rFonts w:ascii="Calibri" w:hAnsi="Calibri" w:cs="Calibri"/>
          <w:sz w:val="22"/>
          <w:szCs w:val="22"/>
        </w:rPr>
        <w:t xml:space="preserve"> s titulem Ph.D., </w:t>
      </w:r>
      <w:r w:rsidR="006F5940">
        <w:rPr>
          <w:rFonts w:ascii="Calibri" w:hAnsi="Calibri" w:cs="Calibri"/>
          <w:sz w:val="22"/>
          <w:szCs w:val="22"/>
        </w:rPr>
        <w:t>3</w:t>
      </w:r>
      <w:r w:rsidR="002F56E3" w:rsidRPr="002F56E3">
        <w:rPr>
          <w:rFonts w:ascii="Calibri" w:hAnsi="Calibri" w:cs="Calibri"/>
          <w:sz w:val="22"/>
          <w:szCs w:val="22"/>
        </w:rPr>
        <w:t xml:space="preserve"> asistent</w:t>
      </w:r>
      <w:r w:rsidR="006F5940">
        <w:rPr>
          <w:rFonts w:ascii="Calibri" w:hAnsi="Calibri" w:cs="Calibri"/>
          <w:sz w:val="22"/>
          <w:szCs w:val="22"/>
        </w:rPr>
        <w:t>i</w:t>
      </w:r>
      <w:r w:rsidR="002F56E3" w:rsidRPr="002F56E3">
        <w:rPr>
          <w:rFonts w:ascii="Calibri" w:hAnsi="Calibri" w:cs="Calibri"/>
          <w:sz w:val="22"/>
          <w:szCs w:val="22"/>
        </w:rPr>
        <w:t xml:space="preserve"> a </w:t>
      </w:r>
      <w:r w:rsidR="006F5940">
        <w:rPr>
          <w:rFonts w:ascii="Calibri" w:hAnsi="Calibri" w:cs="Calibri"/>
          <w:sz w:val="22"/>
          <w:szCs w:val="22"/>
        </w:rPr>
        <w:t>6</w:t>
      </w:r>
      <w:r w:rsidR="00090AFC">
        <w:rPr>
          <w:rFonts w:ascii="Calibri" w:hAnsi="Calibri" w:cs="Calibri"/>
          <w:sz w:val="22"/>
          <w:szCs w:val="22"/>
        </w:rPr>
        <w:t xml:space="preserve"> </w:t>
      </w:r>
      <w:r w:rsidRPr="002F56E3">
        <w:rPr>
          <w:rFonts w:ascii="Calibri" w:hAnsi="Calibri" w:cs="Calibri"/>
          <w:sz w:val="22"/>
          <w:szCs w:val="22"/>
        </w:rPr>
        <w:t xml:space="preserve">lektorů zajišťující </w:t>
      </w:r>
      <w:r w:rsidR="002F56E3" w:rsidRPr="002F56E3">
        <w:rPr>
          <w:rFonts w:ascii="Calibri" w:hAnsi="Calibri" w:cs="Calibri"/>
          <w:sz w:val="22"/>
          <w:szCs w:val="22"/>
        </w:rPr>
        <w:t xml:space="preserve">především </w:t>
      </w:r>
      <w:r w:rsidRPr="002F56E3">
        <w:rPr>
          <w:rFonts w:ascii="Calibri" w:hAnsi="Calibri" w:cs="Calibri"/>
          <w:sz w:val="22"/>
          <w:szCs w:val="22"/>
        </w:rPr>
        <w:t xml:space="preserve">výuku cizích jazyků a </w:t>
      </w:r>
      <w:r w:rsidR="002F56E3" w:rsidRPr="002F56E3">
        <w:rPr>
          <w:rFonts w:ascii="Calibri" w:hAnsi="Calibri" w:cs="Calibri"/>
          <w:sz w:val="22"/>
          <w:szCs w:val="22"/>
        </w:rPr>
        <w:t>8</w:t>
      </w:r>
      <w:r w:rsidRPr="002F56E3">
        <w:rPr>
          <w:rFonts w:ascii="Calibri" w:hAnsi="Calibri" w:cs="Calibri"/>
          <w:sz w:val="22"/>
          <w:szCs w:val="22"/>
        </w:rPr>
        <w:t xml:space="preserve"> odborní</w:t>
      </w:r>
      <w:r w:rsidR="002F56E3" w:rsidRPr="002F56E3">
        <w:rPr>
          <w:rFonts w:ascii="Calibri" w:hAnsi="Calibri" w:cs="Calibri"/>
          <w:sz w:val="22"/>
          <w:szCs w:val="22"/>
        </w:rPr>
        <w:t>ků</w:t>
      </w:r>
      <w:r w:rsidRPr="002F56E3">
        <w:rPr>
          <w:rFonts w:ascii="Calibri" w:hAnsi="Calibri" w:cs="Calibri"/>
          <w:sz w:val="22"/>
          <w:szCs w:val="22"/>
        </w:rPr>
        <w:t xml:space="preserve"> z praxe.</w:t>
      </w:r>
    </w:p>
    <w:p w:rsidR="00EC5F9F" w:rsidRPr="00EC5F9F" w:rsidRDefault="002F56E3" w:rsidP="00EC5F9F">
      <w:pPr>
        <w:spacing w:before="120" w:after="120"/>
        <w:jc w:val="center"/>
        <w:rPr>
          <w:rFonts w:ascii="Calibri" w:hAnsi="Calibri" w:cs="Calibri"/>
          <w:sz w:val="22"/>
          <w:szCs w:val="22"/>
        </w:rPr>
      </w:pPr>
      <w:r>
        <w:rPr>
          <w:noProof/>
        </w:rPr>
        <w:drawing>
          <wp:inline distT="0" distB="0" distL="0" distR="0" wp14:anchorId="153D8F11" wp14:editId="768ED735">
            <wp:extent cx="5162550" cy="2757487"/>
            <wp:effectExtent l="0" t="0" r="0" b="508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7"/>
              </a:graphicData>
            </a:graphic>
          </wp:inline>
        </w:drawing>
      </w:r>
    </w:p>
    <w:p w:rsidR="00EC5F9F" w:rsidRPr="00EC5F9F" w:rsidRDefault="00EC5F9F" w:rsidP="00EC5F9F">
      <w:pPr>
        <w:jc w:val="center"/>
        <w:rPr>
          <w:rFonts w:ascii="Calibri" w:hAnsi="Calibri" w:cs="Calibri"/>
          <w:sz w:val="22"/>
          <w:szCs w:val="22"/>
        </w:rPr>
      </w:pPr>
    </w:p>
    <w:p w:rsidR="00EC5F9F" w:rsidRPr="00EC5F9F" w:rsidRDefault="00EC5F9F" w:rsidP="00EC5F9F">
      <w:pPr>
        <w:spacing w:before="120" w:after="120"/>
        <w:jc w:val="center"/>
        <w:rPr>
          <w:rFonts w:ascii="Calibri" w:hAnsi="Calibri" w:cs="Calibri"/>
          <w:i/>
          <w:szCs w:val="22"/>
        </w:rPr>
      </w:pPr>
      <w:r w:rsidRPr="00EC5F9F">
        <w:rPr>
          <w:rFonts w:ascii="Calibri" w:hAnsi="Calibri" w:cs="Calibri"/>
          <w:i/>
          <w:szCs w:val="22"/>
        </w:rPr>
        <w:t xml:space="preserve">Graf 1 – Podíl profesorů, docentů a odborných asistentů na přednáškové činnosti v rámci studijního programu </w:t>
      </w:r>
      <w:r w:rsidR="002F56E3">
        <w:rPr>
          <w:rFonts w:ascii="Calibri" w:hAnsi="Calibri" w:cs="Calibri"/>
          <w:i/>
          <w:szCs w:val="22"/>
        </w:rPr>
        <w:t>Finance a finanční technologie</w:t>
      </w:r>
    </w:p>
    <w:p w:rsidR="00EC5F9F" w:rsidRPr="002F00EE" w:rsidRDefault="00EC5F9F" w:rsidP="00EC5F9F">
      <w:pPr>
        <w:spacing w:before="120" w:after="120"/>
        <w:jc w:val="both"/>
        <w:rPr>
          <w:rFonts w:ascii="Calibri" w:hAnsi="Calibri" w:cs="Calibri"/>
          <w:sz w:val="22"/>
          <w:szCs w:val="22"/>
        </w:rPr>
      </w:pPr>
      <w:r w:rsidRPr="002F00EE">
        <w:rPr>
          <w:rFonts w:ascii="Calibri" w:hAnsi="Calibri" w:cs="Calibri"/>
          <w:sz w:val="22"/>
          <w:szCs w:val="22"/>
        </w:rPr>
        <w:t xml:space="preserve">Následující tabulka dokládá seznam akademických pracovníků podílejících se na výuce ve studijním programu </w:t>
      </w:r>
      <w:r w:rsidR="002F00EE" w:rsidRPr="002F00EE">
        <w:rPr>
          <w:rFonts w:ascii="Calibri" w:hAnsi="Calibri" w:cs="Calibri"/>
          <w:sz w:val="22"/>
          <w:szCs w:val="22"/>
        </w:rPr>
        <w:t>Finance a finanční technologie</w:t>
      </w:r>
      <w:r w:rsidRPr="002F00EE">
        <w:rPr>
          <w:rFonts w:ascii="Calibri" w:hAnsi="Calibri" w:cs="Calibri"/>
          <w:sz w:val="22"/>
          <w:szCs w:val="22"/>
        </w:rPr>
        <w:t xml:space="preserve">. V přehledu jsou uvedeni akademičtí pracovníci podílející se na </w:t>
      </w:r>
      <w:r w:rsidRPr="002F00EE">
        <w:rPr>
          <w:rFonts w:ascii="Calibri" w:hAnsi="Calibri" w:cs="Calibri"/>
          <w:b/>
          <w:sz w:val="22"/>
          <w:szCs w:val="22"/>
        </w:rPr>
        <w:t>přednáškách (nebo seminářích u předmětů, které nemají přednášku) z </w:t>
      </w:r>
      <w:r w:rsidRPr="002F00EE">
        <w:rPr>
          <w:rFonts w:ascii="Calibri" w:hAnsi="Calibri" w:cs="Calibri"/>
          <w:b/>
          <w:i/>
          <w:sz w:val="22"/>
          <w:szCs w:val="22"/>
        </w:rPr>
        <w:t>předmětů povinných a povinně volitelných</w:t>
      </w:r>
      <w:r w:rsidRPr="002F00EE">
        <w:rPr>
          <w:rFonts w:ascii="Calibri" w:hAnsi="Calibri" w:cs="Calibri"/>
          <w:sz w:val="22"/>
          <w:szCs w:val="22"/>
        </w:rPr>
        <w:t xml:space="preserve"> v rámci daného studijního plánu, který je uveden v </w:t>
      </w:r>
      <w:r w:rsidRPr="002F00EE">
        <w:rPr>
          <w:rFonts w:ascii="Calibri" w:hAnsi="Calibri" w:cs="Calibri"/>
          <w:i/>
          <w:sz w:val="22"/>
          <w:szCs w:val="22"/>
        </w:rPr>
        <w:t>Příloze B-IIa – Studijní plány a návrh témat prací (bakalářské a magisterské studijní programy).</w:t>
      </w:r>
    </w:p>
    <w:p w:rsidR="00EC5F9F" w:rsidRPr="00090AFC" w:rsidRDefault="00EC5F9F" w:rsidP="00EC5F9F">
      <w:pPr>
        <w:spacing w:before="120" w:after="240"/>
        <w:jc w:val="both"/>
        <w:rPr>
          <w:rFonts w:ascii="Calibri" w:hAnsi="Calibri" w:cs="Calibri"/>
          <w:sz w:val="22"/>
          <w:szCs w:val="22"/>
        </w:rPr>
      </w:pPr>
      <w:r w:rsidRPr="002F00EE">
        <w:rPr>
          <w:rFonts w:ascii="Calibri" w:hAnsi="Calibri" w:cs="Calibri"/>
          <w:sz w:val="22"/>
          <w:szCs w:val="22"/>
        </w:rPr>
        <w:t xml:space="preserve">Struktura akademických pracovníků odpovídá z hlediska kvalifikace, věkové struktury a týdenní pracovní doby struktuře daného studijního plánu, jeho cílům a profilu absolventa daného studijního </w:t>
      </w:r>
      <w:r w:rsidRPr="002F00EE">
        <w:rPr>
          <w:rFonts w:ascii="Calibri" w:hAnsi="Calibri" w:cs="Calibri"/>
          <w:sz w:val="22"/>
          <w:szCs w:val="22"/>
        </w:rPr>
        <w:lastRenderedPageBreak/>
        <w:t>programu. Zároveň akademičtí pracovníci vykonávají tvůrčí činnost, která se vztahuje k danému studijnímu programu v rámci jejich profesního zaměření. Veškeré detaily o každém z níže uvedených akademických pracovníků jsou uvedeny v </w:t>
      </w:r>
      <w:r w:rsidRPr="002F00EE">
        <w:rPr>
          <w:rFonts w:ascii="Calibri" w:hAnsi="Calibri" w:cs="Calibri"/>
          <w:i/>
          <w:sz w:val="22"/>
          <w:szCs w:val="22"/>
        </w:rPr>
        <w:t xml:space="preserve">Příloze C-I – Personální </w:t>
      </w:r>
      <w:r w:rsidRPr="00090AFC">
        <w:rPr>
          <w:rFonts w:ascii="Calibri" w:hAnsi="Calibri" w:cs="Calibri"/>
          <w:i/>
          <w:sz w:val="22"/>
          <w:szCs w:val="22"/>
        </w:rPr>
        <w:t>zabezpečení.</w:t>
      </w:r>
      <w:r w:rsidRPr="00090AFC">
        <w:rPr>
          <w:rFonts w:ascii="Calibri" w:hAnsi="Calibri" w:cs="Calibri"/>
          <w:sz w:val="22"/>
          <w:szCs w:val="22"/>
        </w:rPr>
        <w:t xml:space="preserve"> </w:t>
      </w:r>
    </w:p>
    <w:p w:rsidR="00EC5F9F" w:rsidRDefault="00EC5F9F" w:rsidP="00EC5F9F">
      <w:pPr>
        <w:jc w:val="center"/>
        <w:rPr>
          <w:rFonts w:ascii="Calibri" w:hAnsi="Calibri" w:cs="Calibri"/>
          <w:i/>
          <w:szCs w:val="22"/>
        </w:rPr>
      </w:pPr>
      <w:r w:rsidRPr="00EC5F9F">
        <w:rPr>
          <w:rFonts w:ascii="Calibri" w:hAnsi="Calibri" w:cs="Calibri"/>
          <w:i/>
          <w:szCs w:val="22"/>
        </w:rPr>
        <w:t xml:space="preserve">Tab. 2 – Personální struktura studijního programu </w:t>
      </w:r>
      <w:r w:rsidR="002F00EE">
        <w:rPr>
          <w:rFonts w:ascii="Calibri" w:hAnsi="Calibri" w:cs="Calibri"/>
          <w:i/>
          <w:szCs w:val="22"/>
        </w:rPr>
        <w:t>Finance a finanční technologie</w:t>
      </w: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Change w:id="2587">
          <w:tblGrid>
            <w:gridCol w:w="15"/>
            <w:gridCol w:w="3372"/>
            <w:gridCol w:w="15"/>
            <w:gridCol w:w="1285"/>
            <w:gridCol w:w="15"/>
            <w:gridCol w:w="765"/>
            <w:gridCol w:w="15"/>
            <w:gridCol w:w="1565"/>
            <w:gridCol w:w="15"/>
          </w:tblGrid>
        </w:tblGridChange>
      </w:tblGrid>
      <w:tr w:rsidR="004A1E59" w:rsidRPr="00BF289D" w:rsidTr="008D72C0">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A1E59" w:rsidRPr="00BF289D" w:rsidRDefault="004A1E59" w:rsidP="008D72C0">
            <w:pPr>
              <w:rPr>
                <w:rFonts w:asciiTheme="minorHAnsi" w:hAnsiTheme="minorHAnsi" w:cs="Calibri"/>
                <w:b/>
                <w:bCs/>
              </w:rPr>
            </w:pPr>
            <w:r w:rsidRPr="00BF289D">
              <w:rPr>
                <w:rFonts w:asciiTheme="minorHAnsi" w:hAnsiTheme="minorHAns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4A1E59" w:rsidRPr="00BF289D" w:rsidRDefault="004A1E59" w:rsidP="008D72C0">
            <w:pPr>
              <w:jc w:val="center"/>
              <w:rPr>
                <w:rFonts w:asciiTheme="minorHAnsi" w:hAnsiTheme="minorHAnsi" w:cs="Calibri"/>
                <w:b/>
                <w:bCs/>
                <w:color w:val="000000"/>
              </w:rPr>
            </w:pPr>
            <w:r w:rsidRPr="00BF289D">
              <w:rPr>
                <w:rFonts w:asciiTheme="minorHAnsi" w:hAnsiTheme="minorHAns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4A1E59" w:rsidRPr="00BF289D" w:rsidRDefault="004A1E59" w:rsidP="008D72C0">
            <w:pPr>
              <w:jc w:val="center"/>
              <w:rPr>
                <w:rFonts w:asciiTheme="minorHAnsi" w:hAnsiTheme="minorHAnsi" w:cs="Calibri"/>
                <w:b/>
                <w:bCs/>
                <w:color w:val="000000"/>
              </w:rPr>
            </w:pPr>
            <w:r w:rsidRPr="00BF289D">
              <w:rPr>
                <w:rFonts w:asciiTheme="minorHAnsi" w:hAnsiTheme="minorHAns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4A1E59" w:rsidRPr="00BF289D" w:rsidRDefault="004A1E59" w:rsidP="008D72C0">
            <w:pPr>
              <w:jc w:val="center"/>
              <w:rPr>
                <w:rFonts w:asciiTheme="minorHAnsi" w:hAnsiTheme="minorHAnsi" w:cs="Calibri"/>
                <w:b/>
                <w:bCs/>
                <w:color w:val="000000"/>
              </w:rPr>
            </w:pPr>
            <w:r w:rsidRPr="00BF289D">
              <w:rPr>
                <w:rFonts w:asciiTheme="minorHAnsi" w:hAnsiTheme="minorHAnsi" w:cs="Calibri"/>
                <w:b/>
                <w:bCs/>
                <w:color w:val="000000"/>
              </w:rPr>
              <w:t>Pracovní poměr</w:t>
            </w:r>
          </w:p>
        </w:tc>
      </w:tr>
      <w:tr w:rsidR="004A1E59" w:rsidRPr="00BF289D" w:rsidTr="008D72C0">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4A1E59" w:rsidRPr="00BF289D" w:rsidRDefault="004A1E59" w:rsidP="008D72C0">
            <w:pPr>
              <w:rPr>
                <w:rFonts w:asciiTheme="minorHAnsi" w:hAnsiTheme="minorHAnsi" w:cs="Calibri"/>
                <w:b/>
                <w:bCs/>
                <w:color w:val="000000"/>
              </w:rPr>
            </w:pPr>
            <w:r w:rsidRPr="00BF289D">
              <w:rPr>
                <w:rFonts w:asciiTheme="minorHAnsi" w:hAnsiTheme="minorHAnsi" w:cs="Calibri"/>
                <w:b/>
                <w:bCs/>
                <w:color w:val="000000"/>
              </w:rPr>
              <w:t>Profesoři</w:t>
            </w:r>
          </w:p>
        </w:tc>
      </w:tr>
      <w:tr w:rsidR="004A1E59" w:rsidRPr="00BF289D" w:rsidTr="00A13DC4">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prof. Dr. Ing. Drahomíra Pavelková</w:t>
            </w:r>
          </w:p>
        </w:tc>
        <w:tc>
          <w:tcPr>
            <w:tcW w:w="1300" w:type="dxa"/>
            <w:tcBorders>
              <w:top w:val="single" w:sz="12" w:space="0" w:color="auto"/>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1963</w:t>
            </w:r>
          </w:p>
        </w:tc>
        <w:tc>
          <w:tcPr>
            <w:tcW w:w="780" w:type="dxa"/>
            <w:tcBorders>
              <w:top w:val="single" w:sz="12" w:space="0" w:color="auto"/>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12" w:space="0" w:color="auto"/>
              <w:left w:val="nil"/>
              <w:bottom w:val="single" w:sz="4" w:space="0" w:color="auto"/>
              <w:right w:val="single" w:sz="12"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A13DC4" w:rsidRPr="00BF289D" w:rsidTr="00A13DC4">
        <w:tblPrEx>
          <w:tblW w:w="7047" w:type="dxa"/>
          <w:jc w:val="center"/>
          <w:tblCellMar>
            <w:left w:w="70" w:type="dxa"/>
            <w:right w:w="70" w:type="dxa"/>
          </w:tblCellMar>
          <w:tblPrExChange w:id="2588" w:author="Pavla Trefilová" w:date="2019-09-11T15:37:00Z">
            <w:tblPrEx>
              <w:tblW w:w="7047" w:type="dxa"/>
              <w:jc w:val="center"/>
              <w:tblCellMar>
                <w:left w:w="70" w:type="dxa"/>
                <w:right w:w="70" w:type="dxa"/>
              </w:tblCellMar>
            </w:tblPrEx>
          </w:tblPrExChange>
        </w:tblPrEx>
        <w:trPr>
          <w:trHeight w:val="315"/>
          <w:jc w:val="center"/>
          <w:ins w:id="2589" w:author="Pavla Trefilová" w:date="2019-09-11T15:37:00Z"/>
          <w:trPrChange w:id="2590" w:author="Pavla Trefilová" w:date="2019-09-11T15:37:00Z">
            <w:trPr>
              <w:gridAfter w:val="0"/>
              <w:trHeight w:val="315"/>
              <w:jc w:val="center"/>
            </w:trPr>
          </w:trPrChange>
        </w:trPr>
        <w:tc>
          <w:tcPr>
            <w:tcW w:w="3387" w:type="dxa"/>
            <w:tcBorders>
              <w:top w:val="single" w:sz="4" w:space="0" w:color="auto"/>
              <w:left w:val="single" w:sz="12" w:space="0" w:color="auto"/>
              <w:bottom w:val="single" w:sz="12" w:space="0" w:color="auto"/>
              <w:right w:val="single" w:sz="4" w:space="0" w:color="auto"/>
            </w:tcBorders>
            <w:shd w:val="clear" w:color="auto" w:fill="auto"/>
            <w:noWrap/>
            <w:vAlign w:val="center"/>
            <w:tcPrChange w:id="2591" w:author="Pavla Trefilová" w:date="2019-09-11T15:37:00Z">
              <w:tcPr>
                <w:tcW w:w="3387" w:type="dxa"/>
                <w:gridSpan w:val="2"/>
                <w:tcBorders>
                  <w:top w:val="single" w:sz="12" w:space="0" w:color="auto"/>
                  <w:left w:val="single" w:sz="12" w:space="0" w:color="auto"/>
                  <w:bottom w:val="single" w:sz="12" w:space="0" w:color="auto"/>
                  <w:right w:val="single" w:sz="4" w:space="0" w:color="auto"/>
                </w:tcBorders>
                <w:shd w:val="clear" w:color="auto" w:fill="auto"/>
                <w:noWrap/>
                <w:vAlign w:val="center"/>
              </w:tcPr>
            </w:tcPrChange>
          </w:tcPr>
          <w:p w:rsidR="00A13DC4" w:rsidRPr="00BF289D" w:rsidRDefault="00A13DC4">
            <w:pPr>
              <w:rPr>
                <w:ins w:id="2592" w:author="Pavla Trefilová" w:date="2019-09-11T15:37:00Z"/>
                <w:rFonts w:asciiTheme="minorHAnsi" w:hAnsiTheme="minorHAnsi" w:cs="Calibri"/>
              </w:rPr>
            </w:pPr>
            <w:ins w:id="2593" w:author="Pavla Trefilová" w:date="2019-09-11T15:37:00Z">
              <w:r>
                <w:rPr>
                  <w:rFonts w:asciiTheme="minorHAnsi" w:hAnsiTheme="minorHAnsi" w:cs="Calibri"/>
                </w:rPr>
                <w:t>prof</w:t>
              </w:r>
              <w:r w:rsidRPr="00BF289D">
                <w:rPr>
                  <w:rFonts w:asciiTheme="minorHAnsi" w:hAnsiTheme="minorHAnsi" w:cs="Calibri"/>
                </w:rPr>
                <w:t>. Ing. Boris Popesko, Ph.D.</w:t>
              </w:r>
            </w:ins>
          </w:p>
        </w:tc>
        <w:tc>
          <w:tcPr>
            <w:tcW w:w="1300" w:type="dxa"/>
            <w:tcBorders>
              <w:top w:val="single" w:sz="4" w:space="0" w:color="auto"/>
              <w:left w:val="nil"/>
              <w:bottom w:val="single" w:sz="12" w:space="0" w:color="auto"/>
              <w:right w:val="single" w:sz="4" w:space="0" w:color="auto"/>
            </w:tcBorders>
            <w:shd w:val="clear" w:color="auto" w:fill="auto"/>
            <w:noWrap/>
            <w:vAlign w:val="center"/>
            <w:tcPrChange w:id="2594" w:author="Pavla Trefilová" w:date="2019-09-11T15:37:00Z">
              <w:tcPr>
                <w:tcW w:w="1300" w:type="dxa"/>
                <w:gridSpan w:val="2"/>
                <w:tcBorders>
                  <w:top w:val="single" w:sz="12" w:space="0" w:color="auto"/>
                  <w:left w:val="nil"/>
                  <w:bottom w:val="single" w:sz="12" w:space="0" w:color="auto"/>
                  <w:right w:val="single" w:sz="4" w:space="0" w:color="auto"/>
                </w:tcBorders>
                <w:shd w:val="clear" w:color="auto" w:fill="auto"/>
                <w:noWrap/>
                <w:vAlign w:val="center"/>
              </w:tcPr>
            </w:tcPrChange>
          </w:tcPr>
          <w:p w:rsidR="00A13DC4" w:rsidRPr="00BF289D" w:rsidRDefault="00A13DC4" w:rsidP="00A13DC4">
            <w:pPr>
              <w:jc w:val="center"/>
              <w:rPr>
                <w:ins w:id="2595" w:author="Pavla Trefilová" w:date="2019-09-11T15:37:00Z"/>
                <w:rFonts w:asciiTheme="minorHAnsi" w:hAnsiTheme="minorHAnsi" w:cs="Calibri"/>
              </w:rPr>
            </w:pPr>
            <w:ins w:id="2596" w:author="Pavla Trefilová" w:date="2019-09-11T15:37:00Z">
              <w:r w:rsidRPr="00BF289D">
                <w:rPr>
                  <w:rFonts w:asciiTheme="minorHAnsi" w:hAnsiTheme="minorHAnsi" w:cs="Calibri"/>
                </w:rPr>
                <w:t>1978</w:t>
              </w:r>
            </w:ins>
          </w:p>
        </w:tc>
        <w:tc>
          <w:tcPr>
            <w:tcW w:w="780" w:type="dxa"/>
            <w:tcBorders>
              <w:top w:val="single" w:sz="4" w:space="0" w:color="auto"/>
              <w:left w:val="nil"/>
              <w:bottom w:val="single" w:sz="12" w:space="0" w:color="auto"/>
              <w:right w:val="single" w:sz="4" w:space="0" w:color="auto"/>
            </w:tcBorders>
            <w:shd w:val="clear" w:color="auto" w:fill="auto"/>
            <w:noWrap/>
            <w:vAlign w:val="center"/>
            <w:tcPrChange w:id="2597" w:author="Pavla Trefilová" w:date="2019-09-11T15:37:00Z">
              <w:tcPr>
                <w:tcW w:w="780" w:type="dxa"/>
                <w:gridSpan w:val="2"/>
                <w:tcBorders>
                  <w:top w:val="single" w:sz="12" w:space="0" w:color="auto"/>
                  <w:left w:val="nil"/>
                  <w:bottom w:val="single" w:sz="12" w:space="0" w:color="auto"/>
                  <w:right w:val="single" w:sz="4" w:space="0" w:color="auto"/>
                </w:tcBorders>
                <w:shd w:val="clear" w:color="auto" w:fill="auto"/>
                <w:noWrap/>
                <w:vAlign w:val="center"/>
              </w:tcPr>
            </w:tcPrChange>
          </w:tcPr>
          <w:p w:rsidR="00A13DC4" w:rsidRPr="00BF289D" w:rsidRDefault="00A13DC4" w:rsidP="00A13DC4">
            <w:pPr>
              <w:jc w:val="center"/>
              <w:rPr>
                <w:ins w:id="2598" w:author="Pavla Trefilová" w:date="2019-09-11T15:37:00Z"/>
                <w:rFonts w:asciiTheme="minorHAnsi" w:hAnsiTheme="minorHAnsi" w:cs="Calibri"/>
              </w:rPr>
            </w:pPr>
            <w:ins w:id="2599" w:author="Pavla Trefilová" w:date="2019-09-11T15:37:00Z">
              <w:r w:rsidRPr="00BF289D">
                <w:rPr>
                  <w:rFonts w:asciiTheme="minorHAnsi" w:hAnsiTheme="minorHAnsi" w:cs="Calibri"/>
                </w:rPr>
                <w:t>40</w:t>
              </w:r>
            </w:ins>
          </w:p>
        </w:tc>
        <w:tc>
          <w:tcPr>
            <w:tcW w:w="1580" w:type="dxa"/>
            <w:tcBorders>
              <w:top w:val="single" w:sz="4" w:space="0" w:color="auto"/>
              <w:left w:val="nil"/>
              <w:bottom w:val="single" w:sz="12" w:space="0" w:color="auto"/>
              <w:right w:val="single" w:sz="12" w:space="0" w:color="auto"/>
            </w:tcBorders>
            <w:shd w:val="clear" w:color="auto" w:fill="auto"/>
            <w:noWrap/>
            <w:tcPrChange w:id="2600" w:author="Pavla Trefilová" w:date="2019-09-11T15:37:00Z">
              <w:tcPr>
                <w:tcW w:w="1580" w:type="dxa"/>
                <w:gridSpan w:val="2"/>
                <w:tcBorders>
                  <w:top w:val="single" w:sz="12" w:space="0" w:color="auto"/>
                  <w:left w:val="nil"/>
                  <w:bottom w:val="single" w:sz="12" w:space="0" w:color="auto"/>
                  <w:right w:val="single" w:sz="12" w:space="0" w:color="auto"/>
                </w:tcBorders>
                <w:shd w:val="clear" w:color="auto" w:fill="auto"/>
                <w:noWrap/>
                <w:vAlign w:val="center"/>
              </w:tcPr>
            </w:tcPrChange>
          </w:tcPr>
          <w:p w:rsidR="00A13DC4" w:rsidRPr="00BF289D" w:rsidRDefault="00A13DC4" w:rsidP="00A13DC4">
            <w:pPr>
              <w:jc w:val="center"/>
              <w:rPr>
                <w:ins w:id="2601" w:author="Pavla Trefilová" w:date="2019-09-11T15:37:00Z"/>
                <w:rFonts w:asciiTheme="minorHAnsi" w:hAnsiTheme="minorHAnsi" w:cs="Calibri"/>
              </w:rPr>
            </w:pPr>
            <w:ins w:id="2602" w:author="Pavla Trefilová" w:date="2019-09-11T15:37:00Z">
              <w:r w:rsidRPr="00BF289D">
                <w:rPr>
                  <w:rFonts w:asciiTheme="minorHAnsi" w:hAnsiTheme="minorHAnsi" w:cs="Calibri"/>
                </w:rPr>
                <w:t>N</w:t>
              </w:r>
            </w:ins>
          </w:p>
        </w:tc>
      </w:tr>
      <w:tr w:rsidR="00A13DC4" w:rsidRPr="00BF289D" w:rsidTr="008D72C0">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13DC4" w:rsidRPr="00BF289D" w:rsidRDefault="00A13DC4" w:rsidP="00A13DC4">
            <w:pPr>
              <w:rPr>
                <w:rFonts w:asciiTheme="minorHAnsi" w:hAnsiTheme="minorHAnsi" w:cs="Calibri"/>
                <w:b/>
                <w:bCs/>
                <w:color w:val="000000"/>
              </w:rPr>
            </w:pPr>
            <w:r w:rsidRPr="00BF289D">
              <w:rPr>
                <w:rFonts w:asciiTheme="minorHAnsi" w:hAnsiTheme="minorHAnsi" w:cs="Calibri"/>
                <w:b/>
                <w:bCs/>
                <w:color w:val="000000"/>
              </w:rPr>
              <w:t>Docenti</w:t>
            </w:r>
          </w:p>
        </w:tc>
      </w:tr>
      <w:tr w:rsidR="00A13DC4" w:rsidRPr="00BF289D" w:rsidTr="008D72C0">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A13DC4" w:rsidRPr="00BF289D" w:rsidRDefault="00A13DC4" w:rsidP="00A13DC4">
            <w:pPr>
              <w:rPr>
                <w:rFonts w:asciiTheme="minorHAnsi" w:hAnsiTheme="minorHAnsi" w:cs="Calibri"/>
              </w:rPr>
            </w:pPr>
            <w:r w:rsidRPr="00BF289D">
              <w:rPr>
                <w:rFonts w:asciiTheme="minorHAnsi" w:hAnsiTheme="minorHAnsi" w:cs="Calibri"/>
              </w:rPr>
              <w:t>doc. Ing. Adriana Knápková,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1977</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1960</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Del="00A13DC4" w:rsidTr="008D72C0">
        <w:trPr>
          <w:trHeight w:val="300"/>
          <w:jc w:val="center"/>
          <w:del w:id="2603" w:author="Pavla Trefilová" w:date="2019-09-11T15:37:00Z"/>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Del="00A13DC4" w:rsidRDefault="00A13DC4" w:rsidP="00A13DC4">
            <w:pPr>
              <w:rPr>
                <w:del w:id="2604" w:author="Pavla Trefilová" w:date="2019-09-11T15:37:00Z"/>
                <w:rFonts w:asciiTheme="minorHAnsi" w:hAnsiTheme="minorHAnsi" w:cs="Calibri"/>
              </w:rPr>
            </w:pPr>
            <w:del w:id="2605" w:author="Pavla Trefilová" w:date="2019-09-11T15:37:00Z">
              <w:r w:rsidRPr="00BF289D" w:rsidDel="00A13DC4">
                <w:rPr>
                  <w:rFonts w:asciiTheme="minorHAnsi" w:hAnsiTheme="minorHAnsi" w:cs="Calibri"/>
                </w:rPr>
                <w:delText>doc. Ing. Boris Popesko, Ph.D.</w:delText>
              </w:r>
            </w:del>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Del="00A13DC4" w:rsidRDefault="00A13DC4" w:rsidP="00A13DC4">
            <w:pPr>
              <w:jc w:val="center"/>
              <w:rPr>
                <w:del w:id="2606" w:author="Pavla Trefilová" w:date="2019-09-11T15:37:00Z"/>
                <w:rFonts w:asciiTheme="minorHAnsi" w:hAnsiTheme="minorHAnsi" w:cs="Calibri"/>
              </w:rPr>
            </w:pPr>
            <w:del w:id="2607" w:author="Pavla Trefilová" w:date="2019-09-11T15:37:00Z">
              <w:r w:rsidRPr="00BF289D" w:rsidDel="00A13DC4">
                <w:rPr>
                  <w:rFonts w:asciiTheme="minorHAnsi" w:hAnsiTheme="minorHAnsi" w:cs="Calibri"/>
                </w:rPr>
                <w:delText>1978</w:delText>
              </w:r>
            </w:del>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Del="00A13DC4" w:rsidRDefault="00A13DC4" w:rsidP="00A13DC4">
            <w:pPr>
              <w:jc w:val="center"/>
              <w:rPr>
                <w:del w:id="2608" w:author="Pavla Trefilová" w:date="2019-09-11T15:37:00Z"/>
                <w:rFonts w:asciiTheme="minorHAnsi" w:hAnsiTheme="minorHAnsi" w:cs="Calibri"/>
              </w:rPr>
            </w:pPr>
            <w:del w:id="2609" w:author="Pavla Trefilová" w:date="2019-09-11T15:37:00Z">
              <w:r w:rsidRPr="00BF289D" w:rsidDel="00A13DC4">
                <w:rPr>
                  <w:rFonts w:asciiTheme="minorHAnsi" w:hAnsiTheme="minorHAnsi" w:cs="Calibri"/>
                </w:rPr>
                <w:delText>40</w:delText>
              </w:r>
            </w:del>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Del="00A13DC4" w:rsidRDefault="00A13DC4" w:rsidP="00A13DC4">
            <w:pPr>
              <w:jc w:val="center"/>
              <w:rPr>
                <w:del w:id="2610" w:author="Pavla Trefilová" w:date="2019-09-11T15:37:00Z"/>
                <w:rFonts w:asciiTheme="minorHAnsi" w:hAnsiTheme="minorHAnsi" w:cs="Calibri"/>
              </w:rPr>
            </w:pPr>
            <w:del w:id="2611" w:author="Pavla Trefilová" w:date="2019-09-11T15:37:00Z">
              <w:r w:rsidRPr="00BF289D" w:rsidDel="00A13DC4">
                <w:rPr>
                  <w:rFonts w:asciiTheme="minorHAnsi" w:hAnsiTheme="minorHAnsi" w:cs="Calibri"/>
                </w:rPr>
                <w:delText>N</w:delText>
              </w:r>
            </w:del>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1963</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13DC4" w:rsidRPr="00BF289D" w:rsidRDefault="00A13DC4" w:rsidP="00A13DC4">
            <w:pPr>
              <w:rPr>
                <w:rFonts w:asciiTheme="minorHAnsi" w:hAnsiTheme="minorHAnsi" w:cs="Calibri"/>
                <w:b/>
                <w:bCs/>
                <w:color w:val="000000"/>
              </w:rPr>
            </w:pPr>
            <w:r w:rsidRPr="00BF289D">
              <w:rPr>
                <w:rFonts w:asciiTheme="minorHAnsi" w:hAnsiTheme="minorHAnsi" w:cs="Calibri"/>
                <w:b/>
                <w:bCs/>
                <w:color w:val="000000"/>
              </w:rPr>
              <w:t>Odborní asistenti</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pPr>
              <w:jc w:val="center"/>
              <w:rPr>
                <w:rFonts w:asciiTheme="minorHAnsi" w:hAnsiTheme="minorHAnsi" w:cs="Calibri"/>
              </w:rPr>
            </w:pPr>
            <w:r w:rsidRPr="00BF289D">
              <w:rPr>
                <w:rFonts w:asciiTheme="minorHAnsi" w:hAnsiTheme="minorHAnsi" w:cs="Calibri"/>
              </w:rPr>
              <w:t>U - 31.8.</w:t>
            </w:r>
            <w:del w:id="2612" w:author="Pavla Trefilová" w:date="2019-09-11T15:38:00Z">
              <w:r w:rsidRPr="00BF289D" w:rsidDel="00A13DC4">
                <w:rPr>
                  <w:rFonts w:asciiTheme="minorHAnsi" w:hAnsiTheme="minorHAnsi" w:cs="Calibri"/>
                </w:rPr>
                <w:delText>2019</w:delText>
              </w:r>
            </w:del>
            <w:ins w:id="2613" w:author="Pavla Trefilová" w:date="2019-09-11T15:38:00Z">
              <w:r w:rsidRPr="00BF289D">
                <w:rPr>
                  <w:rFonts w:asciiTheme="minorHAnsi" w:hAnsiTheme="minorHAnsi" w:cs="Calibri"/>
                </w:rPr>
                <w:t>20</w:t>
              </w:r>
              <w:r>
                <w:rPr>
                  <w:rFonts w:asciiTheme="minorHAnsi" w:hAnsiTheme="minorHAnsi" w:cs="Calibri"/>
                </w:rPr>
                <w:t>22</w:t>
              </w:r>
            </w:ins>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RNDr. Martin Fajkus,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del w:id="2614" w:author="Pavla Trefilová" w:date="2019-09-11T15:38:00Z">
              <w:r w:rsidRPr="00BF289D" w:rsidDel="00A13DC4">
                <w:rPr>
                  <w:rFonts w:asciiTheme="minorHAnsi" w:hAnsiTheme="minorHAnsi" w:cs="Calibri"/>
                </w:rPr>
                <w:delText>U - 31.7.2019</w:delText>
              </w:r>
            </w:del>
            <w:ins w:id="2615" w:author="Pavla Trefilová" w:date="2019-09-11T15:38:00Z">
              <w:r>
                <w:rPr>
                  <w:rFonts w:asciiTheme="minorHAnsi" w:hAnsiTheme="minorHAnsi" w:cs="Calibri"/>
                </w:rPr>
                <w:t>N</w:t>
              </w:r>
            </w:ins>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A13DC4" w:rsidRPr="00BF289D" w:rsidRDefault="00A13DC4" w:rsidP="00A13DC4">
            <w:pPr>
              <w:rPr>
                <w:rFonts w:asciiTheme="minorHAnsi" w:hAnsiTheme="minorHAnsi" w:cs="Calibri"/>
              </w:rPr>
            </w:pPr>
            <w:r w:rsidRPr="00BF289D">
              <w:rPr>
                <w:rFonts w:asciiTheme="minorHAnsi" w:hAnsiTheme="minorHAnsi" w:cs="Calibri"/>
              </w:rPr>
              <w:t>Ing. Mojmír Hampl, Ph.D., MSc.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1975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rPr>
            </w:pPr>
            <w:r w:rsidRPr="00BF289D">
              <w:rPr>
                <w:rFonts w:asciiTheme="minorHAnsi" w:hAnsiTheme="minorHAnsi" w:cs="Calibri"/>
              </w:rPr>
              <w:t>U - 31.8.2020</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Monika Horáková,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U - 30.5.2022</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Blanka Kameníková,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1950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pPr>
              <w:jc w:val="center"/>
              <w:rPr>
                <w:rFonts w:asciiTheme="minorHAnsi" w:hAnsiTheme="minorHAnsi" w:cs="Calibri"/>
              </w:rPr>
            </w:pPr>
            <w:r w:rsidRPr="00BF289D">
              <w:rPr>
                <w:rFonts w:asciiTheme="minorHAnsi" w:hAnsiTheme="minorHAnsi" w:cs="Calibri"/>
              </w:rPr>
              <w:t>U - 31.8.</w:t>
            </w:r>
            <w:del w:id="2616" w:author="Pavla Trefilová" w:date="2019-09-11T15:38:00Z">
              <w:r w:rsidRPr="00BF289D" w:rsidDel="00A13DC4">
                <w:rPr>
                  <w:rFonts w:asciiTheme="minorHAnsi" w:hAnsiTheme="minorHAnsi" w:cs="Calibri"/>
                </w:rPr>
                <w:delText>2019</w:delText>
              </w:r>
            </w:del>
            <w:ins w:id="2617" w:author="Pavla Trefilová" w:date="2019-09-11T15:38:00Z">
              <w:r w:rsidRPr="00BF289D">
                <w:rPr>
                  <w:rFonts w:asciiTheme="minorHAnsi" w:hAnsiTheme="minorHAnsi" w:cs="Calibri"/>
                </w:rPr>
                <w:t>20</w:t>
              </w:r>
              <w:r>
                <w:rPr>
                  <w:rFonts w:asciiTheme="minorHAnsi" w:hAnsiTheme="minorHAnsi" w:cs="Calibri"/>
                </w:rPr>
                <w:t>22</w:t>
              </w:r>
            </w:ins>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Pavlína Kirschnerová,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984E03" w:rsidP="00A13DC4">
            <w:pPr>
              <w:jc w:val="center"/>
              <w:rPr>
                <w:rFonts w:asciiTheme="minorHAnsi" w:hAnsiTheme="minorHAnsi" w:cs="Calibri"/>
              </w:rPr>
            </w:pPr>
            <w:ins w:id="2618" w:author="Drahomíra Pavelková" w:date="2019-09-13T14:55:00Z">
              <w:r>
                <w:rPr>
                  <w:rFonts w:asciiTheme="minorHAnsi" w:hAnsiTheme="minorHAnsi" w:cs="Calibri"/>
                </w:rPr>
                <w:t>N</w:t>
              </w:r>
            </w:ins>
            <w:del w:id="2619" w:author="Drahomíra Pavelková" w:date="2019-09-13T14:55:00Z">
              <w:r w:rsidR="00A13DC4" w:rsidRPr="00BF289D" w:rsidDel="00984E03">
                <w:rPr>
                  <w:rFonts w:asciiTheme="minorHAnsi" w:hAnsiTheme="minorHAnsi" w:cs="Calibri"/>
                </w:rPr>
                <w:delText>U - 10.8.2020</w:delText>
              </w:r>
            </w:del>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Eva Kolářová,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del w:id="2620" w:author="Pavla Trefilová" w:date="2019-09-11T15:38:00Z">
              <w:r w:rsidRPr="00BF289D" w:rsidDel="00054E6F">
                <w:rPr>
                  <w:rFonts w:asciiTheme="minorHAnsi" w:hAnsiTheme="minorHAnsi" w:cs="Calibri"/>
                </w:rPr>
                <w:delText>U - 31.8.2019</w:delText>
              </w:r>
            </w:del>
            <w:ins w:id="2621" w:author="Pavla Trefilová" w:date="2019-09-11T15:38:00Z">
              <w:r w:rsidR="00054E6F">
                <w:rPr>
                  <w:rFonts w:asciiTheme="minorHAnsi" w:hAnsiTheme="minorHAnsi" w:cs="Calibri"/>
                </w:rPr>
                <w:t>N</w:t>
              </w:r>
            </w:ins>
          </w:p>
        </w:tc>
      </w:tr>
      <w:tr w:rsidR="00A13DC4" w:rsidRPr="00BF289D" w:rsidDel="00054E6F" w:rsidTr="008D72C0">
        <w:trPr>
          <w:trHeight w:val="300"/>
          <w:jc w:val="center"/>
          <w:del w:id="2622" w:author="Pavla Trefilová" w:date="2019-09-11T15:47:00Z"/>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Del="00054E6F" w:rsidRDefault="00A13DC4" w:rsidP="00A13DC4">
            <w:pPr>
              <w:rPr>
                <w:del w:id="2623" w:author="Pavla Trefilová" w:date="2019-09-11T15:47:00Z"/>
                <w:rFonts w:asciiTheme="minorHAnsi" w:hAnsiTheme="minorHAnsi" w:cs="Calibri"/>
              </w:rPr>
            </w:pPr>
            <w:del w:id="2624" w:author="Pavla Trefilová" w:date="2019-09-11T15:47:00Z">
              <w:r w:rsidRPr="00BF289D" w:rsidDel="00054E6F">
                <w:rPr>
                  <w:rFonts w:asciiTheme="minorHAnsi" w:hAnsiTheme="minorHAnsi" w:cs="Calibri"/>
                </w:rPr>
                <w:delText>Mgr. Petra Mandincová, Ph.D.</w:delText>
              </w:r>
            </w:del>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Del="00054E6F" w:rsidRDefault="00A13DC4" w:rsidP="00A13DC4">
            <w:pPr>
              <w:jc w:val="center"/>
              <w:rPr>
                <w:del w:id="2625" w:author="Pavla Trefilová" w:date="2019-09-11T15:47:00Z"/>
                <w:rFonts w:asciiTheme="minorHAnsi" w:hAnsiTheme="minorHAnsi" w:cs="Calibri"/>
              </w:rPr>
            </w:pPr>
            <w:del w:id="2626" w:author="Pavla Trefilová" w:date="2019-09-11T15:47:00Z">
              <w:r w:rsidRPr="00BF289D" w:rsidDel="00054E6F">
                <w:rPr>
                  <w:rFonts w:asciiTheme="minorHAnsi" w:hAnsiTheme="minorHAnsi" w:cs="Calibri"/>
                </w:rPr>
                <w:delText>1978</w:delText>
              </w:r>
            </w:del>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Del="00054E6F" w:rsidRDefault="00A13DC4" w:rsidP="00A13DC4">
            <w:pPr>
              <w:jc w:val="center"/>
              <w:rPr>
                <w:del w:id="2627" w:author="Pavla Trefilová" w:date="2019-09-11T15:47:00Z"/>
                <w:rFonts w:asciiTheme="minorHAnsi" w:hAnsiTheme="minorHAnsi" w:cs="Calibri"/>
              </w:rPr>
            </w:pPr>
            <w:del w:id="2628" w:author="Pavla Trefilová" w:date="2019-09-11T15:47:00Z">
              <w:r w:rsidRPr="00BF289D" w:rsidDel="00054E6F">
                <w:rPr>
                  <w:rFonts w:asciiTheme="minorHAnsi" w:hAnsiTheme="minorHAnsi" w:cs="Calibri"/>
                </w:rPr>
                <w:delText>20</w:delText>
              </w:r>
            </w:del>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Del="00054E6F" w:rsidRDefault="00A13DC4" w:rsidP="00A13DC4">
            <w:pPr>
              <w:jc w:val="center"/>
              <w:rPr>
                <w:del w:id="2629" w:author="Pavla Trefilová" w:date="2019-09-11T15:47:00Z"/>
                <w:rFonts w:asciiTheme="minorHAnsi" w:hAnsiTheme="minorHAnsi" w:cs="Calibri"/>
              </w:rPr>
            </w:pPr>
            <w:del w:id="2630" w:author="Pavla Trefilová" w:date="2019-09-11T15:47:00Z">
              <w:r w:rsidRPr="00BF289D" w:rsidDel="00054E6F">
                <w:rPr>
                  <w:rFonts w:asciiTheme="minorHAnsi" w:hAnsiTheme="minorHAnsi" w:cs="Calibri"/>
                </w:rPr>
                <w:delText>N</w:delText>
              </w:r>
            </w:del>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A13DC4" w:rsidRPr="00BF289D" w:rsidRDefault="00A13DC4" w:rsidP="00A13DC4">
            <w:pPr>
              <w:rPr>
                <w:rFonts w:asciiTheme="minorHAnsi" w:hAnsiTheme="minorHAnsi" w:cs="Calibri"/>
              </w:rPr>
            </w:pPr>
            <w:r w:rsidRPr="00BF289D">
              <w:rPr>
                <w:rFonts w:asciiTheme="minorHAnsi" w:hAnsiTheme="minorHAns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1977</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1962</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A13DC4" w:rsidRPr="00BF289D" w:rsidRDefault="00A13DC4" w:rsidP="00A13DC4">
            <w:pPr>
              <w:rPr>
                <w:rFonts w:asciiTheme="minorHAnsi" w:hAnsiTheme="minorHAnsi" w:cs="Calibri"/>
              </w:rPr>
            </w:pPr>
            <w:r w:rsidRPr="00BF289D">
              <w:rPr>
                <w:rFonts w:asciiTheme="minorHAnsi" w:hAnsiTheme="minorHAns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lastRenderedPageBreak/>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1984</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Lubomír Sedláček,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1961</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1980</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1985</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13DC4" w:rsidRPr="00BF289D" w:rsidRDefault="00A13DC4" w:rsidP="00A13DC4">
            <w:pPr>
              <w:rPr>
                <w:rFonts w:asciiTheme="minorHAnsi" w:hAnsiTheme="minorHAnsi" w:cs="Calibri"/>
                <w:b/>
                <w:bCs/>
              </w:rPr>
            </w:pPr>
            <w:r w:rsidRPr="00BF289D">
              <w:rPr>
                <w:rFonts w:asciiTheme="minorHAnsi" w:hAnsiTheme="minorHAnsi" w:cs="Calibri"/>
                <w:b/>
                <w:bCs/>
              </w:rPr>
              <w:t>Lektoři</w:t>
            </w:r>
          </w:p>
        </w:tc>
      </w:tr>
      <w:tr w:rsidR="00A13DC4" w:rsidRPr="00BF289D" w:rsidTr="008D72C0">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Xiaofang Chen</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1990</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12</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rPr>
            </w:pPr>
            <w:r w:rsidRPr="00BF289D">
              <w:rPr>
                <w:rFonts w:asciiTheme="minorHAnsi" w:hAnsiTheme="minorHAnsi" w:cs="Calibri"/>
                <w:color w:val="000000"/>
              </w:rPr>
              <w:t>U-31.12.2019</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1973</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rPr>
            </w:pPr>
            <w:r w:rsidRPr="00BF289D">
              <w:rPr>
                <w:rFonts w:asciiTheme="minorHAnsi" w:hAnsiTheme="minorHAnsi" w:cs="Calibri"/>
                <w:color w:val="000000"/>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A13DC4" w:rsidRPr="00BF289D" w:rsidRDefault="00A13DC4" w:rsidP="00A13DC4">
            <w:pPr>
              <w:rPr>
                <w:rFonts w:asciiTheme="minorHAnsi" w:hAnsiTheme="minorHAnsi" w:cs="Calibri"/>
              </w:rPr>
            </w:pPr>
            <w:r w:rsidRPr="00BF289D">
              <w:rPr>
                <w:rFonts w:asciiTheme="minorHAnsi" w:hAnsiTheme="minorHAns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center"/>
            <w:hideMark/>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1979</w:t>
            </w:r>
          </w:p>
        </w:tc>
        <w:tc>
          <w:tcPr>
            <w:tcW w:w="780" w:type="dxa"/>
            <w:tcBorders>
              <w:top w:val="nil"/>
              <w:left w:val="nil"/>
              <w:bottom w:val="single" w:sz="4" w:space="0" w:color="auto"/>
              <w:right w:val="single" w:sz="2" w:space="0" w:color="auto"/>
            </w:tcBorders>
            <w:shd w:val="clear" w:color="auto" w:fill="auto"/>
            <w:noWrap/>
            <w:vAlign w:val="center"/>
            <w:hideMark/>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center"/>
            <w:hideMark/>
          </w:tcPr>
          <w:p w:rsidR="00A13DC4" w:rsidRPr="00BF289D" w:rsidRDefault="00A13DC4">
            <w:pPr>
              <w:jc w:val="center"/>
              <w:rPr>
                <w:rFonts w:asciiTheme="minorHAnsi" w:hAnsiTheme="minorHAnsi" w:cs="Calibri"/>
                <w:color w:val="000000"/>
              </w:rPr>
            </w:pPr>
            <w:r w:rsidRPr="00BF289D">
              <w:rPr>
                <w:rFonts w:asciiTheme="minorHAnsi" w:hAnsiTheme="minorHAnsi" w:cs="Calibri"/>
                <w:color w:val="000000"/>
              </w:rPr>
              <w:t>U-31.8.</w:t>
            </w:r>
            <w:del w:id="2631" w:author="Pavla Trefilová" w:date="2019-09-11T15:41:00Z">
              <w:r w:rsidRPr="00BF289D" w:rsidDel="00054E6F">
                <w:rPr>
                  <w:rFonts w:asciiTheme="minorHAnsi" w:hAnsiTheme="minorHAnsi" w:cs="Calibri"/>
                  <w:color w:val="000000"/>
                </w:rPr>
                <w:delText>2019</w:delText>
              </w:r>
            </w:del>
            <w:ins w:id="2632" w:author="Pavla Trefilová" w:date="2019-09-11T15:41:00Z">
              <w:r w:rsidR="00054E6F" w:rsidRPr="00BF289D">
                <w:rPr>
                  <w:rFonts w:asciiTheme="minorHAnsi" w:hAnsiTheme="minorHAnsi" w:cs="Calibri"/>
                  <w:color w:val="000000"/>
                </w:rPr>
                <w:t>20</w:t>
              </w:r>
              <w:r w:rsidR="00054E6F">
                <w:rPr>
                  <w:rFonts w:asciiTheme="minorHAnsi" w:hAnsiTheme="minorHAnsi" w:cs="Calibri"/>
                  <w:color w:val="000000"/>
                </w:rPr>
                <w:t>22</w:t>
              </w:r>
            </w:ins>
          </w:p>
        </w:tc>
      </w:tr>
      <w:tr w:rsidR="00A13DC4" w:rsidRPr="00BF289D" w:rsidTr="008D72C0">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Daniel Paul 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984BE6">
              <w:rPr>
                <w:rFonts w:asciiTheme="minorHAnsi" w:hAnsiTheme="minorHAnsi" w:cs="Calibri"/>
                <w:rPrChange w:id="2633" w:author="Pavla Trefilová" w:date="2019-09-16T07:29:00Z">
                  <w:rPr>
                    <w:rFonts w:asciiTheme="minorHAnsi" w:hAnsiTheme="minorHAnsi" w:cs="Calibri"/>
                    <w:color w:val="000000"/>
                  </w:rPr>
                </w:rPrChange>
              </w:rPr>
              <w:t>U-31.8.20</w:t>
            </w:r>
            <w:ins w:id="2634" w:author="Pavla Trefilová" w:date="2019-09-16T07:29:00Z">
              <w:r w:rsidR="00984BE6">
                <w:rPr>
                  <w:rFonts w:asciiTheme="minorHAnsi" w:hAnsiTheme="minorHAnsi" w:cs="Calibri"/>
                </w:rPr>
                <w:t>22</w:t>
              </w:r>
            </w:ins>
            <w:del w:id="2635" w:author="Pavla Trefilová" w:date="2019-09-16T07:29:00Z">
              <w:r w:rsidRPr="00984BE6" w:rsidDel="00984BE6">
                <w:rPr>
                  <w:rFonts w:asciiTheme="minorHAnsi" w:hAnsiTheme="minorHAnsi" w:cs="Calibri"/>
                  <w:rPrChange w:id="2636" w:author="Pavla Trefilová" w:date="2019-09-16T07:29:00Z">
                    <w:rPr>
                      <w:rFonts w:asciiTheme="minorHAnsi" w:hAnsiTheme="minorHAnsi" w:cs="Calibri"/>
                      <w:color w:val="000000"/>
                    </w:rPr>
                  </w:rPrChange>
                </w:rPr>
                <w:delText>19</w:delText>
              </w:r>
            </w:del>
          </w:p>
        </w:tc>
      </w:tr>
      <w:tr w:rsidR="00A13DC4" w:rsidRPr="00BF289D" w:rsidTr="008D72C0">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A13DC4" w:rsidRPr="00BF289D" w:rsidRDefault="00A13DC4" w:rsidP="00A13DC4">
            <w:pPr>
              <w:jc w:val="center"/>
              <w:rPr>
                <w:rFonts w:asciiTheme="minorHAnsi" w:hAnsiTheme="minorHAnsi"/>
              </w:rPr>
            </w:pPr>
            <w:r w:rsidRPr="00BF289D">
              <w:rPr>
                <w:rFonts w:asciiTheme="minorHAnsi" w:hAnsiTheme="minorHAnsi" w:cs="Calibri"/>
                <w:color w:val="000000"/>
              </w:rPr>
              <w:t>N</w:t>
            </w:r>
          </w:p>
        </w:tc>
      </w:tr>
      <w:tr w:rsidR="00A13DC4" w:rsidRPr="00BF289D" w:rsidTr="008D72C0">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rsidR="00A13DC4" w:rsidRPr="00BF289D" w:rsidRDefault="00A13DC4" w:rsidP="00A13DC4">
            <w:pPr>
              <w:jc w:val="center"/>
              <w:rPr>
                <w:rFonts w:asciiTheme="minorHAnsi" w:hAnsiTheme="minorHAnsi"/>
              </w:rPr>
            </w:pPr>
            <w:r w:rsidRPr="00BF289D">
              <w:rPr>
                <w:rFonts w:asciiTheme="minorHAnsi" w:hAnsiTheme="minorHAnsi" w:cs="Calibri"/>
                <w:color w:val="000000"/>
              </w:rPr>
              <w:t>N</w:t>
            </w:r>
          </w:p>
        </w:tc>
      </w:tr>
      <w:tr w:rsidR="00A13DC4" w:rsidRPr="00BF289D" w:rsidTr="008D72C0">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A13DC4" w:rsidRPr="00BF289D" w:rsidRDefault="00A13DC4" w:rsidP="00A13DC4">
            <w:pPr>
              <w:rPr>
                <w:rFonts w:asciiTheme="minorHAnsi" w:hAnsiTheme="minorHAnsi" w:cs="Calibri"/>
                <w:b/>
                <w:bCs/>
              </w:rPr>
            </w:pPr>
            <w:r w:rsidRPr="00BF289D">
              <w:rPr>
                <w:rFonts w:asciiTheme="minorHAnsi" w:hAnsiTheme="minorHAnsi" w:cs="Calibri"/>
                <w:b/>
                <w:bCs/>
              </w:rPr>
              <w:t>Asistenti</w:t>
            </w:r>
            <w:r w:rsidRPr="00BF289D">
              <w:rPr>
                <w:rFonts w:asciiTheme="minorHAnsi" w:hAnsiTheme="minorHAnsi" w:cs="Calibri"/>
                <w:color w:val="000000"/>
              </w:rPr>
              <w:t> </w:t>
            </w:r>
          </w:p>
        </w:tc>
      </w:tr>
      <w:tr w:rsidR="00A13DC4" w:rsidRPr="00BF289D" w:rsidTr="008D72C0">
        <w:trPr>
          <w:trHeight w:val="315"/>
          <w:jc w:val="center"/>
        </w:trPr>
        <w:tc>
          <w:tcPr>
            <w:tcW w:w="3387" w:type="dxa"/>
            <w:tcBorders>
              <w:top w:val="single" w:sz="12" w:space="0" w:color="auto"/>
              <w:left w:val="single" w:sz="12" w:space="0" w:color="auto"/>
              <w:bottom w:val="single" w:sz="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Lubomír Jenyš</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1965</w:t>
            </w:r>
          </w:p>
        </w:tc>
        <w:tc>
          <w:tcPr>
            <w:tcW w:w="78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12" w:space="0" w:color="auto"/>
              <w:left w:val="single" w:sz="2" w:space="0" w:color="auto"/>
              <w:bottom w:val="single" w:sz="2" w:space="0" w:color="auto"/>
              <w:right w:val="single" w:sz="12" w:space="0" w:color="auto"/>
            </w:tcBorders>
            <w:shd w:val="clear" w:color="auto" w:fill="auto"/>
            <w:noWrap/>
          </w:tcPr>
          <w:p w:rsidR="00A13DC4" w:rsidRPr="00BF289D" w:rsidRDefault="00A13DC4" w:rsidP="00A13DC4">
            <w:pPr>
              <w:jc w:val="center"/>
              <w:rPr>
                <w:rFonts w:asciiTheme="minorHAnsi" w:hAnsiTheme="minorHAnsi"/>
              </w:rPr>
            </w:pPr>
            <w:r w:rsidRPr="00BF289D">
              <w:rPr>
                <w:rFonts w:asciiTheme="minorHAnsi" w:hAnsiTheme="minorHAnsi" w:cs="Calibri"/>
                <w:color w:val="000000"/>
              </w:rPr>
              <w:t>N</w:t>
            </w:r>
          </w:p>
        </w:tc>
      </w:tr>
      <w:tr w:rsidR="00A13DC4" w:rsidRPr="00BF289D" w:rsidTr="008D72C0">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Tomáš Urbánek</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color w:val="000000"/>
              </w:rPr>
              <w:t>1987</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2" w:space="0" w:color="auto"/>
              <w:left w:val="single" w:sz="2" w:space="0" w:color="auto"/>
              <w:bottom w:val="single" w:sz="4" w:space="0" w:color="auto"/>
              <w:right w:val="single" w:sz="12" w:space="0" w:color="auto"/>
            </w:tcBorders>
            <w:shd w:val="clear" w:color="auto" w:fill="auto"/>
            <w:noWrap/>
          </w:tcPr>
          <w:p w:rsidR="00A13DC4" w:rsidRPr="00BF289D" w:rsidRDefault="00A13DC4">
            <w:pPr>
              <w:jc w:val="center"/>
              <w:rPr>
                <w:rFonts w:asciiTheme="minorHAnsi" w:hAnsiTheme="minorHAnsi" w:cs="Calibri"/>
              </w:rPr>
            </w:pPr>
            <w:r w:rsidRPr="00BF289D">
              <w:rPr>
                <w:rFonts w:asciiTheme="minorHAnsi" w:hAnsiTheme="minorHAnsi" w:cs="Calibri"/>
                <w:color w:val="000000"/>
              </w:rPr>
              <w:t>U-31.</w:t>
            </w:r>
            <w:ins w:id="2637" w:author="Pavla Trefilová" w:date="2019-09-11T15:41:00Z">
              <w:r w:rsidR="00054E6F">
                <w:rPr>
                  <w:rFonts w:asciiTheme="minorHAnsi" w:hAnsiTheme="minorHAnsi" w:cs="Calibri"/>
                  <w:color w:val="000000"/>
                </w:rPr>
                <w:t>8</w:t>
              </w:r>
            </w:ins>
            <w:del w:id="2638" w:author="Pavla Trefilová" w:date="2019-09-11T15:41:00Z">
              <w:r w:rsidRPr="00BF289D" w:rsidDel="00054E6F">
                <w:rPr>
                  <w:rFonts w:asciiTheme="minorHAnsi" w:hAnsiTheme="minorHAnsi" w:cs="Calibri"/>
                  <w:color w:val="000000"/>
                </w:rPr>
                <w:delText>12</w:delText>
              </w:r>
            </w:del>
            <w:r w:rsidRPr="00BF289D">
              <w:rPr>
                <w:rFonts w:asciiTheme="minorHAnsi" w:hAnsiTheme="minorHAnsi" w:cs="Calibri"/>
                <w:color w:val="000000"/>
              </w:rPr>
              <w:t>.2020</w:t>
            </w:r>
          </w:p>
        </w:tc>
      </w:tr>
      <w:tr w:rsidR="00A13DC4" w:rsidRPr="00BF289D" w:rsidTr="008D72C0">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Petr Žáček</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1988</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2" w:space="0" w:color="auto"/>
              <w:bottom w:val="single" w:sz="12"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U -</w:t>
            </w:r>
            <w:r>
              <w:rPr>
                <w:rFonts w:asciiTheme="minorHAnsi" w:hAnsiTheme="minorHAnsi" w:cs="Calibri"/>
                <w:color w:val="000000"/>
              </w:rPr>
              <w:t>30.9.2021</w:t>
            </w:r>
          </w:p>
        </w:tc>
      </w:tr>
      <w:tr w:rsidR="00A13DC4" w:rsidRPr="00BF289D" w:rsidTr="008D72C0">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A13DC4" w:rsidRPr="00BF289D" w:rsidRDefault="00A13DC4" w:rsidP="00A13DC4">
            <w:pPr>
              <w:rPr>
                <w:rFonts w:asciiTheme="minorHAnsi" w:hAnsiTheme="minorHAnsi" w:cs="Calibri"/>
                <w:color w:val="000000"/>
              </w:rPr>
            </w:pPr>
            <w:r w:rsidRPr="00BF289D">
              <w:rPr>
                <w:rFonts w:asciiTheme="minorHAnsi" w:hAnsiTheme="minorHAnsi" w:cs="Calibri"/>
                <w:b/>
                <w:bCs/>
              </w:rPr>
              <w:t>Externí spolupracovníci</w:t>
            </w:r>
            <w:r w:rsidRPr="00BF289D">
              <w:rPr>
                <w:rFonts w:asciiTheme="minorHAnsi" w:hAnsiTheme="minorHAnsi" w:cs="Calibri"/>
                <w:color w:val="000000"/>
              </w:rPr>
              <w:t> </w:t>
            </w:r>
          </w:p>
        </w:tc>
      </w:tr>
      <w:tr w:rsidR="00A13DC4" w:rsidRPr="00BF289D" w:rsidTr="008D72C0">
        <w:trPr>
          <w:trHeight w:val="315"/>
          <w:jc w:val="center"/>
        </w:trPr>
        <w:tc>
          <w:tcPr>
            <w:tcW w:w="3387" w:type="dxa"/>
            <w:tcBorders>
              <w:top w:val="single" w:sz="12"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Ing. Eva Hrubošová</w:t>
            </w:r>
          </w:p>
        </w:tc>
        <w:tc>
          <w:tcPr>
            <w:tcW w:w="1300" w:type="dxa"/>
            <w:tcBorders>
              <w:top w:val="single" w:sz="1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1977</w:t>
            </w:r>
          </w:p>
        </w:tc>
        <w:tc>
          <w:tcPr>
            <w:tcW w:w="780" w:type="dxa"/>
            <w:tcBorders>
              <w:top w:val="single" w:sz="1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12" w:space="0" w:color="auto"/>
              <w:left w:val="single" w:sz="2"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p>
        </w:tc>
      </w:tr>
      <w:tr w:rsidR="00A13DC4" w:rsidRPr="00BF289D" w:rsidTr="008D72C0">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et Ing. Gabriela Culík Končitíková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color w:val="000000"/>
              </w:rPr>
              <w:t>1987</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4" w:space="0" w:color="auto"/>
              <w:left w:val="single" w:sz="2" w:space="0" w:color="auto"/>
              <w:bottom w:val="single" w:sz="2"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p>
        </w:tc>
      </w:tr>
      <w:tr w:rsidR="00A13DC4" w:rsidRPr="00BF289D" w:rsidTr="008D72C0">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1981</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r w:rsidR="00A13DC4" w:rsidRPr="00BF289D" w:rsidTr="008D72C0">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Ing. Radomír Lapčík, LLM.</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1969</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r w:rsidR="00A13DC4" w:rsidRPr="00BF289D" w:rsidTr="008D72C0">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rPr>
            </w:pPr>
            <w:r w:rsidRPr="00BF289D">
              <w:rPr>
                <w:rFonts w:asciiTheme="minorHAnsi" w:hAnsiTheme="minorHAnsi"/>
                <w:color w:val="000000" w:themeColor="text1"/>
              </w:rPr>
              <w:t>doc. Ing. Dana Martinovičová, Ph.D.</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1967</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r w:rsidR="00A13DC4" w:rsidRPr="00BF289D" w:rsidTr="008D72C0">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 xml:space="preserve">Ing. Daniel Remeš, Ph.D.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1979</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r w:rsidR="00A13DC4" w:rsidRPr="00BF289D" w:rsidTr="008D72C0">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 xml:space="preserve">Mgr. Maria Staszkiewicz, M.E.S.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1981</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r w:rsidR="00A13DC4" w:rsidRPr="00BF289D" w:rsidTr="008D72C0">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Mgr. Ing. Dominik Stroukal, Ph.D.</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Pr>
                <w:rFonts w:asciiTheme="minorHAnsi" w:hAnsiTheme="minorHAnsi" w:cs="Calibri"/>
                <w:color w:val="000000"/>
              </w:rPr>
              <w:t>1987</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bl>
    <w:p w:rsidR="004A1E59" w:rsidRDefault="004A1E59" w:rsidP="00BA52B1">
      <w:pPr>
        <w:ind w:left="1276" w:right="1134"/>
        <w:rPr>
          <w:rFonts w:ascii="Calibri" w:hAnsi="Calibri" w:cs="Calibri"/>
          <w:szCs w:val="22"/>
        </w:rPr>
      </w:pPr>
    </w:p>
    <w:p w:rsidR="002F00EE" w:rsidRPr="00BA52B1" w:rsidDel="00054E6F" w:rsidRDefault="00BA52B1" w:rsidP="00BA52B1">
      <w:pPr>
        <w:ind w:left="1276" w:right="1134"/>
        <w:rPr>
          <w:del w:id="2639" w:author="Pavla Trefilová" w:date="2019-09-11T15:41:00Z"/>
          <w:rFonts w:ascii="Calibri" w:hAnsi="Calibri" w:cs="Calibri"/>
          <w:szCs w:val="22"/>
        </w:rPr>
      </w:pPr>
      <w:del w:id="2640" w:author="Pavla Trefilová" w:date="2019-09-11T15:41:00Z">
        <w:r w:rsidRPr="00BA52B1" w:rsidDel="00054E6F">
          <w:rPr>
            <w:rFonts w:ascii="Calibri" w:hAnsi="Calibri" w:cs="Calibri"/>
            <w:szCs w:val="22"/>
          </w:rPr>
          <w:delText xml:space="preserve">*Doc. </w:delText>
        </w:r>
        <w:bookmarkStart w:id="2641" w:name="_GoBack"/>
        <w:r w:rsidRPr="00BA52B1" w:rsidDel="00054E6F">
          <w:rPr>
            <w:rFonts w:ascii="Calibri" w:hAnsi="Calibri" w:cs="Calibri"/>
            <w:szCs w:val="22"/>
          </w:rPr>
          <w:delText>Popesko</w:delText>
        </w:r>
        <w:bookmarkEnd w:id="2641"/>
        <w:r w:rsidRPr="00BA52B1" w:rsidDel="00054E6F">
          <w:rPr>
            <w:rFonts w:ascii="Calibri" w:hAnsi="Calibri" w:cs="Calibri"/>
            <w:szCs w:val="22"/>
          </w:rPr>
          <w:delText xml:space="preserve"> úspěšně dokončil profesorské řízení na UTB ve Zlíně a ček</w:delText>
        </w:r>
        <w:r w:rsidDel="00054E6F">
          <w:rPr>
            <w:rFonts w:ascii="Calibri" w:hAnsi="Calibri" w:cs="Calibri"/>
            <w:szCs w:val="22"/>
          </w:rPr>
          <w:delText>á</w:delText>
        </w:r>
        <w:r w:rsidRPr="00BA52B1" w:rsidDel="00054E6F">
          <w:rPr>
            <w:rFonts w:ascii="Calibri" w:hAnsi="Calibri" w:cs="Calibri"/>
            <w:szCs w:val="22"/>
          </w:rPr>
          <w:delText xml:space="preserve"> na jmenování prezidentem ČR, které se předpokládá v červnu 2019.</w:delText>
        </w:r>
      </w:del>
    </w:p>
    <w:p w:rsidR="00BA52B1" w:rsidRDefault="00BA52B1" w:rsidP="00EC5F9F">
      <w:pPr>
        <w:jc w:val="center"/>
        <w:rPr>
          <w:rFonts w:ascii="Calibri" w:hAnsi="Calibri" w:cs="Calibri"/>
          <w:i/>
          <w:szCs w:val="22"/>
        </w:rPr>
      </w:pPr>
    </w:p>
    <w:p w:rsidR="00BA52B1" w:rsidRPr="00EC5F9F" w:rsidRDefault="00BA52B1" w:rsidP="00EC5F9F">
      <w:pPr>
        <w:jc w:val="center"/>
        <w:rPr>
          <w:rFonts w:ascii="Calibri" w:hAnsi="Calibri" w:cs="Calibri"/>
          <w:i/>
          <w:szCs w:val="22"/>
        </w:rPr>
      </w:pPr>
    </w:p>
    <w:p w:rsidR="00EC5F9F" w:rsidRPr="00EC5F9F" w:rsidRDefault="00EC5F9F" w:rsidP="00EC5F9F">
      <w:pPr>
        <w:jc w:val="center"/>
        <w:rPr>
          <w:rFonts w:ascii="Calibri" w:hAnsi="Calibri" w:cs="Calibri"/>
          <w:sz w:val="22"/>
          <w:szCs w:val="22"/>
        </w:rPr>
      </w:pPr>
    </w:p>
    <w:p w:rsidR="00EC5F9F" w:rsidRPr="00EC5F9F" w:rsidRDefault="007D0C9B" w:rsidP="00EC5F9F">
      <w:pPr>
        <w:jc w:val="center"/>
        <w:rPr>
          <w:rFonts w:ascii="Calibri" w:hAnsi="Calibri" w:cs="Calibri"/>
          <w:sz w:val="22"/>
          <w:szCs w:val="22"/>
        </w:rPr>
      </w:pPr>
      <w:r>
        <w:rPr>
          <w:noProof/>
        </w:rPr>
        <w:lastRenderedPageBreak/>
        <w:drawing>
          <wp:inline distT="0" distB="0" distL="0" distR="0" wp14:anchorId="40FD0DFB" wp14:editId="038C47EE">
            <wp:extent cx="4572000" cy="274320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8"/>
              </a:graphicData>
            </a:graphic>
          </wp:inline>
        </w:drawing>
      </w:r>
    </w:p>
    <w:p w:rsidR="00EC5F9F" w:rsidRPr="00EC5F9F" w:rsidRDefault="00EC5F9F" w:rsidP="00EC5F9F">
      <w:pPr>
        <w:spacing w:before="120" w:after="360"/>
        <w:jc w:val="center"/>
        <w:rPr>
          <w:rFonts w:ascii="Calibri" w:hAnsi="Calibri" w:cs="Calibri"/>
          <w:i/>
          <w:szCs w:val="22"/>
        </w:rPr>
      </w:pPr>
      <w:r w:rsidRPr="00EC5F9F">
        <w:rPr>
          <w:rFonts w:ascii="Calibri" w:hAnsi="Calibri" w:cs="Calibri"/>
          <w:i/>
          <w:szCs w:val="22"/>
        </w:rPr>
        <w:t xml:space="preserve">Graf 2 – Věková struktura akademických pracovníků SP </w:t>
      </w:r>
      <w:r w:rsidR="007D0C9B">
        <w:rPr>
          <w:rFonts w:ascii="Calibri" w:hAnsi="Calibri" w:cs="Calibri"/>
          <w:i/>
          <w:szCs w:val="22"/>
        </w:rPr>
        <w:t>Finance a finanční technologie</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Kozubíková, dr. Papadaki, dr. </w:t>
      </w:r>
      <w:r w:rsidR="004A1E59">
        <w:rPr>
          <w:rFonts w:ascii="Calibri" w:hAnsi="Calibri" w:cs="Calibri"/>
          <w:sz w:val="22"/>
          <w:szCs w:val="22"/>
        </w:rPr>
        <w:t>Hrušecká, dr. Juřičková, dr. Be</w:t>
      </w:r>
      <w:r w:rsidRPr="00EC5F9F">
        <w:rPr>
          <w:rFonts w:ascii="Calibri" w:hAnsi="Calibri" w:cs="Calibri"/>
          <w:sz w:val="22"/>
          <w:szCs w:val="22"/>
        </w:rPr>
        <w:t>d</w:t>
      </w:r>
      <w:r w:rsidR="004A1E59">
        <w:rPr>
          <w:rFonts w:ascii="Calibri" w:hAnsi="Calibri" w:cs="Calibri"/>
          <w:sz w:val="22"/>
          <w:szCs w:val="22"/>
        </w:rPr>
        <w:t>n</w:t>
      </w:r>
      <w:r w:rsidRPr="00EC5F9F">
        <w:rPr>
          <w:rFonts w:ascii="Calibri" w:hAnsi="Calibri" w:cs="Calibri"/>
          <w:sz w:val="22"/>
          <w:szCs w:val="22"/>
        </w:rPr>
        <w:t>ář a také docenty, kteří již splňují kritéria pro profesorské řízení – např.</w:t>
      </w:r>
      <w:del w:id="2642" w:author="Pavla Trefilová" w:date="2019-09-11T15:41:00Z">
        <w:r w:rsidRPr="00EC5F9F" w:rsidDel="00054E6F">
          <w:rPr>
            <w:rFonts w:ascii="Calibri" w:hAnsi="Calibri" w:cs="Calibri"/>
            <w:sz w:val="22"/>
            <w:szCs w:val="22"/>
          </w:rPr>
          <w:delText xml:space="preserve"> doc. Popesko,</w:delText>
        </w:r>
      </w:del>
      <w:r w:rsidRPr="00EC5F9F">
        <w:rPr>
          <w:rFonts w:ascii="Calibri" w:hAnsi="Calibri" w:cs="Calibri"/>
          <w:sz w:val="22"/>
          <w:szCs w:val="22"/>
        </w:rPr>
        <w:t xml:space="preserve"> doc. Tuček.</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U pracovních smluv na dobu určitou předpokládá fakulta jejich prodlužování na pracovní smlouvy na dobu neurčitou. </w:t>
      </w:r>
    </w:p>
    <w:p w:rsidR="00EC5F9F" w:rsidRPr="00AF79FC" w:rsidRDefault="00EC5F9F" w:rsidP="00EC5F9F">
      <w:pPr>
        <w:spacing w:before="120" w:after="120"/>
        <w:jc w:val="both"/>
        <w:rPr>
          <w:rFonts w:ascii="Calibri" w:hAnsi="Calibri" w:cs="Calibri"/>
          <w:sz w:val="22"/>
          <w:szCs w:val="22"/>
        </w:rPr>
      </w:pPr>
      <w:r w:rsidRPr="00AF79FC">
        <w:rPr>
          <w:rFonts w:ascii="Calibri" w:hAnsi="Calibri" w:cs="Calibri"/>
          <w:sz w:val="22"/>
          <w:szCs w:val="22"/>
        </w:rPr>
        <w:t xml:space="preserve">Fakulta managementu a ekonomiky má vybudován systém nástupnictví především u kolegů, kteří se blíží důchodovému věku nebo v něm již jsou. U studijního programu </w:t>
      </w:r>
      <w:r w:rsidR="007D0C9B" w:rsidRPr="00AF79FC">
        <w:rPr>
          <w:rFonts w:ascii="Calibri" w:hAnsi="Calibri" w:cs="Calibri"/>
          <w:sz w:val="22"/>
          <w:szCs w:val="22"/>
        </w:rPr>
        <w:t>Finance a finanční technologie</w:t>
      </w:r>
      <w:r w:rsidRPr="00AF79FC">
        <w:rPr>
          <w:rFonts w:ascii="Calibri" w:hAnsi="Calibri" w:cs="Calibri"/>
          <w:sz w:val="22"/>
          <w:szCs w:val="22"/>
        </w:rPr>
        <w:t xml:space="preserve"> se jedná především o:</w:t>
      </w:r>
    </w:p>
    <w:p w:rsidR="00EC5F9F" w:rsidRPr="00AF79FC" w:rsidRDefault="00EC5F9F" w:rsidP="00EC5F9F">
      <w:pPr>
        <w:spacing w:before="120" w:after="120"/>
        <w:jc w:val="both"/>
        <w:rPr>
          <w:rFonts w:ascii="Calibri" w:hAnsi="Calibri" w:cs="Calibri"/>
          <w:sz w:val="22"/>
          <w:szCs w:val="22"/>
        </w:rPr>
      </w:pPr>
      <w:r w:rsidRPr="00AF79FC">
        <w:rPr>
          <w:rFonts w:ascii="Calibri" w:hAnsi="Calibri" w:cs="Calibri"/>
          <w:sz w:val="22"/>
          <w:szCs w:val="22"/>
        </w:rPr>
        <w:t xml:space="preserve">JUDr. Olga Kapplová, Ph.D. - nástupcem pro zabezpečení předmětu z pozice garanta za akademickou pracovnici, JUDr. Olgu Kapplovou, Ph.D., byl určen akademický pracovník Ústavu regionálního rozvoje, veřejné správy a práva FaME UTB ve Zlíně, a to JUDr. Libor Šnédar, Ph.D., s výší úvazku 100 % a dobou trvání na neurčito, kdy jeho pedagogická činnost je v současné době soustředěna do navazujících studijních programů na FaME UTB ve Zlíně, a jeho odborná publikační činnost je zahrnuje oborově odpovídající publikace v odborných časopisech a odborných publikacích, viz např. ŠNÉDAR, Libor. České medicínské právo ve světle nové občanskoprávní a medicínské legislativy. Žilina: GEORG, 2014. 198s. ISBN 978-80-8154-100-1; Macháček, J., Šnédar, L., Bednář, P., Zicha, J. Veřejné politiky v České republice. Zlín: UTB ve Zlíně, 2015.; ŠNÉDAR, Libor. Flexikurita a ochrana práv zaměstnanců. In Sborník z mezinárodní konference Pracovní právo 2010 - Flexibilní formy zaměstnání. Třešť: Masarykova univerzita Brno, Právnická fakulta, 2010, s. 16-18. ISBN 978-80-210-5358-8; ŠNÉDAR, Libor. K právnímu postavení odborové organizace. In Pracovní právo 2007 - Kolektivní pracovní právo. Brno: Masarykova Univerzita Brno, Právnická fakulta, 2008, s. 40-44. ISBN 978-80-210-4770-9. Akademický pracovník se aktivně podílel na externím vzdělávacím projektu financovaného ze Strukturálních fondů EU, zaměřeného na inovaci studijního oboru, kdy jeho činnost spočívala v přípravě studijních materiálů, tj. odborných učebních textů včetně prezentací a jejich ověřování ve výuce v oblasti pracovního práva, viz CZ.1.07/2.2.00/28.0012 Inovace výuky regionálního rozvoje. Akademický pracovník se rovněž dlouhodobě zapojuje do výzkumné činnosti v rámci interního grantového schématu projektů Rozvoje organizací UTB ve Zlíně, kde je odpovědný za řešení v oblasti veřejné správy v kontextu pracovního a zdravotnického práva, viz RO/2016/08 Evaluace vybraných cílů veřejných politik v kontextu udržitelného rozvoje a měření výkonnosti regionů a RO/2018/12 Smart governance a aplikace principů </w:t>
      </w:r>
      <w:r w:rsidRPr="00AF79FC">
        <w:rPr>
          <w:rFonts w:ascii="Calibri" w:hAnsi="Calibri" w:cs="Calibri"/>
          <w:sz w:val="22"/>
          <w:szCs w:val="22"/>
        </w:rPr>
        <w:lastRenderedPageBreak/>
        <w:t>3E ve veřejných politikách. Akademický pracovník se v současné době připravuje prostřednictvím svých publikačních a projektových aktivit na podání návrhu k habilitačnímu řízení na Právnické fakultě Masarykovy univerzity v Brně, kdy podání přihlášky k jeho zahájení je plánováno k roku 2023. V rámci zajištění odpovídajícího odborného nástupnictví v garanci předmětu Právo pro ekonomy budou, po oznámení odchodu do důchodu ze strany současného garanta, jeho nástupcem realizovány náslechy na přednáškách současného garanta, provedeno seznámení se s veškerou dokumentací stran výukových materiálů a studiem state-of-the art odborných příspěvků a podrobného studia legislativy a její aplikační praxe, a též z jeho strany dojde k přípravě a realizaci několika přednášek s hospitací současného garanta. Zároveň jsou již v současné době plánovány společné výstupy výzkumu současného garanta předmětu a jeho nástupce ve vztahu k zaměření výše uvedeného předmětu.</w:t>
      </w:r>
    </w:p>
    <w:p w:rsidR="00EC5F9F" w:rsidRPr="00EC5F9F" w:rsidRDefault="00EC5F9F" w:rsidP="00EC5F9F">
      <w:pPr>
        <w:spacing w:before="120" w:after="120"/>
        <w:jc w:val="both"/>
        <w:rPr>
          <w:rFonts w:ascii="Calibri" w:hAnsi="Calibri" w:cs="Calibri"/>
          <w:sz w:val="22"/>
          <w:szCs w:val="22"/>
        </w:rPr>
      </w:pPr>
    </w:p>
    <w:p w:rsidR="00EC5F9F" w:rsidRPr="00EC5F9F" w:rsidRDefault="00EC5F9F" w:rsidP="00EC5F9F">
      <w:pPr>
        <w:keepNext/>
        <w:keepLines/>
        <w:spacing w:before="40"/>
        <w:ind w:left="360"/>
        <w:jc w:val="center"/>
        <w:outlineLvl w:val="2"/>
        <w:rPr>
          <w:rFonts w:ascii="Calibri" w:hAnsi="Calibri" w:cs="Calibri"/>
          <w:b/>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Personální zabezpečení předmětů profilujícího základu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Standardy 6.4, 6.9-6.10</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w:t>
      </w:r>
      <w:r w:rsidR="00090AFC">
        <w:rPr>
          <w:rFonts w:ascii="Calibri" w:hAnsi="Calibri" w:cs="Calibri"/>
          <w:sz w:val="22"/>
          <w:szCs w:val="22"/>
        </w:rPr>
        <w:t>Finance a finanční technologie</w:t>
      </w:r>
      <w:r w:rsidRPr="00EC5F9F">
        <w:rPr>
          <w:rFonts w:ascii="Calibri" w:hAnsi="Calibri" w:cs="Calibri"/>
          <w:sz w:val="22"/>
          <w:szCs w:val="22"/>
        </w:rPr>
        <w:t xml:space="preserve"> garantovány akademickými pracovníky minimálně s vědeckou hodností Ph.D., kteří se zároveň významně podílejí na jejich výuce a to především vedením přednášek. </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Jak je z tabulky zřejmé, tak na garantování a přednáškách předmětů profilujícího základy a základních teoretických předmětů profilujícího základu se podílejí docenti a odborní asistenti z řad interních zaměstnanců fakulty.</w:t>
      </w:r>
    </w:p>
    <w:p w:rsidR="00090AFC" w:rsidRPr="00EC5F9F" w:rsidRDefault="00090AFC" w:rsidP="00EC5F9F">
      <w:pPr>
        <w:jc w:val="both"/>
        <w:rPr>
          <w:rFonts w:ascii="Calibri" w:hAnsi="Calibri" w:cs="Calibri"/>
          <w:sz w:val="22"/>
          <w:szCs w:val="22"/>
        </w:rPr>
      </w:pPr>
    </w:p>
    <w:p w:rsidR="00EC5F9F" w:rsidRPr="00791A1C" w:rsidRDefault="00EC5F9F" w:rsidP="00EC5F9F">
      <w:pPr>
        <w:tabs>
          <w:tab w:val="left" w:pos="2835"/>
        </w:tabs>
        <w:spacing w:before="120"/>
        <w:jc w:val="center"/>
        <w:rPr>
          <w:rFonts w:ascii="Calibri" w:hAnsi="Calibri" w:cs="Calibri"/>
          <w:i/>
          <w:szCs w:val="22"/>
        </w:rPr>
      </w:pPr>
      <w:r w:rsidRPr="00791A1C">
        <w:rPr>
          <w:rFonts w:ascii="Calibri" w:hAnsi="Calibri" w:cs="Calibri"/>
          <w:i/>
          <w:szCs w:val="22"/>
        </w:rPr>
        <w:t>Tab. 3 – Personální zabezpečení předmětů ZT a PZ</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857"/>
        <w:gridCol w:w="850"/>
        <w:gridCol w:w="709"/>
        <w:gridCol w:w="2722"/>
        <w:gridCol w:w="963"/>
        <w:gridCol w:w="814"/>
      </w:tblGrid>
      <w:tr w:rsidR="00791A1C" w:rsidRPr="00791A1C" w:rsidTr="00791A1C">
        <w:trPr>
          <w:jc w:val="center"/>
        </w:trPr>
        <w:tc>
          <w:tcPr>
            <w:tcW w:w="2370" w:type="dxa"/>
            <w:tcBorders>
              <w:top w:val="single" w:sz="12" w:space="0" w:color="auto"/>
              <w:left w:val="single" w:sz="12" w:space="0" w:color="auto"/>
              <w:bottom w:val="single" w:sz="12" w:space="0" w:color="auto"/>
            </w:tcBorders>
            <w:shd w:val="clear" w:color="auto" w:fill="F7CAAC"/>
          </w:tcPr>
          <w:p w:rsidR="00791A1C" w:rsidRPr="00791A1C" w:rsidRDefault="00791A1C" w:rsidP="00791A1C">
            <w:pPr>
              <w:jc w:val="center"/>
              <w:rPr>
                <w:rFonts w:asciiTheme="minorHAnsi" w:hAnsiTheme="minorHAnsi" w:cstheme="minorHAnsi"/>
                <w:b/>
              </w:rPr>
            </w:pPr>
            <w:r w:rsidRPr="00791A1C">
              <w:rPr>
                <w:rFonts w:asciiTheme="minorHAnsi" w:hAnsiTheme="minorHAnsi" w:cstheme="minorHAnsi"/>
                <w:b/>
              </w:rPr>
              <w:t>Název předmětu</w:t>
            </w:r>
          </w:p>
        </w:tc>
        <w:tc>
          <w:tcPr>
            <w:tcW w:w="857" w:type="dxa"/>
            <w:tcBorders>
              <w:top w:val="single" w:sz="12" w:space="0" w:color="auto"/>
              <w:bottom w:val="single" w:sz="12" w:space="0" w:color="auto"/>
            </w:tcBorders>
            <w:shd w:val="clear" w:color="auto" w:fill="F7CAAC"/>
          </w:tcPr>
          <w:p w:rsidR="00791A1C" w:rsidRPr="00791A1C" w:rsidRDefault="00791A1C" w:rsidP="00791A1C">
            <w:pPr>
              <w:jc w:val="center"/>
              <w:rPr>
                <w:rFonts w:asciiTheme="minorHAnsi" w:hAnsiTheme="minorHAnsi" w:cstheme="minorHAnsi"/>
                <w:b/>
              </w:rPr>
            </w:pPr>
            <w:r w:rsidRPr="00791A1C">
              <w:rPr>
                <w:rFonts w:asciiTheme="minorHAnsi" w:hAnsiTheme="minorHAnsi" w:cstheme="minorHAnsi"/>
                <w:b/>
              </w:rPr>
              <w:t>Rozsah</w:t>
            </w:r>
          </w:p>
          <w:p w:rsidR="00791A1C" w:rsidRPr="00791A1C" w:rsidRDefault="00791A1C" w:rsidP="00791A1C">
            <w:pPr>
              <w:jc w:val="center"/>
              <w:rPr>
                <w:rFonts w:asciiTheme="minorHAnsi" w:hAnsiTheme="minorHAnsi" w:cstheme="minorHAnsi"/>
                <w:b/>
              </w:rPr>
            </w:pPr>
            <w:r w:rsidRPr="00791A1C">
              <w:rPr>
                <w:rFonts w:asciiTheme="minorHAnsi" w:hAnsiTheme="minorHAnsi" w:cstheme="minorHAnsi"/>
                <w:b/>
              </w:rPr>
              <w:t>p-c-s</w:t>
            </w:r>
          </w:p>
        </w:tc>
        <w:tc>
          <w:tcPr>
            <w:tcW w:w="850" w:type="dxa"/>
            <w:tcBorders>
              <w:top w:val="single" w:sz="12" w:space="0" w:color="auto"/>
              <w:bottom w:val="single" w:sz="12" w:space="0" w:color="auto"/>
            </w:tcBorders>
            <w:shd w:val="clear" w:color="auto" w:fill="F7CAAC"/>
          </w:tcPr>
          <w:p w:rsidR="00791A1C" w:rsidRPr="00791A1C" w:rsidRDefault="00791A1C" w:rsidP="00791A1C">
            <w:pPr>
              <w:jc w:val="center"/>
              <w:rPr>
                <w:rFonts w:asciiTheme="minorHAnsi" w:hAnsiTheme="minorHAnsi" w:cstheme="minorHAnsi"/>
                <w:b/>
              </w:rPr>
            </w:pPr>
            <w:r w:rsidRPr="00791A1C">
              <w:rPr>
                <w:rFonts w:asciiTheme="minorHAnsi" w:hAnsiTheme="minorHAnsi" w:cstheme="minorHAnsi"/>
                <w:b/>
              </w:rPr>
              <w:t>způsob ověř.</w:t>
            </w:r>
          </w:p>
        </w:tc>
        <w:tc>
          <w:tcPr>
            <w:tcW w:w="709" w:type="dxa"/>
            <w:tcBorders>
              <w:top w:val="single" w:sz="12" w:space="0" w:color="auto"/>
              <w:bottom w:val="single" w:sz="12" w:space="0" w:color="auto"/>
            </w:tcBorders>
            <w:shd w:val="clear" w:color="auto" w:fill="F7CAAC"/>
          </w:tcPr>
          <w:p w:rsidR="00791A1C" w:rsidRPr="00791A1C" w:rsidRDefault="00791A1C" w:rsidP="00791A1C">
            <w:pPr>
              <w:jc w:val="center"/>
              <w:rPr>
                <w:rFonts w:asciiTheme="minorHAnsi" w:hAnsiTheme="minorHAnsi" w:cstheme="minorHAnsi"/>
                <w:b/>
              </w:rPr>
            </w:pPr>
            <w:r w:rsidRPr="00791A1C">
              <w:rPr>
                <w:rFonts w:asciiTheme="minorHAnsi" w:hAnsiTheme="minorHAnsi" w:cstheme="minorHAnsi"/>
                <w:b/>
              </w:rPr>
              <w:t>počet kred.</w:t>
            </w:r>
          </w:p>
        </w:tc>
        <w:tc>
          <w:tcPr>
            <w:tcW w:w="2722" w:type="dxa"/>
            <w:tcBorders>
              <w:top w:val="single" w:sz="12" w:space="0" w:color="auto"/>
              <w:bottom w:val="single" w:sz="12" w:space="0" w:color="auto"/>
            </w:tcBorders>
            <w:shd w:val="clear" w:color="auto" w:fill="F7CAAC"/>
          </w:tcPr>
          <w:p w:rsidR="00791A1C" w:rsidRPr="00791A1C" w:rsidRDefault="00791A1C" w:rsidP="00791A1C">
            <w:pPr>
              <w:jc w:val="center"/>
              <w:rPr>
                <w:rFonts w:asciiTheme="minorHAnsi" w:hAnsiTheme="minorHAnsi" w:cstheme="minorHAnsi"/>
                <w:b/>
              </w:rPr>
            </w:pPr>
            <w:r w:rsidRPr="00791A1C">
              <w:rPr>
                <w:rFonts w:asciiTheme="minorHAnsi" w:hAnsiTheme="minorHAnsi" w:cstheme="minorHAnsi"/>
                <w:b/>
              </w:rPr>
              <w:t>vyučující</w:t>
            </w:r>
          </w:p>
        </w:tc>
        <w:tc>
          <w:tcPr>
            <w:tcW w:w="963" w:type="dxa"/>
            <w:tcBorders>
              <w:top w:val="single" w:sz="12" w:space="0" w:color="auto"/>
              <w:bottom w:val="single" w:sz="12" w:space="0" w:color="auto"/>
            </w:tcBorders>
            <w:shd w:val="clear" w:color="auto" w:fill="F7CAAC"/>
          </w:tcPr>
          <w:p w:rsidR="00791A1C" w:rsidRPr="00791A1C" w:rsidRDefault="00791A1C" w:rsidP="00791A1C">
            <w:pPr>
              <w:jc w:val="center"/>
              <w:rPr>
                <w:rFonts w:asciiTheme="minorHAnsi" w:hAnsiTheme="minorHAnsi" w:cstheme="minorHAnsi"/>
                <w:b/>
                <w:color w:val="FF0000"/>
              </w:rPr>
            </w:pPr>
            <w:r w:rsidRPr="00791A1C">
              <w:rPr>
                <w:rFonts w:asciiTheme="minorHAnsi" w:hAnsiTheme="minorHAnsi" w:cstheme="minorHAnsi"/>
                <w:b/>
              </w:rPr>
              <w:t>dop. roč./sem.</w:t>
            </w:r>
          </w:p>
        </w:tc>
        <w:tc>
          <w:tcPr>
            <w:tcW w:w="814" w:type="dxa"/>
            <w:tcBorders>
              <w:top w:val="single" w:sz="12" w:space="0" w:color="auto"/>
              <w:bottom w:val="single" w:sz="12" w:space="0" w:color="auto"/>
              <w:right w:val="single" w:sz="12" w:space="0" w:color="auto"/>
            </w:tcBorders>
            <w:shd w:val="clear" w:color="auto" w:fill="F7CAAC"/>
          </w:tcPr>
          <w:p w:rsidR="00791A1C" w:rsidRPr="00791A1C" w:rsidRDefault="00791A1C" w:rsidP="00791A1C">
            <w:pPr>
              <w:jc w:val="center"/>
              <w:rPr>
                <w:rFonts w:asciiTheme="minorHAnsi" w:hAnsiTheme="minorHAnsi" w:cstheme="minorHAnsi"/>
                <w:b/>
              </w:rPr>
            </w:pPr>
            <w:r w:rsidRPr="00791A1C">
              <w:rPr>
                <w:rFonts w:asciiTheme="minorHAnsi" w:hAnsiTheme="minorHAnsi" w:cstheme="minorHAnsi"/>
                <w:b/>
              </w:rPr>
              <w:t>profil. základ</w:t>
            </w:r>
          </w:p>
        </w:tc>
      </w:tr>
      <w:tr w:rsidR="00791A1C" w:rsidRPr="00791A1C" w:rsidTr="00791A1C">
        <w:trPr>
          <w:jc w:val="center"/>
        </w:trPr>
        <w:tc>
          <w:tcPr>
            <w:tcW w:w="2370" w:type="dxa"/>
            <w:tcBorders>
              <w:top w:val="single" w:sz="12" w:space="0" w:color="auto"/>
              <w:left w:val="single" w:sz="12" w:space="0" w:color="auto"/>
            </w:tcBorders>
          </w:tcPr>
          <w:p w:rsidR="00791A1C" w:rsidRPr="00791A1C" w:rsidRDefault="00791A1C" w:rsidP="00791A1C">
            <w:pPr>
              <w:rPr>
                <w:rFonts w:asciiTheme="minorHAnsi" w:hAnsiTheme="minorHAnsi" w:cstheme="minorHAnsi"/>
                <w:b/>
                <w:color w:val="000000"/>
              </w:rPr>
            </w:pPr>
            <w:r w:rsidRPr="00791A1C">
              <w:rPr>
                <w:rFonts w:asciiTheme="minorHAnsi" w:hAnsiTheme="minorHAnsi" w:cstheme="minorHAnsi"/>
                <w:b/>
                <w:color w:val="000000"/>
              </w:rPr>
              <w:t>Mikroekonomie I</w:t>
            </w:r>
          </w:p>
        </w:tc>
        <w:tc>
          <w:tcPr>
            <w:tcW w:w="857" w:type="dxa"/>
            <w:tcBorders>
              <w:top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26-0-26</w:t>
            </w:r>
          </w:p>
        </w:tc>
        <w:tc>
          <w:tcPr>
            <w:tcW w:w="850" w:type="dxa"/>
            <w:tcBorders>
              <w:top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Borders>
              <w:top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6</w:t>
            </w:r>
          </w:p>
        </w:tc>
        <w:tc>
          <w:tcPr>
            <w:tcW w:w="2722" w:type="dxa"/>
            <w:tcBorders>
              <w:top w:val="single" w:sz="12" w:space="0" w:color="auto"/>
            </w:tcBorders>
          </w:tcPr>
          <w:p w:rsidR="00054E6F" w:rsidRPr="0019470A" w:rsidRDefault="00054E6F" w:rsidP="00054E6F">
            <w:pPr>
              <w:jc w:val="both"/>
              <w:rPr>
                <w:ins w:id="2643" w:author="Pavla Trefilová" w:date="2019-09-11T15:42:00Z"/>
                <w:rFonts w:asciiTheme="minorHAnsi" w:hAnsiTheme="minorHAnsi" w:cstheme="minorHAnsi"/>
                <w:b/>
                <w:color w:val="000000" w:themeColor="text1"/>
              </w:rPr>
            </w:pPr>
            <w:ins w:id="2644" w:author="Pavla Trefilová" w:date="2019-09-11T15:42:00Z">
              <w:r w:rsidRPr="0019470A">
                <w:rPr>
                  <w:rFonts w:asciiTheme="minorHAnsi" w:hAnsiTheme="minorHAnsi" w:cstheme="minorHAnsi"/>
                  <w:b/>
                  <w:color w:val="000000" w:themeColor="text1"/>
                </w:rPr>
                <w:t>Ing.</w:t>
              </w:r>
              <w:r>
                <w:rPr>
                  <w:rFonts w:asciiTheme="minorHAnsi" w:hAnsiTheme="minorHAnsi" w:cstheme="minorHAnsi"/>
                  <w:b/>
                  <w:color w:val="000000" w:themeColor="text1"/>
                </w:rPr>
                <w:t xml:space="preserve"> Kamil</w:t>
              </w:r>
              <w:r w:rsidRPr="0019470A">
                <w:rPr>
                  <w:rFonts w:asciiTheme="minorHAnsi" w:hAnsiTheme="minorHAnsi" w:cstheme="minorHAnsi"/>
                  <w:b/>
                  <w:color w:val="000000" w:themeColor="text1"/>
                </w:rPr>
                <w:t xml:space="preserve"> Dobeš, Ph.D.</w:t>
              </w:r>
            </w:ins>
          </w:p>
          <w:p w:rsidR="00791A1C" w:rsidRPr="00791A1C" w:rsidDel="00054E6F" w:rsidRDefault="00054E6F" w:rsidP="00054E6F">
            <w:pPr>
              <w:jc w:val="both"/>
              <w:rPr>
                <w:del w:id="2645" w:author="Pavla Trefilová" w:date="2019-09-11T15:42:00Z"/>
                <w:rFonts w:asciiTheme="minorHAnsi" w:hAnsiTheme="minorHAnsi" w:cstheme="minorHAnsi"/>
                <w:b/>
                <w:color w:val="000000"/>
              </w:rPr>
            </w:pPr>
            <w:ins w:id="2646" w:author="Pavla Trefilová" w:date="2019-09-11T15:42:00Z">
              <w:r w:rsidRPr="0019470A">
                <w:rPr>
                  <w:rFonts w:asciiTheme="minorHAnsi" w:hAnsiTheme="minorHAnsi" w:cstheme="minorHAnsi"/>
                  <w:color w:val="000000" w:themeColor="text1"/>
                </w:rPr>
                <w:t xml:space="preserve">Dobeš </w:t>
              </w:r>
              <w:r>
                <w:rPr>
                  <w:rFonts w:asciiTheme="minorHAnsi" w:hAnsiTheme="minorHAnsi" w:cstheme="minorHAnsi"/>
                  <w:color w:val="000000" w:themeColor="text1"/>
                </w:rPr>
                <w:t>(</w:t>
              </w:r>
              <w:r w:rsidRPr="0019470A">
                <w:rPr>
                  <w:rFonts w:asciiTheme="minorHAnsi" w:hAnsiTheme="minorHAnsi" w:cstheme="minorHAnsi"/>
                  <w:color w:val="000000" w:themeColor="text1"/>
                </w:rPr>
                <w:t>100%</w:t>
              </w:r>
              <w:r>
                <w:rPr>
                  <w:rFonts w:asciiTheme="minorHAnsi" w:hAnsiTheme="minorHAnsi" w:cstheme="minorHAnsi"/>
                  <w:color w:val="000000" w:themeColor="text1"/>
                </w:rPr>
                <w:t>)</w:t>
              </w:r>
            </w:ins>
            <w:del w:id="2647" w:author="Pavla Trefilová" w:date="2019-09-11T15:42:00Z">
              <w:r w:rsidR="00791A1C" w:rsidRPr="00791A1C" w:rsidDel="00054E6F">
                <w:rPr>
                  <w:rFonts w:asciiTheme="minorHAnsi" w:hAnsiTheme="minorHAnsi" w:cstheme="minorHAnsi"/>
                  <w:b/>
                  <w:color w:val="000000"/>
                </w:rPr>
                <w:delText>Ing. Dobeš, Ph.D.</w:delText>
              </w:r>
            </w:del>
          </w:p>
          <w:p w:rsidR="00791A1C" w:rsidRPr="00791A1C" w:rsidRDefault="00791A1C" w:rsidP="00791A1C">
            <w:pPr>
              <w:jc w:val="both"/>
              <w:rPr>
                <w:rFonts w:asciiTheme="minorHAnsi" w:hAnsiTheme="minorHAnsi" w:cstheme="minorHAnsi"/>
                <w:color w:val="000000"/>
              </w:rPr>
            </w:pPr>
            <w:del w:id="2648" w:author="Pavla Trefilová" w:date="2019-09-11T15:42:00Z">
              <w:r w:rsidRPr="00791A1C" w:rsidDel="00054E6F">
                <w:rPr>
                  <w:rFonts w:asciiTheme="minorHAnsi" w:hAnsiTheme="minorHAnsi" w:cstheme="minorHAnsi"/>
                  <w:color w:val="000000"/>
                </w:rPr>
                <w:delText>Dobeš 100%</w:delText>
              </w:r>
            </w:del>
          </w:p>
        </w:tc>
        <w:tc>
          <w:tcPr>
            <w:tcW w:w="963" w:type="dxa"/>
            <w:tcBorders>
              <w:top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1/Z</w:t>
            </w:r>
          </w:p>
        </w:tc>
        <w:tc>
          <w:tcPr>
            <w:tcW w:w="814" w:type="dxa"/>
            <w:tcBorders>
              <w:top w:val="single" w:sz="12" w:space="0" w:color="auto"/>
              <w:right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ZT</w:t>
            </w:r>
          </w:p>
        </w:tc>
      </w:tr>
      <w:tr w:rsidR="00791A1C" w:rsidRPr="00791A1C" w:rsidTr="00791A1C">
        <w:trPr>
          <w:jc w:val="center"/>
        </w:trPr>
        <w:tc>
          <w:tcPr>
            <w:tcW w:w="2370" w:type="dxa"/>
            <w:tcBorders>
              <w:left w:val="single" w:sz="12" w:space="0" w:color="auto"/>
            </w:tcBorders>
          </w:tcPr>
          <w:p w:rsidR="00791A1C" w:rsidRPr="00791A1C" w:rsidRDefault="00791A1C" w:rsidP="00791A1C">
            <w:pPr>
              <w:rPr>
                <w:rFonts w:asciiTheme="minorHAnsi" w:hAnsiTheme="minorHAnsi" w:cstheme="minorHAnsi"/>
                <w:b/>
                <w:color w:val="000000"/>
              </w:rPr>
            </w:pPr>
            <w:r w:rsidRPr="00791A1C">
              <w:rPr>
                <w:rFonts w:asciiTheme="minorHAnsi" w:hAnsiTheme="minorHAnsi" w:cstheme="minorHAnsi"/>
                <w:b/>
                <w:color w:val="000000"/>
              </w:rPr>
              <w:t>Management I*</w:t>
            </w:r>
          </w:p>
        </w:tc>
        <w:tc>
          <w:tcPr>
            <w:tcW w:w="857"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26-0-13</w:t>
            </w:r>
          </w:p>
        </w:tc>
        <w:tc>
          <w:tcPr>
            <w:tcW w:w="850"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5</w:t>
            </w:r>
          </w:p>
        </w:tc>
        <w:tc>
          <w:tcPr>
            <w:tcW w:w="2722" w:type="dxa"/>
          </w:tcPr>
          <w:p w:rsidR="00054E6F" w:rsidRPr="0019470A" w:rsidRDefault="00054E6F" w:rsidP="00054E6F">
            <w:pPr>
              <w:jc w:val="both"/>
              <w:rPr>
                <w:ins w:id="2649" w:author="Pavla Trefilová" w:date="2019-09-11T15:42:00Z"/>
                <w:rFonts w:asciiTheme="minorHAnsi" w:hAnsiTheme="minorHAnsi" w:cstheme="minorHAnsi"/>
                <w:b/>
                <w:color w:val="000000" w:themeColor="text1"/>
              </w:rPr>
            </w:pPr>
            <w:ins w:id="2650" w:author="Pavla Trefilová" w:date="2019-09-11T15:42:00Z">
              <w:r w:rsidRPr="0019470A">
                <w:rPr>
                  <w:rFonts w:asciiTheme="minorHAnsi" w:hAnsiTheme="minorHAnsi" w:cstheme="minorHAnsi"/>
                  <w:b/>
                  <w:color w:val="000000" w:themeColor="text1"/>
                </w:rPr>
                <w:t xml:space="preserve">Ing. </w:t>
              </w:r>
              <w:r>
                <w:rPr>
                  <w:rFonts w:asciiTheme="minorHAnsi" w:hAnsiTheme="minorHAnsi" w:cstheme="minorHAnsi"/>
                  <w:b/>
                  <w:color w:val="000000" w:themeColor="text1"/>
                </w:rPr>
                <w:t xml:space="preserve">Janka </w:t>
              </w:r>
              <w:r w:rsidRPr="0019470A">
                <w:rPr>
                  <w:rFonts w:asciiTheme="minorHAnsi" w:hAnsiTheme="minorHAnsi" w:cstheme="minorHAnsi"/>
                  <w:b/>
                  <w:color w:val="000000" w:themeColor="text1"/>
                </w:rPr>
                <w:t>Vydrová, Ph.D.</w:t>
              </w:r>
            </w:ins>
          </w:p>
          <w:p w:rsidR="00791A1C" w:rsidRPr="00791A1C" w:rsidDel="00054E6F" w:rsidRDefault="00054E6F" w:rsidP="00054E6F">
            <w:pPr>
              <w:jc w:val="both"/>
              <w:rPr>
                <w:del w:id="2651" w:author="Pavla Trefilová" w:date="2019-09-11T15:42:00Z"/>
                <w:rFonts w:asciiTheme="minorHAnsi" w:hAnsiTheme="minorHAnsi" w:cstheme="minorHAnsi"/>
                <w:b/>
                <w:color w:val="000000"/>
              </w:rPr>
            </w:pPr>
            <w:ins w:id="2652" w:author="Pavla Trefilová" w:date="2019-09-11T15:42:00Z">
              <w:r w:rsidRPr="0019470A">
                <w:rPr>
                  <w:rFonts w:asciiTheme="minorHAnsi" w:hAnsiTheme="minorHAnsi" w:cstheme="minorHAnsi"/>
                  <w:color w:val="000000" w:themeColor="text1"/>
                </w:rPr>
                <w:t xml:space="preserve">Vydrová </w:t>
              </w:r>
              <w:r>
                <w:rPr>
                  <w:rFonts w:asciiTheme="minorHAnsi" w:hAnsiTheme="minorHAnsi" w:cstheme="minorHAnsi"/>
                  <w:color w:val="000000" w:themeColor="text1"/>
                </w:rPr>
                <w:t>(</w:t>
              </w:r>
              <w:r w:rsidRPr="0019470A">
                <w:rPr>
                  <w:rFonts w:asciiTheme="minorHAnsi" w:hAnsiTheme="minorHAnsi" w:cstheme="minorHAnsi"/>
                  <w:color w:val="000000" w:themeColor="text1"/>
                </w:rPr>
                <w:t>100%</w:t>
              </w:r>
              <w:r>
                <w:rPr>
                  <w:rFonts w:asciiTheme="minorHAnsi" w:hAnsiTheme="minorHAnsi" w:cstheme="minorHAnsi"/>
                  <w:color w:val="000000" w:themeColor="text1"/>
                </w:rPr>
                <w:t>)</w:t>
              </w:r>
            </w:ins>
            <w:del w:id="2653" w:author="Pavla Trefilová" w:date="2019-09-11T15:42:00Z">
              <w:r w:rsidR="00791A1C" w:rsidRPr="00791A1C" w:rsidDel="00054E6F">
                <w:rPr>
                  <w:rFonts w:asciiTheme="minorHAnsi" w:hAnsiTheme="minorHAnsi" w:cstheme="minorHAnsi"/>
                  <w:b/>
                  <w:color w:val="000000"/>
                </w:rPr>
                <w:delText>Ing. Vydrová, Ph.D.</w:delText>
              </w:r>
            </w:del>
          </w:p>
          <w:p w:rsidR="00791A1C" w:rsidRPr="00791A1C" w:rsidRDefault="00791A1C" w:rsidP="00791A1C">
            <w:pPr>
              <w:jc w:val="both"/>
              <w:rPr>
                <w:rFonts w:asciiTheme="minorHAnsi" w:hAnsiTheme="minorHAnsi" w:cstheme="minorHAnsi"/>
                <w:color w:val="000000"/>
              </w:rPr>
            </w:pPr>
            <w:del w:id="2654" w:author="Pavla Trefilová" w:date="2019-09-11T15:42:00Z">
              <w:r w:rsidRPr="00791A1C" w:rsidDel="00054E6F">
                <w:rPr>
                  <w:rFonts w:asciiTheme="minorHAnsi" w:hAnsiTheme="minorHAnsi" w:cstheme="minorHAnsi"/>
                  <w:color w:val="000000"/>
                </w:rPr>
                <w:delText>Vydrová 100%</w:delText>
              </w:r>
            </w:del>
          </w:p>
        </w:tc>
        <w:tc>
          <w:tcPr>
            <w:tcW w:w="963"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1/Z</w:t>
            </w:r>
          </w:p>
        </w:tc>
        <w:tc>
          <w:tcPr>
            <w:tcW w:w="814" w:type="dxa"/>
            <w:tcBorders>
              <w:right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ZT</w:t>
            </w:r>
          </w:p>
        </w:tc>
      </w:tr>
      <w:tr w:rsidR="00791A1C" w:rsidRPr="00791A1C" w:rsidTr="00791A1C">
        <w:trPr>
          <w:jc w:val="center"/>
        </w:trPr>
        <w:tc>
          <w:tcPr>
            <w:tcW w:w="2370" w:type="dxa"/>
            <w:tcBorders>
              <w:left w:val="single" w:sz="12" w:space="0" w:color="auto"/>
            </w:tcBorders>
          </w:tcPr>
          <w:p w:rsidR="00791A1C" w:rsidRPr="00791A1C" w:rsidRDefault="00791A1C" w:rsidP="00791A1C">
            <w:pPr>
              <w:rPr>
                <w:rFonts w:asciiTheme="minorHAnsi" w:hAnsiTheme="minorHAnsi" w:cstheme="minorHAnsi"/>
                <w:b/>
                <w:color w:val="000000"/>
              </w:rPr>
            </w:pPr>
            <w:r w:rsidRPr="00791A1C">
              <w:rPr>
                <w:rFonts w:asciiTheme="minorHAnsi" w:hAnsiTheme="minorHAnsi" w:cstheme="minorHAnsi"/>
                <w:b/>
                <w:color w:val="000000"/>
              </w:rPr>
              <w:t xml:space="preserve">Makroekonomie I      </w:t>
            </w:r>
          </w:p>
        </w:tc>
        <w:tc>
          <w:tcPr>
            <w:tcW w:w="857"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26-0-26</w:t>
            </w:r>
          </w:p>
        </w:tc>
        <w:tc>
          <w:tcPr>
            <w:tcW w:w="850"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6</w:t>
            </w:r>
          </w:p>
        </w:tc>
        <w:tc>
          <w:tcPr>
            <w:tcW w:w="2722" w:type="dxa"/>
          </w:tcPr>
          <w:p w:rsidR="00054E6F" w:rsidRPr="0019470A" w:rsidRDefault="00054E6F" w:rsidP="00054E6F">
            <w:pPr>
              <w:jc w:val="both"/>
              <w:rPr>
                <w:ins w:id="2655" w:author="Pavla Trefilová" w:date="2019-09-11T15:42:00Z"/>
                <w:rFonts w:asciiTheme="minorHAnsi" w:hAnsiTheme="minorHAnsi" w:cstheme="minorHAnsi"/>
                <w:b/>
                <w:color w:val="000000" w:themeColor="text1"/>
              </w:rPr>
            </w:pPr>
            <w:ins w:id="2656" w:author="Pavla Trefilová" w:date="2019-09-11T15:42:00Z">
              <w:r w:rsidRPr="0019470A">
                <w:rPr>
                  <w:rFonts w:asciiTheme="minorHAnsi" w:hAnsiTheme="minorHAnsi" w:cstheme="minorHAnsi"/>
                  <w:b/>
                  <w:color w:val="000000" w:themeColor="text1"/>
                </w:rPr>
                <w:t xml:space="preserve">doc. Ing. </w:t>
              </w:r>
              <w:r>
                <w:rPr>
                  <w:rFonts w:asciiTheme="minorHAnsi" w:hAnsiTheme="minorHAnsi" w:cstheme="minorHAnsi"/>
                  <w:b/>
                  <w:color w:val="000000" w:themeColor="text1"/>
                </w:rPr>
                <w:t xml:space="preserve">Jena </w:t>
              </w:r>
              <w:r w:rsidRPr="0019470A">
                <w:rPr>
                  <w:rFonts w:asciiTheme="minorHAnsi" w:hAnsiTheme="minorHAnsi" w:cstheme="minorHAnsi"/>
                  <w:b/>
                  <w:color w:val="000000" w:themeColor="text1"/>
                </w:rPr>
                <w:t>Švarcová, Ph.D.</w:t>
              </w:r>
            </w:ins>
          </w:p>
          <w:p w:rsidR="00791A1C" w:rsidRPr="00791A1C" w:rsidDel="00054E6F" w:rsidRDefault="00054E6F" w:rsidP="00054E6F">
            <w:pPr>
              <w:jc w:val="both"/>
              <w:rPr>
                <w:del w:id="2657" w:author="Pavla Trefilová" w:date="2019-09-11T15:42:00Z"/>
                <w:rFonts w:asciiTheme="minorHAnsi" w:hAnsiTheme="minorHAnsi" w:cstheme="minorHAnsi"/>
                <w:b/>
                <w:color w:val="000000"/>
              </w:rPr>
            </w:pPr>
            <w:ins w:id="2658" w:author="Pavla Trefilová" w:date="2019-09-11T15:42:00Z">
              <w:r w:rsidRPr="0019470A">
                <w:rPr>
                  <w:rFonts w:asciiTheme="minorHAnsi" w:hAnsiTheme="minorHAnsi" w:cstheme="minorHAnsi"/>
                  <w:color w:val="000000" w:themeColor="text1"/>
                </w:rPr>
                <w:t xml:space="preserve">Švarcová </w:t>
              </w:r>
              <w:r>
                <w:rPr>
                  <w:rFonts w:asciiTheme="minorHAnsi" w:hAnsiTheme="minorHAnsi" w:cstheme="minorHAnsi"/>
                  <w:color w:val="000000" w:themeColor="text1"/>
                </w:rPr>
                <w:t>(</w:t>
              </w:r>
              <w:r w:rsidRPr="0019470A">
                <w:rPr>
                  <w:rFonts w:asciiTheme="minorHAnsi" w:hAnsiTheme="minorHAnsi" w:cstheme="minorHAnsi"/>
                  <w:color w:val="000000" w:themeColor="text1"/>
                </w:rPr>
                <w:t>100%</w:t>
              </w:r>
              <w:r>
                <w:rPr>
                  <w:rFonts w:asciiTheme="minorHAnsi" w:hAnsiTheme="minorHAnsi" w:cstheme="minorHAnsi"/>
                  <w:color w:val="000000" w:themeColor="text1"/>
                </w:rPr>
                <w:t>)</w:t>
              </w:r>
            </w:ins>
            <w:del w:id="2659" w:author="Pavla Trefilová" w:date="2019-09-11T15:42:00Z">
              <w:r w:rsidR="00791A1C" w:rsidRPr="00791A1C" w:rsidDel="00054E6F">
                <w:rPr>
                  <w:rFonts w:asciiTheme="minorHAnsi" w:hAnsiTheme="minorHAnsi" w:cstheme="minorHAnsi"/>
                  <w:b/>
                  <w:color w:val="000000"/>
                </w:rPr>
                <w:delText>doc. Ing. Švarcová, Ph.D.</w:delText>
              </w:r>
            </w:del>
          </w:p>
          <w:p w:rsidR="00791A1C" w:rsidRPr="00791A1C" w:rsidRDefault="00791A1C" w:rsidP="00791A1C">
            <w:pPr>
              <w:jc w:val="both"/>
              <w:rPr>
                <w:rFonts w:asciiTheme="minorHAnsi" w:hAnsiTheme="minorHAnsi" w:cstheme="minorHAnsi"/>
                <w:b/>
                <w:color w:val="000000"/>
              </w:rPr>
            </w:pPr>
            <w:del w:id="2660" w:author="Pavla Trefilová" w:date="2019-09-11T15:42:00Z">
              <w:r w:rsidRPr="00791A1C" w:rsidDel="00054E6F">
                <w:rPr>
                  <w:rFonts w:asciiTheme="minorHAnsi" w:hAnsiTheme="minorHAnsi" w:cstheme="minorHAnsi"/>
                  <w:color w:val="000000"/>
                </w:rPr>
                <w:delText>Švarcová 100%</w:delText>
              </w:r>
            </w:del>
          </w:p>
        </w:tc>
        <w:tc>
          <w:tcPr>
            <w:tcW w:w="963"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1/L</w:t>
            </w:r>
          </w:p>
        </w:tc>
        <w:tc>
          <w:tcPr>
            <w:tcW w:w="814" w:type="dxa"/>
            <w:tcBorders>
              <w:right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ZT</w:t>
            </w:r>
          </w:p>
        </w:tc>
      </w:tr>
      <w:tr w:rsidR="00791A1C" w:rsidRPr="00791A1C" w:rsidDel="003A445E" w:rsidTr="00791A1C">
        <w:trPr>
          <w:jc w:val="center"/>
          <w:del w:id="2661" w:author="Drahomíra Pavelková" w:date="2019-09-04T19:11:00Z"/>
        </w:trPr>
        <w:tc>
          <w:tcPr>
            <w:tcW w:w="2370" w:type="dxa"/>
            <w:tcBorders>
              <w:left w:val="single" w:sz="12" w:space="0" w:color="auto"/>
            </w:tcBorders>
          </w:tcPr>
          <w:p w:rsidR="00791A1C" w:rsidRPr="00791A1C" w:rsidDel="003A445E" w:rsidRDefault="00791A1C" w:rsidP="00791A1C">
            <w:pPr>
              <w:rPr>
                <w:del w:id="2662" w:author="Drahomíra Pavelková" w:date="2019-09-04T19:11:00Z"/>
                <w:rFonts w:asciiTheme="minorHAnsi" w:hAnsiTheme="minorHAnsi" w:cstheme="minorHAnsi"/>
                <w:b/>
                <w:color w:val="000000"/>
              </w:rPr>
            </w:pPr>
            <w:del w:id="2663" w:author="Drahomíra Pavelková" w:date="2019-09-04T19:11:00Z">
              <w:r w:rsidRPr="00791A1C" w:rsidDel="003A445E">
                <w:rPr>
                  <w:rFonts w:asciiTheme="minorHAnsi" w:hAnsiTheme="minorHAnsi" w:cstheme="minorHAnsi"/>
                  <w:b/>
                  <w:color w:val="000000"/>
                </w:rPr>
                <w:delText>Podniková ekonomika I</w:delText>
              </w:r>
            </w:del>
          </w:p>
          <w:p w:rsidR="00791A1C" w:rsidRPr="00791A1C" w:rsidDel="003A445E" w:rsidRDefault="00791A1C" w:rsidP="00791A1C">
            <w:pPr>
              <w:rPr>
                <w:del w:id="2664" w:author="Drahomíra Pavelková" w:date="2019-09-04T19:11:00Z"/>
                <w:rFonts w:asciiTheme="minorHAnsi" w:hAnsiTheme="minorHAnsi" w:cstheme="minorHAnsi"/>
                <w:b/>
                <w:color w:val="000000"/>
              </w:rPr>
            </w:pPr>
          </w:p>
        </w:tc>
        <w:tc>
          <w:tcPr>
            <w:tcW w:w="857" w:type="dxa"/>
          </w:tcPr>
          <w:p w:rsidR="00791A1C" w:rsidRPr="00791A1C" w:rsidDel="003A445E" w:rsidRDefault="00791A1C" w:rsidP="00791A1C">
            <w:pPr>
              <w:jc w:val="center"/>
              <w:rPr>
                <w:del w:id="2665" w:author="Drahomíra Pavelková" w:date="2019-09-04T19:11:00Z"/>
                <w:rFonts w:asciiTheme="minorHAnsi" w:hAnsiTheme="minorHAnsi" w:cstheme="minorHAnsi"/>
                <w:color w:val="000000"/>
              </w:rPr>
            </w:pPr>
            <w:del w:id="2666" w:author="Drahomíra Pavelková" w:date="2019-09-04T19:11:00Z">
              <w:r w:rsidRPr="00791A1C" w:rsidDel="003A445E">
                <w:rPr>
                  <w:rFonts w:asciiTheme="minorHAnsi" w:hAnsiTheme="minorHAnsi" w:cstheme="minorHAnsi"/>
                  <w:color w:val="000000"/>
                </w:rPr>
                <w:delText>26-0-13</w:delText>
              </w:r>
            </w:del>
          </w:p>
        </w:tc>
        <w:tc>
          <w:tcPr>
            <w:tcW w:w="850" w:type="dxa"/>
          </w:tcPr>
          <w:p w:rsidR="00791A1C" w:rsidRPr="00791A1C" w:rsidDel="003A445E" w:rsidRDefault="00791A1C" w:rsidP="00791A1C">
            <w:pPr>
              <w:jc w:val="center"/>
              <w:rPr>
                <w:del w:id="2667" w:author="Drahomíra Pavelková" w:date="2019-09-04T19:11:00Z"/>
                <w:rFonts w:asciiTheme="minorHAnsi" w:hAnsiTheme="minorHAnsi" w:cstheme="minorHAnsi"/>
                <w:color w:val="000000"/>
              </w:rPr>
            </w:pPr>
            <w:del w:id="2668" w:author="Drahomíra Pavelková" w:date="2019-09-04T19:11:00Z">
              <w:r w:rsidRPr="00791A1C" w:rsidDel="003A445E">
                <w:rPr>
                  <w:rFonts w:asciiTheme="minorHAnsi" w:hAnsiTheme="minorHAnsi" w:cstheme="minorHAnsi"/>
                  <w:color w:val="000000"/>
                </w:rPr>
                <w:delText>zp, zk</w:delText>
              </w:r>
            </w:del>
          </w:p>
        </w:tc>
        <w:tc>
          <w:tcPr>
            <w:tcW w:w="709" w:type="dxa"/>
          </w:tcPr>
          <w:p w:rsidR="00791A1C" w:rsidRPr="00791A1C" w:rsidDel="003A445E" w:rsidRDefault="00791A1C" w:rsidP="00791A1C">
            <w:pPr>
              <w:jc w:val="center"/>
              <w:rPr>
                <w:del w:id="2669" w:author="Drahomíra Pavelková" w:date="2019-09-04T19:11:00Z"/>
                <w:rFonts w:asciiTheme="minorHAnsi" w:hAnsiTheme="minorHAnsi" w:cstheme="minorHAnsi"/>
                <w:color w:val="000000"/>
              </w:rPr>
            </w:pPr>
            <w:del w:id="2670" w:author="Drahomíra Pavelková" w:date="2019-09-04T19:11:00Z">
              <w:r w:rsidRPr="00791A1C" w:rsidDel="003A445E">
                <w:rPr>
                  <w:rFonts w:asciiTheme="minorHAnsi" w:hAnsiTheme="minorHAnsi" w:cstheme="minorHAnsi"/>
                  <w:color w:val="000000"/>
                </w:rPr>
                <w:delText>5</w:delText>
              </w:r>
            </w:del>
          </w:p>
        </w:tc>
        <w:tc>
          <w:tcPr>
            <w:tcW w:w="2722" w:type="dxa"/>
          </w:tcPr>
          <w:p w:rsidR="00791A1C" w:rsidRPr="00791A1C" w:rsidDel="003A445E" w:rsidRDefault="00791A1C" w:rsidP="00791A1C">
            <w:pPr>
              <w:jc w:val="both"/>
              <w:rPr>
                <w:del w:id="2671" w:author="Drahomíra Pavelková" w:date="2019-09-04T19:11:00Z"/>
                <w:rFonts w:asciiTheme="minorHAnsi" w:hAnsiTheme="minorHAnsi" w:cstheme="minorHAnsi"/>
                <w:b/>
                <w:color w:val="000000"/>
              </w:rPr>
            </w:pPr>
            <w:del w:id="2672" w:author="Drahomíra Pavelková" w:date="2019-09-04T19:11:00Z">
              <w:r w:rsidRPr="00791A1C" w:rsidDel="003A445E">
                <w:rPr>
                  <w:rFonts w:asciiTheme="minorHAnsi" w:hAnsiTheme="minorHAnsi" w:cstheme="minorHAnsi"/>
                  <w:b/>
                  <w:color w:val="000000"/>
                </w:rPr>
                <w:delText>doc. Ing. Novák Ph.D.</w:delText>
              </w:r>
            </w:del>
          </w:p>
          <w:p w:rsidR="00791A1C" w:rsidRPr="00791A1C" w:rsidDel="003A445E" w:rsidRDefault="00791A1C" w:rsidP="00791A1C">
            <w:pPr>
              <w:jc w:val="both"/>
              <w:rPr>
                <w:del w:id="2673" w:author="Drahomíra Pavelková" w:date="2019-09-04T19:11:00Z"/>
                <w:rFonts w:asciiTheme="minorHAnsi" w:hAnsiTheme="minorHAnsi" w:cstheme="minorHAnsi"/>
                <w:color w:val="000000"/>
              </w:rPr>
            </w:pPr>
            <w:del w:id="2674" w:author="Drahomíra Pavelková" w:date="2019-09-04T19:11:00Z">
              <w:r w:rsidRPr="00791A1C" w:rsidDel="003A445E">
                <w:rPr>
                  <w:rFonts w:asciiTheme="minorHAnsi" w:hAnsiTheme="minorHAnsi" w:cstheme="minorHAnsi"/>
                  <w:color w:val="000000"/>
                </w:rPr>
                <w:delText>Novák 100%</w:delText>
              </w:r>
            </w:del>
          </w:p>
        </w:tc>
        <w:tc>
          <w:tcPr>
            <w:tcW w:w="963" w:type="dxa"/>
          </w:tcPr>
          <w:p w:rsidR="00791A1C" w:rsidRPr="00791A1C" w:rsidDel="003A445E" w:rsidRDefault="00791A1C" w:rsidP="00791A1C">
            <w:pPr>
              <w:jc w:val="center"/>
              <w:rPr>
                <w:del w:id="2675" w:author="Drahomíra Pavelková" w:date="2019-09-04T19:11:00Z"/>
                <w:rFonts w:asciiTheme="minorHAnsi" w:hAnsiTheme="minorHAnsi" w:cstheme="minorHAnsi"/>
                <w:color w:val="000000"/>
              </w:rPr>
            </w:pPr>
            <w:del w:id="2676" w:author="Drahomíra Pavelková" w:date="2019-09-04T19:11:00Z">
              <w:r w:rsidRPr="00791A1C" w:rsidDel="003A445E">
                <w:rPr>
                  <w:rFonts w:asciiTheme="minorHAnsi" w:hAnsiTheme="minorHAnsi" w:cstheme="minorHAnsi"/>
                  <w:color w:val="000000"/>
                </w:rPr>
                <w:delText>1/L</w:delText>
              </w:r>
            </w:del>
          </w:p>
        </w:tc>
        <w:tc>
          <w:tcPr>
            <w:tcW w:w="814" w:type="dxa"/>
            <w:tcBorders>
              <w:right w:val="single" w:sz="12" w:space="0" w:color="auto"/>
            </w:tcBorders>
          </w:tcPr>
          <w:p w:rsidR="00791A1C" w:rsidRPr="00791A1C" w:rsidDel="003A445E" w:rsidRDefault="00791A1C" w:rsidP="00791A1C">
            <w:pPr>
              <w:jc w:val="center"/>
              <w:rPr>
                <w:del w:id="2677" w:author="Drahomíra Pavelková" w:date="2019-09-04T19:11:00Z"/>
                <w:rFonts w:asciiTheme="minorHAnsi" w:hAnsiTheme="minorHAnsi" w:cstheme="minorHAnsi"/>
                <w:color w:val="000000"/>
              </w:rPr>
            </w:pPr>
            <w:del w:id="2678" w:author="Drahomíra Pavelková" w:date="2019-09-04T19:11:00Z">
              <w:r w:rsidRPr="00791A1C" w:rsidDel="003A445E">
                <w:rPr>
                  <w:rFonts w:asciiTheme="minorHAnsi" w:hAnsiTheme="minorHAnsi" w:cstheme="minorHAnsi"/>
                  <w:color w:val="000000"/>
                </w:rPr>
                <w:delText>ZT</w:delText>
              </w:r>
            </w:del>
          </w:p>
        </w:tc>
      </w:tr>
      <w:tr w:rsidR="003A445E" w:rsidRPr="00791A1C" w:rsidTr="00791A1C">
        <w:trPr>
          <w:jc w:val="center"/>
          <w:ins w:id="2679" w:author="Drahomíra Pavelková" w:date="2019-09-04T19:15:00Z"/>
        </w:trPr>
        <w:tc>
          <w:tcPr>
            <w:tcW w:w="2370" w:type="dxa"/>
            <w:tcBorders>
              <w:left w:val="single" w:sz="12" w:space="0" w:color="auto"/>
            </w:tcBorders>
          </w:tcPr>
          <w:p w:rsidR="003A445E" w:rsidRPr="00791A1C" w:rsidRDefault="003A445E" w:rsidP="003A445E">
            <w:pPr>
              <w:rPr>
                <w:ins w:id="2680" w:author="Drahomíra Pavelková" w:date="2019-09-04T19:15:00Z"/>
                <w:rFonts w:asciiTheme="minorHAnsi" w:hAnsiTheme="minorHAnsi" w:cstheme="minorHAnsi"/>
                <w:b/>
                <w:color w:val="000000"/>
              </w:rPr>
            </w:pPr>
            <w:ins w:id="2681" w:author="Drahomíra Pavelková" w:date="2019-09-04T19:15:00Z">
              <w:r>
                <w:rPr>
                  <w:rFonts w:asciiTheme="minorHAnsi" w:hAnsiTheme="minorHAnsi" w:cstheme="minorHAnsi"/>
                  <w:b/>
                  <w:color w:val="000000"/>
                </w:rPr>
                <w:t>Základy podnikové ekonomiky</w:t>
              </w:r>
            </w:ins>
          </w:p>
        </w:tc>
        <w:tc>
          <w:tcPr>
            <w:tcW w:w="857" w:type="dxa"/>
          </w:tcPr>
          <w:p w:rsidR="003A445E" w:rsidRPr="00791A1C" w:rsidRDefault="003A445E" w:rsidP="003A445E">
            <w:pPr>
              <w:jc w:val="center"/>
              <w:rPr>
                <w:ins w:id="2682" w:author="Drahomíra Pavelková" w:date="2019-09-04T19:15:00Z"/>
                <w:rFonts w:asciiTheme="minorHAnsi" w:hAnsiTheme="minorHAnsi" w:cstheme="minorHAnsi"/>
                <w:color w:val="000000"/>
              </w:rPr>
            </w:pPr>
            <w:ins w:id="2683" w:author="Drahomíra Pavelková" w:date="2019-09-04T19:16:00Z">
              <w:r w:rsidRPr="00791A1C">
                <w:rPr>
                  <w:rFonts w:asciiTheme="minorHAnsi" w:hAnsiTheme="minorHAnsi" w:cstheme="minorHAnsi"/>
                  <w:color w:val="000000"/>
                </w:rPr>
                <w:t>26-0-26</w:t>
              </w:r>
            </w:ins>
          </w:p>
        </w:tc>
        <w:tc>
          <w:tcPr>
            <w:tcW w:w="850" w:type="dxa"/>
          </w:tcPr>
          <w:p w:rsidR="003A445E" w:rsidRPr="00791A1C" w:rsidRDefault="003A445E" w:rsidP="003A445E">
            <w:pPr>
              <w:jc w:val="center"/>
              <w:rPr>
                <w:ins w:id="2684" w:author="Drahomíra Pavelková" w:date="2019-09-04T19:15:00Z"/>
                <w:rFonts w:asciiTheme="minorHAnsi" w:hAnsiTheme="minorHAnsi" w:cstheme="minorHAnsi"/>
                <w:color w:val="000000"/>
              </w:rPr>
            </w:pPr>
            <w:ins w:id="2685" w:author="Drahomíra Pavelková" w:date="2019-09-04T19:16:00Z">
              <w:r w:rsidRPr="00791A1C">
                <w:rPr>
                  <w:rFonts w:asciiTheme="minorHAnsi" w:hAnsiTheme="minorHAnsi" w:cstheme="minorHAnsi"/>
                  <w:color w:val="000000"/>
                </w:rPr>
                <w:t>zp, zk</w:t>
              </w:r>
            </w:ins>
          </w:p>
        </w:tc>
        <w:tc>
          <w:tcPr>
            <w:tcW w:w="709" w:type="dxa"/>
          </w:tcPr>
          <w:p w:rsidR="003A445E" w:rsidRPr="00791A1C" w:rsidRDefault="003A445E" w:rsidP="003A445E">
            <w:pPr>
              <w:jc w:val="center"/>
              <w:rPr>
                <w:ins w:id="2686" w:author="Drahomíra Pavelková" w:date="2019-09-04T19:15:00Z"/>
                <w:rFonts w:asciiTheme="minorHAnsi" w:hAnsiTheme="minorHAnsi" w:cstheme="minorHAnsi"/>
                <w:color w:val="000000"/>
              </w:rPr>
            </w:pPr>
            <w:ins w:id="2687" w:author="Drahomíra Pavelková" w:date="2019-09-04T19:16:00Z">
              <w:r>
                <w:rPr>
                  <w:rFonts w:asciiTheme="minorHAnsi" w:hAnsiTheme="minorHAnsi" w:cstheme="minorHAnsi"/>
                  <w:color w:val="000000"/>
                </w:rPr>
                <w:t>5</w:t>
              </w:r>
            </w:ins>
          </w:p>
        </w:tc>
        <w:tc>
          <w:tcPr>
            <w:tcW w:w="2722" w:type="dxa"/>
          </w:tcPr>
          <w:p w:rsidR="003A445E" w:rsidRPr="003A445E" w:rsidRDefault="003A445E" w:rsidP="003A445E">
            <w:pPr>
              <w:jc w:val="both"/>
              <w:rPr>
                <w:ins w:id="2688" w:author="Drahomíra Pavelková" w:date="2019-09-04T19:16:00Z"/>
                <w:rFonts w:asciiTheme="minorHAnsi" w:hAnsiTheme="minorHAnsi" w:cstheme="minorHAnsi"/>
                <w:b/>
                <w:bCs/>
                <w:color w:val="000000"/>
                <w:rPrChange w:id="2689" w:author="Drahomíra Pavelková" w:date="2019-09-04T19:17:00Z">
                  <w:rPr>
                    <w:ins w:id="2690" w:author="Drahomíra Pavelková" w:date="2019-09-04T19:16:00Z"/>
                    <w:rFonts w:asciiTheme="minorHAnsi" w:hAnsiTheme="minorHAnsi" w:cstheme="minorHAnsi"/>
                    <w:color w:val="000000"/>
                  </w:rPr>
                </w:rPrChange>
              </w:rPr>
            </w:pPr>
            <w:ins w:id="2691" w:author="Drahomíra Pavelková" w:date="2019-09-04T19:17:00Z">
              <w:r w:rsidRPr="003A445E">
                <w:rPr>
                  <w:rFonts w:asciiTheme="minorHAnsi" w:hAnsiTheme="minorHAnsi" w:cstheme="minorHAnsi"/>
                  <w:b/>
                  <w:bCs/>
                  <w:color w:val="000000"/>
                  <w:rPrChange w:id="2692" w:author="Drahomíra Pavelková" w:date="2019-09-04T19:17:00Z">
                    <w:rPr>
                      <w:rFonts w:asciiTheme="minorHAnsi" w:hAnsiTheme="minorHAnsi" w:cstheme="minorHAnsi"/>
                      <w:color w:val="000000"/>
                    </w:rPr>
                  </w:rPrChange>
                </w:rPr>
                <w:t>d</w:t>
              </w:r>
            </w:ins>
            <w:ins w:id="2693" w:author="Drahomíra Pavelková" w:date="2019-09-04T19:16:00Z">
              <w:r w:rsidRPr="003A445E">
                <w:rPr>
                  <w:rFonts w:asciiTheme="minorHAnsi" w:hAnsiTheme="minorHAnsi" w:cstheme="minorHAnsi"/>
                  <w:b/>
                  <w:bCs/>
                  <w:color w:val="000000"/>
                  <w:rPrChange w:id="2694" w:author="Drahomíra Pavelková" w:date="2019-09-04T19:17:00Z">
                    <w:rPr>
                      <w:rFonts w:asciiTheme="minorHAnsi" w:hAnsiTheme="minorHAnsi" w:cstheme="minorHAnsi"/>
                      <w:color w:val="000000"/>
                    </w:rPr>
                  </w:rPrChange>
                </w:rPr>
                <w:t xml:space="preserve">oc. </w:t>
              </w:r>
            </w:ins>
            <w:ins w:id="2695" w:author="Drahomíra Pavelková" w:date="2019-09-04T19:17:00Z">
              <w:r w:rsidRPr="003A445E">
                <w:rPr>
                  <w:rFonts w:asciiTheme="minorHAnsi" w:hAnsiTheme="minorHAnsi" w:cstheme="minorHAnsi"/>
                  <w:b/>
                  <w:bCs/>
                  <w:color w:val="000000"/>
                  <w:rPrChange w:id="2696" w:author="Drahomíra Pavelková" w:date="2019-09-04T19:17:00Z">
                    <w:rPr>
                      <w:rFonts w:asciiTheme="minorHAnsi" w:hAnsiTheme="minorHAnsi" w:cstheme="minorHAnsi"/>
                      <w:color w:val="000000"/>
                    </w:rPr>
                  </w:rPrChange>
                </w:rPr>
                <w:t xml:space="preserve">Ing. </w:t>
              </w:r>
            </w:ins>
            <w:ins w:id="2697" w:author="Pavla Trefilová" w:date="2019-09-11T15:42:00Z">
              <w:r w:rsidR="00054E6F">
                <w:rPr>
                  <w:rFonts w:asciiTheme="minorHAnsi" w:hAnsiTheme="minorHAnsi" w:cstheme="minorHAnsi"/>
                  <w:b/>
                  <w:bCs/>
                  <w:color w:val="000000"/>
                </w:rPr>
                <w:t xml:space="preserve">Petr </w:t>
              </w:r>
            </w:ins>
            <w:ins w:id="2698" w:author="Drahomíra Pavelková" w:date="2019-09-04T19:16:00Z">
              <w:r w:rsidRPr="003A445E">
                <w:rPr>
                  <w:rFonts w:asciiTheme="minorHAnsi" w:hAnsiTheme="minorHAnsi" w:cstheme="minorHAnsi"/>
                  <w:b/>
                  <w:bCs/>
                  <w:color w:val="000000"/>
                  <w:rPrChange w:id="2699" w:author="Drahomíra Pavelková" w:date="2019-09-04T19:17:00Z">
                    <w:rPr>
                      <w:rFonts w:asciiTheme="minorHAnsi" w:hAnsiTheme="minorHAnsi" w:cstheme="minorHAnsi"/>
                      <w:color w:val="000000"/>
                    </w:rPr>
                  </w:rPrChange>
                </w:rPr>
                <w:t>Novák, Ph.D.</w:t>
              </w:r>
            </w:ins>
          </w:p>
          <w:p w:rsidR="003A445E" w:rsidRDefault="003A445E" w:rsidP="003A445E">
            <w:pPr>
              <w:jc w:val="both"/>
              <w:rPr>
                <w:ins w:id="2700" w:author="Drahomíra Pavelková" w:date="2019-09-04T19:17:00Z"/>
                <w:rFonts w:asciiTheme="minorHAnsi" w:hAnsiTheme="minorHAnsi" w:cstheme="minorHAnsi"/>
                <w:color w:val="000000"/>
              </w:rPr>
            </w:pPr>
            <w:ins w:id="2701" w:author="Drahomíra Pavelková" w:date="2019-09-04T19:17:00Z">
              <w:r>
                <w:rPr>
                  <w:rFonts w:asciiTheme="minorHAnsi" w:hAnsiTheme="minorHAnsi" w:cstheme="minorHAnsi"/>
                  <w:color w:val="000000"/>
                </w:rPr>
                <w:t>Novák (60%)</w:t>
              </w:r>
            </w:ins>
          </w:p>
          <w:p w:rsidR="003A445E" w:rsidRPr="00791A1C" w:rsidRDefault="003A445E" w:rsidP="003A445E">
            <w:pPr>
              <w:jc w:val="both"/>
              <w:rPr>
                <w:ins w:id="2702" w:author="Drahomíra Pavelková" w:date="2019-09-04T19:15:00Z"/>
                <w:rFonts w:asciiTheme="minorHAnsi" w:hAnsiTheme="minorHAnsi" w:cstheme="minorHAnsi"/>
                <w:b/>
                <w:color w:val="000000"/>
              </w:rPr>
            </w:pPr>
            <w:ins w:id="2703" w:author="Drahomíra Pavelková" w:date="2019-09-04T19:16:00Z">
              <w:r w:rsidRPr="00791A1C">
                <w:rPr>
                  <w:rFonts w:asciiTheme="minorHAnsi" w:hAnsiTheme="minorHAnsi" w:cstheme="minorHAnsi"/>
                  <w:color w:val="000000"/>
                </w:rPr>
                <w:t xml:space="preserve">Kozubíková </w:t>
              </w:r>
            </w:ins>
            <w:ins w:id="2704" w:author="Pavla Trefilová" w:date="2019-09-11T15:42:00Z">
              <w:r w:rsidR="00054E6F">
                <w:rPr>
                  <w:rFonts w:asciiTheme="minorHAnsi" w:hAnsiTheme="minorHAnsi" w:cstheme="minorHAnsi"/>
                  <w:color w:val="000000"/>
                </w:rPr>
                <w:t>(</w:t>
              </w:r>
            </w:ins>
            <w:ins w:id="2705" w:author="Drahomíra Pavelková" w:date="2019-09-04T19:16:00Z">
              <w:r w:rsidRPr="00791A1C">
                <w:rPr>
                  <w:rFonts w:asciiTheme="minorHAnsi" w:hAnsiTheme="minorHAnsi" w:cstheme="minorHAnsi"/>
                  <w:color w:val="000000"/>
                </w:rPr>
                <w:t>40%</w:t>
              </w:r>
            </w:ins>
            <w:ins w:id="2706" w:author="Pavla Trefilová" w:date="2019-09-11T15:42:00Z">
              <w:r w:rsidR="00054E6F">
                <w:rPr>
                  <w:rFonts w:asciiTheme="minorHAnsi" w:hAnsiTheme="minorHAnsi" w:cstheme="minorHAnsi"/>
                  <w:color w:val="000000"/>
                </w:rPr>
                <w:t>)</w:t>
              </w:r>
            </w:ins>
          </w:p>
        </w:tc>
        <w:tc>
          <w:tcPr>
            <w:tcW w:w="963" w:type="dxa"/>
          </w:tcPr>
          <w:p w:rsidR="003A445E" w:rsidRPr="00791A1C" w:rsidRDefault="003A445E" w:rsidP="003A445E">
            <w:pPr>
              <w:jc w:val="center"/>
              <w:rPr>
                <w:ins w:id="2707" w:author="Drahomíra Pavelková" w:date="2019-09-04T19:15:00Z"/>
                <w:rFonts w:asciiTheme="minorHAnsi" w:hAnsiTheme="minorHAnsi" w:cstheme="minorHAnsi"/>
                <w:color w:val="000000"/>
              </w:rPr>
            </w:pPr>
            <w:ins w:id="2708" w:author="Drahomíra Pavelková" w:date="2019-09-04T19:16:00Z">
              <w:r>
                <w:rPr>
                  <w:rFonts w:asciiTheme="minorHAnsi" w:hAnsiTheme="minorHAnsi" w:cstheme="minorHAnsi"/>
                  <w:color w:val="000000"/>
                </w:rPr>
                <w:t>2/Z</w:t>
              </w:r>
            </w:ins>
          </w:p>
        </w:tc>
        <w:tc>
          <w:tcPr>
            <w:tcW w:w="814" w:type="dxa"/>
            <w:tcBorders>
              <w:right w:val="single" w:sz="12" w:space="0" w:color="auto"/>
            </w:tcBorders>
          </w:tcPr>
          <w:p w:rsidR="003A445E" w:rsidRPr="00791A1C" w:rsidRDefault="003A445E" w:rsidP="003A445E">
            <w:pPr>
              <w:jc w:val="center"/>
              <w:rPr>
                <w:ins w:id="2709" w:author="Drahomíra Pavelková" w:date="2019-09-04T19:15:00Z"/>
                <w:rFonts w:asciiTheme="minorHAnsi" w:hAnsiTheme="minorHAnsi" w:cstheme="minorHAnsi"/>
                <w:color w:val="000000"/>
              </w:rPr>
            </w:pPr>
            <w:ins w:id="2710" w:author="Drahomíra Pavelková" w:date="2019-09-04T19:16:00Z">
              <w:r>
                <w:rPr>
                  <w:rFonts w:asciiTheme="minorHAnsi" w:hAnsiTheme="minorHAnsi" w:cstheme="minorHAnsi"/>
                  <w:color w:val="000000"/>
                </w:rPr>
                <w:t>ZT</w:t>
              </w:r>
            </w:ins>
          </w:p>
        </w:tc>
      </w:tr>
      <w:tr w:rsidR="003A445E" w:rsidRPr="00791A1C" w:rsidTr="00791A1C">
        <w:trPr>
          <w:jc w:val="center"/>
        </w:trPr>
        <w:tc>
          <w:tcPr>
            <w:tcW w:w="2370" w:type="dxa"/>
            <w:tcBorders>
              <w:left w:val="single" w:sz="12" w:space="0" w:color="auto"/>
            </w:tcBorders>
          </w:tcPr>
          <w:p w:rsidR="003A445E" w:rsidRPr="00791A1C" w:rsidRDefault="003A445E" w:rsidP="003A445E">
            <w:pPr>
              <w:rPr>
                <w:rFonts w:asciiTheme="minorHAnsi" w:hAnsiTheme="minorHAnsi" w:cstheme="minorHAnsi"/>
                <w:b/>
                <w:color w:val="000000"/>
              </w:rPr>
            </w:pPr>
            <w:r w:rsidRPr="00791A1C">
              <w:rPr>
                <w:rFonts w:asciiTheme="minorHAnsi" w:hAnsiTheme="minorHAnsi" w:cstheme="minorHAnsi"/>
                <w:b/>
                <w:color w:val="000000"/>
              </w:rPr>
              <w:t>Finanční účetnictví I</w:t>
            </w:r>
          </w:p>
        </w:tc>
        <w:tc>
          <w:tcPr>
            <w:tcW w:w="857"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26-26-0</w:t>
            </w:r>
          </w:p>
        </w:tc>
        <w:tc>
          <w:tcPr>
            <w:tcW w:w="850"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5</w:t>
            </w:r>
          </w:p>
        </w:tc>
        <w:tc>
          <w:tcPr>
            <w:tcW w:w="2722" w:type="dxa"/>
          </w:tcPr>
          <w:p w:rsidR="00054E6F" w:rsidRPr="0019470A" w:rsidRDefault="00054E6F" w:rsidP="00054E6F">
            <w:pPr>
              <w:jc w:val="both"/>
              <w:rPr>
                <w:ins w:id="2711" w:author="Pavla Trefilová" w:date="2019-09-11T15:42:00Z"/>
                <w:rFonts w:asciiTheme="minorHAnsi" w:hAnsiTheme="minorHAnsi" w:cstheme="minorHAnsi"/>
                <w:b/>
                <w:color w:val="000000" w:themeColor="text1"/>
              </w:rPr>
            </w:pPr>
            <w:ins w:id="2712" w:author="Pavla Trefilová" w:date="2019-09-11T15:42:00Z">
              <w:r w:rsidRPr="0019470A">
                <w:rPr>
                  <w:rFonts w:asciiTheme="minorHAnsi" w:hAnsiTheme="minorHAnsi" w:cstheme="minorHAnsi"/>
                  <w:b/>
                  <w:color w:val="000000" w:themeColor="text1"/>
                </w:rPr>
                <w:t xml:space="preserve">Ing. </w:t>
              </w:r>
              <w:r>
                <w:rPr>
                  <w:rFonts w:asciiTheme="minorHAnsi" w:hAnsiTheme="minorHAnsi" w:cstheme="minorHAnsi"/>
                  <w:b/>
                  <w:color w:val="000000" w:themeColor="text1"/>
                </w:rPr>
                <w:t xml:space="preserve">Milana </w:t>
              </w:r>
              <w:r w:rsidRPr="0019470A">
                <w:rPr>
                  <w:rFonts w:asciiTheme="minorHAnsi" w:hAnsiTheme="minorHAnsi" w:cstheme="minorHAnsi"/>
                  <w:b/>
                  <w:color w:val="000000" w:themeColor="text1"/>
                </w:rPr>
                <w:t>Otrusinová, Ph.D.</w:t>
              </w:r>
            </w:ins>
          </w:p>
          <w:p w:rsidR="00054E6F" w:rsidRPr="0019470A" w:rsidRDefault="00054E6F" w:rsidP="00054E6F">
            <w:pPr>
              <w:jc w:val="both"/>
              <w:rPr>
                <w:ins w:id="2713" w:author="Pavla Trefilová" w:date="2019-09-11T15:42:00Z"/>
                <w:rFonts w:asciiTheme="minorHAnsi" w:hAnsiTheme="minorHAnsi" w:cstheme="minorHAnsi"/>
                <w:color w:val="000000" w:themeColor="text1"/>
              </w:rPr>
            </w:pPr>
            <w:ins w:id="2714" w:author="Pavla Trefilová" w:date="2019-09-11T15:42:00Z">
              <w:r w:rsidRPr="0019470A">
                <w:rPr>
                  <w:rFonts w:asciiTheme="minorHAnsi" w:hAnsiTheme="minorHAnsi" w:cstheme="minorHAnsi"/>
                  <w:color w:val="000000" w:themeColor="text1"/>
                </w:rPr>
                <w:t xml:space="preserve">Otrusinová </w:t>
              </w:r>
              <w:r>
                <w:rPr>
                  <w:rFonts w:asciiTheme="minorHAnsi" w:hAnsiTheme="minorHAnsi" w:cstheme="minorHAnsi"/>
                  <w:color w:val="000000" w:themeColor="text1"/>
                </w:rPr>
                <w:t>(</w:t>
              </w:r>
              <w:r w:rsidRPr="0019470A">
                <w:rPr>
                  <w:rFonts w:asciiTheme="minorHAnsi" w:hAnsiTheme="minorHAnsi" w:cstheme="minorHAnsi"/>
                  <w:color w:val="000000" w:themeColor="text1"/>
                </w:rPr>
                <w:t>70%</w:t>
              </w:r>
              <w:r>
                <w:rPr>
                  <w:rFonts w:asciiTheme="minorHAnsi" w:hAnsiTheme="minorHAnsi" w:cstheme="minorHAnsi"/>
                  <w:color w:val="000000" w:themeColor="text1"/>
                </w:rPr>
                <w:t>)</w:t>
              </w:r>
            </w:ins>
          </w:p>
          <w:p w:rsidR="003A445E" w:rsidRPr="00791A1C" w:rsidDel="00054E6F" w:rsidRDefault="00054E6F" w:rsidP="00054E6F">
            <w:pPr>
              <w:jc w:val="both"/>
              <w:rPr>
                <w:del w:id="2715" w:author="Pavla Trefilová" w:date="2019-09-11T15:42:00Z"/>
                <w:rFonts w:asciiTheme="minorHAnsi" w:hAnsiTheme="minorHAnsi" w:cstheme="minorHAnsi"/>
                <w:b/>
                <w:color w:val="000000"/>
              </w:rPr>
            </w:pPr>
            <w:ins w:id="2716" w:author="Pavla Trefilová" w:date="2019-09-11T15:42:00Z">
              <w:r w:rsidRPr="0019470A">
                <w:rPr>
                  <w:rFonts w:asciiTheme="minorHAnsi" w:hAnsiTheme="minorHAnsi" w:cstheme="minorHAnsi"/>
                  <w:color w:val="000000" w:themeColor="text1"/>
                </w:rPr>
                <w:t xml:space="preserve">Svitáková </w:t>
              </w:r>
              <w:r>
                <w:rPr>
                  <w:rFonts w:asciiTheme="minorHAnsi" w:hAnsiTheme="minorHAnsi" w:cstheme="minorHAnsi"/>
                  <w:color w:val="000000" w:themeColor="text1"/>
                </w:rPr>
                <w:t>(</w:t>
              </w:r>
              <w:r w:rsidRPr="0019470A">
                <w:rPr>
                  <w:rFonts w:asciiTheme="minorHAnsi" w:hAnsiTheme="minorHAnsi" w:cstheme="minorHAnsi"/>
                  <w:color w:val="000000" w:themeColor="text1"/>
                </w:rPr>
                <w:t>30%</w:t>
              </w:r>
              <w:r>
                <w:rPr>
                  <w:rFonts w:asciiTheme="minorHAnsi" w:hAnsiTheme="minorHAnsi" w:cstheme="minorHAnsi"/>
                  <w:color w:val="000000" w:themeColor="text1"/>
                </w:rPr>
                <w:t>)</w:t>
              </w:r>
            </w:ins>
            <w:del w:id="2717" w:author="Pavla Trefilová" w:date="2019-09-11T15:42:00Z">
              <w:r w:rsidR="003A445E" w:rsidRPr="00791A1C" w:rsidDel="00054E6F">
                <w:rPr>
                  <w:rFonts w:asciiTheme="minorHAnsi" w:hAnsiTheme="minorHAnsi" w:cstheme="minorHAnsi"/>
                  <w:b/>
                  <w:color w:val="000000"/>
                </w:rPr>
                <w:delText>Ing. Otrusinová, Ph.D.</w:delText>
              </w:r>
            </w:del>
          </w:p>
          <w:p w:rsidR="003A445E" w:rsidRPr="00791A1C" w:rsidDel="00054E6F" w:rsidRDefault="003A445E" w:rsidP="003A445E">
            <w:pPr>
              <w:jc w:val="both"/>
              <w:rPr>
                <w:del w:id="2718" w:author="Pavla Trefilová" w:date="2019-09-11T15:42:00Z"/>
                <w:rFonts w:asciiTheme="minorHAnsi" w:hAnsiTheme="minorHAnsi" w:cstheme="minorHAnsi"/>
                <w:color w:val="000000"/>
              </w:rPr>
            </w:pPr>
            <w:del w:id="2719" w:author="Pavla Trefilová" w:date="2019-09-11T15:42:00Z">
              <w:r w:rsidRPr="00791A1C" w:rsidDel="00054E6F">
                <w:rPr>
                  <w:rFonts w:asciiTheme="minorHAnsi" w:hAnsiTheme="minorHAnsi" w:cstheme="minorHAnsi"/>
                  <w:color w:val="000000"/>
                </w:rPr>
                <w:delText>Otrusinová 70%</w:delText>
              </w:r>
            </w:del>
          </w:p>
          <w:p w:rsidR="003A445E" w:rsidRPr="00791A1C" w:rsidRDefault="003A445E" w:rsidP="003A445E">
            <w:pPr>
              <w:jc w:val="both"/>
              <w:rPr>
                <w:rFonts w:asciiTheme="minorHAnsi" w:hAnsiTheme="minorHAnsi" w:cstheme="minorHAnsi"/>
                <w:b/>
                <w:color w:val="000000"/>
              </w:rPr>
            </w:pPr>
            <w:del w:id="2720" w:author="Pavla Trefilová" w:date="2019-09-11T15:42:00Z">
              <w:r w:rsidRPr="00791A1C" w:rsidDel="00054E6F">
                <w:rPr>
                  <w:rFonts w:asciiTheme="minorHAnsi" w:hAnsiTheme="minorHAnsi" w:cstheme="minorHAnsi"/>
                  <w:color w:val="000000"/>
                </w:rPr>
                <w:delText>Svitáková 30%</w:delText>
              </w:r>
            </w:del>
          </w:p>
        </w:tc>
        <w:tc>
          <w:tcPr>
            <w:tcW w:w="963"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2/Z</w:t>
            </w:r>
          </w:p>
        </w:tc>
        <w:tc>
          <w:tcPr>
            <w:tcW w:w="814" w:type="dxa"/>
            <w:tcBorders>
              <w:right w:val="single" w:sz="12" w:space="0" w:color="auto"/>
            </w:tcBorders>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PZ</w:t>
            </w:r>
          </w:p>
        </w:tc>
      </w:tr>
      <w:tr w:rsidR="003A445E" w:rsidRPr="00791A1C" w:rsidDel="003A445E" w:rsidTr="00791A1C">
        <w:trPr>
          <w:jc w:val="center"/>
          <w:del w:id="2721" w:author="Drahomíra Pavelková" w:date="2019-09-04T19:10:00Z"/>
        </w:trPr>
        <w:tc>
          <w:tcPr>
            <w:tcW w:w="2370" w:type="dxa"/>
            <w:tcBorders>
              <w:left w:val="single" w:sz="12" w:space="0" w:color="auto"/>
            </w:tcBorders>
          </w:tcPr>
          <w:p w:rsidR="003A445E" w:rsidRPr="00791A1C" w:rsidDel="003A445E" w:rsidRDefault="003A445E" w:rsidP="003A445E">
            <w:pPr>
              <w:rPr>
                <w:del w:id="2722" w:author="Drahomíra Pavelková" w:date="2019-09-04T19:10:00Z"/>
                <w:rFonts w:asciiTheme="minorHAnsi" w:hAnsiTheme="minorHAnsi" w:cstheme="minorHAnsi"/>
                <w:b/>
                <w:color w:val="000000"/>
              </w:rPr>
            </w:pPr>
            <w:del w:id="2723" w:author="Drahomíra Pavelková" w:date="2019-09-04T19:10:00Z">
              <w:r w:rsidRPr="00791A1C" w:rsidDel="003A445E">
                <w:rPr>
                  <w:rFonts w:asciiTheme="minorHAnsi" w:hAnsiTheme="minorHAnsi" w:cstheme="minorHAnsi"/>
                  <w:b/>
                  <w:color w:val="000000"/>
                </w:rPr>
                <w:delText>Podniková ekonomika II</w:delText>
              </w:r>
            </w:del>
          </w:p>
          <w:p w:rsidR="003A445E" w:rsidRPr="00791A1C" w:rsidDel="003A445E" w:rsidRDefault="003A445E" w:rsidP="003A445E">
            <w:pPr>
              <w:rPr>
                <w:del w:id="2724" w:author="Drahomíra Pavelková" w:date="2019-09-04T19:10:00Z"/>
                <w:rFonts w:asciiTheme="minorHAnsi" w:hAnsiTheme="minorHAnsi" w:cstheme="minorHAnsi"/>
                <w:b/>
                <w:color w:val="000000"/>
              </w:rPr>
            </w:pPr>
          </w:p>
        </w:tc>
        <w:tc>
          <w:tcPr>
            <w:tcW w:w="857" w:type="dxa"/>
          </w:tcPr>
          <w:p w:rsidR="003A445E" w:rsidRPr="00791A1C" w:rsidDel="003A445E" w:rsidRDefault="003A445E" w:rsidP="003A445E">
            <w:pPr>
              <w:jc w:val="center"/>
              <w:rPr>
                <w:del w:id="2725" w:author="Drahomíra Pavelková" w:date="2019-09-04T19:10:00Z"/>
                <w:rFonts w:asciiTheme="minorHAnsi" w:hAnsiTheme="minorHAnsi" w:cstheme="minorHAnsi"/>
                <w:color w:val="000000"/>
              </w:rPr>
            </w:pPr>
            <w:del w:id="2726" w:author="Drahomíra Pavelková" w:date="2019-09-04T19:10:00Z">
              <w:r w:rsidRPr="00791A1C" w:rsidDel="003A445E">
                <w:rPr>
                  <w:rFonts w:asciiTheme="minorHAnsi" w:hAnsiTheme="minorHAnsi" w:cstheme="minorHAnsi"/>
                  <w:color w:val="000000"/>
                </w:rPr>
                <w:delText>26-0-26</w:delText>
              </w:r>
            </w:del>
          </w:p>
        </w:tc>
        <w:tc>
          <w:tcPr>
            <w:tcW w:w="850" w:type="dxa"/>
          </w:tcPr>
          <w:p w:rsidR="003A445E" w:rsidRPr="00791A1C" w:rsidDel="003A445E" w:rsidRDefault="003A445E" w:rsidP="003A445E">
            <w:pPr>
              <w:jc w:val="center"/>
              <w:rPr>
                <w:del w:id="2727" w:author="Drahomíra Pavelková" w:date="2019-09-04T19:10:00Z"/>
                <w:rFonts w:asciiTheme="minorHAnsi" w:hAnsiTheme="minorHAnsi" w:cstheme="minorHAnsi"/>
                <w:color w:val="000000"/>
              </w:rPr>
            </w:pPr>
            <w:del w:id="2728" w:author="Drahomíra Pavelková" w:date="2019-09-04T19:10:00Z">
              <w:r w:rsidRPr="00791A1C" w:rsidDel="003A445E">
                <w:rPr>
                  <w:rFonts w:asciiTheme="minorHAnsi" w:hAnsiTheme="minorHAnsi" w:cstheme="minorHAnsi"/>
                  <w:color w:val="000000"/>
                </w:rPr>
                <w:delText>zp, zk</w:delText>
              </w:r>
            </w:del>
          </w:p>
        </w:tc>
        <w:tc>
          <w:tcPr>
            <w:tcW w:w="709" w:type="dxa"/>
          </w:tcPr>
          <w:p w:rsidR="003A445E" w:rsidRPr="00791A1C" w:rsidDel="003A445E" w:rsidRDefault="003A445E" w:rsidP="003A445E">
            <w:pPr>
              <w:jc w:val="center"/>
              <w:rPr>
                <w:del w:id="2729" w:author="Drahomíra Pavelková" w:date="2019-09-04T19:10:00Z"/>
                <w:rFonts w:asciiTheme="minorHAnsi" w:hAnsiTheme="minorHAnsi" w:cstheme="minorHAnsi"/>
                <w:color w:val="000000"/>
              </w:rPr>
            </w:pPr>
            <w:del w:id="2730" w:author="Drahomíra Pavelková" w:date="2019-09-04T19:10:00Z">
              <w:r w:rsidRPr="00791A1C" w:rsidDel="003A445E">
                <w:rPr>
                  <w:rFonts w:asciiTheme="minorHAnsi" w:hAnsiTheme="minorHAnsi" w:cstheme="minorHAnsi"/>
                  <w:color w:val="000000"/>
                </w:rPr>
                <w:delText>6</w:delText>
              </w:r>
            </w:del>
          </w:p>
        </w:tc>
        <w:tc>
          <w:tcPr>
            <w:tcW w:w="2722" w:type="dxa"/>
          </w:tcPr>
          <w:p w:rsidR="003A445E" w:rsidRPr="00791A1C" w:rsidDel="003A445E" w:rsidRDefault="003A445E" w:rsidP="003A445E">
            <w:pPr>
              <w:jc w:val="both"/>
              <w:rPr>
                <w:del w:id="2731" w:author="Drahomíra Pavelková" w:date="2019-09-04T19:10:00Z"/>
                <w:rFonts w:asciiTheme="minorHAnsi" w:hAnsiTheme="minorHAnsi" w:cstheme="minorHAnsi"/>
                <w:b/>
                <w:color w:val="000000"/>
              </w:rPr>
            </w:pPr>
            <w:del w:id="2732" w:author="Drahomíra Pavelková" w:date="2019-09-04T19:10:00Z">
              <w:r w:rsidRPr="00791A1C" w:rsidDel="003A445E">
                <w:rPr>
                  <w:rFonts w:asciiTheme="minorHAnsi" w:hAnsiTheme="minorHAnsi" w:cstheme="minorHAnsi"/>
                  <w:b/>
                  <w:color w:val="000000"/>
                </w:rPr>
                <w:delText>Ing. Kozubíková, Ph.D.</w:delText>
              </w:r>
            </w:del>
          </w:p>
          <w:p w:rsidR="003A445E" w:rsidRPr="00791A1C" w:rsidDel="003A445E" w:rsidRDefault="003A445E" w:rsidP="003A445E">
            <w:pPr>
              <w:jc w:val="both"/>
              <w:rPr>
                <w:del w:id="2733" w:author="Drahomíra Pavelková" w:date="2019-09-04T19:10:00Z"/>
                <w:rFonts w:asciiTheme="minorHAnsi" w:hAnsiTheme="minorHAnsi" w:cstheme="minorHAnsi"/>
                <w:color w:val="000000"/>
              </w:rPr>
            </w:pPr>
            <w:del w:id="2734" w:author="Drahomíra Pavelková" w:date="2019-09-04T19:10:00Z">
              <w:r w:rsidRPr="00791A1C" w:rsidDel="003A445E">
                <w:rPr>
                  <w:rFonts w:asciiTheme="minorHAnsi" w:hAnsiTheme="minorHAnsi" w:cstheme="minorHAnsi"/>
                  <w:color w:val="000000"/>
                </w:rPr>
                <w:delText>Kozubíková 60%</w:delText>
              </w:r>
            </w:del>
          </w:p>
          <w:p w:rsidR="003A445E" w:rsidRPr="00791A1C" w:rsidDel="003A445E" w:rsidRDefault="003A445E" w:rsidP="003A445E">
            <w:pPr>
              <w:jc w:val="both"/>
              <w:rPr>
                <w:del w:id="2735" w:author="Drahomíra Pavelková" w:date="2019-09-04T19:10:00Z"/>
                <w:rFonts w:asciiTheme="minorHAnsi" w:hAnsiTheme="minorHAnsi" w:cstheme="minorHAnsi"/>
                <w:b/>
                <w:color w:val="000000"/>
              </w:rPr>
            </w:pPr>
            <w:del w:id="2736" w:author="Drahomíra Pavelková" w:date="2019-09-04T19:10:00Z">
              <w:r w:rsidRPr="00791A1C" w:rsidDel="003A445E">
                <w:rPr>
                  <w:rFonts w:asciiTheme="minorHAnsi" w:hAnsiTheme="minorHAnsi" w:cstheme="minorHAnsi"/>
                  <w:color w:val="000000"/>
                </w:rPr>
                <w:lastRenderedPageBreak/>
                <w:delText>Zámečník 40%</w:delText>
              </w:r>
            </w:del>
          </w:p>
        </w:tc>
        <w:tc>
          <w:tcPr>
            <w:tcW w:w="963" w:type="dxa"/>
          </w:tcPr>
          <w:p w:rsidR="003A445E" w:rsidRPr="00791A1C" w:rsidDel="003A445E" w:rsidRDefault="003A445E" w:rsidP="003A445E">
            <w:pPr>
              <w:jc w:val="center"/>
              <w:rPr>
                <w:del w:id="2737" w:author="Drahomíra Pavelková" w:date="2019-09-04T19:10:00Z"/>
                <w:rFonts w:asciiTheme="minorHAnsi" w:hAnsiTheme="minorHAnsi" w:cstheme="minorHAnsi"/>
                <w:color w:val="000000"/>
              </w:rPr>
            </w:pPr>
            <w:del w:id="2738" w:author="Drahomíra Pavelková" w:date="2019-09-04T19:10:00Z">
              <w:r w:rsidRPr="00791A1C" w:rsidDel="003A445E">
                <w:rPr>
                  <w:rFonts w:asciiTheme="minorHAnsi" w:hAnsiTheme="minorHAnsi" w:cstheme="minorHAnsi"/>
                  <w:color w:val="000000"/>
                </w:rPr>
                <w:lastRenderedPageBreak/>
                <w:delText>2/Z</w:delText>
              </w:r>
            </w:del>
          </w:p>
        </w:tc>
        <w:tc>
          <w:tcPr>
            <w:tcW w:w="814" w:type="dxa"/>
            <w:tcBorders>
              <w:right w:val="single" w:sz="12" w:space="0" w:color="auto"/>
            </w:tcBorders>
          </w:tcPr>
          <w:p w:rsidR="003A445E" w:rsidRPr="00791A1C" w:rsidDel="003A445E" w:rsidRDefault="003A445E" w:rsidP="003A445E">
            <w:pPr>
              <w:jc w:val="center"/>
              <w:rPr>
                <w:del w:id="2739" w:author="Drahomíra Pavelková" w:date="2019-09-04T19:10:00Z"/>
                <w:rFonts w:asciiTheme="minorHAnsi" w:hAnsiTheme="minorHAnsi" w:cstheme="minorHAnsi"/>
                <w:color w:val="000000"/>
              </w:rPr>
            </w:pPr>
            <w:del w:id="2740" w:author="Drahomíra Pavelková" w:date="2019-09-04T19:10:00Z">
              <w:r w:rsidRPr="00791A1C" w:rsidDel="003A445E">
                <w:rPr>
                  <w:rFonts w:asciiTheme="minorHAnsi" w:hAnsiTheme="minorHAnsi" w:cstheme="minorHAnsi"/>
                  <w:color w:val="000000"/>
                </w:rPr>
                <w:delText>ZT</w:delText>
              </w:r>
            </w:del>
          </w:p>
        </w:tc>
      </w:tr>
      <w:tr w:rsidR="003A445E" w:rsidRPr="00791A1C" w:rsidTr="00791A1C">
        <w:trPr>
          <w:jc w:val="center"/>
        </w:trPr>
        <w:tc>
          <w:tcPr>
            <w:tcW w:w="2370" w:type="dxa"/>
            <w:tcBorders>
              <w:left w:val="single" w:sz="12" w:space="0" w:color="auto"/>
            </w:tcBorders>
          </w:tcPr>
          <w:p w:rsidR="003A445E" w:rsidRPr="00791A1C" w:rsidRDefault="003A445E" w:rsidP="003A445E">
            <w:pPr>
              <w:rPr>
                <w:rFonts w:asciiTheme="minorHAnsi" w:hAnsiTheme="minorHAnsi" w:cstheme="minorHAnsi"/>
                <w:b/>
                <w:color w:val="000000"/>
              </w:rPr>
            </w:pPr>
            <w:r w:rsidRPr="00791A1C">
              <w:rPr>
                <w:rFonts w:asciiTheme="minorHAnsi" w:hAnsiTheme="minorHAnsi" w:cstheme="minorHAnsi"/>
                <w:b/>
                <w:color w:val="000000"/>
              </w:rPr>
              <w:t xml:space="preserve">Finanční trhy </w:t>
            </w:r>
          </w:p>
          <w:p w:rsidR="003A445E" w:rsidRPr="00791A1C" w:rsidRDefault="003A445E" w:rsidP="003A445E">
            <w:pPr>
              <w:rPr>
                <w:rFonts w:asciiTheme="minorHAnsi" w:hAnsiTheme="minorHAnsi" w:cstheme="minorHAnsi"/>
                <w:b/>
                <w:color w:val="000000"/>
              </w:rPr>
            </w:pPr>
          </w:p>
        </w:tc>
        <w:tc>
          <w:tcPr>
            <w:tcW w:w="857"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13-13-0</w:t>
            </w:r>
          </w:p>
        </w:tc>
        <w:tc>
          <w:tcPr>
            <w:tcW w:w="850"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klz</w:t>
            </w:r>
          </w:p>
        </w:tc>
        <w:tc>
          <w:tcPr>
            <w:tcW w:w="709"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3</w:t>
            </w:r>
          </w:p>
        </w:tc>
        <w:tc>
          <w:tcPr>
            <w:tcW w:w="2722" w:type="dxa"/>
          </w:tcPr>
          <w:p w:rsidR="00054E6F" w:rsidRPr="0019470A" w:rsidRDefault="00054E6F" w:rsidP="00054E6F">
            <w:pPr>
              <w:jc w:val="both"/>
              <w:rPr>
                <w:ins w:id="2741" w:author="Pavla Trefilová" w:date="2019-09-11T15:42:00Z"/>
                <w:rFonts w:asciiTheme="minorHAnsi" w:hAnsiTheme="minorHAnsi" w:cstheme="minorHAnsi"/>
                <w:b/>
                <w:color w:val="000000" w:themeColor="text1"/>
              </w:rPr>
            </w:pPr>
            <w:ins w:id="2742" w:author="Pavla Trefilová" w:date="2019-09-11T15:42:00Z">
              <w:r w:rsidRPr="0019470A">
                <w:rPr>
                  <w:rFonts w:asciiTheme="minorHAnsi" w:hAnsiTheme="minorHAnsi" w:cstheme="minorHAnsi"/>
                  <w:b/>
                  <w:color w:val="000000" w:themeColor="text1"/>
                </w:rPr>
                <w:t xml:space="preserve">Ing. </w:t>
              </w:r>
              <w:r>
                <w:rPr>
                  <w:rFonts w:asciiTheme="minorHAnsi" w:hAnsiTheme="minorHAnsi" w:cstheme="minorHAnsi"/>
                  <w:b/>
                  <w:color w:val="000000" w:themeColor="text1"/>
                </w:rPr>
                <w:t xml:space="preserve">Jana </w:t>
              </w:r>
              <w:r w:rsidRPr="0019470A">
                <w:rPr>
                  <w:rFonts w:asciiTheme="minorHAnsi" w:hAnsiTheme="minorHAnsi" w:cstheme="minorHAnsi"/>
                  <w:b/>
                  <w:color w:val="000000" w:themeColor="text1"/>
                </w:rPr>
                <w:t>Vychytilová, Ph.D.</w:t>
              </w:r>
            </w:ins>
          </w:p>
          <w:p w:rsidR="00054E6F" w:rsidRPr="0019470A" w:rsidRDefault="00054E6F" w:rsidP="00054E6F">
            <w:pPr>
              <w:jc w:val="both"/>
              <w:rPr>
                <w:ins w:id="2743" w:author="Pavla Trefilová" w:date="2019-09-11T15:42:00Z"/>
                <w:rFonts w:asciiTheme="minorHAnsi" w:hAnsiTheme="minorHAnsi" w:cstheme="minorHAnsi"/>
                <w:color w:val="000000" w:themeColor="text1"/>
              </w:rPr>
            </w:pPr>
            <w:ins w:id="2744" w:author="Pavla Trefilová" w:date="2019-09-11T15:42:00Z">
              <w:r w:rsidRPr="0019470A">
                <w:rPr>
                  <w:rFonts w:asciiTheme="minorHAnsi" w:hAnsiTheme="minorHAnsi" w:cstheme="minorHAnsi"/>
                  <w:color w:val="000000" w:themeColor="text1"/>
                </w:rPr>
                <w:t xml:space="preserve">Vychytilová </w:t>
              </w:r>
              <w:r>
                <w:rPr>
                  <w:rFonts w:asciiTheme="minorHAnsi" w:hAnsiTheme="minorHAnsi" w:cstheme="minorHAnsi"/>
                  <w:color w:val="000000" w:themeColor="text1"/>
                </w:rPr>
                <w:t>(</w:t>
              </w:r>
              <w:r w:rsidRPr="0019470A">
                <w:rPr>
                  <w:rFonts w:asciiTheme="minorHAnsi" w:hAnsiTheme="minorHAnsi" w:cstheme="minorHAnsi"/>
                  <w:color w:val="000000" w:themeColor="text1"/>
                </w:rPr>
                <w:t>80%</w:t>
              </w:r>
              <w:r>
                <w:rPr>
                  <w:rFonts w:asciiTheme="minorHAnsi" w:hAnsiTheme="minorHAnsi" w:cstheme="minorHAnsi"/>
                  <w:color w:val="000000" w:themeColor="text1"/>
                </w:rPr>
                <w:t>)</w:t>
              </w:r>
            </w:ins>
          </w:p>
          <w:p w:rsidR="003A445E" w:rsidRPr="00791A1C" w:rsidDel="00054E6F" w:rsidRDefault="00054E6F" w:rsidP="00054E6F">
            <w:pPr>
              <w:jc w:val="both"/>
              <w:rPr>
                <w:del w:id="2745" w:author="Pavla Trefilová" w:date="2019-09-11T15:42:00Z"/>
                <w:rFonts w:asciiTheme="minorHAnsi" w:hAnsiTheme="minorHAnsi" w:cstheme="minorHAnsi"/>
                <w:b/>
                <w:color w:val="000000"/>
              </w:rPr>
            </w:pPr>
            <w:ins w:id="2746" w:author="Pavla Trefilová" w:date="2019-09-11T15:42:00Z">
              <w:r w:rsidRPr="0019470A">
                <w:rPr>
                  <w:rFonts w:asciiTheme="minorHAnsi" w:hAnsiTheme="minorHAnsi" w:cstheme="minorHAnsi"/>
                  <w:color w:val="000000" w:themeColor="text1"/>
                </w:rPr>
                <w:t xml:space="preserve">Lapčík </w:t>
              </w:r>
              <w:r>
                <w:rPr>
                  <w:rFonts w:asciiTheme="minorHAnsi" w:hAnsiTheme="minorHAnsi" w:cstheme="minorHAnsi"/>
                  <w:color w:val="000000" w:themeColor="text1"/>
                </w:rPr>
                <w:t>(</w:t>
              </w:r>
              <w:r w:rsidRPr="0019470A">
                <w:rPr>
                  <w:rFonts w:asciiTheme="minorHAnsi" w:hAnsiTheme="minorHAnsi" w:cstheme="minorHAnsi"/>
                  <w:color w:val="000000" w:themeColor="text1"/>
                </w:rPr>
                <w:t>20%</w:t>
              </w:r>
              <w:r>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ins>
            <w:del w:id="2747" w:author="Pavla Trefilová" w:date="2019-09-11T15:42:00Z">
              <w:r w:rsidR="003A445E" w:rsidRPr="00791A1C" w:rsidDel="00054E6F">
                <w:rPr>
                  <w:rFonts w:asciiTheme="minorHAnsi" w:hAnsiTheme="minorHAnsi" w:cstheme="minorHAnsi"/>
                  <w:b/>
                  <w:color w:val="000000"/>
                </w:rPr>
                <w:delText>Ing. Vychytilová, Ph.D.</w:delText>
              </w:r>
            </w:del>
          </w:p>
          <w:p w:rsidR="003A445E" w:rsidRPr="00791A1C" w:rsidDel="00054E6F" w:rsidRDefault="003A445E" w:rsidP="003A445E">
            <w:pPr>
              <w:jc w:val="both"/>
              <w:rPr>
                <w:del w:id="2748" w:author="Pavla Trefilová" w:date="2019-09-11T15:42:00Z"/>
                <w:rFonts w:asciiTheme="minorHAnsi" w:hAnsiTheme="minorHAnsi" w:cstheme="minorHAnsi"/>
                <w:color w:val="000000"/>
              </w:rPr>
            </w:pPr>
            <w:del w:id="2749" w:author="Pavla Trefilová" w:date="2019-09-11T15:42:00Z">
              <w:r w:rsidRPr="00791A1C" w:rsidDel="00054E6F">
                <w:rPr>
                  <w:rFonts w:asciiTheme="minorHAnsi" w:hAnsiTheme="minorHAnsi" w:cstheme="minorHAnsi"/>
                  <w:color w:val="000000"/>
                </w:rPr>
                <w:delText>Vychytilová 80%</w:delText>
              </w:r>
            </w:del>
          </w:p>
          <w:p w:rsidR="003A445E" w:rsidRPr="00791A1C" w:rsidRDefault="003A445E" w:rsidP="003A445E">
            <w:pPr>
              <w:jc w:val="both"/>
              <w:rPr>
                <w:rFonts w:asciiTheme="minorHAnsi" w:hAnsiTheme="minorHAnsi" w:cstheme="minorHAnsi"/>
                <w:color w:val="000000"/>
              </w:rPr>
            </w:pPr>
            <w:del w:id="2750" w:author="Pavla Trefilová" w:date="2019-09-11T15:42:00Z">
              <w:r w:rsidRPr="00791A1C" w:rsidDel="00054E6F">
                <w:rPr>
                  <w:rFonts w:asciiTheme="minorHAnsi" w:hAnsiTheme="minorHAnsi" w:cstheme="minorHAnsi"/>
                  <w:color w:val="000000"/>
                </w:rPr>
                <w:delText>Lapčík 20% (ext)</w:delText>
              </w:r>
            </w:del>
          </w:p>
        </w:tc>
        <w:tc>
          <w:tcPr>
            <w:tcW w:w="963"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2/Z</w:t>
            </w:r>
          </w:p>
        </w:tc>
        <w:tc>
          <w:tcPr>
            <w:tcW w:w="814" w:type="dxa"/>
            <w:tcBorders>
              <w:right w:val="single" w:sz="12" w:space="0" w:color="auto"/>
            </w:tcBorders>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PZ</w:t>
            </w:r>
          </w:p>
        </w:tc>
      </w:tr>
      <w:tr w:rsidR="00054E6F" w:rsidRPr="00791A1C" w:rsidTr="00791A1C">
        <w:trPr>
          <w:jc w:val="center"/>
        </w:trPr>
        <w:tc>
          <w:tcPr>
            <w:tcW w:w="2370" w:type="dxa"/>
            <w:tcBorders>
              <w:left w:val="single" w:sz="12" w:space="0" w:color="auto"/>
            </w:tcBorders>
          </w:tcPr>
          <w:p w:rsidR="00054E6F" w:rsidRPr="00791A1C" w:rsidRDefault="00054E6F" w:rsidP="00054E6F">
            <w:pPr>
              <w:rPr>
                <w:rFonts w:asciiTheme="minorHAnsi" w:hAnsiTheme="minorHAnsi" w:cstheme="minorHAnsi"/>
                <w:b/>
                <w:color w:val="000000"/>
              </w:rPr>
            </w:pPr>
            <w:r w:rsidRPr="00791A1C">
              <w:rPr>
                <w:rFonts w:asciiTheme="minorHAnsi" w:hAnsiTheme="minorHAnsi" w:cstheme="minorHAnsi"/>
                <w:b/>
                <w:color w:val="000000"/>
              </w:rPr>
              <w:t>Úvod do finančních technologií</w:t>
            </w:r>
          </w:p>
        </w:tc>
        <w:tc>
          <w:tcPr>
            <w:tcW w:w="857"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26-0-13</w:t>
            </w:r>
          </w:p>
        </w:tc>
        <w:tc>
          <w:tcPr>
            <w:tcW w:w="850"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5</w:t>
            </w:r>
          </w:p>
        </w:tc>
        <w:tc>
          <w:tcPr>
            <w:tcW w:w="2722" w:type="dxa"/>
          </w:tcPr>
          <w:p w:rsidR="00054E6F" w:rsidRPr="0019470A" w:rsidRDefault="00054E6F" w:rsidP="00054E6F">
            <w:pPr>
              <w:rPr>
                <w:ins w:id="2751" w:author="Pavla Trefilová" w:date="2019-09-11T15:42:00Z"/>
                <w:rFonts w:asciiTheme="minorHAnsi" w:hAnsiTheme="minorHAnsi" w:cstheme="minorHAnsi"/>
                <w:b/>
                <w:color w:val="000000" w:themeColor="text1"/>
              </w:rPr>
            </w:pPr>
            <w:ins w:id="2752" w:author="Pavla Trefilová" w:date="2019-09-11T15:42:00Z">
              <w:r w:rsidRPr="0019470A">
                <w:rPr>
                  <w:rFonts w:asciiTheme="minorHAnsi" w:hAnsiTheme="minorHAnsi" w:cstheme="minorHAnsi"/>
                  <w:b/>
                  <w:color w:val="000000" w:themeColor="text1"/>
                </w:rPr>
                <w:t xml:space="preserve">Ing. </w:t>
              </w:r>
              <w:r>
                <w:rPr>
                  <w:rFonts w:asciiTheme="minorHAnsi" w:hAnsiTheme="minorHAnsi" w:cstheme="minorHAnsi"/>
                  <w:b/>
                  <w:color w:val="000000" w:themeColor="text1"/>
                </w:rPr>
                <w:t xml:space="preserve">Mojmír </w:t>
              </w:r>
              <w:r w:rsidRPr="0019470A">
                <w:rPr>
                  <w:rFonts w:asciiTheme="minorHAnsi" w:hAnsiTheme="minorHAnsi" w:cstheme="minorHAnsi"/>
                  <w:b/>
                  <w:color w:val="000000" w:themeColor="text1"/>
                </w:rPr>
                <w:t xml:space="preserve">Hampl, Ph.D. </w:t>
              </w:r>
            </w:ins>
          </w:p>
          <w:p w:rsidR="00054E6F" w:rsidRPr="0019470A" w:rsidRDefault="00054E6F" w:rsidP="00054E6F">
            <w:pPr>
              <w:rPr>
                <w:ins w:id="2753" w:author="Pavla Trefilová" w:date="2019-09-11T15:42:00Z"/>
                <w:rFonts w:asciiTheme="minorHAnsi" w:hAnsiTheme="minorHAnsi" w:cstheme="minorHAnsi"/>
                <w:color w:val="000000" w:themeColor="text1"/>
              </w:rPr>
            </w:pPr>
            <w:ins w:id="2754" w:author="Pavla Trefilová" w:date="2019-09-11T15:42:00Z">
              <w:r w:rsidRPr="0019470A">
                <w:rPr>
                  <w:rFonts w:asciiTheme="minorHAnsi" w:hAnsiTheme="minorHAnsi" w:cstheme="minorHAnsi"/>
                  <w:color w:val="000000" w:themeColor="text1"/>
                </w:rPr>
                <w:t xml:space="preserve">Hampl </w:t>
              </w:r>
              <w:r>
                <w:rPr>
                  <w:rFonts w:asciiTheme="minorHAnsi" w:hAnsiTheme="minorHAnsi" w:cstheme="minorHAnsi"/>
                  <w:color w:val="000000" w:themeColor="text1"/>
                </w:rPr>
                <w:t>(</w:t>
              </w:r>
              <w:r w:rsidRPr="0019470A">
                <w:rPr>
                  <w:rFonts w:asciiTheme="minorHAnsi" w:hAnsiTheme="minorHAnsi" w:cstheme="minorHAnsi"/>
                  <w:color w:val="000000" w:themeColor="text1"/>
                </w:rPr>
                <w:t>45%</w:t>
              </w:r>
              <w:r>
                <w:rPr>
                  <w:rFonts w:asciiTheme="minorHAnsi" w:hAnsiTheme="minorHAnsi" w:cstheme="minorHAnsi"/>
                  <w:color w:val="000000" w:themeColor="text1"/>
                </w:rPr>
                <w:t>)</w:t>
              </w:r>
            </w:ins>
          </w:p>
          <w:p w:rsidR="00054E6F" w:rsidRPr="0019470A" w:rsidRDefault="00054E6F" w:rsidP="00054E6F">
            <w:pPr>
              <w:rPr>
                <w:ins w:id="2755" w:author="Pavla Trefilová" w:date="2019-09-11T15:42:00Z"/>
                <w:rFonts w:asciiTheme="minorHAnsi" w:hAnsiTheme="minorHAnsi" w:cstheme="minorHAnsi"/>
                <w:color w:val="000000" w:themeColor="text1"/>
              </w:rPr>
            </w:pPr>
            <w:ins w:id="2756" w:author="Pavla Trefilová" w:date="2019-09-11T15:42:00Z">
              <w:r w:rsidRPr="0019470A">
                <w:rPr>
                  <w:rFonts w:asciiTheme="minorHAnsi" w:hAnsiTheme="minorHAnsi" w:cstheme="minorHAnsi"/>
                  <w:color w:val="000000" w:themeColor="text1"/>
                </w:rPr>
                <w:t xml:space="preserve">Homolka </w:t>
              </w:r>
              <w:r>
                <w:rPr>
                  <w:rFonts w:asciiTheme="minorHAnsi" w:hAnsiTheme="minorHAnsi" w:cstheme="minorHAnsi"/>
                  <w:color w:val="000000" w:themeColor="text1"/>
                </w:rPr>
                <w:t>(</w:t>
              </w:r>
              <w:r w:rsidRPr="0019470A">
                <w:rPr>
                  <w:rFonts w:asciiTheme="minorHAnsi" w:hAnsiTheme="minorHAnsi" w:cstheme="minorHAnsi"/>
                  <w:color w:val="000000" w:themeColor="text1"/>
                </w:rPr>
                <w:t>30%</w:t>
              </w:r>
              <w:r>
                <w:rPr>
                  <w:rFonts w:asciiTheme="minorHAnsi" w:hAnsiTheme="minorHAnsi" w:cstheme="minorHAnsi"/>
                  <w:color w:val="000000" w:themeColor="text1"/>
                </w:rPr>
                <w:t>)</w:t>
              </w:r>
            </w:ins>
          </w:p>
          <w:p w:rsidR="00054E6F" w:rsidRPr="0019470A" w:rsidRDefault="00054E6F" w:rsidP="00054E6F">
            <w:pPr>
              <w:rPr>
                <w:ins w:id="2757" w:author="Pavla Trefilová" w:date="2019-09-11T15:42:00Z"/>
                <w:rFonts w:asciiTheme="minorHAnsi" w:hAnsiTheme="minorHAnsi" w:cstheme="minorHAnsi"/>
                <w:color w:val="000000" w:themeColor="text1"/>
              </w:rPr>
            </w:pPr>
            <w:ins w:id="2758" w:author="Pavla Trefilová" w:date="2019-09-11T15:42:00Z">
              <w:r w:rsidRPr="0019470A">
                <w:rPr>
                  <w:rFonts w:asciiTheme="minorHAnsi" w:hAnsiTheme="minorHAnsi" w:cstheme="minorHAnsi"/>
                  <w:color w:val="000000" w:themeColor="text1"/>
                </w:rPr>
                <w:t>Staszki</w:t>
              </w:r>
              <w:r>
                <w:rPr>
                  <w:rFonts w:asciiTheme="minorHAnsi" w:hAnsiTheme="minorHAnsi" w:cstheme="minorHAnsi"/>
                  <w:color w:val="000000" w:themeColor="text1"/>
                </w:rPr>
                <w:t>e</w:t>
              </w:r>
              <w:r w:rsidRPr="0019470A">
                <w:rPr>
                  <w:rFonts w:asciiTheme="minorHAnsi" w:hAnsiTheme="minorHAnsi" w:cstheme="minorHAnsi"/>
                  <w:color w:val="000000" w:themeColor="text1"/>
                </w:rPr>
                <w:t xml:space="preserve">wicz </w:t>
              </w:r>
              <w:r>
                <w:rPr>
                  <w:rFonts w:asciiTheme="minorHAnsi" w:hAnsiTheme="minorHAnsi" w:cstheme="minorHAnsi"/>
                  <w:color w:val="000000" w:themeColor="text1"/>
                </w:rPr>
                <w:t>(</w:t>
              </w:r>
              <w:r w:rsidRPr="0019470A">
                <w:rPr>
                  <w:rFonts w:asciiTheme="minorHAnsi" w:hAnsiTheme="minorHAnsi" w:cstheme="minorHAnsi"/>
                  <w:color w:val="000000" w:themeColor="text1"/>
                </w:rPr>
                <w:t>15%</w:t>
              </w:r>
              <w:r>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ins>
          </w:p>
          <w:p w:rsidR="00054E6F" w:rsidRPr="00791A1C" w:rsidDel="006F2EB6" w:rsidRDefault="00054E6F" w:rsidP="00054E6F">
            <w:pPr>
              <w:rPr>
                <w:del w:id="2759" w:author="Pavla Trefilová" w:date="2019-09-11T15:42:00Z"/>
                <w:rFonts w:asciiTheme="minorHAnsi" w:hAnsiTheme="minorHAnsi" w:cstheme="minorHAnsi"/>
                <w:b/>
                <w:color w:val="000000"/>
              </w:rPr>
            </w:pPr>
            <w:ins w:id="2760" w:author="Pavla Trefilová" w:date="2019-09-11T15:42:00Z">
              <w:r w:rsidRPr="0019470A">
                <w:rPr>
                  <w:rFonts w:asciiTheme="minorHAnsi" w:hAnsiTheme="minorHAnsi" w:cstheme="minorHAnsi"/>
                  <w:color w:val="000000" w:themeColor="text1"/>
                </w:rPr>
                <w:t xml:space="preserve">Stroukal </w:t>
              </w:r>
              <w:r>
                <w:rPr>
                  <w:rFonts w:asciiTheme="minorHAnsi" w:hAnsiTheme="minorHAnsi" w:cstheme="minorHAnsi"/>
                  <w:color w:val="000000" w:themeColor="text1"/>
                </w:rPr>
                <w:t>(</w:t>
              </w:r>
              <w:r w:rsidRPr="0019470A">
                <w:rPr>
                  <w:rFonts w:asciiTheme="minorHAnsi" w:hAnsiTheme="minorHAnsi" w:cstheme="minorHAnsi"/>
                  <w:color w:val="000000" w:themeColor="text1"/>
                </w:rPr>
                <w:t>10%</w:t>
              </w:r>
              <w:r>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ins>
            <w:del w:id="2761" w:author="Pavla Trefilová" w:date="2019-09-11T15:42:00Z">
              <w:r w:rsidRPr="00791A1C" w:rsidDel="006F2EB6">
                <w:rPr>
                  <w:rFonts w:asciiTheme="minorHAnsi" w:hAnsiTheme="minorHAnsi" w:cstheme="minorHAnsi"/>
                  <w:b/>
                  <w:color w:val="000000"/>
                </w:rPr>
                <w:delText xml:space="preserve">Ing. Hampl, Ph.D. </w:delText>
              </w:r>
            </w:del>
          </w:p>
          <w:p w:rsidR="00054E6F" w:rsidRPr="00791A1C" w:rsidDel="006F2EB6" w:rsidRDefault="00054E6F" w:rsidP="00054E6F">
            <w:pPr>
              <w:rPr>
                <w:del w:id="2762" w:author="Pavla Trefilová" w:date="2019-09-11T15:42:00Z"/>
                <w:rFonts w:asciiTheme="minorHAnsi" w:hAnsiTheme="minorHAnsi" w:cstheme="minorHAnsi"/>
                <w:color w:val="000000"/>
              </w:rPr>
            </w:pPr>
            <w:del w:id="2763" w:author="Pavla Trefilová" w:date="2019-09-11T15:42:00Z">
              <w:r w:rsidRPr="00791A1C" w:rsidDel="006F2EB6">
                <w:rPr>
                  <w:rFonts w:asciiTheme="minorHAnsi" w:hAnsiTheme="minorHAnsi" w:cstheme="minorHAnsi"/>
                  <w:color w:val="000000"/>
                </w:rPr>
                <w:delText>Hampl 45%</w:delText>
              </w:r>
            </w:del>
          </w:p>
          <w:p w:rsidR="00054E6F" w:rsidRPr="00791A1C" w:rsidDel="006F2EB6" w:rsidRDefault="00054E6F" w:rsidP="00054E6F">
            <w:pPr>
              <w:rPr>
                <w:del w:id="2764" w:author="Pavla Trefilová" w:date="2019-09-11T15:42:00Z"/>
                <w:rFonts w:asciiTheme="minorHAnsi" w:hAnsiTheme="minorHAnsi" w:cstheme="minorHAnsi"/>
                <w:color w:val="000000"/>
              </w:rPr>
            </w:pPr>
            <w:del w:id="2765" w:author="Pavla Trefilová" w:date="2019-09-11T15:42:00Z">
              <w:r w:rsidRPr="00791A1C" w:rsidDel="006F2EB6">
                <w:rPr>
                  <w:rFonts w:asciiTheme="minorHAnsi" w:hAnsiTheme="minorHAnsi" w:cstheme="minorHAnsi"/>
                  <w:color w:val="000000"/>
                </w:rPr>
                <w:delText>Homolka 30%</w:delText>
              </w:r>
            </w:del>
          </w:p>
          <w:p w:rsidR="00054E6F" w:rsidRPr="00791A1C" w:rsidDel="006F2EB6" w:rsidRDefault="00054E6F" w:rsidP="00054E6F">
            <w:pPr>
              <w:rPr>
                <w:del w:id="2766" w:author="Pavla Trefilová" w:date="2019-09-11T15:42:00Z"/>
                <w:rFonts w:asciiTheme="minorHAnsi" w:hAnsiTheme="minorHAnsi" w:cstheme="minorHAnsi"/>
                <w:color w:val="000000"/>
              </w:rPr>
            </w:pPr>
            <w:del w:id="2767" w:author="Pavla Trefilová" w:date="2019-09-11T15:42:00Z">
              <w:r w:rsidRPr="00791A1C" w:rsidDel="006F2EB6">
                <w:rPr>
                  <w:rFonts w:asciiTheme="minorHAnsi" w:hAnsiTheme="minorHAnsi" w:cstheme="minorHAnsi"/>
                  <w:color w:val="000000"/>
                </w:rPr>
                <w:delText>Staszki</w:delText>
              </w:r>
              <w:r w:rsidDel="006F2EB6">
                <w:rPr>
                  <w:rFonts w:asciiTheme="minorHAnsi" w:hAnsiTheme="minorHAnsi" w:cstheme="minorHAnsi"/>
                  <w:color w:val="000000"/>
                </w:rPr>
                <w:delText>e</w:delText>
              </w:r>
              <w:r w:rsidRPr="00791A1C" w:rsidDel="006F2EB6">
                <w:rPr>
                  <w:rFonts w:asciiTheme="minorHAnsi" w:hAnsiTheme="minorHAnsi" w:cstheme="minorHAnsi"/>
                  <w:color w:val="000000"/>
                </w:rPr>
                <w:delText>wicz 15% (ext)</w:delText>
              </w:r>
            </w:del>
          </w:p>
          <w:p w:rsidR="00054E6F" w:rsidRPr="00791A1C" w:rsidRDefault="00054E6F" w:rsidP="00054E6F">
            <w:pPr>
              <w:rPr>
                <w:rFonts w:asciiTheme="minorHAnsi" w:hAnsiTheme="minorHAnsi" w:cstheme="minorHAnsi"/>
                <w:b/>
                <w:color w:val="000000"/>
              </w:rPr>
            </w:pPr>
            <w:del w:id="2768" w:author="Pavla Trefilová" w:date="2019-09-11T15:42:00Z">
              <w:r w:rsidRPr="00791A1C" w:rsidDel="006F2EB6">
                <w:rPr>
                  <w:rFonts w:asciiTheme="minorHAnsi" w:hAnsiTheme="minorHAnsi" w:cstheme="minorHAnsi"/>
                  <w:color w:val="000000"/>
                </w:rPr>
                <w:delText>Stroukal 10% (ext)</w:delText>
              </w:r>
            </w:del>
          </w:p>
        </w:tc>
        <w:tc>
          <w:tcPr>
            <w:tcW w:w="963"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2/L</w:t>
            </w:r>
          </w:p>
        </w:tc>
        <w:tc>
          <w:tcPr>
            <w:tcW w:w="814" w:type="dxa"/>
            <w:tcBorders>
              <w:right w:val="single" w:sz="12" w:space="0" w:color="auto"/>
            </w:tcBorders>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PZ</w:t>
            </w:r>
          </w:p>
        </w:tc>
      </w:tr>
      <w:tr w:rsidR="003A445E" w:rsidRPr="00791A1C" w:rsidTr="00791A1C">
        <w:trPr>
          <w:jc w:val="center"/>
        </w:trPr>
        <w:tc>
          <w:tcPr>
            <w:tcW w:w="2370" w:type="dxa"/>
            <w:tcBorders>
              <w:left w:val="single" w:sz="12" w:space="0" w:color="auto"/>
            </w:tcBorders>
          </w:tcPr>
          <w:p w:rsidR="003A445E" w:rsidRPr="00791A1C" w:rsidRDefault="003A445E" w:rsidP="003A445E">
            <w:pPr>
              <w:rPr>
                <w:rFonts w:asciiTheme="minorHAnsi" w:hAnsiTheme="minorHAnsi" w:cstheme="minorHAnsi"/>
                <w:b/>
                <w:color w:val="000000"/>
              </w:rPr>
            </w:pPr>
            <w:r w:rsidRPr="00791A1C">
              <w:rPr>
                <w:rFonts w:asciiTheme="minorHAnsi" w:hAnsiTheme="minorHAnsi" w:cstheme="minorHAnsi"/>
                <w:b/>
                <w:color w:val="000000"/>
              </w:rPr>
              <w:t xml:space="preserve">Daně   </w:t>
            </w:r>
          </w:p>
        </w:tc>
        <w:tc>
          <w:tcPr>
            <w:tcW w:w="857"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26-0-26</w:t>
            </w:r>
          </w:p>
        </w:tc>
        <w:tc>
          <w:tcPr>
            <w:tcW w:w="850"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5</w:t>
            </w:r>
          </w:p>
        </w:tc>
        <w:tc>
          <w:tcPr>
            <w:tcW w:w="2722" w:type="dxa"/>
          </w:tcPr>
          <w:p w:rsidR="00054E6F" w:rsidRPr="0019470A" w:rsidRDefault="00054E6F" w:rsidP="00054E6F">
            <w:pPr>
              <w:jc w:val="both"/>
              <w:rPr>
                <w:ins w:id="2769" w:author="Pavla Trefilová" w:date="2019-09-11T15:43:00Z"/>
                <w:rFonts w:asciiTheme="minorHAnsi" w:hAnsiTheme="minorHAnsi" w:cstheme="minorHAnsi"/>
                <w:b/>
                <w:color w:val="000000" w:themeColor="text1"/>
              </w:rPr>
            </w:pPr>
            <w:ins w:id="2770" w:author="Pavla Trefilová" w:date="2019-09-11T15:43:00Z">
              <w:r w:rsidRPr="0019470A">
                <w:rPr>
                  <w:rFonts w:asciiTheme="minorHAnsi" w:hAnsiTheme="minorHAnsi" w:cstheme="minorHAnsi"/>
                  <w:b/>
                  <w:color w:val="000000" w:themeColor="text1"/>
                </w:rPr>
                <w:t xml:space="preserve">Ing. </w:t>
              </w:r>
              <w:r>
                <w:rPr>
                  <w:rFonts w:asciiTheme="minorHAnsi" w:hAnsiTheme="minorHAnsi" w:cstheme="minorHAnsi"/>
                  <w:b/>
                  <w:color w:val="000000" w:themeColor="text1"/>
                </w:rPr>
                <w:t xml:space="preserve">Pavlína </w:t>
              </w:r>
              <w:r w:rsidRPr="0019470A">
                <w:rPr>
                  <w:rFonts w:asciiTheme="minorHAnsi" w:hAnsiTheme="minorHAnsi" w:cstheme="minorHAnsi"/>
                  <w:b/>
                  <w:color w:val="000000" w:themeColor="text1"/>
                </w:rPr>
                <w:t>Kirschnerová, Ph.D.</w:t>
              </w:r>
            </w:ins>
          </w:p>
          <w:p w:rsidR="003A445E" w:rsidRPr="00791A1C" w:rsidDel="00054E6F" w:rsidRDefault="00054E6F" w:rsidP="00054E6F">
            <w:pPr>
              <w:jc w:val="both"/>
              <w:rPr>
                <w:del w:id="2771" w:author="Pavla Trefilová" w:date="2019-09-11T15:43:00Z"/>
                <w:rFonts w:asciiTheme="minorHAnsi" w:hAnsiTheme="minorHAnsi" w:cstheme="minorHAnsi"/>
                <w:b/>
                <w:color w:val="000000"/>
              </w:rPr>
            </w:pPr>
            <w:ins w:id="2772" w:author="Pavla Trefilová" w:date="2019-09-11T15:43:00Z">
              <w:r w:rsidRPr="0019470A">
                <w:rPr>
                  <w:rFonts w:asciiTheme="minorHAnsi" w:hAnsiTheme="minorHAnsi" w:cstheme="minorHAnsi"/>
                  <w:color w:val="000000" w:themeColor="text1"/>
                </w:rPr>
                <w:t xml:space="preserve">Kirschnerová </w:t>
              </w:r>
              <w:r>
                <w:rPr>
                  <w:rFonts w:asciiTheme="minorHAnsi" w:hAnsiTheme="minorHAnsi" w:cstheme="minorHAnsi"/>
                  <w:color w:val="000000" w:themeColor="text1"/>
                </w:rPr>
                <w:t>(</w:t>
              </w:r>
              <w:r w:rsidRPr="0019470A">
                <w:rPr>
                  <w:rFonts w:asciiTheme="minorHAnsi" w:hAnsiTheme="minorHAnsi" w:cstheme="minorHAnsi"/>
                  <w:color w:val="000000" w:themeColor="text1"/>
                </w:rPr>
                <w:t>100%</w:t>
              </w:r>
              <w:r>
                <w:rPr>
                  <w:rFonts w:asciiTheme="minorHAnsi" w:hAnsiTheme="minorHAnsi" w:cstheme="minorHAnsi"/>
                  <w:color w:val="000000" w:themeColor="text1"/>
                </w:rPr>
                <w:t>)</w:t>
              </w:r>
            </w:ins>
            <w:del w:id="2773" w:author="Pavla Trefilová" w:date="2019-09-11T15:43:00Z">
              <w:r w:rsidR="003A445E" w:rsidRPr="00791A1C" w:rsidDel="00054E6F">
                <w:rPr>
                  <w:rFonts w:asciiTheme="minorHAnsi" w:hAnsiTheme="minorHAnsi" w:cstheme="minorHAnsi"/>
                  <w:b/>
                  <w:color w:val="000000"/>
                </w:rPr>
                <w:delText>Ing. Kirschnerová, Ph.D.</w:delText>
              </w:r>
            </w:del>
          </w:p>
          <w:p w:rsidR="003A445E" w:rsidRPr="00791A1C" w:rsidRDefault="003A445E" w:rsidP="003A445E">
            <w:pPr>
              <w:jc w:val="both"/>
              <w:rPr>
                <w:rFonts w:asciiTheme="minorHAnsi" w:hAnsiTheme="minorHAnsi" w:cstheme="minorHAnsi"/>
                <w:color w:val="000000"/>
              </w:rPr>
            </w:pPr>
            <w:del w:id="2774" w:author="Pavla Trefilová" w:date="2019-09-11T15:43:00Z">
              <w:r w:rsidRPr="00791A1C" w:rsidDel="00054E6F">
                <w:rPr>
                  <w:rFonts w:asciiTheme="minorHAnsi" w:hAnsiTheme="minorHAnsi" w:cstheme="minorHAnsi"/>
                  <w:color w:val="000000"/>
                </w:rPr>
                <w:delText>Kirschnerová 100%</w:delText>
              </w:r>
            </w:del>
          </w:p>
        </w:tc>
        <w:tc>
          <w:tcPr>
            <w:tcW w:w="963"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2/L</w:t>
            </w:r>
          </w:p>
        </w:tc>
        <w:tc>
          <w:tcPr>
            <w:tcW w:w="814" w:type="dxa"/>
            <w:tcBorders>
              <w:right w:val="single" w:sz="12" w:space="0" w:color="auto"/>
            </w:tcBorders>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PZ</w:t>
            </w:r>
          </w:p>
        </w:tc>
      </w:tr>
      <w:tr w:rsidR="003A445E" w:rsidRPr="00791A1C" w:rsidTr="00791A1C">
        <w:trPr>
          <w:jc w:val="center"/>
        </w:trPr>
        <w:tc>
          <w:tcPr>
            <w:tcW w:w="2370" w:type="dxa"/>
            <w:tcBorders>
              <w:left w:val="single" w:sz="12" w:space="0" w:color="auto"/>
            </w:tcBorders>
          </w:tcPr>
          <w:p w:rsidR="003A445E" w:rsidRPr="00791A1C" w:rsidRDefault="003A445E" w:rsidP="003A445E">
            <w:pPr>
              <w:rPr>
                <w:rFonts w:asciiTheme="minorHAnsi" w:hAnsiTheme="minorHAnsi" w:cstheme="minorHAnsi"/>
                <w:b/>
                <w:color w:val="000000"/>
              </w:rPr>
            </w:pPr>
            <w:r w:rsidRPr="00791A1C">
              <w:rPr>
                <w:rFonts w:asciiTheme="minorHAnsi" w:hAnsiTheme="minorHAnsi" w:cstheme="minorHAnsi"/>
                <w:b/>
                <w:color w:val="000000"/>
              </w:rPr>
              <w:t>Manažerské účetnictví</w:t>
            </w:r>
          </w:p>
          <w:p w:rsidR="003A445E" w:rsidRPr="00791A1C" w:rsidRDefault="003A445E" w:rsidP="003A445E">
            <w:pPr>
              <w:rPr>
                <w:rFonts w:asciiTheme="minorHAnsi" w:hAnsiTheme="minorHAnsi" w:cstheme="minorHAnsi"/>
                <w:b/>
                <w:color w:val="000000"/>
              </w:rPr>
            </w:pPr>
          </w:p>
        </w:tc>
        <w:tc>
          <w:tcPr>
            <w:tcW w:w="857"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26-26-0</w:t>
            </w:r>
          </w:p>
        </w:tc>
        <w:tc>
          <w:tcPr>
            <w:tcW w:w="850"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6</w:t>
            </w:r>
          </w:p>
        </w:tc>
        <w:tc>
          <w:tcPr>
            <w:tcW w:w="2722" w:type="dxa"/>
          </w:tcPr>
          <w:p w:rsidR="00054E6F" w:rsidRPr="0019470A" w:rsidRDefault="00054E6F" w:rsidP="00054E6F">
            <w:pPr>
              <w:jc w:val="both"/>
              <w:rPr>
                <w:ins w:id="2775" w:author="Pavla Trefilová" w:date="2019-09-11T15:43:00Z"/>
                <w:rFonts w:asciiTheme="minorHAnsi" w:hAnsiTheme="minorHAnsi" w:cstheme="minorHAnsi"/>
                <w:b/>
                <w:color w:val="000000" w:themeColor="text1"/>
              </w:rPr>
            </w:pPr>
            <w:ins w:id="2776" w:author="Pavla Trefilová" w:date="2019-09-11T15:43:00Z">
              <w:r>
                <w:rPr>
                  <w:rFonts w:asciiTheme="minorHAnsi" w:hAnsiTheme="minorHAnsi" w:cstheme="minorHAnsi"/>
                  <w:b/>
                  <w:color w:val="000000" w:themeColor="text1"/>
                </w:rPr>
                <w:t>prof</w:t>
              </w:r>
              <w:r w:rsidRPr="0019470A">
                <w:rPr>
                  <w:rFonts w:asciiTheme="minorHAnsi" w:hAnsiTheme="minorHAnsi" w:cstheme="minorHAnsi"/>
                  <w:b/>
                  <w:color w:val="000000" w:themeColor="text1"/>
                </w:rPr>
                <w:t xml:space="preserve">. Ing. </w:t>
              </w:r>
              <w:r>
                <w:rPr>
                  <w:rFonts w:asciiTheme="minorHAnsi" w:hAnsiTheme="minorHAnsi" w:cstheme="minorHAnsi"/>
                  <w:b/>
                  <w:color w:val="000000" w:themeColor="text1"/>
                </w:rPr>
                <w:t xml:space="preserve">Boris </w:t>
              </w:r>
              <w:r w:rsidRPr="0019470A">
                <w:rPr>
                  <w:rFonts w:asciiTheme="minorHAnsi" w:hAnsiTheme="minorHAnsi" w:cstheme="minorHAnsi"/>
                  <w:b/>
                  <w:color w:val="000000" w:themeColor="text1"/>
                </w:rPr>
                <w:t>Popesko, Ph.D.</w:t>
              </w:r>
            </w:ins>
          </w:p>
          <w:p w:rsidR="00054E6F" w:rsidRPr="0019470A" w:rsidRDefault="00054E6F" w:rsidP="00054E6F">
            <w:pPr>
              <w:jc w:val="both"/>
              <w:rPr>
                <w:ins w:id="2777" w:author="Pavla Trefilová" w:date="2019-09-11T15:43:00Z"/>
                <w:rFonts w:asciiTheme="minorHAnsi" w:hAnsiTheme="minorHAnsi" w:cstheme="minorHAnsi"/>
                <w:color w:val="000000" w:themeColor="text1"/>
              </w:rPr>
            </w:pPr>
            <w:ins w:id="2778" w:author="Pavla Trefilová" w:date="2019-09-11T15:43:00Z">
              <w:r w:rsidRPr="0019470A">
                <w:rPr>
                  <w:rFonts w:asciiTheme="minorHAnsi" w:hAnsiTheme="minorHAnsi" w:cstheme="minorHAnsi"/>
                  <w:color w:val="000000" w:themeColor="text1"/>
                </w:rPr>
                <w:t xml:space="preserve">Popesko </w:t>
              </w:r>
              <w:r>
                <w:rPr>
                  <w:rFonts w:asciiTheme="minorHAnsi" w:hAnsiTheme="minorHAnsi" w:cstheme="minorHAnsi"/>
                  <w:color w:val="000000" w:themeColor="text1"/>
                </w:rPr>
                <w:t>(</w:t>
              </w:r>
              <w:r w:rsidRPr="0019470A">
                <w:rPr>
                  <w:rFonts w:asciiTheme="minorHAnsi" w:hAnsiTheme="minorHAnsi" w:cstheme="minorHAnsi"/>
                  <w:color w:val="000000" w:themeColor="text1"/>
                </w:rPr>
                <w:t>60%</w:t>
              </w:r>
              <w:r>
                <w:rPr>
                  <w:rFonts w:asciiTheme="minorHAnsi" w:hAnsiTheme="minorHAnsi" w:cstheme="minorHAnsi"/>
                  <w:color w:val="000000" w:themeColor="text1"/>
                </w:rPr>
                <w:t>)</w:t>
              </w:r>
            </w:ins>
          </w:p>
          <w:p w:rsidR="003A445E" w:rsidRPr="00791A1C" w:rsidDel="00054E6F" w:rsidRDefault="00054E6F" w:rsidP="00054E6F">
            <w:pPr>
              <w:jc w:val="both"/>
              <w:rPr>
                <w:del w:id="2779" w:author="Pavla Trefilová" w:date="2019-09-11T15:43:00Z"/>
                <w:rFonts w:asciiTheme="minorHAnsi" w:hAnsiTheme="minorHAnsi" w:cstheme="minorHAnsi"/>
                <w:b/>
                <w:color w:val="000000"/>
              </w:rPr>
            </w:pPr>
            <w:ins w:id="2780" w:author="Pavla Trefilová" w:date="2019-09-11T15:43:00Z">
              <w:r w:rsidRPr="0019470A">
                <w:rPr>
                  <w:rFonts w:asciiTheme="minorHAnsi" w:hAnsiTheme="minorHAnsi" w:cstheme="minorHAnsi"/>
                  <w:color w:val="000000" w:themeColor="text1"/>
                </w:rPr>
                <w:t xml:space="preserve">Papadaki </w:t>
              </w:r>
              <w:r>
                <w:rPr>
                  <w:rFonts w:asciiTheme="minorHAnsi" w:hAnsiTheme="minorHAnsi" w:cstheme="minorHAnsi"/>
                  <w:color w:val="000000" w:themeColor="text1"/>
                </w:rPr>
                <w:t>(</w:t>
              </w:r>
              <w:r w:rsidRPr="0019470A">
                <w:rPr>
                  <w:rFonts w:asciiTheme="minorHAnsi" w:hAnsiTheme="minorHAnsi" w:cstheme="minorHAnsi"/>
                  <w:color w:val="000000" w:themeColor="text1"/>
                </w:rPr>
                <w:t>40%</w:t>
              </w:r>
              <w:r>
                <w:rPr>
                  <w:rFonts w:asciiTheme="minorHAnsi" w:hAnsiTheme="minorHAnsi" w:cstheme="minorHAnsi"/>
                  <w:color w:val="000000" w:themeColor="text1"/>
                </w:rPr>
                <w:t>)</w:t>
              </w:r>
            </w:ins>
            <w:del w:id="2781" w:author="Pavla Trefilová" w:date="2019-09-11T15:43:00Z">
              <w:r w:rsidR="003A445E" w:rsidRPr="00791A1C" w:rsidDel="00054E6F">
                <w:rPr>
                  <w:rFonts w:asciiTheme="minorHAnsi" w:hAnsiTheme="minorHAnsi" w:cstheme="minorHAnsi"/>
                  <w:b/>
                  <w:color w:val="000000"/>
                </w:rPr>
                <w:delText>doc. Ing. Popesko, Ph.D.</w:delText>
              </w:r>
            </w:del>
          </w:p>
          <w:p w:rsidR="003A445E" w:rsidRPr="00791A1C" w:rsidDel="00054E6F" w:rsidRDefault="003A445E" w:rsidP="003A445E">
            <w:pPr>
              <w:jc w:val="both"/>
              <w:rPr>
                <w:del w:id="2782" w:author="Pavla Trefilová" w:date="2019-09-11T15:43:00Z"/>
                <w:rFonts w:asciiTheme="minorHAnsi" w:hAnsiTheme="minorHAnsi" w:cstheme="minorHAnsi"/>
                <w:color w:val="000000"/>
              </w:rPr>
            </w:pPr>
            <w:del w:id="2783" w:author="Pavla Trefilová" w:date="2019-09-11T15:43:00Z">
              <w:r w:rsidRPr="00791A1C" w:rsidDel="00054E6F">
                <w:rPr>
                  <w:rFonts w:asciiTheme="minorHAnsi" w:hAnsiTheme="minorHAnsi" w:cstheme="minorHAnsi"/>
                  <w:color w:val="000000"/>
                </w:rPr>
                <w:delText>Popesko 60%</w:delText>
              </w:r>
            </w:del>
          </w:p>
          <w:p w:rsidR="003A445E" w:rsidRPr="00791A1C" w:rsidRDefault="003A445E" w:rsidP="003A445E">
            <w:pPr>
              <w:jc w:val="both"/>
              <w:rPr>
                <w:rFonts w:asciiTheme="minorHAnsi" w:hAnsiTheme="minorHAnsi" w:cstheme="minorHAnsi"/>
                <w:color w:val="000000"/>
              </w:rPr>
            </w:pPr>
            <w:del w:id="2784" w:author="Pavla Trefilová" w:date="2019-09-11T15:43:00Z">
              <w:r w:rsidRPr="00791A1C" w:rsidDel="00054E6F">
                <w:rPr>
                  <w:rFonts w:asciiTheme="minorHAnsi" w:hAnsiTheme="minorHAnsi" w:cstheme="minorHAnsi"/>
                  <w:color w:val="000000"/>
                </w:rPr>
                <w:delText>Papadaki 40%</w:delText>
              </w:r>
            </w:del>
          </w:p>
        </w:tc>
        <w:tc>
          <w:tcPr>
            <w:tcW w:w="963"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2/L</w:t>
            </w:r>
          </w:p>
        </w:tc>
        <w:tc>
          <w:tcPr>
            <w:tcW w:w="814" w:type="dxa"/>
            <w:tcBorders>
              <w:right w:val="single" w:sz="12" w:space="0" w:color="auto"/>
            </w:tcBorders>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ZT</w:t>
            </w:r>
          </w:p>
        </w:tc>
      </w:tr>
      <w:tr w:rsidR="003A445E" w:rsidRPr="00791A1C" w:rsidTr="00791A1C">
        <w:trPr>
          <w:jc w:val="center"/>
        </w:trPr>
        <w:tc>
          <w:tcPr>
            <w:tcW w:w="2370" w:type="dxa"/>
            <w:tcBorders>
              <w:left w:val="single" w:sz="12" w:space="0" w:color="auto"/>
            </w:tcBorders>
          </w:tcPr>
          <w:p w:rsidR="003A445E" w:rsidRPr="00791A1C" w:rsidRDefault="003A445E" w:rsidP="003A445E">
            <w:pPr>
              <w:rPr>
                <w:rFonts w:asciiTheme="minorHAnsi" w:hAnsiTheme="minorHAnsi" w:cstheme="minorHAnsi"/>
                <w:b/>
                <w:color w:val="000000"/>
              </w:rPr>
            </w:pPr>
            <w:r w:rsidRPr="00791A1C">
              <w:rPr>
                <w:rFonts w:asciiTheme="minorHAnsi" w:hAnsiTheme="minorHAnsi" w:cstheme="minorHAnsi"/>
                <w:b/>
                <w:color w:val="000000"/>
              </w:rPr>
              <w:t>Bankovnictví a pojišťovnictví I</w:t>
            </w:r>
          </w:p>
          <w:p w:rsidR="003A445E" w:rsidRPr="00791A1C" w:rsidRDefault="003A445E" w:rsidP="003A445E">
            <w:pPr>
              <w:jc w:val="both"/>
              <w:rPr>
                <w:rFonts w:asciiTheme="minorHAnsi" w:hAnsiTheme="minorHAnsi" w:cstheme="minorHAnsi"/>
                <w:b/>
                <w:color w:val="000000"/>
              </w:rPr>
            </w:pPr>
          </w:p>
        </w:tc>
        <w:tc>
          <w:tcPr>
            <w:tcW w:w="857"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26-0-26</w:t>
            </w:r>
          </w:p>
        </w:tc>
        <w:tc>
          <w:tcPr>
            <w:tcW w:w="850"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5</w:t>
            </w:r>
          </w:p>
        </w:tc>
        <w:tc>
          <w:tcPr>
            <w:tcW w:w="2722" w:type="dxa"/>
          </w:tcPr>
          <w:p w:rsidR="00054E6F" w:rsidRPr="0019470A" w:rsidRDefault="00054E6F" w:rsidP="00054E6F">
            <w:pPr>
              <w:jc w:val="both"/>
              <w:rPr>
                <w:ins w:id="2785" w:author="Pavla Trefilová" w:date="2019-09-11T15:43:00Z"/>
                <w:rFonts w:asciiTheme="minorHAnsi" w:hAnsiTheme="minorHAnsi" w:cstheme="minorHAnsi"/>
                <w:b/>
                <w:color w:val="000000" w:themeColor="text1"/>
              </w:rPr>
            </w:pPr>
            <w:ins w:id="2786" w:author="Pavla Trefilová" w:date="2019-09-11T15:43:00Z">
              <w:r w:rsidRPr="0019470A">
                <w:rPr>
                  <w:rFonts w:asciiTheme="minorHAnsi" w:hAnsiTheme="minorHAnsi" w:cstheme="minorHAnsi"/>
                  <w:b/>
                  <w:color w:val="000000" w:themeColor="text1"/>
                </w:rPr>
                <w:t xml:space="preserve">Ing. </w:t>
              </w:r>
              <w:r>
                <w:rPr>
                  <w:rFonts w:asciiTheme="minorHAnsi" w:hAnsiTheme="minorHAnsi" w:cstheme="minorHAnsi"/>
                  <w:b/>
                  <w:color w:val="000000" w:themeColor="text1"/>
                </w:rPr>
                <w:t xml:space="preserve">Blanka </w:t>
              </w:r>
              <w:r w:rsidRPr="0019470A">
                <w:rPr>
                  <w:rFonts w:asciiTheme="minorHAnsi" w:hAnsiTheme="minorHAnsi" w:cstheme="minorHAnsi"/>
                  <w:b/>
                  <w:color w:val="000000" w:themeColor="text1"/>
                </w:rPr>
                <w:t>Kameníková, Ph.D.</w:t>
              </w:r>
            </w:ins>
          </w:p>
          <w:p w:rsidR="00054E6F" w:rsidRPr="0019470A" w:rsidRDefault="00054E6F" w:rsidP="00054E6F">
            <w:pPr>
              <w:jc w:val="both"/>
              <w:rPr>
                <w:ins w:id="2787" w:author="Pavla Trefilová" w:date="2019-09-11T15:43:00Z"/>
                <w:rFonts w:asciiTheme="minorHAnsi" w:hAnsiTheme="minorHAnsi" w:cstheme="minorHAnsi"/>
                <w:color w:val="000000" w:themeColor="text1"/>
              </w:rPr>
            </w:pPr>
            <w:ins w:id="2788" w:author="Pavla Trefilová" w:date="2019-09-11T15:43:00Z">
              <w:r w:rsidRPr="0019470A">
                <w:rPr>
                  <w:rFonts w:asciiTheme="minorHAnsi" w:hAnsiTheme="minorHAnsi" w:cstheme="minorHAnsi"/>
                  <w:color w:val="000000" w:themeColor="text1"/>
                </w:rPr>
                <w:t xml:space="preserve">Kameníková </w:t>
              </w:r>
              <w:r>
                <w:rPr>
                  <w:rFonts w:asciiTheme="minorHAnsi" w:hAnsiTheme="minorHAnsi" w:cstheme="minorHAnsi"/>
                  <w:color w:val="000000" w:themeColor="text1"/>
                </w:rPr>
                <w:t>(</w:t>
              </w:r>
              <w:r w:rsidRPr="0019470A">
                <w:rPr>
                  <w:rFonts w:asciiTheme="minorHAnsi" w:hAnsiTheme="minorHAnsi" w:cstheme="minorHAnsi"/>
                  <w:color w:val="000000" w:themeColor="text1"/>
                </w:rPr>
                <w:t>70%</w:t>
              </w:r>
              <w:r>
                <w:rPr>
                  <w:rFonts w:asciiTheme="minorHAnsi" w:hAnsiTheme="minorHAnsi" w:cstheme="minorHAnsi"/>
                  <w:color w:val="000000" w:themeColor="text1"/>
                </w:rPr>
                <w:t>)</w:t>
              </w:r>
            </w:ins>
          </w:p>
          <w:p w:rsidR="003A445E" w:rsidRPr="00791A1C" w:rsidDel="00054E6F" w:rsidRDefault="00054E6F" w:rsidP="00054E6F">
            <w:pPr>
              <w:jc w:val="both"/>
              <w:rPr>
                <w:del w:id="2789" w:author="Pavla Trefilová" w:date="2019-09-11T15:43:00Z"/>
                <w:rFonts w:asciiTheme="minorHAnsi" w:hAnsiTheme="minorHAnsi" w:cstheme="minorHAnsi"/>
                <w:b/>
                <w:color w:val="000000"/>
              </w:rPr>
            </w:pPr>
            <w:ins w:id="2790" w:author="Pavla Trefilová" w:date="2019-09-11T15:43:00Z">
              <w:r w:rsidRPr="0019470A">
                <w:rPr>
                  <w:rFonts w:asciiTheme="minorHAnsi" w:hAnsiTheme="minorHAnsi" w:cstheme="minorHAnsi"/>
                  <w:color w:val="000000" w:themeColor="text1"/>
                </w:rPr>
                <w:t xml:space="preserve">Martinovičová </w:t>
              </w:r>
              <w:r>
                <w:rPr>
                  <w:rFonts w:asciiTheme="minorHAnsi" w:hAnsiTheme="minorHAnsi" w:cstheme="minorHAnsi"/>
                  <w:color w:val="000000" w:themeColor="text1"/>
                </w:rPr>
                <w:t>(</w:t>
              </w:r>
              <w:r w:rsidRPr="0019470A">
                <w:rPr>
                  <w:rFonts w:asciiTheme="minorHAnsi" w:hAnsiTheme="minorHAnsi" w:cstheme="minorHAnsi"/>
                  <w:color w:val="000000" w:themeColor="text1"/>
                </w:rPr>
                <w:t>30%</w:t>
              </w:r>
              <w:r>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ins>
            <w:del w:id="2791" w:author="Pavla Trefilová" w:date="2019-09-11T15:43:00Z">
              <w:r w:rsidR="003A445E" w:rsidRPr="00791A1C" w:rsidDel="00054E6F">
                <w:rPr>
                  <w:rFonts w:asciiTheme="minorHAnsi" w:hAnsiTheme="minorHAnsi" w:cstheme="minorHAnsi"/>
                  <w:b/>
                  <w:color w:val="000000"/>
                </w:rPr>
                <w:delText>Ing. Kameníková, Ph.D.</w:delText>
              </w:r>
            </w:del>
          </w:p>
          <w:p w:rsidR="003A445E" w:rsidRPr="00791A1C" w:rsidDel="00054E6F" w:rsidRDefault="003A445E" w:rsidP="003A445E">
            <w:pPr>
              <w:jc w:val="both"/>
              <w:rPr>
                <w:del w:id="2792" w:author="Pavla Trefilová" w:date="2019-09-11T15:43:00Z"/>
                <w:rFonts w:asciiTheme="minorHAnsi" w:hAnsiTheme="minorHAnsi" w:cstheme="minorHAnsi"/>
                <w:color w:val="000000"/>
              </w:rPr>
            </w:pPr>
            <w:del w:id="2793" w:author="Pavla Trefilová" w:date="2019-09-11T15:43:00Z">
              <w:r w:rsidRPr="00791A1C" w:rsidDel="00054E6F">
                <w:rPr>
                  <w:rFonts w:asciiTheme="minorHAnsi" w:hAnsiTheme="minorHAnsi" w:cstheme="minorHAnsi"/>
                  <w:color w:val="000000"/>
                </w:rPr>
                <w:delText>Kameníková 70%</w:delText>
              </w:r>
            </w:del>
          </w:p>
          <w:p w:rsidR="003A445E" w:rsidRPr="00791A1C" w:rsidRDefault="003A445E" w:rsidP="003A445E">
            <w:pPr>
              <w:jc w:val="both"/>
              <w:rPr>
                <w:rFonts w:asciiTheme="minorHAnsi" w:hAnsiTheme="minorHAnsi" w:cstheme="minorHAnsi"/>
                <w:b/>
                <w:color w:val="000000"/>
              </w:rPr>
            </w:pPr>
            <w:del w:id="2794" w:author="Pavla Trefilová" w:date="2019-09-11T15:43:00Z">
              <w:r w:rsidRPr="00791A1C" w:rsidDel="00054E6F">
                <w:rPr>
                  <w:rFonts w:asciiTheme="minorHAnsi" w:hAnsiTheme="minorHAnsi" w:cstheme="minorHAnsi"/>
                  <w:color w:val="000000"/>
                </w:rPr>
                <w:delText>Martinovičová 30%</w:delText>
              </w:r>
              <w:r w:rsidDel="00054E6F">
                <w:rPr>
                  <w:rFonts w:asciiTheme="minorHAnsi" w:hAnsiTheme="minorHAnsi" w:cstheme="minorHAnsi"/>
                  <w:color w:val="000000"/>
                </w:rPr>
                <w:delText xml:space="preserve"> </w:delText>
              </w:r>
              <w:r w:rsidRPr="00791A1C" w:rsidDel="00054E6F">
                <w:rPr>
                  <w:rFonts w:asciiTheme="minorHAnsi" w:hAnsiTheme="minorHAnsi" w:cstheme="minorHAnsi"/>
                  <w:color w:val="000000"/>
                </w:rPr>
                <w:delText>(ext)</w:delText>
              </w:r>
            </w:del>
          </w:p>
        </w:tc>
        <w:tc>
          <w:tcPr>
            <w:tcW w:w="963"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3/Z</w:t>
            </w:r>
          </w:p>
        </w:tc>
        <w:tc>
          <w:tcPr>
            <w:tcW w:w="814" w:type="dxa"/>
            <w:tcBorders>
              <w:right w:val="single" w:sz="12" w:space="0" w:color="auto"/>
            </w:tcBorders>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PZ</w:t>
            </w:r>
          </w:p>
        </w:tc>
      </w:tr>
      <w:tr w:rsidR="003A445E" w:rsidRPr="00791A1C" w:rsidTr="00791A1C">
        <w:trPr>
          <w:jc w:val="center"/>
        </w:trPr>
        <w:tc>
          <w:tcPr>
            <w:tcW w:w="2370" w:type="dxa"/>
            <w:tcBorders>
              <w:left w:val="single" w:sz="12" w:space="0" w:color="auto"/>
            </w:tcBorders>
          </w:tcPr>
          <w:p w:rsidR="003A445E" w:rsidRPr="00791A1C" w:rsidRDefault="003A445E" w:rsidP="003A445E">
            <w:pPr>
              <w:jc w:val="both"/>
              <w:rPr>
                <w:rFonts w:asciiTheme="minorHAnsi" w:hAnsiTheme="minorHAnsi" w:cstheme="minorHAnsi"/>
                <w:b/>
                <w:color w:val="000000"/>
              </w:rPr>
            </w:pPr>
            <w:r w:rsidRPr="00791A1C">
              <w:rPr>
                <w:rFonts w:asciiTheme="minorHAnsi" w:hAnsiTheme="minorHAnsi" w:cstheme="minorHAnsi"/>
                <w:b/>
                <w:color w:val="000000"/>
              </w:rPr>
              <w:t>Podnikové finance I*</w:t>
            </w:r>
          </w:p>
          <w:p w:rsidR="003A445E" w:rsidRPr="00791A1C" w:rsidRDefault="003A445E" w:rsidP="003A445E">
            <w:pPr>
              <w:jc w:val="both"/>
              <w:rPr>
                <w:rFonts w:asciiTheme="minorHAnsi" w:hAnsiTheme="minorHAnsi" w:cstheme="minorHAnsi"/>
                <w:b/>
                <w:color w:val="000000"/>
              </w:rPr>
            </w:pPr>
          </w:p>
        </w:tc>
        <w:tc>
          <w:tcPr>
            <w:tcW w:w="857"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26-0-26</w:t>
            </w:r>
          </w:p>
        </w:tc>
        <w:tc>
          <w:tcPr>
            <w:tcW w:w="850"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6</w:t>
            </w:r>
          </w:p>
        </w:tc>
        <w:tc>
          <w:tcPr>
            <w:tcW w:w="2722" w:type="dxa"/>
          </w:tcPr>
          <w:p w:rsidR="00054E6F" w:rsidRPr="0019470A" w:rsidRDefault="00054E6F" w:rsidP="00054E6F">
            <w:pPr>
              <w:jc w:val="both"/>
              <w:rPr>
                <w:ins w:id="2795" w:author="Pavla Trefilová" w:date="2019-09-11T15:43:00Z"/>
                <w:rFonts w:asciiTheme="minorHAnsi" w:hAnsiTheme="minorHAnsi" w:cstheme="minorHAnsi"/>
                <w:b/>
                <w:color w:val="000000" w:themeColor="text1"/>
              </w:rPr>
            </w:pPr>
            <w:ins w:id="2796" w:author="Pavla Trefilová" w:date="2019-09-11T15:43:00Z">
              <w:r w:rsidRPr="0019470A">
                <w:rPr>
                  <w:rFonts w:asciiTheme="minorHAnsi" w:hAnsiTheme="minorHAnsi" w:cstheme="minorHAnsi"/>
                  <w:b/>
                  <w:color w:val="000000" w:themeColor="text1"/>
                </w:rPr>
                <w:t xml:space="preserve">doc. Ing. </w:t>
              </w:r>
              <w:r>
                <w:rPr>
                  <w:rFonts w:asciiTheme="minorHAnsi" w:hAnsiTheme="minorHAnsi" w:cstheme="minorHAnsi"/>
                  <w:b/>
                  <w:color w:val="000000" w:themeColor="text1"/>
                </w:rPr>
                <w:t xml:space="preserve">Adriana </w:t>
              </w:r>
              <w:r w:rsidRPr="0019470A">
                <w:rPr>
                  <w:rFonts w:asciiTheme="minorHAnsi" w:hAnsiTheme="minorHAnsi" w:cstheme="minorHAnsi"/>
                  <w:b/>
                  <w:color w:val="000000" w:themeColor="text1"/>
                </w:rPr>
                <w:t>Knápková, Ph.D.</w:t>
              </w:r>
            </w:ins>
          </w:p>
          <w:p w:rsidR="00054E6F" w:rsidRPr="0019470A" w:rsidRDefault="00054E6F" w:rsidP="00054E6F">
            <w:pPr>
              <w:jc w:val="both"/>
              <w:rPr>
                <w:ins w:id="2797" w:author="Pavla Trefilová" w:date="2019-09-11T15:43:00Z"/>
                <w:rFonts w:asciiTheme="minorHAnsi" w:hAnsiTheme="minorHAnsi" w:cstheme="minorHAnsi"/>
                <w:color w:val="000000" w:themeColor="text1"/>
              </w:rPr>
            </w:pPr>
            <w:ins w:id="2798" w:author="Pavla Trefilová" w:date="2019-09-11T15:43:00Z">
              <w:r w:rsidRPr="0019470A">
                <w:rPr>
                  <w:rFonts w:asciiTheme="minorHAnsi" w:hAnsiTheme="minorHAnsi" w:cstheme="minorHAnsi"/>
                  <w:color w:val="000000" w:themeColor="text1"/>
                </w:rPr>
                <w:t xml:space="preserve">Knápková </w:t>
              </w:r>
              <w:r>
                <w:rPr>
                  <w:rFonts w:asciiTheme="minorHAnsi" w:hAnsiTheme="minorHAnsi" w:cstheme="minorHAnsi"/>
                  <w:color w:val="000000" w:themeColor="text1"/>
                </w:rPr>
                <w:t>(</w:t>
              </w:r>
              <w:r w:rsidRPr="0019470A">
                <w:rPr>
                  <w:rFonts w:asciiTheme="minorHAnsi" w:hAnsiTheme="minorHAnsi" w:cstheme="minorHAnsi"/>
                  <w:color w:val="000000" w:themeColor="text1"/>
                </w:rPr>
                <w:t>60%</w:t>
              </w:r>
              <w:r>
                <w:rPr>
                  <w:rFonts w:asciiTheme="minorHAnsi" w:hAnsiTheme="minorHAnsi" w:cstheme="minorHAnsi"/>
                  <w:color w:val="000000" w:themeColor="text1"/>
                </w:rPr>
                <w:t>)</w:t>
              </w:r>
            </w:ins>
          </w:p>
          <w:p w:rsidR="00054E6F" w:rsidRPr="0019470A" w:rsidRDefault="00054E6F" w:rsidP="00054E6F">
            <w:pPr>
              <w:jc w:val="both"/>
              <w:rPr>
                <w:ins w:id="2799" w:author="Pavla Trefilová" w:date="2019-09-11T15:43:00Z"/>
                <w:rFonts w:asciiTheme="minorHAnsi" w:hAnsiTheme="minorHAnsi" w:cstheme="minorHAnsi"/>
                <w:color w:val="000000" w:themeColor="text1"/>
              </w:rPr>
            </w:pPr>
            <w:ins w:id="2800" w:author="Pavla Trefilová" w:date="2019-09-11T15:43:00Z">
              <w:r w:rsidRPr="0019470A">
                <w:rPr>
                  <w:rFonts w:asciiTheme="minorHAnsi" w:hAnsiTheme="minorHAnsi" w:cstheme="minorHAnsi"/>
                  <w:color w:val="000000" w:themeColor="text1"/>
                </w:rPr>
                <w:t xml:space="preserve">Pálka </w:t>
              </w:r>
              <w:r>
                <w:rPr>
                  <w:rFonts w:asciiTheme="minorHAnsi" w:hAnsiTheme="minorHAnsi" w:cstheme="minorHAnsi"/>
                  <w:color w:val="000000" w:themeColor="text1"/>
                </w:rPr>
                <w:t>(3</w:t>
              </w:r>
              <w:r w:rsidRPr="0019470A">
                <w:rPr>
                  <w:rFonts w:asciiTheme="minorHAnsi" w:hAnsiTheme="minorHAnsi" w:cstheme="minorHAnsi"/>
                  <w:color w:val="000000" w:themeColor="text1"/>
                </w:rPr>
                <w:t>0%</w:t>
              </w:r>
              <w:r>
                <w:rPr>
                  <w:rFonts w:asciiTheme="minorHAnsi" w:hAnsiTheme="minorHAnsi" w:cstheme="minorHAnsi"/>
                  <w:color w:val="000000" w:themeColor="text1"/>
                </w:rPr>
                <w:t>)</w:t>
              </w:r>
            </w:ins>
          </w:p>
          <w:p w:rsidR="003A445E" w:rsidRPr="00791A1C" w:rsidDel="00054E6F" w:rsidRDefault="00054E6F" w:rsidP="00054E6F">
            <w:pPr>
              <w:jc w:val="both"/>
              <w:rPr>
                <w:del w:id="2801" w:author="Pavla Trefilová" w:date="2019-09-11T15:43:00Z"/>
                <w:rFonts w:asciiTheme="minorHAnsi" w:hAnsiTheme="minorHAnsi" w:cstheme="minorHAnsi"/>
                <w:b/>
                <w:color w:val="000000"/>
              </w:rPr>
            </w:pPr>
            <w:ins w:id="2802" w:author="Pavla Trefilová" w:date="2019-09-11T15:43:00Z">
              <w:r w:rsidRPr="0019470A">
                <w:rPr>
                  <w:rFonts w:asciiTheme="minorHAnsi" w:hAnsiTheme="minorHAnsi" w:cstheme="minorHAnsi"/>
                  <w:color w:val="000000" w:themeColor="text1"/>
                </w:rPr>
                <w:t xml:space="preserve">Remeš </w:t>
              </w:r>
              <w:r>
                <w:rPr>
                  <w:rFonts w:asciiTheme="minorHAnsi" w:hAnsiTheme="minorHAnsi" w:cstheme="minorHAnsi"/>
                  <w:color w:val="000000" w:themeColor="text1"/>
                </w:rPr>
                <w:t>(</w:t>
              </w:r>
              <w:r w:rsidRPr="0019470A">
                <w:rPr>
                  <w:rFonts w:asciiTheme="minorHAnsi" w:hAnsiTheme="minorHAnsi" w:cstheme="minorHAnsi"/>
                  <w:color w:val="000000" w:themeColor="text1"/>
                </w:rPr>
                <w:t>10%</w:t>
              </w:r>
              <w:r>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ins>
            <w:del w:id="2803" w:author="Pavla Trefilová" w:date="2019-09-11T15:43:00Z">
              <w:r w:rsidR="003A445E" w:rsidRPr="00791A1C" w:rsidDel="00054E6F">
                <w:rPr>
                  <w:rFonts w:asciiTheme="minorHAnsi" w:hAnsiTheme="minorHAnsi" w:cstheme="minorHAnsi"/>
                  <w:b/>
                  <w:color w:val="000000"/>
                </w:rPr>
                <w:delText>doc. Ing. Knápková, Ph.D.</w:delText>
              </w:r>
            </w:del>
          </w:p>
          <w:p w:rsidR="003A445E" w:rsidRPr="00791A1C" w:rsidDel="00054E6F" w:rsidRDefault="003A445E" w:rsidP="003A445E">
            <w:pPr>
              <w:jc w:val="both"/>
              <w:rPr>
                <w:del w:id="2804" w:author="Pavla Trefilová" w:date="2019-09-11T15:43:00Z"/>
                <w:rFonts w:asciiTheme="minorHAnsi" w:hAnsiTheme="minorHAnsi" w:cstheme="minorHAnsi"/>
                <w:color w:val="000000"/>
              </w:rPr>
            </w:pPr>
            <w:del w:id="2805" w:author="Pavla Trefilová" w:date="2019-09-11T15:43:00Z">
              <w:r w:rsidRPr="00791A1C" w:rsidDel="00054E6F">
                <w:rPr>
                  <w:rFonts w:asciiTheme="minorHAnsi" w:hAnsiTheme="minorHAnsi" w:cstheme="minorHAnsi"/>
                  <w:color w:val="000000"/>
                </w:rPr>
                <w:delText>Knápková 60%</w:delText>
              </w:r>
            </w:del>
          </w:p>
          <w:p w:rsidR="003A445E" w:rsidRPr="00791A1C" w:rsidDel="00054E6F" w:rsidRDefault="003A445E" w:rsidP="003A445E">
            <w:pPr>
              <w:jc w:val="both"/>
              <w:rPr>
                <w:del w:id="2806" w:author="Pavla Trefilová" w:date="2019-09-11T15:43:00Z"/>
                <w:rFonts w:asciiTheme="minorHAnsi" w:hAnsiTheme="minorHAnsi" w:cstheme="minorHAnsi"/>
                <w:color w:val="000000"/>
              </w:rPr>
            </w:pPr>
            <w:del w:id="2807" w:author="Pavla Trefilová" w:date="2019-09-11T15:43:00Z">
              <w:r w:rsidDel="00054E6F">
                <w:rPr>
                  <w:rFonts w:asciiTheme="minorHAnsi" w:hAnsiTheme="minorHAnsi" w:cstheme="minorHAnsi"/>
                  <w:color w:val="000000"/>
                </w:rPr>
                <w:delText>Pálka 3</w:delText>
              </w:r>
              <w:r w:rsidRPr="00791A1C" w:rsidDel="00054E6F">
                <w:rPr>
                  <w:rFonts w:asciiTheme="minorHAnsi" w:hAnsiTheme="minorHAnsi" w:cstheme="minorHAnsi"/>
                  <w:color w:val="000000"/>
                </w:rPr>
                <w:delText>0%</w:delText>
              </w:r>
            </w:del>
          </w:p>
          <w:p w:rsidR="003A445E" w:rsidRPr="00791A1C" w:rsidRDefault="003A445E" w:rsidP="003A445E">
            <w:pPr>
              <w:jc w:val="both"/>
              <w:rPr>
                <w:rFonts w:asciiTheme="minorHAnsi" w:hAnsiTheme="minorHAnsi" w:cstheme="minorHAnsi"/>
                <w:b/>
                <w:color w:val="000000"/>
              </w:rPr>
            </w:pPr>
            <w:del w:id="2808" w:author="Pavla Trefilová" w:date="2019-09-11T15:43:00Z">
              <w:r w:rsidRPr="00791A1C" w:rsidDel="00054E6F">
                <w:rPr>
                  <w:rFonts w:asciiTheme="minorHAnsi" w:hAnsiTheme="minorHAnsi" w:cstheme="minorHAnsi"/>
                  <w:color w:val="000000"/>
                </w:rPr>
                <w:delText>Remeš 10% (ext)</w:delText>
              </w:r>
            </w:del>
          </w:p>
        </w:tc>
        <w:tc>
          <w:tcPr>
            <w:tcW w:w="963"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3/Z</w:t>
            </w:r>
          </w:p>
        </w:tc>
        <w:tc>
          <w:tcPr>
            <w:tcW w:w="814" w:type="dxa"/>
            <w:tcBorders>
              <w:right w:val="single" w:sz="12" w:space="0" w:color="auto"/>
            </w:tcBorders>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ZT</w:t>
            </w:r>
          </w:p>
        </w:tc>
      </w:tr>
      <w:tr w:rsidR="00054E6F" w:rsidRPr="00791A1C" w:rsidTr="00791A1C">
        <w:trPr>
          <w:jc w:val="center"/>
        </w:trPr>
        <w:tc>
          <w:tcPr>
            <w:tcW w:w="2370" w:type="dxa"/>
            <w:tcBorders>
              <w:left w:val="single" w:sz="12" w:space="0" w:color="auto"/>
            </w:tcBorders>
          </w:tcPr>
          <w:p w:rsidR="00054E6F" w:rsidRPr="00791A1C" w:rsidRDefault="00054E6F" w:rsidP="00054E6F">
            <w:pPr>
              <w:jc w:val="both"/>
              <w:rPr>
                <w:rFonts w:asciiTheme="minorHAnsi" w:hAnsiTheme="minorHAnsi" w:cstheme="minorHAnsi"/>
                <w:b/>
                <w:color w:val="000000"/>
              </w:rPr>
            </w:pPr>
            <w:r w:rsidRPr="00791A1C">
              <w:rPr>
                <w:rFonts w:asciiTheme="minorHAnsi" w:hAnsiTheme="minorHAnsi" w:cstheme="minorHAnsi"/>
                <w:b/>
                <w:color w:val="000000"/>
              </w:rPr>
              <w:t>Investiční strategie</w:t>
            </w:r>
          </w:p>
        </w:tc>
        <w:tc>
          <w:tcPr>
            <w:tcW w:w="857"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26-0-13</w:t>
            </w:r>
          </w:p>
        </w:tc>
        <w:tc>
          <w:tcPr>
            <w:tcW w:w="850"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5</w:t>
            </w:r>
          </w:p>
        </w:tc>
        <w:tc>
          <w:tcPr>
            <w:tcW w:w="2722" w:type="dxa"/>
          </w:tcPr>
          <w:p w:rsidR="00054E6F" w:rsidRPr="0019470A" w:rsidRDefault="00054E6F" w:rsidP="00054E6F">
            <w:pPr>
              <w:jc w:val="both"/>
              <w:rPr>
                <w:ins w:id="2809" w:author="Pavla Trefilová" w:date="2019-09-11T15:43:00Z"/>
                <w:rFonts w:asciiTheme="minorHAnsi" w:hAnsiTheme="minorHAnsi" w:cstheme="minorHAnsi"/>
                <w:b/>
                <w:color w:val="000000" w:themeColor="text1"/>
              </w:rPr>
            </w:pPr>
            <w:ins w:id="2810" w:author="Pavla Trefilová" w:date="2019-09-11T15:43:00Z">
              <w:r w:rsidRPr="0019470A">
                <w:rPr>
                  <w:rFonts w:asciiTheme="minorHAnsi" w:hAnsiTheme="minorHAnsi" w:cstheme="minorHAnsi"/>
                  <w:b/>
                  <w:color w:val="000000" w:themeColor="text1"/>
                </w:rPr>
                <w:t xml:space="preserve">Ing. </w:t>
              </w:r>
              <w:r>
                <w:rPr>
                  <w:rFonts w:asciiTheme="minorHAnsi" w:hAnsiTheme="minorHAnsi" w:cstheme="minorHAnsi"/>
                  <w:b/>
                  <w:color w:val="000000" w:themeColor="text1"/>
                </w:rPr>
                <w:t xml:space="preserve">Jana </w:t>
              </w:r>
              <w:r w:rsidRPr="0019470A">
                <w:rPr>
                  <w:rFonts w:asciiTheme="minorHAnsi" w:hAnsiTheme="minorHAnsi" w:cstheme="minorHAnsi"/>
                  <w:b/>
                  <w:color w:val="000000" w:themeColor="text1"/>
                </w:rPr>
                <w:t>Vychytilová, Ph.D.</w:t>
              </w:r>
            </w:ins>
          </w:p>
          <w:p w:rsidR="00054E6F" w:rsidRPr="00791A1C" w:rsidDel="00E07216" w:rsidRDefault="00054E6F" w:rsidP="00054E6F">
            <w:pPr>
              <w:jc w:val="both"/>
              <w:rPr>
                <w:del w:id="2811" w:author="Pavla Trefilová" w:date="2019-09-11T15:43:00Z"/>
                <w:rFonts w:asciiTheme="minorHAnsi" w:hAnsiTheme="minorHAnsi" w:cstheme="minorHAnsi"/>
                <w:b/>
                <w:color w:val="000000"/>
              </w:rPr>
            </w:pPr>
            <w:ins w:id="2812" w:author="Pavla Trefilová" w:date="2019-09-11T15:43:00Z">
              <w:r w:rsidRPr="0019470A">
                <w:rPr>
                  <w:rFonts w:asciiTheme="minorHAnsi" w:hAnsiTheme="minorHAnsi" w:cstheme="minorHAnsi"/>
                  <w:color w:val="000000" w:themeColor="text1"/>
                </w:rPr>
                <w:t xml:space="preserve">Vychytilová </w:t>
              </w:r>
              <w:r>
                <w:rPr>
                  <w:rFonts w:asciiTheme="minorHAnsi" w:hAnsiTheme="minorHAnsi" w:cstheme="minorHAnsi"/>
                  <w:color w:val="000000" w:themeColor="text1"/>
                </w:rPr>
                <w:t>(</w:t>
              </w:r>
              <w:r w:rsidRPr="0019470A">
                <w:rPr>
                  <w:rFonts w:asciiTheme="minorHAnsi" w:hAnsiTheme="minorHAnsi" w:cstheme="minorHAnsi"/>
                  <w:color w:val="000000" w:themeColor="text1"/>
                </w:rPr>
                <w:t>100%</w:t>
              </w:r>
              <w:r>
                <w:rPr>
                  <w:rFonts w:asciiTheme="minorHAnsi" w:hAnsiTheme="minorHAnsi" w:cstheme="minorHAnsi"/>
                  <w:color w:val="000000" w:themeColor="text1"/>
                </w:rPr>
                <w:t>)</w:t>
              </w:r>
            </w:ins>
            <w:del w:id="2813" w:author="Pavla Trefilová" w:date="2019-09-11T15:43:00Z">
              <w:r w:rsidRPr="00791A1C" w:rsidDel="00E07216">
                <w:rPr>
                  <w:rFonts w:asciiTheme="minorHAnsi" w:hAnsiTheme="minorHAnsi" w:cstheme="minorHAnsi"/>
                  <w:b/>
                  <w:color w:val="000000"/>
                </w:rPr>
                <w:delText>Ing. Vychytilová, Ph.D.</w:delText>
              </w:r>
            </w:del>
          </w:p>
          <w:p w:rsidR="00054E6F" w:rsidRPr="00791A1C" w:rsidRDefault="00054E6F" w:rsidP="00054E6F">
            <w:pPr>
              <w:jc w:val="both"/>
              <w:rPr>
                <w:rFonts w:asciiTheme="minorHAnsi" w:hAnsiTheme="minorHAnsi" w:cstheme="minorHAnsi"/>
                <w:b/>
                <w:color w:val="000000"/>
              </w:rPr>
            </w:pPr>
            <w:del w:id="2814" w:author="Pavla Trefilová" w:date="2019-09-11T15:43:00Z">
              <w:r w:rsidRPr="00791A1C" w:rsidDel="00E07216">
                <w:rPr>
                  <w:rFonts w:asciiTheme="minorHAnsi" w:hAnsiTheme="minorHAnsi" w:cstheme="minorHAnsi"/>
                  <w:color w:val="000000"/>
                </w:rPr>
                <w:delText>Vychytilová 100%</w:delText>
              </w:r>
            </w:del>
          </w:p>
        </w:tc>
        <w:tc>
          <w:tcPr>
            <w:tcW w:w="963"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3/Z</w:t>
            </w:r>
          </w:p>
        </w:tc>
        <w:tc>
          <w:tcPr>
            <w:tcW w:w="814" w:type="dxa"/>
            <w:tcBorders>
              <w:right w:val="single" w:sz="12" w:space="0" w:color="auto"/>
            </w:tcBorders>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PZ</w:t>
            </w:r>
          </w:p>
        </w:tc>
      </w:tr>
      <w:tr w:rsidR="00054E6F" w:rsidRPr="00791A1C" w:rsidTr="00791A1C">
        <w:trPr>
          <w:jc w:val="center"/>
        </w:trPr>
        <w:tc>
          <w:tcPr>
            <w:tcW w:w="2370" w:type="dxa"/>
            <w:tcBorders>
              <w:left w:val="single" w:sz="12" w:space="0" w:color="auto"/>
            </w:tcBorders>
          </w:tcPr>
          <w:p w:rsidR="00054E6F" w:rsidRPr="00791A1C" w:rsidRDefault="00054E6F" w:rsidP="00054E6F">
            <w:pPr>
              <w:jc w:val="both"/>
              <w:rPr>
                <w:rFonts w:asciiTheme="minorHAnsi" w:hAnsiTheme="minorHAnsi" w:cstheme="minorHAnsi"/>
                <w:b/>
                <w:color w:val="000000"/>
              </w:rPr>
            </w:pPr>
            <w:r w:rsidRPr="00791A1C">
              <w:rPr>
                <w:rFonts w:asciiTheme="minorHAnsi" w:hAnsiTheme="minorHAnsi" w:cstheme="minorHAnsi"/>
                <w:b/>
                <w:color w:val="000000"/>
              </w:rPr>
              <w:t>Základy controllingu</w:t>
            </w:r>
          </w:p>
        </w:tc>
        <w:tc>
          <w:tcPr>
            <w:tcW w:w="857"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13-13-0</w:t>
            </w:r>
          </w:p>
        </w:tc>
        <w:tc>
          <w:tcPr>
            <w:tcW w:w="850"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4</w:t>
            </w:r>
          </w:p>
        </w:tc>
        <w:tc>
          <w:tcPr>
            <w:tcW w:w="2722" w:type="dxa"/>
          </w:tcPr>
          <w:p w:rsidR="00054E6F" w:rsidRPr="0019470A" w:rsidRDefault="00054E6F" w:rsidP="00054E6F">
            <w:pPr>
              <w:jc w:val="both"/>
              <w:rPr>
                <w:ins w:id="2815" w:author="Pavla Trefilová" w:date="2019-09-11T15:43:00Z"/>
                <w:rFonts w:asciiTheme="minorHAnsi" w:hAnsiTheme="minorHAnsi" w:cstheme="minorHAnsi"/>
                <w:b/>
                <w:color w:val="000000" w:themeColor="text1"/>
              </w:rPr>
            </w:pPr>
            <w:ins w:id="2816" w:author="Pavla Trefilová" w:date="2019-09-11T15:43:00Z">
              <w:r w:rsidRPr="0019470A">
                <w:rPr>
                  <w:rFonts w:asciiTheme="minorHAnsi" w:hAnsiTheme="minorHAnsi" w:cstheme="minorHAnsi"/>
                  <w:b/>
                  <w:color w:val="000000" w:themeColor="text1"/>
                </w:rPr>
                <w:t xml:space="preserve">doc. Ing. </w:t>
              </w:r>
              <w:r>
                <w:rPr>
                  <w:rFonts w:asciiTheme="minorHAnsi" w:hAnsiTheme="minorHAnsi" w:cstheme="minorHAnsi"/>
                  <w:b/>
                  <w:color w:val="000000" w:themeColor="text1"/>
                </w:rPr>
                <w:t xml:space="preserve">Roman </w:t>
              </w:r>
              <w:r w:rsidRPr="0019470A">
                <w:rPr>
                  <w:rFonts w:asciiTheme="minorHAnsi" w:hAnsiTheme="minorHAnsi" w:cstheme="minorHAnsi"/>
                  <w:b/>
                  <w:color w:val="000000" w:themeColor="text1"/>
                </w:rPr>
                <w:t>Zámečník, Ph.D.</w:t>
              </w:r>
            </w:ins>
          </w:p>
          <w:p w:rsidR="00054E6F" w:rsidRPr="0019470A" w:rsidRDefault="00054E6F" w:rsidP="00054E6F">
            <w:pPr>
              <w:jc w:val="both"/>
              <w:rPr>
                <w:ins w:id="2817" w:author="Pavla Trefilová" w:date="2019-09-11T15:43:00Z"/>
                <w:rFonts w:asciiTheme="minorHAnsi" w:hAnsiTheme="minorHAnsi" w:cstheme="minorHAnsi"/>
                <w:color w:val="000000" w:themeColor="text1"/>
              </w:rPr>
            </w:pPr>
            <w:ins w:id="2818" w:author="Pavla Trefilová" w:date="2019-09-11T15:43:00Z">
              <w:r w:rsidRPr="0019470A">
                <w:rPr>
                  <w:rFonts w:asciiTheme="minorHAnsi" w:hAnsiTheme="minorHAnsi" w:cstheme="minorHAnsi"/>
                  <w:color w:val="000000" w:themeColor="text1"/>
                </w:rPr>
                <w:t xml:space="preserve">Zámečník </w:t>
              </w:r>
              <w:r>
                <w:rPr>
                  <w:rFonts w:asciiTheme="minorHAnsi" w:hAnsiTheme="minorHAnsi" w:cstheme="minorHAnsi"/>
                  <w:color w:val="000000" w:themeColor="text1"/>
                </w:rPr>
                <w:t>(</w:t>
              </w:r>
              <w:r w:rsidRPr="0019470A">
                <w:rPr>
                  <w:rFonts w:asciiTheme="minorHAnsi" w:hAnsiTheme="minorHAnsi" w:cstheme="minorHAnsi"/>
                  <w:color w:val="000000" w:themeColor="text1"/>
                </w:rPr>
                <w:t>60%</w:t>
              </w:r>
              <w:r>
                <w:rPr>
                  <w:rFonts w:asciiTheme="minorHAnsi" w:hAnsiTheme="minorHAnsi" w:cstheme="minorHAnsi"/>
                  <w:color w:val="000000" w:themeColor="text1"/>
                </w:rPr>
                <w:t>)</w:t>
              </w:r>
            </w:ins>
          </w:p>
          <w:p w:rsidR="00054E6F" w:rsidRPr="00791A1C" w:rsidDel="00D22AFB" w:rsidRDefault="00054E6F" w:rsidP="00054E6F">
            <w:pPr>
              <w:jc w:val="both"/>
              <w:rPr>
                <w:del w:id="2819" w:author="Pavla Trefilová" w:date="2019-09-11T15:43:00Z"/>
                <w:rFonts w:asciiTheme="minorHAnsi" w:hAnsiTheme="minorHAnsi" w:cstheme="minorHAnsi"/>
                <w:b/>
                <w:color w:val="000000"/>
              </w:rPr>
            </w:pPr>
            <w:ins w:id="2820" w:author="Pavla Trefilová" w:date="2019-09-11T15:43:00Z">
              <w:r w:rsidRPr="0019470A">
                <w:rPr>
                  <w:rFonts w:asciiTheme="minorHAnsi" w:hAnsiTheme="minorHAnsi" w:cstheme="minorHAnsi"/>
                  <w:color w:val="000000" w:themeColor="text1"/>
                </w:rPr>
                <w:t xml:space="preserve">Kozubíková </w:t>
              </w:r>
              <w:r>
                <w:rPr>
                  <w:rFonts w:asciiTheme="minorHAnsi" w:hAnsiTheme="minorHAnsi" w:cstheme="minorHAnsi"/>
                  <w:color w:val="000000" w:themeColor="text1"/>
                </w:rPr>
                <w:t>(</w:t>
              </w:r>
              <w:r w:rsidRPr="0019470A">
                <w:rPr>
                  <w:rFonts w:asciiTheme="minorHAnsi" w:hAnsiTheme="minorHAnsi" w:cstheme="minorHAnsi"/>
                  <w:color w:val="000000" w:themeColor="text1"/>
                </w:rPr>
                <w:t>40%</w:t>
              </w:r>
              <w:r>
                <w:rPr>
                  <w:rFonts w:asciiTheme="minorHAnsi" w:hAnsiTheme="minorHAnsi" w:cstheme="minorHAnsi"/>
                  <w:color w:val="000000" w:themeColor="text1"/>
                </w:rPr>
                <w:t>)</w:t>
              </w:r>
            </w:ins>
            <w:del w:id="2821" w:author="Pavla Trefilová" w:date="2019-09-11T15:43:00Z">
              <w:r w:rsidRPr="00791A1C" w:rsidDel="00D22AFB">
                <w:rPr>
                  <w:rFonts w:asciiTheme="minorHAnsi" w:hAnsiTheme="minorHAnsi" w:cstheme="minorHAnsi"/>
                  <w:b/>
                  <w:color w:val="000000"/>
                </w:rPr>
                <w:delText>doc. Ing. Zámečník, Ph.D.</w:delText>
              </w:r>
            </w:del>
          </w:p>
          <w:p w:rsidR="00054E6F" w:rsidRPr="00791A1C" w:rsidDel="00D22AFB" w:rsidRDefault="00054E6F" w:rsidP="00054E6F">
            <w:pPr>
              <w:jc w:val="both"/>
              <w:rPr>
                <w:del w:id="2822" w:author="Pavla Trefilová" w:date="2019-09-11T15:43:00Z"/>
                <w:rFonts w:asciiTheme="minorHAnsi" w:hAnsiTheme="minorHAnsi" w:cstheme="minorHAnsi"/>
                <w:color w:val="000000"/>
              </w:rPr>
            </w:pPr>
            <w:del w:id="2823" w:author="Pavla Trefilová" w:date="2019-09-11T15:43:00Z">
              <w:r w:rsidRPr="00791A1C" w:rsidDel="00D22AFB">
                <w:rPr>
                  <w:rFonts w:asciiTheme="minorHAnsi" w:hAnsiTheme="minorHAnsi" w:cstheme="minorHAnsi"/>
                  <w:color w:val="000000"/>
                </w:rPr>
                <w:delText>Zámečník 60%</w:delText>
              </w:r>
            </w:del>
          </w:p>
          <w:p w:rsidR="00054E6F" w:rsidRPr="00791A1C" w:rsidRDefault="00054E6F" w:rsidP="00054E6F">
            <w:pPr>
              <w:jc w:val="both"/>
              <w:rPr>
                <w:rFonts w:asciiTheme="minorHAnsi" w:hAnsiTheme="minorHAnsi" w:cstheme="minorHAnsi"/>
                <w:b/>
                <w:color w:val="000000"/>
              </w:rPr>
            </w:pPr>
            <w:del w:id="2824" w:author="Pavla Trefilová" w:date="2019-09-11T15:43:00Z">
              <w:r w:rsidRPr="00791A1C" w:rsidDel="00D22AFB">
                <w:rPr>
                  <w:rFonts w:asciiTheme="minorHAnsi" w:hAnsiTheme="minorHAnsi" w:cstheme="minorHAnsi"/>
                  <w:color w:val="000000"/>
                </w:rPr>
                <w:delText>Kozubíková 40%</w:delText>
              </w:r>
            </w:del>
          </w:p>
        </w:tc>
        <w:tc>
          <w:tcPr>
            <w:tcW w:w="963"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3/Z</w:t>
            </w:r>
          </w:p>
        </w:tc>
        <w:tc>
          <w:tcPr>
            <w:tcW w:w="814" w:type="dxa"/>
            <w:tcBorders>
              <w:right w:val="single" w:sz="12" w:space="0" w:color="auto"/>
            </w:tcBorders>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PZ</w:t>
            </w:r>
          </w:p>
        </w:tc>
      </w:tr>
      <w:tr w:rsidR="00054E6F" w:rsidRPr="00791A1C" w:rsidTr="00791A1C">
        <w:trPr>
          <w:jc w:val="center"/>
        </w:trPr>
        <w:tc>
          <w:tcPr>
            <w:tcW w:w="2370" w:type="dxa"/>
            <w:tcBorders>
              <w:left w:val="single" w:sz="12" w:space="0" w:color="auto"/>
              <w:bottom w:val="single" w:sz="12" w:space="0" w:color="auto"/>
            </w:tcBorders>
          </w:tcPr>
          <w:p w:rsidR="00054E6F" w:rsidRPr="00791A1C" w:rsidRDefault="00054E6F" w:rsidP="00054E6F">
            <w:pPr>
              <w:rPr>
                <w:rFonts w:asciiTheme="minorHAnsi" w:hAnsiTheme="minorHAnsi" w:cstheme="minorHAnsi"/>
                <w:b/>
                <w:color w:val="000000"/>
              </w:rPr>
            </w:pPr>
            <w:r w:rsidRPr="00791A1C">
              <w:rPr>
                <w:rFonts w:asciiTheme="minorHAnsi" w:hAnsiTheme="minorHAnsi" w:cstheme="minorHAnsi"/>
                <w:b/>
                <w:color w:val="000000"/>
              </w:rPr>
              <w:lastRenderedPageBreak/>
              <w:t>Riziko, kybernetická bezpečnost a aplikace finančních technologií</w:t>
            </w:r>
          </w:p>
        </w:tc>
        <w:tc>
          <w:tcPr>
            <w:tcW w:w="857" w:type="dxa"/>
            <w:tcBorders>
              <w:bottom w:val="single" w:sz="12" w:space="0" w:color="auto"/>
            </w:tcBorders>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25-0-25</w:t>
            </w:r>
          </w:p>
        </w:tc>
        <w:tc>
          <w:tcPr>
            <w:tcW w:w="850" w:type="dxa"/>
            <w:tcBorders>
              <w:bottom w:val="single" w:sz="12" w:space="0" w:color="auto"/>
            </w:tcBorders>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Borders>
              <w:bottom w:val="single" w:sz="12" w:space="0" w:color="auto"/>
            </w:tcBorders>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6</w:t>
            </w:r>
          </w:p>
        </w:tc>
        <w:tc>
          <w:tcPr>
            <w:tcW w:w="2722" w:type="dxa"/>
            <w:tcBorders>
              <w:bottom w:val="single" w:sz="12" w:space="0" w:color="auto"/>
            </w:tcBorders>
          </w:tcPr>
          <w:p w:rsidR="00054E6F" w:rsidRPr="0019470A" w:rsidRDefault="00054E6F" w:rsidP="00054E6F">
            <w:pPr>
              <w:rPr>
                <w:ins w:id="2825" w:author="Pavla Trefilová" w:date="2019-09-11T15:44:00Z"/>
                <w:rFonts w:asciiTheme="minorHAnsi" w:hAnsiTheme="minorHAnsi" w:cstheme="minorHAnsi"/>
                <w:b/>
                <w:color w:val="000000" w:themeColor="text1"/>
              </w:rPr>
            </w:pPr>
            <w:ins w:id="2826" w:author="Pavla Trefilová" w:date="2019-09-11T15:44:00Z">
              <w:r w:rsidRPr="0019470A">
                <w:rPr>
                  <w:rFonts w:asciiTheme="minorHAnsi" w:hAnsiTheme="minorHAnsi" w:cstheme="minorHAnsi"/>
                  <w:b/>
                  <w:color w:val="000000" w:themeColor="text1"/>
                </w:rPr>
                <w:t xml:space="preserve">Ing. </w:t>
              </w:r>
              <w:r>
                <w:rPr>
                  <w:rFonts w:asciiTheme="minorHAnsi" w:hAnsiTheme="minorHAnsi" w:cstheme="minorHAnsi"/>
                  <w:b/>
                  <w:color w:val="000000" w:themeColor="text1"/>
                </w:rPr>
                <w:t xml:space="preserve">Lubor </w:t>
              </w:r>
              <w:r w:rsidRPr="0019470A">
                <w:rPr>
                  <w:rFonts w:asciiTheme="minorHAnsi" w:hAnsiTheme="minorHAnsi" w:cstheme="minorHAnsi"/>
                  <w:b/>
                  <w:color w:val="000000" w:themeColor="text1"/>
                </w:rPr>
                <w:t>Homolka, Ph.D.</w:t>
              </w:r>
            </w:ins>
          </w:p>
          <w:p w:rsidR="00054E6F" w:rsidRPr="0019470A" w:rsidRDefault="00054E6F" w:rsidP="00054E6F">
            <w:pPr>
              <w:rPr>
                <w:ins w:id="2827" w:author="Pavla Trefilová" w:date="2019-09-11T15:44:00Z"/>
                <w:rFonts w:asciiTheme="minorHAnsi" w:hAnsiTheme="minorHAnsi" w:cstheme="minorHAnsi"/>
                <w:color w:val="000000" w:themeColor="text1"/>
              </w:rPr>
            </w:pPr>
            <w:ins w:id="2828" w:author="Pavla Trefilová" w:date="2019-09-11T15:44:00Z">
              <w:r w:rsidRPr="0019470A">
                <w:rPr>
                  <w:rFonts w:asciiTheme="minorHAnsi" w:hAnsiTheme="minorHAnsi" w:cstheme="minorHAnsi"/>
                  <w:color w:val="000000" w:themeColor="text1"/>
                </w:rPr>
                <w:t xml:space="preserve">Homolka </w:t>
              </w:r>
              <w:r>
                <w:rPr>
                  <w:rFonts w:asciiTheme="minorHAnsi" w:hAnsiTheme="minorHAnsi" w:cstheme="minorHAnsi"/>
                  <w:color w:val="000000" w:themeColor="text1"/>
                </w:rPr>
                <w:t>(</w:t>
              </w:r>
              <w:r w:rsidRPr="0019470A">
                <w:rPr>
                  <w:rFonts w:asciiTheme="minorHAnsi" w:hAnsiTheme="minorHAnsi" w:cstheme="minorHAnsi"/>
                  <w:color w:val="000000" w:themeColor="text1"/>
                </w:rPr>
                <w:t>50%</w:t>
              </w:r>
              <w:r>
                <w:rPr>
                  <w:rFonts w:asciiTheme="minorHAnsi" w:hAnsiTheme="minorHAnsi" w:cstheme="minorHAnsi"/>
                  <w:color w:val="000000" w:themeColor="text1"/>
                </w:rPr>
                <w:t>)</w:t>
              </w:r>
            </w:ins>
          </w:p>
          <w:p w:rsidR="00054E6F" w:rsidRPr="0019470A" w:rsidRDefault="00054E6F" w:rsidP="00054E6F">
            <w:pPr>
              <w:rPr>
                <w:ins w:id="2829" w:author="Pavla Trefilová" w:date="2019-09-11T15:44:00Z"/>
                <w:rFonts w:asciiTheme="minorHAnsi" w:hAnsiTheme="minorHAnsi" w:cstheme="minorHAnsi"/>
                <w:color w:val="000000" w:themeColor="text1"/>
              </w:rPr>
            </w:pPr>
            <w:ins w:id="2830" w:author="Pavla Trefilová" w:date="2019-09-11T15:44:00Z">
              <w:r w:rsidRPr="0019470A">
                <w:rPr>
                  <w:rFonts w:asciiTheme="minorHAnsi" w:hAnsiTheme="minorHAnsi" w:cstheme="minorHAnsi"/>
                  <w:color w:val="000000" w:themeColor="text1"/>
                </w:rPr>
                <w:t xml:space="preserve">Žáček </w:t>
              </w:r>
              <w:r>
                <w:rPr>
                  <w:rFonts w:asciiTheme="minorHAnsi" w:hAnsiTheme="minorHAnsi" w:cstheme="minorHAnsi"/>
                  <w:color w:val="000000" w:themeColor="text1"/>
                </w:rPr>
                <w:t>(</w:t>
              </w:r>
              <w:r w:rsidRPr="0019470A">
                <w:rPr>
                  <w:rFonts w:asciiTheme="minorHAnsi" w:hAnsiTheme="minorHAnsi" w:cstheme="minorHAnsi"/>
                  <w:color w:val="000000" w:themeColor="text1"/>
                </w:rPr>
                <w:t>20%</w:t>
              </w:r>
              <w:r>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w:t>
              </w:r>
            </w:ins>
          </w:p>
          <w:p w:rsidR="00054E6F" w:rsidRPr="0019470A" w:rsidRDefault="00054E6F" w:rsidP="00054E6F">
            <w:pPr>
              <w:rPr>
                <w:ins w:id="2831" w:author="Pavla Trefilová" w:date="2019-09-11T15:44:00Z"/>
                <w:rFonts w:asciiTheme="minorHAnsi" w:hAnsiTheme="minorHAnsi" w:cstheme="minorHAnsi"/>
                <w:color w:val="000000" w:themeColor="text1"/>
              </w:rPr>
            </w:pPr>
            <w:ins w:id="2832" w:author="Pavla Trefilová" w:date="2019-09-11T15:44:00Z">
              <w:r w:rsidRPr="0019470A">
                <w:rPr>
                  <w:rFonts w:asciiTheme="minorHAnsi" w:hAnsiTheme="minorHAnsi" w:cstheme="minorHAnsi"/>
                  <w:color w:val="000000" w:themeColor="text1"/>
                </w:rPr>
                <w:t xml:space="preserve">Lapčík </w:t>
              </w:r>
              <w:r>
                <w:rPr>
                  <w:rFonts w:asciiTheme="minorHAnsi" w:hAnsiTheme="minorHAnsi" w:cstheme="minorHAnsi"/>
                  <w:color w:val="000000" w:themeColor="text1"/>
                </w:rPr>
                <w:t>(</w:t>
              </w:r>
              <w:r w:rsidRPr="0019470A">
                <w:rPr>
                  <w:rFonts w:asciiTheme="minorHAnsi" w:hAnsiTheme="minorHAnsi" w:cstheme="minorHAnsi"/>
                  <w:color w:val="000000" w:themeColor="text1"/>
                </w:rPr>
                <w:t>10%</w:t>
              </w:r>
              <w:r>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ins>
          </w:p>
          <w:p w:rsidR="00054E6F" w:rsidRPr="0019470A" w:rsidRDefault="00054E6F" w:rsidP="00054E6F">
            <w:pPr>
              <w:jc w:val="both"/>
              <w:rPr>
                <w:ins w:id="2833" w:author="Pavla Trefilová" w:date="2019-09-11T15:44:00Z"/>
                <w:rFonts w:asciiTheme="minorHAnsi" w:hAnsiTheme="minorHAnsi" w:cstheme="minorHAnsi"/>
                <w:color w:val="000000" w:themeColor="text1"/>
              </w:rPr>
            </w:pPr>
            <w:ins w:id="2834" w:author="Pavla Trefilová" w:date="2019-09-11T15:44:00Z">
              <w:r w:rsidRPr="0019470A">
                <w:rPr>
                  <w:rFonts w:asciiTheme="minorHAnsi" w:hAnsiTheme="minorHAnsi" w:cstheme="minorHAnsi"/>
                  <w:color w:val="000000" w:themeColor="text1"/>
                </w:rPr>
                <w:t xml:space="preserve">Hrubošová </w:t>
              </w:r>
              <w:r>
                <w:rPr>
                  <w:rFonts w:asciiTheme="minorHAnsi" w:hAnsiTheme="minorHAnsi" w:cstheme="minorHAnsi"/>
                  <w:color w:val="000000" w:themeColor="text1"/>
                </w:rPr>
                <w:t>(</w:t>
              </w:r>
              <w:r w:rsidRPr="0019470A">
                <w:rPr>
                  <w:rFonts w:asciiTheme="minorHAnsi" w:hAnsiTheme="minorHAnsi" w:cstheme="minorHAnsi"/>
                  <w:color w:val="000000" w:themeColor="text1"/>
                </w:rPr>
                <w:t>10%</w:t>
              </w:r>
              <w:r>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ins>
          </w:p>
          <w:p w:rsidR="00054E6F" w:rsidRPr="00791A1C" w:rsidDel="00054E6F" w:rsidRDefault="00054E6F" w:rsidP="00054E6F">
            <w:pPr>
              <w:rPr>
                <w:del w:id="2835" w:author="Pavla Trefilová" w:date="2019-09-11T15:44:00Z"/>
                <w:rFonts w:asciiTheme="minorHAnsi" w:hAnsiTheme="minorHAnsi" w:cstheme="minorHAnsi"/>
                <w:b/>
                <w:color w:val="000000"/>
              </w:rPr>
            </w:pPr>
            <w:ins w:id="2836" w:author="Pavla Trefilová" w:date="2019-09-11T15:44:00Z">
              <w:r w:rsidRPr="0019470A">
                <w:rPr>
                  <w:rFonts w:asciiTheme="minorHAnsi" w:hAnsiTheme="minorHAnsi" w:cstheme="minorHAnsi"/>
                  <w:color w:val="000000" w:themeColor="text1"/>
                </w:rPr>
                <w:t xml:space="preserve">Staszkiewicz </w:t>
              </w:r>
              <w:r>
                <w:rPr>
                  <w:rFonts w:asciiTheme="minorHAnsi" w:hAnsiTheme="minorHAnsi" w:cstheme="minorHAnsi"/>
                  <w:color w:val="000000" w:themeColor="text1"/>
                </w:rPr>
                <w:t>(</w:t>
              </w:r>
              <w:r w:rsidRPr="0019470A">
                <w:rPr>
                  <w:rFonts w:asciiTheme="minorHAnsi" w:hAnsiTheme="minorHAnsi" w:cstheme="minorHAnsi"/>
                  <w:color w:val="000000" w:themeColor="text1"/>
                </w:rPr>
                <w:t>10%</w:t>
              </w:r>
              <w:r>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ins>
            <w:del w:id="2837" w:author="Pavla Trefilová" w:date="2019-09-11T15:44:00Z">
              <w:r w:rsidRPr="00791A1C" w:rsidDel="00054E6F">
                <w:rPr>
                  <w:rFonts w:asciiTheme="minorHAnsi" w:hAnsiTheme="minorHAnsi" w:cstheme="minorHAnsi"/>
                  <w:b/>
                  <w:color w:val="000000"/>
                </w:rPr>
                <w:delText>Ing. Homolka, Ph.D.</w:delText>
              </w:r>
            </w:del>
          </w:p>
          <w:p w:rsidR="00054E6F" w:rsidRPr="00791A1C" w:rsidDel="00054E6F" w:rsidRDefault="00054E6F" w:rsidP="00054E6F">
            <w:pPr>
              <w:rPr>
                <w:del w:id="2838" w:author="Pavla Trefilová" w:date="2019-09-11T15:44:00Z"/>
                <w:rFonts w:asciiTheme="minorHAnsi" w:hAnsiTheme="minorHAnsi" w:cstheme="minorHAnsi"/>
                <w:color w:val="000000"/>
              </w:rPr>
            </w:pPr>
            <w:del w:id="2839" w:author="Pavla Trefilová" w:date="2019-09-11T15:44:00Z">
              <w:r w:rsidRPr="00791A1C" w:rsidDel="00054E6F">
                <w:rPr>
                  <w:rFonts w:asciiTheme="minorHAnsi" w:hAnsiTheme="minorHAnsi" w:cstheme="minorHAnsi"/>
                  <w:color w:val="000000"/>
                </w:rPr>
                <w:delText>Homolka 50%</w:delText>
              </w:r>
            </w:del>
          </w:p>
          <w:p w:rsidR="00054E6F" w:rsidRPr="00791A1C" w:rsidDel="00054E6F" w:rsidRDefault="00054E6F" w:rsidP="00054E6F">
            <w:pPr>
              <w:rPr>
                <w:del w:id="2840" w:author="Pavla Trefilová" w:date="2019-09-11T15:44:00Z"/>
                <w:rFonts w:asciiTheme="minorHAnsi" w:hAnsiTheme="minorHAnsi" w:cstheme="minorHAnsi"/>
                <w:color w:val="000000"/>
              </w:rPr>
            </w:pPr>
            <w:del w:id="2841" w:author="Pavla Trefilová" w:date="2019-09-11T15:44:00Z">
              <w:r w:rsidRPr="00791A1C" w:rsidDel="00054E6F">
                <w:rPr>
                  <w:rFonts w:asciiTheme="minorHAnsi" w:hAnsiTheme="minorHAnsi" w:cstheme="minorHAnsi"/>
                  <w:color w:val="000000"/>
                </w:rPr>
                <w:delText xml:space="preserve">Žáček 20% </w:delText>
              </w:r>
            </w:del>
          </w:p>
          <w:p w:rsidR="00054E6F" w:rsidRPr="00791A1C" w:rsidDel="00054E6F" w:rsidRDefault="00054E6F" w:rsidP="00054E6F">
            <w:pPr>
              <w:rPr>
                <w:del w:id="2842" w:author="Pavla Trefilová" w:date="2019-09-11T15:44:00Z"/>
                <w:rFonts w:asciiTheme="minorHAnsi" w:hAnsiTheme="minorHAnsi" w:cstheme="minorHAnsi"/>
                <w:color w:val="000000"/>
              </w:rPr>
            </w:pPr>
            <w:del w:id="2843" w:author="Pavla Trefilová" w:date="2019-09-11T15:44:00Z">
              <w:r w:rsidRPr="00791A1C" w:rsidDel="00054E6F">
                <w:rPr>
                  <w:rFonts w:asciiTheme="minorHAnsi" w:hAnsiTheme="minorHAnsi" w:cstheme="minorHAnsi"/>
                  <w:color w:val="000000"/>
                </w:rPr>
                <w:delText>Lapčík 10% (ext)</w:delText>
              </w:r>
            </w:del>
          </w:p>
          <w:p w:rsidR="00054E6F" w:rsidRPr="00791A1C" w:rsidDel="00054E6F" w:rsidRDefault="00054E6F" w:rsidP="00054E6F">
            <w:pPr>
              <w:jc w:val="both"/>
              <w:rPr>
                <w:del w:id="2844" w:author="Pavla Trefilová" w:date="2019-09-11T15:44:00Z"/>
                <w:rFonts w:asciiTheme="minorHAnsi" w:hAnsiTheme="minorHAnsi" w:cstheme="minorHAnsi"/>
                <w:color w:val="000000"/>
              </w:rPr>
            </w:pPr>
            <w:del w:id="2845" w:author="Pavla Trefilová" w:date="2019-09-11T15:44:00Z">
              <w:r w:rsidRPr="00791A1C" w:rsidDel="00054E6F">
                <w:rPr>
                  <w:rFonts w:asciiTheme="minorHAnsi" w:hAnsiTheme="minorHAnsi" w:cstheme="minorHAnsi"/>
                  <w:color w:val="000000"/>
                </w:rPr>
                <w:delText>Hrubošová 10% (ext)</w:delText>
              </w:r>
            </w:del>
          </w:p>
          <w:p w:rsidR="00054E6F" w:rsidRPr="00791A1C" w:rsidRDefault="00054E6F" w:rsidP="00054E6F">
            <w:pPr>
              <w:jc w:val="both"/>
              <w:rPr>
                <w:rFonts w:asciiTheme="minorHAnsi" w:hAnsiTheme="minorHAnsi" w:cstheme="minorHAnsi"/>
                <w:b/>
                <w:color w:val="000000"/>
              </w:rPr>
            </w:pPr>
            <w:del w:id="2846" w:author="Pavla Trefilová" w:date="2019-09-11T15:44:00Z">
              <w:r w:rsidRPr="00791A1C" w:rsidDel="00054E6F">
                <w:rPr>
                  <w:rFonts w:asciiTheme="minorHAnsi" w:hAnsiTheme="minorHAnsi" w:cstheme="minorHAnsi"/>
                  <w:color w:val="000000"/>
                </w:rPr>
                <w:delText>Staszkiewicz 10% (ext)</w:delText>
              </w:r>
            </w:del>
          </w:p>
        </w:tc>
        <w:tc>
          <w:tcPr>
            <w:tcW w:w="963" w:type="dxa"/>
            <w:tcBorders>
              <w:bottom w:val="single" w:sz="12" w:space="0" w:color="auto"/>
            </w:tcBorders>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3/L</w:t>
            </w:r>
          </w:p>
        </w:tc>
        <w:tc>
          <w:tcPr>
            <w:tcW w:w="814" w:type="dxa"/>
            <w:tcBorders>
              <w:bottom w:val="single" w:sz="12" w:space="0" w:color="auto"/>
              <w:right w:val="single" w:sz="12" w:space="0" w:color="auto"/>
            </w:tcBorders>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PZ</w:t>
            </w:r>
          </w:p>
        </w:tc>
      </w:tr>
    </w:tbl>
    <w:p w:rsidR="00791A1C" w:rsidRDefault="00791A1C" w:rsidP="00EC5F9F">
      <w:pPr>
        <w:tabs>
          <w:tab w:val="left" w:pos="2835"/>
        </w:tabs>
        <w:spacing w:after="120"/>
        <w:jc w:val="both"/>
        <w:rPr>
          <w:rFonts w:ascii="Calibri" w:hAnsi="Calibri" w:cs="Calibri"/>
          <w:color w:val="FF0000"/>
          <w:sz w:val="18"/>
          <w:szCs w:val="22"/>
        </w:rPr>
      </w:pPr>
    </w:p>
    <w:p w:rsidR="00791A1C" w:rsidRPr="00EC5F9F" w:rsidRDefault="00791A1C" w:rsidP="00EC5F9F">
      <w:pPr>
        <w:tabs>
          <w:tab w:val="left" w:pos="2835"/>
        </w:tabs>
        <w:spacing w:after="120"/>
        <w:jc w:val="both"/>
        <w:rPr>
          <w:rFonts w:ascii="Calibri" w:hAnsi="Calibri" w:cs="Calibri"/>
          <w:color w:val="FF0000"/>
          <w:sz w:val="18"/>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Kvalifikace odborníků z praxe zapojených do výuky ve studijním programu </w:t>
      </w:r>
    </w:p>
    <w:p w:rsidR="00EC5F9F" w:rsidRPr="00EC5F9F" w:rsidRDefault="00EC5F9F" w:rsidP="00EC5F9F">
      <w:pPr>
        <w:keepNext/>
        <w:keepLines/>
        <w:spacing w:before="40" w:after="120"/>
        <w:jc w:val="center"/>
        <w:outlineLvl w:val="2"/>
        <w:rPr>
          <w:rFonts w:ascii="Calibri" w:hAnsi="Calibri" w:cs="Calibri"/>
          <w:b/>
          <w:sz w:val="24"/>
          <w:szCs w:val="24"/>
        </w:rPr>
      </w:pPr>
      <w:r w:rsidRPr="00EC5F9F">
        <w:rPr>
          <w:rFonts w:ascii="Calibri" w:hAnsi="Calibri" w:cs="Calibri"/>
          <w:b/>
          <w:color w:val="000000"/>
          <w:sz w:val="24"/>
          <w:szCs w:val="24"/>
        </w:rPr>
        <w:t>Standardy</w:t>
      </w:r>
      <w:r w:rsidRPr="00EC5F9F">
        <w:rPr>
          <w:rFonts w:ascii="Calibri" w:hAnsi="Calibri" w:cs="Calibri"/>
          <w:b/>
          <w:sz w:val="24"/>
          <w:szCs w:val="24"/>
        </w:rPr>
        <w:t xml:space="preserve"> 6.5-6.6</w:t>
      </w:r>
    </w:p>
    <w:p w:rsidR="00357ABC" w:rsidRPr="00C07508" w:rsidRDefault="00357ABC" w:rsidP="00357ABC">
      <w:pPr>
        <w:spacing w:before="120" w:after="120"/>
        <w:jc w:val="both"/>
        <w:rPr>
          <w:rFonts w:ascii="Calibri" w:hAnsi="Calibri" w:cs="Calibri"/>
          <w:sz w:val="22"/>
          <w:szCs w:val="22"/>
        </w:rPr>
      </w:pPr>
      <w:r w:rsidRPr="00C07508">
        <w:rPr>
          <w:rFonts w:ascii="Calibri" w:hAnsi="Calibri" w:cs="Calibri"/>
          <w:sz w:val="22"/>
          <w:szCs w:val="22"/>
        </w:rPr>
        <w:t xml:space="preserve">Všichni odborníci zapojení do výuky ve studijním programu </w:t>
      </w:r>
      <w:r>
        <w:rPr>
          <w:rFonts w:ascii="Calibri" w:hAnsi="Calibri" w:cs="Calibri"/>
          <w:sz w:val="22"/>
          <w:szCs w:val="22"/>
        </w:rPr>
        <w:t xml:space="preserve">Finance a finanční technologie </w:t>
      </w:r>
      <w:r w:rsidRPr="00C07508">
        <w:rPr>
          <w:rFonts w:ascii="Calibri" w:hAnsi="Calibri" w:cs="Calibri"/>
          <w:sz w:val="22"/>
          <w:szCs w:val="22"/>
        </w:rPr>
        <w:t>mají dosažen minimálně magisterský stupeň vysokoškolského vzdělání.</w:t>
      </w:r>
    </w:p>
    <w:p w:rsidR="00357ABC" w:rsidRPr="00C07508" w:rsidRDefault="00357ABC" w:rsidP="00357ABC">
      <w:pPr>
        <w:spacing w:before="120" w:after="240"/>
        <w:jc w:val="both"/>
        <w:rPr>
          <w:rFonts w:ascii="Calibri" w:hAnsi="Calibri" w:cs="Calibri"/>
          <w:sz w:val="22"/>
          <w:szCs w:val="22"/>
        </w:rPr>
      </w:pPr>
      <w:r w:rsidRPr="00C07508">
        <w:rPr>
          <w:rFonts w:ascii="Calibri" w:hAnsi="Calibri" w:cs="Calibri"/>
          <w:sz w:val="22"/>
          <w:szCs w:val="22"/>
        </w:rPr>
        <w:t xml:space="preserve">V rámci studijního programu </w:t>
      </w:r>
      <w:r>
        <w:rPr>
          <w:rFonts w:ascii="Calibri" w:hAnsi="Calibri" w:cs="Calibri"/>
          <w:sz w:val="22"/>
          <w:szCs w:val="22"/>
        </w:rPr>
        <w:t xml:space="preserve">Finance a finanční technologie </w:t>
      </w:r>
      <w:r w:rsidRPr="00C07508">
        <w:rPr>
          <w:rFonts w:ascii="Calibri" w:hAnsi="Calibri" w:cs="Calibri"/>
          <w:sz w:val="22"/>
          <w:szCs w:val="22"/>
        </w:rPr>
        <w:t>se na výuce (především ve formě přednášek a vedení seminářů</w:t>
      </w:r>
      <w:r>
        <w:rPr>
          <w:rFonts w:ascii="Calibri" w:hAnsi="Calibri" w:cs="Calibri"/>
          <w:sz w:val="22"/>
          <w:szCs w:val="22"/>
        </w:rPr>
        <w:t xml:space="preserve">, výuka kombinované formy studia) </w:t>
      </w:r>
      <w:r w:rsidRPr="00C07508">
        <w:rPr>
          <w:rFonts w:ascii="Calibri" w:hAnsi="Calibri" w:cs="Calibri"/>
          <w:sz w:val="22"/>
          <w:szCs w:val="22"/>
        </w:rPr>
        <w:t xml:space="preserve">podílejí odborníci z praxe v předmětech </w:t>
      </w:r>
      <w:r w:rsidRPr="004A62DF">
        <w:rPr>
          <w:rFonts w:ascii="Calibri" w:hAnsi="Calibri" w:cs="Calibri"/>
          <w:sz w:val="22"/>
          <w:szCs w:val="22"/>
        </w:rPr>
        <w:t>Finanční trhy, Úvod do finančních technologií, Bankovnictví a pojišťovnictví, Riziko, kybernetická bezpečnost a aplikace finančních technologií, Podnikové finance, Systém řízení Baťa a Podnikatelská akademie 1, 2.</w:t>
      </w:r>
      <w:r w:rsidRPr="00C07508">
        <w:rPr>
          <w:rFonts w:ascii="Calibri" w:hAnsi="Calibri" w:cs="Calibri"/>
          <w:sz w:val="22"/>
          <w:szCs w:val="22"/>
        </w:rPr>
        <w:t xml:space="preserve"> Rozsah jejich zapojení je uveden níže:</w:t>
      </w:r>
    </w:p>
    <w:p w:rsidR="00357ABC" w:rsidRPr="00C07508" w:rsidRDefault="00357ABC" w:rsidP="00357ABC">
      <w:pPr>
        <w:jc w:val="center"/>
        <w:rPr>
          <w:rFonts w:ascii="Calibri" w:hAnsi="Calibri" w:cs="Calibri"/>
          <w:i/>
          <w:szCs w:val="22"/>
        </w:rPr>
      </w:pPr>
      <w:r w:rsidRPr="00C07508">
        <w:rPr>
          <w:rFonts w:ascii="Calibri" w:hAnsi="Calibri" w:cs="Calibri"/>
          <w:i/>
          <w:szCs w:val="22"/>
        </w:rPr>
        <w:t xml:space="preserve">Tab. 4 – Zapojení odborníků z praxe do výuky v rámci SP </w:t>
      </w:r>
      <w:r>
        <w:rPr>
          <w:rFonts w:ascii="Calibri" w:hAnsi="Calibri" w:cs="Calibri"/>
          <w:i/>
          <w:szCs w:val="22"/>
        </w:rPr>
        <w:t xml:space="preserve">Finance a finanční technologie </w:t>
      </w:r>
    </w:p>
    <w:tbl>
      <w:tblPr>
        <w:tblW w:w="6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1"/>
        <w:gridCol w:w="3260"/>
      </w:tblGrid>
      <w:tr w:rsidR="00357ABC" w:rsidRPr="00357ABC" w:rsidTr="00F708C1">
        <w:trPr>
          <w:jc w:val="center"/>
        </w:trPr>
        <w:tc>
          <w:tcPr>
            <w:tcW w:w="3671" w:type="dxa"/>
            <w:tcBorders>
              <w:top w:val="single" w:sz="12" w:space="0" w:color="auto"/>
              <w:left w:val="single" w:sz="12" w:space="0" w:color="auto"/>
              <w:bottom w:val="single" w:sz="12" w:space="0" w:color="auto"/>
            </w:tcBorders>
            <w:shd w:val="clear" w:color="auto" w:fill="auto"/>
          </w:tcPr>
          <w:p w:rsidR="00357ABC" w:rsidRPr="00357ABC" w:rsidRDefault="00357ABC" w:rsidP="00357ABC">
            <w:pPr>
              <w:rPr>
                <w:rFonts w:asciiTheme="minorHAnsi" w:hAnsiTheme="minorHAnsi" w:cstheme="minorHAnsi"/>
              </w:rPr>
            </w:pPr>
            <w:r w:rsidRPr="00357ABC">
              <w:rPr>
                <w:rFonts w:asciiTheme="minorHAnsi" w:hAnsiTheme="minorHAnsi" w:cstheme="minorHAnsi"/>
                <w:b/>
              </w:rPr>
              <w:t>Název předmětu</w:t>
            </w:r>
          </w:p>
        </w:tc>
        <w:tc>
          <w:tcPr>
            <w:tcW w:w="3260" w:type="dxa"/>
            <w:tcBorders>
              <w:top w:val="single" w:sz="12" w:space="0" w:color="auto"/>
              <w:bottom w:val="single" w:sz="12" w:space="0" w:color="auto"/>
              <w:right w:val="single" w:sz="12" w:space="0" w:color="auto"/>
            </w:tcBorders>
            <w:shd w:val="clear" w:color="auto" w:fill="auto"/>
          </w:tcPr>
          <w:p w:rsidR="00357ABC" w:rsidRPr="00357ABC" w:rsidRDefault="00357ABC" w:rsidP="00357ABC">
            <w:pPr>
              <w:jc w:val="center"/>
              <w:rPr>
                <w:rFonts w:asciiTheme="minorHAnsi" w:hAnsiTheme="minorHAnsi" w:cstheme="minorHAnsi"/>
                <w:b/>
              </w:rPr>
            </w:pPr>
            <w:r w:rsidRPr="00357ABC">
              <w:rPr>
                <w:rFonts w:asciiTheme="minorHAnsi" w:hAnsiTheme="minorHAnsi" w:cstheme="minorHAnsi"/>
                <w:b/>
              </w:rPr>
              <w:t>Garant</w:t>
            </w:r>
          </w:p>
          <w:p w:rsidR="00357ABC" w:rsidRPr="00357ABC" w:rsidRDefault="00357ABC" w:rsidP="00357ABC">
            <w:pPr>
              <w:jc w:val="center"/>
              <w:rPr>
                <w:rFonts w:asciiTheme="minorHAnsi" w:hAnsiTheme="minorHAnsi" w:cstheme="minorHAnsi"/>
              </w:rPr>
            </w:pPr>
            <w:r w:rsidRPr="00357ABC">
              <w:rPr>
                <w:rFonts w:asciiTheme="minorHAnsi" w:hAnsiTheme="minorHAnsi" w:cstheme="minorHAnsi"/>
              </w:rPr>
              <w:t>Přednášející</w:t>
            </w:r>
          </w:p>
        </w:tc>
      </w:tr>
      <w:tr w:rsidR="00357ABC" w:rsidRPr="00357ABC" w:rsidTr="00F708C1">
        <w:trPr>
          <w:jc w:val="center"/>
        </w:trPr>
        <w:tc>
          <w:tcPr>
            <w:tcW w:w="3671" w:type="dxa"/>
            <w:tcBorders>
              <w:top w:val="single" w:sz="12" w:space="0" w:color="auto"/>
              <w:left w:val="single" w:sz="12" w:space="0" w:color="auto"/>
            </w:tcBorders>
            <w:shd w:val="clear" w:color="auto" w:fill="auto"/>
          </w:tcPr>
          <w:p w:rsidR="00357ABC" w:rsidRPr="00357ABC" w:rsidRDefault="00357ABC" w:rsidP="00357ABC">
            <w:pPr>
              <w:rPr>
                <w:rFonts w:asciiTheme="minorHAnsi" w:hAnsiTheme="minorHAnsi" w:cstheme="minorHAnsi"/>
                <w:b/>
              </w:rPr>
            </w:pPr>
            <w:r w:rsidRPr="00357ABC">
              <w:rPr>
                <w:rFonts w:asciiTheme="minorHAnsi" w:hAnsiTheme="minorHAnsi" w:cstheme="minorHAnsi"/>
                <w:b/>
              </w:rPr>
              <w:t>Finanční trhy</w:t>
            </w:r>
          </w:p>
          <w:p w:rsidR="00357ABC" w:rsidRPr="00357ABC" w:rsidRDefault="00357ABC" w:rsidP="00357ABC">
            <w:pPr>
              <w:rPr>
                <w:rFonts w:asciiTheme="minorHAnsi" w:hAnsiTheme="minorHAnsi" w:cstheme="minorHAnsi"/>
              </w:rPr>
            </w:pPr>
          </w:p>
        </w:tc>
        <w:tc>
          <w:tcPr>
            <w:tcW w:w="3260" w:type="dxa"/>
            <w:tcBorders>
              <w:top w:val="single" w:sz="12" w:space="0" w:color="auto"/>
              <w:right w:val="single" w:sz="12" w:space="0" w:color="auto"/>
            </w:tcBorders>
            <w:shd w:val="clear" w:color="auto" w:fill="auto"/>
          </w:tcPr>
          <w:p w:rsidR="00054E6F" w:rsidRPr="000F0CA4" w:rsidRDefault="00054E6F" w:rsidP="00054E6F">
            <w:pPr>
              <w:jc w:val="both"/>
              <w:rPr>
                <w:ins w:id="2847" w:author="Pavla Trefilová" w:date="2019-09-11T15:44:00Z"/>
                <w:rFonts w:asciiTheme="minorHAnsi" w:hAnsiTheme="minorHAnsi" w:cstheme="minorHAnsi"/>
                <w:b/>
                <w:color w:val="000000" w:themeColor="text1"/>
              </w:rPr>
            </w:pPr>
            <w:ins w:id="2848" w:author="Pavla Trefilová" w:date="2019-09-11T15:44:00Z">
              <w:r w:rsidRPr="000F0CA4">
                <w:rPr>
                  <w:rFonts w:asciiTheme="minorHAnsi" w:hAnsiTheme="minorHAnsi" w:cstheme="minorHAnsi"/>
                  <w:b/>
                  <w:color w:val="000000" w:themeColor="text1"/>
                </w:rPr>
                <w:t xml:space="preserve">Ing. </w:t>
              </w:r>
              <w:r>
                <w:rPr>
                  <w:rFonts w:asciiTheme="minorHAnsi" w:hAnsiTheme="minorHAnsi" w:cstheme="minorHAnsi"/>
                  <w:b/>
                  <w:color w:val="000000" w:themeColor="text1"/>
                </w:rPr>
                <w:t xml:space="preserve">Jana </w:t>
              </w:r>
              <w:r w:rsidRPr="000F0CA4">
                <w:rPr>
                  <w:rFonts w:asciiTheme="minorHAnsi" w:hAnsiTheme="minorHAnsi" w:cstheme="minorHAnsi"/>
                  <w:b/>
                  <w:color w:val="000000" w:themeColor="text1"/>
                </w:rPr>
                <w:t>Vychytilová, Ph.D.</w:t>
              </w:r>
            </w:ins>
          </w:p>
          <w:p w:rsidR="00054E6F" w:rsidRPr="000F0CA4" w:rsidRDefault="00054E6F" w:rsidP="00054E6F">
            <w:pPr>
              <w:jc w:val="both"/>
              <w:rPr>
                <w:ins w:id="2849" w:author="Pavla Trefilová" w:date="2019-09-11T15:44:00Z"/>
                <w:rFonts w:asciiTheme="minorHAnsi" w:hAnsiTheme="minorHAnsi" w:cstheme="minorHAnsi"/>
                <w:color w:val="000000" w:themeColor="text1"/>
              </w:rPr>
            </w:pPr>
            <w:ins w:id="2850" w:author="Pavla Trefilová" w:date="2019-09-11T15:44:00Z">
              <w:r w:rsidRPr="000F0CA4">
                <w:rPr>
                  <w:rFonts w:asciiTheme="minorHAnsi" w:hAnsiTheme="minorHAnsi" w:cstheme="minorHAnsi"/>
                  <w:color w:val="000000" w:themeColor="text1"/>
                </w:rPr>
                <w:t xml:space="preserve">Vychytilová </w:t>
              </w:r>
              <w:r>
                <w:rPr>
                  <w:rFonts w:asciiTheme="minorHAnsi" w:hAnsiTheme="minorHAnsi" w:cstheme="minorHAnsi"/>
                  <w:color w:val="000000" w:themeColor="text1"/>
                </w:rPr>
                <w:t>(</w:t>
              </w:r>
              <w:r w:rsidRPr="000F0CA4">
                <w:rPr>
                  <w:rFonts w:asciiTheme="minorHAnsi" w:hAnsiTheme="minorHAnsi" w:cstheme="minorHAnsi"/>
                  <w:color w:val="000000" w:themeColor="text1"/>
                </w:rPr>
                <w:t>80%</w:t>
              </w:r>
              <w:r>
                <w:rPr>
                  <w:rFonts w:asciiTheme="minorHAnsi" w:hAnsiTheme="minorHAnsi" w:cstheme="minorHAnsi"/>
                  <w:color w:val="000000" w:themeColor="text1"/>
                </w:rPr>
                <w:t>)</w:t>
              </w:r>
            </w:ins>
          </w:p>
          <w:p w:rsidR="00357ABC" w:rsidRPr="00357ABC" w:rsidDel="00054E6F" w:rsidRDefault="00054E6F" w:rsidP="00054E6F">
            <w:pPr>
              <w:jc w:val="both"/>
              <w:rPr>
                <w:del w:id="2851" w:author="Pavla Trefilová" w:date="2019-09-11T15:44:00Z"/>
                <w:rFonts w:asciiTheme="minorHAnsi" w:hAnsiTheme="minorHAnsi" w:cstheme="minorHAnsi"/>
                <w:b/>
                <w:color w:val="000000" w:themeColor="text1"/>
              </w:rPr>
            </w:pPr>
            <w:ins w:id="2852" w:author="Pavla Trefilová" w:date="2019-09-11T15:44:00Z">
              <w:r w:rsidRPr="000F0CA4">
                <w:rPr>
                  <w:rFonts w:asciiTheme="minorHAnsi" w:hAnsiTheme="minorHAnsi" w:cstheme="minorHAnsi"/>
                  <w:b/>
                  <w:i/>
                  <w:color w:val="000000" w:themeColor="text1"/>
                </w:rPr>
                <w:t xml:space="preserve">Lapčík </w:t>
              </w:r>
              <w:r>
                <w:rPr>
                  <w:rFonts w:asciiTheme="minorHAnsi" w:hAnsiTheme="minorHAnsi" w:cstheme="minorHAnsi"/>
                  <w:b/>
                  <w:i/>
                  <w:color w:val="000000" w:themeColor="text1"/>
                </w:rPr>
                <w:t>(</w:t>
              </w:r>
              <w:r w:rsidRPr="000F0CA4">
                <w:rPr>
                  <w:rFonts w:asciiTheme="minorHAnsi" w:hAnsiTheme="minorHAnsi" w:cstheme="minorHAnsi"/>
                  <w:b/>
                  <w:i/>
                  <w:color w:val="000000" w:themeColor="text1"/>
                </w:rPr>
                <w:t>20%</w:t>
              </w:r>
              <w:r>
                <w:rPr>
                  <w:rFonts w:asciiTheme="minorHAnsi" w:hAnsiTheme="minorHAnsi" w:cstheme="minorHAnsi"/>
                  <w:b/>
                  <w:i/>
                  <w:color w:val="000000" w:themeColor="text1"/>
                </w:rPr>
                <w:t>)</w:t>
              </w:r>
              <w:r w:rsidRPr="000F0CA4">
                <w:rPr>
                  <w:rFonts w:asciiTheme="minorHAnsi" w:hAnsiTheme="minorHAnsi" w:cstheme="minorHAnsi"/>
                  <w:b/>
                  <w:i/>
                  <w:color w:val="000000" w:themeColor="text1"/>
                </w:rPr>
                <w:t xml:space="preserve"> (ext)</w:t>
              </w:r>
            </w:ins>
            <w:del w:id="2853" w:author="Pavla Trefilová" w:date="2019-09-11T15:44:00Z">
              <w:r w:rsidR="00357ABC" w:rsidRPr="00357ABC" w:rsidDel="00054E6F">
                <w:rPr>
                  <w:rFonts w:asciiTheme="minorHAnsi" w:hAnsiTheme="minorHAnsi" w:cstheme="minorHAnsi"/>
                  <w:b/>
                  <w:color w:val="000000" w:themeColor="text1"/>
                </w:rPr>
                <w:delText>Ing. Vychytilová, Ph.D.</w:delText>
              </w:r>
            </w:del>
          </w:p>
          <w:p w:rsidR="00357ABC" w:rsidRPr="00357ABC" w:rsidDel="00054E6F" w:rsidRDefault="00357ABC" w:rsidP="00357ABC">
            <w:pPr>
              <w:jc w:val="both"/>
              <w:rPr>
                <w:del w:id="2854" w:author="Pavla Trefilová" w:date="2019-09-11T15:44:00Z"/>
                <w:rFonts w:asciiTheme="minorHAnsi" w:hAnsiTheme="minorHAnsi" w:cstheme="minorHAnsi"/>
                <w:color w:val="000000" w:themeColor="text1"/>
              </w:rPr>
            </w:pPr>
            <w:del w:id="2855" w:author="Pavla Trefilová" w:date="2019-09-11T15:44:00Z">
              <w:r w:rsidRPr="00357ABC" w:rsidDel="00054E6F">
                <w:rPr>
                  <w:rFonts w:asciiTheme="minorHAnsi" w:hAnsiTheme="minorHAnsi" w:cstheme="minorHAnsi"/>
                  <w:color w:val="000000" w:themeColor="text1"/>
                </w:rPr>
                <w:delText>Vychytilová 80 %</w:delText>
              </w:r>
            </w:del>
          </w:p>
          <w:p w:rsidR="00357ABC" w:rsidRPr="004A1E59" w:rsidRDefault="00357ABC" w:rsidP="00357ABC">
            <w:pPr>
              <w:jc w:val="both"/>
              <w:rPr>
                <w:rFonts w:asciiTheme="minorHAnsi" w:hAnsiTheme="minorHAnsi" w:cstheme="minorHAnsi"/>
                <w:b/>
                <w:i/>
              </w:rPr>
            </w:pPr>
            <w:del w:id="2856" w:author="Pavla Trefilová" w:date="2019-09-11T15:44:00Z">
              <w:r w:rsidRPr="004A1E59" w:rsidDel="00054E6F">
                <w:rPr>
                  <w:rFonts w:asciiTheme="minorHAnsi" w:hAnsiTheme="minorHAnsi" w:cstheme="minorHAnsi"/>
                  <w:b/>
                  <w:i/>
                  <w:color w:val="000000" w:themeColor="text1"/>
                </w:rPr>
                <w:delText>Lapčík 20 % - ext</w:delText>
              </w:r>
            </w:del>
          </w:p>
        </w:tc>
      </w:tr>
      <w:tr w:rsidR="00357ABC" w:rsidRPr="00357ABC" w:rsidTr="00090AFC">
        <w:trPr>
          <w:jc w:val="center"/>
        </w:trPr>
        <w:tc>
          <w:tcPr>
            <w:tcW w:w="3671" w:type="dxa"/>
            <w:tcBorders>
              <w:top w:val="single" w:sz="4" w:space="0" w:color="auto"/>
              <w:left w:val="single" w:sz="12" w:space="0" w:color="auto"/>
            </w:tcBorders>
            <w:shd w:val="clear" w:color="auto" w:fill="auto"/>
          </w:tcPr>
          <w:p w:rsidR="00357ABC" w:rsidRPr="00357ABC" w:rsidRDefault="00357ABC" w:rsidP="00357ABC">
            <w:pPr>
              <w:rPr>
                <w:rFonts w:asciiTheme="minorHAnsi" w:hAnsiTheme="minorHAnsi" w:cstheme="minorHAnsi"/>
                <w:b/>
              </w:rPr>
            </w:pPr>
            <w:r w:rsidRPr="00357ABC">
              <w:rPr>
                <w:rFonts w:asciiTheme="minorHAnsi" w:hAnsiTheme="minorHAnsi" w:cstheme="minorHAnsi"/>
                <w:b/>
              </w:rPr>
              <w:t>Úvod do finančních technologií</w:t>
            </w:r>
          </w:p>
        </w:tc>
        <w:tc>
          <w:tcPr>
            <w:tcW w:w="3260" w:type="dxa"/>
            <w:tcBorders>
              <w:top w:val="single" w:sz="4" w:space="0" w:color="auto"/>
              <w:right w:val="single" w:sz="12" w:space="0" w:color="auto"/>
            </w:tcBorders>
            <w:shd w:val="clear" w:color="auto" w:fill="auto"/>
          </w:tcPr>
          <w:p w:rsidR="00054E6F" w:rsidRPr="000F0CA4" w:rsidRDefault="00054E6F" w:rsidP="00054E6F">
            <w:pPr>
              <w:rPr>
                <w:ins w:id="2857" w:author="Pavla Trefilová" w:date="2019-09-11T15:44:00Z"/>
                <w:rFonts w:asciiTheme="minorHAnsi" w:hAnsiTheme="minorHAnsi" w:cstheme="minorHAnsi"/>
                <w:b/>
                <w:color w:val="000000" w:themeColor="text1"/>
              </w:rPr>
            </w:pPr>
            <w:ins w:id="2858" w:author="Pavla Trefilová" w:date="2019-09-11T15:44:00Z">
              <w:r w:rsidRPr="000F0CA4">
                <w:rPr>
                  <w:rFonts w:asciiTheme="minorHAnsi" w:hAnsiTheme="minorHAnsi" w:cstheme="minorHAnsi"/>
                  <w:b/>
                  <w:color w:val="000000" w:themeColor="text1"/>
                </w:rPr>
                <w:t xml:space="preserve">Ing. </w:t>
              </w:r>
              <w:r>
                <w:rPr>
                  <w:rFonts w:asciiTheme="minorHAnsi" w:hAnsiTheme="minorHAnsi" w:cstheme="minorHAnsi"/>
                  <w:b/>
                  <w:color w:val="000000" w:themeColor="text1"/>
                </w:rPr>
                <w:t xml:space="preserve">Mojmír </w:t>
              </w:r>
              <w:r w:rsidRPr="000F0CA4">
                <w:rPr>
                  <w:rFonts w:asciiTheme="minorHAnsi" w:hAnsiTheme="minorHAnsi" w:cstheme="minorHAnsi"/>
                  <w:b/>
                  <w:color w:val="000000" w:themeColor="text1"/>
                </w:rPr>
                <w:t xml:space="preserve">Hampl, Ph.D. </w:t>
              </w:r>
            </w:ins>
          </w:p>
          <w:p w:rsidR="00054E6F" w:rsidRPr="000F0CA4" w:rsidRDefault="00054E6F" w:rsidP="00054E6F">
            <w:pPr>
              <w:rPr>
                <w:ins w:id="2859" w:author="Pavla Trefilová" w:date="2019-09-11T15:44:00Z"/>
                <w:rFonts w:asciiTheme="minorHAnsi" w:hAnsiTheme="minorHAnsi" w:cstheme="minorHAnsi"/>
                <w:color w:val="000000" w:themeColor="text1"/>
              </w:rPr>
            </w:pPr>
            <w:ins w:id="2860" w:author="Pavla Trefilová" w:date="2019-09-11T15:44:00Z">
              <w:r w:rsidRPr="000F0CA4">
                <w:rPr>
                  <w:rFonts w:asciiTheme="minorHAnsi" w:hAnsiTheme="minorHAnsi" w:cstheme="minorHAnsi"/>
                  <w:color w:val="000000" w:themeColor="text1"/>
                </w:rPr>
                <w:t xml:space="preserve">Hampl </w:t>
              </w:r>
              <w:r>
                <w:rPr>
                  <w:rFonts w:asciiTheme="minorHAnsi" w:hAnsiTheme="minorHAnsi" w:cstheme="minorHAnsi"/>
                  <w:color w:val="000000" w:themeColor="text1"/>
                </w:rPr>
                <w:t>(</w:t>
              </w:r>
              <w:r w:rsidRPr="000F0CA4">
                <w:rPr>
                  <w:rFonts w:asciiTheme="minorHAnsi" w:hAnsiTheme="minorHAnsi" w:cstheme="minorHAnsi"/>
                  <w:color w:val="000000" w:themeColor="text1"/>
                </w:rPr>
                <w:t>45%</w:t>
              </w:r>
              <w:r>
                <w:rPr>
                  <w:rFonts w:asciiTheme="minorHAnsi" w:hAnsiTheme="minorHAnsi" w:cstheme="minorHAnsi"/>
                  <w:color w:val="000000" w:themeColor="text1"/>
                </w:rPr>
                <w:t>)</w:t>
              </w:r>
            </w:ins>
          </w:p>
          <w:p w:rsidR="00054E6F" w:rsidRPr="000F0CA4" w:rsidRDefault="00054E6F" w:rsidP="00054E6F">
            <w:pPr>
              <w:rPr>
                <w:ins w:id="2861" w:author="Pavla Trefilová" w:date="2019-09-11T15:44:00Z"/>
                <w:rFonts w:asciiTheme="minorHAnsi" w:hAnsiTheme="minorHAnsi" w:cstheme="minorHAnsi"/>
                <w:color w:val="000000" w:themeColor="text1"/>
              </w:rPr>
            </w:pPr>
            <w:ins w:id="2862" w:author="Pavla Trefilová" w:date="2019-09-11T15:44:00Z">
              <w:r w:rsidRPr="000F0CA4">
                <w:rPr>
                  <w:rFonts w:asciiTheme="minorHAnsi" w:hAnsiTheme="minorHAnsi" w:cstheme="minorHAnsi"/>
                  <w:color w:val="000000" w:themeColor="text1"/>
                </w:rPr>
                <w:t xml:space="preserve">Homolka </w:t>
              </w:r>
              <w:r>
                <w:rPr>
                  <w:rFonts w:asciiTheme="minorHAnsi" w:hAnsiTheme="minorHAnsi" w:cstheme="minorHAnsi"/>
                  <w:color w:val="000000" w:themeColor="text1"/>
                </w:rPr>
                <w:t>(</w:t>
              </w:r>
              <w:r w:rsidRPr="000F0CA4">
                <w:rPr>
                  <w:rFonts w:asciiTheme="minorHAnsi" w:hAnsiTheme="minorHAnsi" w:cstheme="minorHAnsi"/>
                  <w:color w:val="000000" w:themeColor="text1"/>
                </w:rPr>
                <w:t>30%</w:t>
              </w:r>
              <w:r>
                <w:rPr>
                  <w:rFonts w:asciiTheme="minorHAnsi" w:hAnsiTheme="minorHAnsi" w:cstheme="minorHAnsi"/>
                  <w:color w:val="000000" w:themeColor="text1"/>
                </w:rPr>
                <w:t>)</w:t>
              </w:r>
            </w:ins>
          </w:p>
          <w:p w:rsidR="00054E6F" w:rsidRPr="000F0CA4" w:rsidRDefault="00054E6F" w:rsidP="00054E6F">
            <w:pPr>
              <w:rPr>
                <w:ins w:id="2863" w:author="Pavla Trefilová" w:date="2019-09-11T15:44:00Z"/>
                <w:rFonts w:asciiTheme="minorHAnsi" w:hAnsiTheme="minorHAnsi" w:cstheme="minorHAnsi"/>
                <w:b/>
                <w:i/>
                <w:color w:val="000000" w:themeColor="text1"/>
              </w:rPr>
            </w:pPr>
            <w:ins w:id="2864" w:author="Pavla Trefilová" w:date="2019-09-11T15:44:00Z">
              <w:r w:rsidRPr="000F0CA4">
                <w:rPr>
                  <w:rFonts w:asciiTheme="minorHAnsi" w:hAnsiTheme="minorHAnsi" w:cstheme="minorHAnsi"/>
                  <w:b/>
                  <w:i/>
                  <w:color w:val="000000" w:themeColor="text1"/>
                </w:rPr>
                <w:t xml:space="preserve">Staszkiwicz </w:t>
              </w:r>
              <w:r>
                <w:rPr>
                  <w:rFonts w:asciiTheme="minorHAnsi" w:hAnsiTheme="minorHAnsi" w:cstheme="minorHAnsi"/>
                  <w:b/>
                  <w:i/>
                  <w:color w:val="000000" w:themeColor="text1"/>
                </w:rPr>
                <w:t>(</w:t>
              </w:r>
              <w:r w:rsidRPr="000F0CA4">
                <w:rPr>
                  <w:rFonts w:asciiTheme="minorHAnsi" w:hAnsiTheme="minorHAnsi" w:cstheme="minorHAnsi"/>
                  <w:b/>
                  <w:i/>
                  <w:color w:val="000000" w:themeColor="text1"/>
                </w:rPr>
                <w:t>15%</w:t>
              </w:r>
              <w:r>
                <w:rPr>
                  <w:rFonts w:asciiTheme="minorHAnsi" w:hAnsiTheme="minorHAnsi" w:cstheme="minorHAnsi"/>
                  <w:b/>
                  <w:i/>
                  <w:color w:val="000000" w:themeColor="text1"/>
                </w:rPr>
                <w:t>)</w:t>
              </w:r>
              <w:r w:rsidRPr="000F0CA4">
                <w:rPr>
                  <w:rFonts w:asciiTheme="minorHAnsi" w:hAnsiTheme="minorHAnsi" w:cstheme="minorHAnsi"/>
                  <w:b/>
                  <w:i/>
                  <w:color w:val="000000" w:themeColor="text1"/>
                </w:rPr>
                <w:t xml:space="preserve"> (ext)</w:t>
              </w:r>
            </w:ins>
          </w:p>
          <w:p w:rsidR="00357ABC" w:rsidRPr="00357ABC" w:rsidDel="00054E6F" w:rsidRDefault="00054E6F" w:rsidP="00054E6F">
            <w:pPr>
              <w:rPr>
                <w:del w:id="2865" w:author="Pavla Trefilová" w:date="2019-09-11T15:44:00Z"/>
                <w:rFonts w:asciiTheme="minorHAnsi" w:hAnsiTheme="minorHAnsi" w:cstheme="minorHAnsi"/>
                <w:b/>
                <w:color w:val="000000" w:themeColor="text1"/>
              </w:rPr>
            </w:pPr>
            <w:ins w:id="2866" w:author="Pavla Trefilová" w:date="2019-09-11T15:44:00Z">
              <w:r w:rsidRPr="000F0CA4">
                <w:rPr>
                  <w:rFonts w:asciiTheme="minorHAnsi" w:hAnsiTheme="minorHAnsi" w:cstheme="minorHAnsi"/>
                  <w:b/>
                  <w:i/>
                  <w:color w:val="000000" w:themeColor="text1"/>
                </w:rPr>
                <w:t xml:space="preserve">Stroukal </w:t>
              </w:r>
              <w:r>
                <w:rPr>
                  <w:rFonts w:asciiTheme="minorHAnsi" w:hAnsiTheme="minorHAnsi" w:cstheme="minorHAnsi"/>
                  <w:b/>
                  <w:i/>
                  <w:color w:val="000000" w:themeColor="text1"/>
                </w:rPr>
                <w:t>(</w:t>
              </w:r>
              <w:r w:rsidRPr="000F0CA4">
                <w:rPr>
                  <w:rFonts w:asciiTheme="minorHAnsi" w:hAnsiTheme="minorHAnsi" w:cstheme="minorHAnsi"/>
                  <w:b/>
                  <w:i/>
                  <w:color w:val="000000" w:themeColor="text1"/>
                </w:rPr>
                <w:t>10%</w:t>
              </w:r>
              <w:r>
                <w:rPr>
                  <w:rFonts w:asciiTheme="minorHAnsi" w:hAnsiTheme="minorHAnsi" w:cstheme="minorHAnsi"/>
                  <w:b/>
                  <w:i/>
                  <w:color w:val="000000" w:themeColor="text1"/>
                </w:rPr>
                <w:t>)</w:t>
              </w:r>
              <w:r w:rsidRPr="000F0CA4">
                <w:rPr>
                  <w:rFonts w:asciiTheme="minorHAnsi" w:hAnsiTheme="minorHAnsi" w:cstheme="minorHAnsi"/>
                  <w:b/>
                  <w:i/>
                  <w:color w:val="000000" w:themeColor="text1"/>
                </w:rPr>
                <w:t xml:space="preserve"> (ext)</w:t>
              </w:r>
            </w:ins>
            <w:del w:id="2867" w:author="Pavla Trefilová" w:date="2019-09-11T15:44:00Z">
              <w:r w:rsidR="00357ABC" w:rsidRPr="00357ABC" w:rsidDel="00054E6F">
                <w:rPr>
                  <w:rFonts w:asciiTheme="minorHAnsi" w:hAnsiTheme="minorHAnsi" w:cstheme="minorHAnsi"/>
                  <w:b/>
                  <w:color w:val="000000" w:themeColor="text1"/>
                </w:rPr>
                <w:delText xml:space="preserve">Ing. Hampl, Ph.D. </w:delText>
              </w:r>
            </w:del>
          </w:p>
          <w:p w:rsidR="00357ABC" w:rsidRPr="00357ABC" w:rsidDel="00054E6F" w:rsidRDefault="00357ABC" w:rsidP="00357ABC">
            <w:pPr>
              <w:rPr>
                <w:del w:id="2868" w:author="Pavla Trefilová" w:date="2019-09-11T15:44:00Z"/>
                <w:rFonts w:asciiTheme="minorHAnsi" w:hAnsiTheme="minorHAnsi" w:cstheme="minorHAnsi"/>
                <w:color w:val="000000" w:themeColor="text1"/>
              </w:rPr>
            </w:pPr>
            <w:del w:id="2869" w:author="Pavla Trefilová" w:date="2019-09-11T15:44:00Z">
              <w:r w:rsidRPr="00357ABC" w:rsidDel="00054E6F">
                <w:rPr>
                  <w:rFonts w:asciiTheme="minorHAnsi" w:hAnsiTheme="minorHAnsi" w:cstheme="minorHAnsi"/>
                  <w:color w:val="000000" w:themeColor="text1"/>
                </w:rPr>
                <w:delText>Hampl 45%</w:delText>
              </w:r>
            </w:del>
          </w:p>
          <w:p w:rsidR="00357ABC" w:rsidRPr="00357ABC" w:rsidDel="00054E6F" w:rsidRDefault="00357ABC" w:rsidP="00357ABC">
            <w:pPr>
              <w:rPr>
                <w:del w:id="2870" w:author="Pavla Trefilová" w:date="2019-09-11T15:44:00Z"/>
                <w:rFonts w:asciiTheme="minorHAnsi" w:hAnsiTheme="minorHAnsi" w:cstheme="minorHAnsi"/>
                <w:color w:val="000000" w:themeColor="text1"/>
              </w:rPr>
            </w:pPr>
            <w:del w:id="2871" w:author="Pavla Trefilová" w:date="2019-09-11T15:44:00Z">
              <w:r w:rsidRPr="00357ABC" w:rsidDel="00054E6F">
                <w:rPr>
                  <w:rFonts w:asciiTheme="minorHAnsi" w:hAnsiTheme="minorHAnsi" w:cstheme="minorHAnsi"/>
                  <w:color w:val="000000" w:themeColor="text1"/>
                </w:rPr>
                <w:delText>Homolka 30%</w:delText>
              </w:r>
            </w:del>
          </w:p>
          <w:p w:rsidR="00357ABC" w:rsidRPr="004A1E59" w:rsidDel="00054E6F" w:rsidRDefault="00357ABC" w:rsidP="00357ABC">
            <w:pPr>
              <w:rPr>
                <w:del w:id="2872" w:author="Pavla Trefilová" w:date="2019-09-11T15:44:00Z"/>
                <w:rFonts w:asciiTheme="minorHAnsi" w:hAnsiTheme="minorHAnsi" w:cstheme="minorHAnsi"/>
                <w:b/>
                <w:i/>
                <w:color w:val="000000" w:themeColor="text1"/>
              </w:rPr>
            </w:pPr>
            <w:del w:id="2873" w:author="Pavla Trefilová" w:date="2019-09-11T15:44:00Z">
              <w:r w:rsidRPr="004A1E59" w:rsidDel="00054E6F">
                <w:rPr>
                  <w:rFonts w:asciiTheme="minorHAnsi" w:hAnsiTheme="minorHAnsi" w:cstheme="minorHAnsi"/>
                  <w:b/>
                  <w:i/>
                  <w:color w:val="000000" w:themeColor="text1"/>
                </w:rPr>
                <w:delText>Staszkiewicz 15% - ext</w:delText>
              </w:r>
            </w:del>
          </w:p>
          <w:p w:rsidR="00357ABC" w:rsidRPr="00357ABC" w:rsidRDefault="00357ABC" w:rsidP="00357ABC">
            <w:pPr>
              <w:rPr>
                <w:rFonts w:asciiTheme="minorHAnsi" w:hAnsiTheme="minorHAnsi" w:cstheme="minorHAnsi"/>
                <w:b/>
                <w:i/>
              </w:rPr>
            </w:pPr>
            <w:del w:id="2874" w:author="Pavla Trefilová" w:date="2019-09-11T15:44:00Z">
              <w:r w:rsidRPr="004A1E59" w:rsidDel="00054E6F">
                <w:rPr>
                  <w:rFonts w:asciiTheme="minorHAnsi" w:hAnsiTheme="minorHAnsi" w:cstheme="minorHAnsi"/>
                  <w:b/>
                  <w:i/>
                  <w:color w:val="000000" w:themeColor="text1"/>
                </w:rPr>
                <w:delText>Stroukal 10% - ext</w:delText>
              </w:r>
            </w:del>
          </w:p>
        </w:tc>
      </w:tr>
      <w:tr w:rsidR="00357ABC" w:rsidRPr="00357ABC" w:rsidTr="00090AFC">
        <w:trPr>
          <w:jc w:val="center"/>
        </w:trPr>
        <w:tc>
          <w:tcPr>
            <w:tcW w:w="3671" w:type="dxa"/>
            <w:tcBorders>
              <w:top w:val="single" w:sz="4" w:space="0" w:color="auto"/>
              <w:left w:val="single" w:sz="12" w:space="0" w:color="auto"/>
            </w:tcBorders>
            <w:shd w:val="clear" w:color="auto" w:fill="auto"/>
          </w:tcPr>
          <w:p w:rsidR="00357ABC" w:rsidRPr="00357ABC" w:rsidRDefault="00357ABC" w:rsidP="00357ABC">
            <w:pPr>
              <w:rPr>
                <w:rFonts w:asciiTheme="minorHAnsi" w:hAnsiTheme="minorHAnsi" w:cstheme="minorHAnsi"/>
                <w:b/>
              </w:rPr>
            </w:pPr>
            <w:r w:rsidRPr="00357ABC">
              <w:rPr>
                <w:rFonts w:asciiTheme="minorHAnsi" w:hAnsiTheme="minorHAnsi" w:cstheme="minorHAnsi"/>
                <w:b/>
              </w:rPr>
              <w:t>Bankovnictví a pojišťovnictví</w:t>
            </w:r>
          </w:p>
        </w:tc>
        <w:tc>
          <w:tcPr>
            <w:tcW w:w="3260" w:type="dxa"/>
            <w:tcBorders>
              <w:top w:val="single" w:sz="4" w:space="0" w:color="auto"/>
              <w:right w:val="single" w:sz="12" w:space="0" w:color="auto"/>
            </w:tcBorders>
            <w:shd w:val="clear" w:color="auto" w:fill="auto"/>
          </w:tcPr>
          <w:p w:rsidR="00054E6F" w:rsidRPr="000F0CA4" w:rsidRDefault="00054E6F" w:rsidP="00054E6F">
            <w:pPr>
              <w:jc w:val="both"/>
              <w:rPr>
                <w:ins w:id="2875" w:author="Pavla Trefilová" w:date="2019-09-11T15:44:00Z"/>
                <w:rFonts w:asciiTheme="minorHAnsi" w:hAnsiTheme="minorHAnsi" w:cstheme="minorHAnsi"/>
                <w:b/>
                <w:color w:val="000000" w:themeColor="text1"/>
              </w:rPr>
            </w:pPr>
            <w:ins w:id="2876" w:author="Pavla Trefilová" w:date="2019-09-11T15:44:00Z">
              <w:r w:rsidRPr="000F0CA4">
                <w:rPr>
                  <w:rFonts w:asciiTheme="minorHAnsi" w:hAnsiTheme="minorHAnsi" w:cstheme="minorHAnsi"/>
                  <w:b/>
                  <w:color w:val="000000" w:themeColor="text1"/>
                </w:rPr>
                <w:t xml:space="preserve">Ing. </w:t>
              </w:r>
              <w:r>
                <w:rPr>
                  <w:rFonts w:asciiTheme="minorHAnsi" w:hAnsiTheme="minorHAnsi" w:cstheme="minorHAnsi"/>
                  <w:b/>
                  <w:color w:val="000000" w:themeColor="text1"/>
                </w:rPr>
                <w:t xml:space="preserve">Blanka </w:t>
              </w:r>
              <w:r w:rsidRPr="000F0CA4">
                <w:rPr>
                  <w:rFonts w:asciiTheme="minorHAnsi" w:hAnsiTheme="minorHAnsi" w:cstheme="minorHAnsi"/>
                  <w:b/>
                  <w:color w:val="000000" w:themeColor="text1"/>
                </w:rPr>
                <w:t>Kameníková, Ph.D.</w:t>
              </w:r>
            </w:ins>
          </w:p>
          <w:p w:rsidR="00054E6F" w:rsidRPr="000F0CA4" w:rsidRDefault="00054E6F" w:rsidP="00054E6F">
            <w:pPr>
              <w:jc w:val="both"/>
              <w:rPr>
                <w:ins w:id="2877" w:author="Pavla Trefilová" w:date="2019-09-11T15:44:00Z"/>
                <w:rFonts w:asciiTheme="minorHAnsi" w:hAnsiTheme="minorHAnsi" w:cstheme="minorHAnsi"/>
                <w:color w:val="000000" w:themeColor="text1"/>
              </w:rPr>
            </w:pPr>
            <w:ins w:id="2878" w:author="Pavla Trefilová" w:date="2019-09-11T15:44:00Z">
              <w:r w:rsidRPr="000F0CA4">
                <w:rPr>
                  <w:rFonts w:asciiTheme="minorHAnsi" w:hAnsiTheme="minorHAnsi" w:cstheme="minorHAnsi"/>
                  <w:color w:val="000000" w:themeColor="text1"/>
                </w:rPr>
                <w:t xml:space="preserve">Kameníková </w:t>
              </w:r>
              <w:r>
                <w:rPr>
                  <w:rFonts w:asciiTheme="minorHAnsi" w:hAnsiTheme="minorHAnsi" w:cstheme="minorHAnsi"/>
                  <w:color w:val="000000" w:themeColor="text1"/>
                </w:rPr>
                <w:t>(</w:t>
              </w:r>
              <w:r w:rsidRPr="000F0CA4">
                <w:rPr>
                  <w:rFonts w:asciiTheme="minorHAnsi" w:hAnsiTheme="minorHAnsi" w:cstheme="minorHAnsi"/>
                  <w:color w:val="000000" w:themeColor="text1"/>
                </w:rPr>
                <w:t>70%</w:t>
              </w:r>
              <w:r>
                <w:rPr>
                  <w:rFonts w:asciiTheme="minorHAnsi" w:hAnsiTheme="minorHAnsi" w:cstheme="minorHAnsi"/>
                  <w:color w:val="000000" w:themeColor="text1"/>
                </w:rPr>
                <w:t>)</w:t>
              </w:r>
            </w:ins>
          </w:p>
          <w:p w:rsidR="00357ABC" w:rsidRPr="00357ABC" w:rsidDel="00054E6F" w:rsidRDefault="00054E6F" w:rsidP="00054E6F">
            <w:pPr>
              <w:jc w:val="both"/>
              <w:rPr>
                <w:del w:id="2879" w:author="Pavla Trefilová" w:date="2019-09-11T15:44:00Z"/>
                <w:rFonts w:asciiTheme="minorHAnsi" w:hAnsiTheme="minorHAnsi" w:cstheme="minorHAnsi"/>
                <w:b/>
                <w:color w:val="000000" w:themeColor="text1"/>
              </w:rPr>
            </w:pPr>
            <w:ins w:id="2880" w:author="Pavla Trefilová" w:date="2019-09-11T15:44:00Z">
              <w:r w:rsidRPr="000F0CA4">
                <w:rPr>
                  <w:rFonts w:asciiTheme="minorHAnsi" w:hAnsiTheme="minorHAnsi" w:cstheme="minorHAnsi"/>
                  <w:b/>
                  <w:i/>
                  <w:color w:val="000000" w:themeColor="text1"/>
                </w:rPr>
                <w:t xml:space="preserve">Martinovičová </w:t>
              </w:r>
              <w:r>
                <w:rPr>
                  <w:rFonts w:asciiTheme="minorHAnsi" w:hAnsiTheme="minorHAnsi" w:cstheme="minorHAnsi"/>
                  <w:b/>
                  <w:i/>
                  <w:color w:val="000000" w:themeColor="text1"/>
                </w:rPr>
                <w:t>(</w:t>
              </w:r>
              <w:r w:rsidRPr="000F0CA4">
                <w:rPr>
                  <w:rFonts w:asciiTheme="minorHAnsi" w:hAnsiTheme="minorHAnsi" w:cstheme="minorHAnsi"/>
                  <w:b/>
                  <w:i/>
                  <w:color w:val="000000" w:themeColor="text1"/>
                </w:rPr>
                <w:t>30%</w:t>
              </w:r>
              <w:r>
                <w:rPr>
                  <w:rFonts w:asciiTheme="minorHAnsi" w:hAnsiTheme="minorHAnsi" w:cstheme="minorHAnsi"/>
                  <w:b/>
                  <w:i/>
                  <w:color w:val="000000" w:themeColor="text1"/>
                </w:rPr>
                <w:t>)</w:t>
              </w:r>
              <w:r w:rsidRPr="000F0CA4">
                <w:rPr>
                  <w:rFonts w:asciiTheme="minorHAnsi" w:hAnsiTheme="minorHAnsi" w:cstheme="minorHAnsi"/>
                  <w:b/>
                  <w:i/>
                  <w:color w:val="000000" w:themeColor="text1"/>
                </w:rPr>
                <w:t xml:space="preserve"> (ext)</w:t>
              </w:r>
            </w:ins>
            <w:del w:id="2881" w:author="Pavla Trefilová" w:date="2019-09-11T15:44:00Z">
              <w:r w:rsidR="00357ABC" w:rsidRPr="00357ABC" w:rsidDel="00054E6F">
                <w:rPr>
                  <w:rFonts w:asciiTheme="minorHAnsi" w:hAnsiTheme="minorHAnsi" w:cstheme="minorHAnsi"/>
                  <w:b/>
                  <w:color w:val="000000" w:themeColor="text1"/>
                </w:rPr>
                <w:delText>Ing. Kameníková, Ph.D.</w:delText>
              </w:r>
            </w:del>
          </w:p>
          <w:p w:rsidR="00357ABC" w:rsidRPr="00357ABC" w:rsidDel="00054E6F" w:rsidRDefault="00357ABC" w:rsidP="00357ABC">
            <w:pPr>
              <w:jc w:val="both"/>
              <w:rPr>
                <w:del w:id="2882" w:author="Pavla Trefilová" w:date="2019-09-11T15:44:00Z"/>
                <w:rFonts w:asciiTheme="minorHAnsi" w:hAnsiTheme="minorHAnsi" w:cstheme="minorHAnsi"/>
                <w:color w:val="000000" w:themeColor="text1"/>
              </w:rPr>
            </w:pPr>
            <w:del w:id="2883" w:author="Pavla Trefilová" w:date="2019-09-11T15:44:00Z">
              <w:r w:rsidRPr="00357ABC" w:rsidDel="00054E6F">
                <w:rPr>
                  <w:rFonts w:asciiTheme="minorHAnsi" w:hAnsiTheme="minorHAnsi" w:cstheme="minorHAnsi"/>
                  <w:color w:val="000000" w:themeColor="text1"/>
                </w:rPr>
                <w:delText>Kameníková 70 %</w:delText>
              </w:r>
            </w:del>
          </w:p>
          <w:p w:rsidR="00357ABC" w:rsidRPr="004A1E59" w:rsidRDefault="00357ABC" w:rsidP="00357ABC">
            <w:pPr>
              <w:jc w:val="both"/>
              <w:rPr>
                <w:rFonts w:asciiTheme="minorHAnsi" w:hAnsiTheme="minorHAnsi" w:cstheme="minorHAnsi"/>
                <w:b/>
                <w:i/>
              </w:rPr>
            </w:pPr>
            <w:del w:id="2884" w:author="Pavla Trefilová" w:date="2019-09-11T15:44:00Z">
              <w:r w:rsidRPr="004A1E59" w:rsidDel="00054E6F">
                <w:rPr>
                  <w:rFonts w:asciiTheme="minorHAnsi" w:hAnsiTheme="minorHAnsi" w:cstheme="minorHAnsi"/>
                  <w:b/>
                  <w:i/>
                  <w:color w:val="000000" w:themeColor="text1"/>
                </w:rPr>
                <w:delText>Martinovičová 30 % - ext</w:delText>
              </w:r>
            </w:del>
          </w:p>
        </w:tc>
      </w:tr>
      <w:tr w:rsidR="00357ABC" w:rsidRPr="00357ABC" w:rsidTr="00090AFC">
        <w:trPr>
          <w:jc w:val="center"/>
        </w:trPr>
        <w:tc>
          <w:tcPr>
            <w:tcW w:w="3671" w:type="dxa"/>
            <w:tcBorders>
              <w:top w:val="single" w:sz="4" w:space="0" w:color="auto"/>
              <w:left w:val="single" w:sz="12" w:space="0" w:color="auto"/>
            </w:tcBorders>
            <w:shd w:val="clear" w:color="auto" w:fill="auto"/>
          </w:tcPr>
          <w:p w:rsidR="00357ABC" w:rsidRPr="00357ABC" w:rsidRDefault="00357ABC" w:rsidP="00357ABC">
            <w:pPr>
              <w:rPr>
                <w:rFonts w:asciiTheme="minorHAnsi" w:hAnsiTheme="minorHAnsi" w:cstheme="minorHAnsi"/>
                <w:b/>
                <w:color w:val="000000" w:themeColor="text1"/>
              </w:rPr>
            </w:pPr>
            <w:r w:rsidRPr="00357ABC">
              <w:rPr>
                <w:rFonts w:asciiTheme="minorHAnsi" w:hAnsiTheme="minorHAnsi" w:cstheme="minorHAnsi"/>
                <w:b/>
                <w:color w:val="000000" w:themeColor="text1"/>
              </w:rPr>
              <w:t>Riziko, kybernetická bezpečnost a aplikace finančních technologií</w:t>
            </w:r>
          </w:p>
        </w:tc>
        <w:tc>
          <w:tcPr>
            <w:tcW w:w="3260" w:type="dxa"/>
            <w:tcBorders>
              <w:top w:val="single" w:sz="4" w:space="0" w:color="auto"/>
              <w:right w:val="single" w:sz="12" w:space="0" w:color="auto"/>
            </w:tcBorders>
            <w:shd w:val="clear" w:color="auto" w:fill="auto"/>
          </w:tcPr>
          <w:p w:rsidR="00357ABC" w:rsidRPr="00357ABC" w:rsidRDefault="00357ABC" w:rsidP="00357ABC">
            <w:pPr>
              <w:rPr>
                <w:rFonts w:asciiTheme="minorHAnsi" w:hAnsiTheme="minorHAnsi" w:cstheme="minorHAnsi"/>
                <w:b/>
                <w:color w:val="000000" w:themeColor="text1"/>
              </w:rPr>
            </w:pPr>
            <w:r w:rsidRPr="00357ABC">
              <w:rPr>
                <w:rFonts w:asciiTheme="minorHAnsi" w:hAnsiTheme="minorHAnsi" w:cstheme="minorHAnsi"/>
                <w:b/>
                <w:color w:val="000000" w:themeColor="text1"/>
              </w:rPr>
              <w:t xml:space="preserve">Ing. </w:t>
            </w:r>
            <w:ins w:id="2885" w:author="Pavla Trefilová" w:date="2019-09-11T15:44:00Z">
              <w:r w:rsidR="00054E6F">
                <w:rPr>
                  <w:rFonts w:asciiTheme="minorHAnsi" w:hAnsiTheme="minorHAnsi" w:cstheme="minorHAnsi"/>
                  <w:b/>
                  <w:color w:val="000000" w:themeColor="text1"/>
                </w:rPr>
                <w:t xml:space="preserve">Lubor </w:t>
              </w:r>
            </w:ins>
            <w:r w:rsidRPr="00357ABC">
              <w:rPr>
                <w:rFonts w:asciiTheme="minorHAnsi" w:hAnsiTheme="minorHAnsi" w:cstheme="minorHAnsi"/>
                <w:b/>
                <w:color w:val="000000" w:themeColor="text1"/>
              </w:rPr>
              <w:t>Homolka, Ph.D.</w:t>
            </w:r>
          </w:p>
          <w:p w:rsidR="00357ABC" w:rsidRPr="00357ABC" w:rsidRDefault="00357ABC" w:rsidP="00357ABC">
            <w:pPr>
              <w:rPr>
                <w:rFonts w:asciiTheme="minorHAnsi" w:hAnsiTheme="minorHAnsi" w:cstheme="minorHAnsi"/>
                <w:color w:val="000000" w:themeColor="text1"/>
              </w:rPr>
            </w:pPr>
            <w:r w:rsidRPr="00357ABC">
              <w:rPr>
                <w:rFonts w:asciiTheme="minorHAnsi" w:hAnsiTheme="minorHAnsi" w:cstheme="minorHAnsi"/>
                <w:color w:val="000000" w:themeColor="text1"/>
              </w:rPr>
              <w:t xml:space="preserve">Homolka </w:t>
            </w:r>
            <w:ins w:id="2886" w:author="Pavla Trefilová" w:date="2019-09-11T15:44:00Z">
              <w:r w:rsidR="00054E6F">
                <w:rPr>
                  <w:rFonts w:asciiTheme="minorHAnsi" w:hAnsiTheme="minorHAnsi" w:cstheme="minorHAnsi"/>
                  <w:color w:val="000000" w:themeColor="text1"/>
                </w:rPr>
                <w:t>(</w:t>
              </w:r>
            </w:ins>
            <w:r w:rsidRPr="00357ABC">
              <w:rPr>
                <w:rFonts w:asciiTheme="minorHAnsi" w:hAnsiTheme="minorHAnsi" w:cstheme="minorHAnsi"/>
                <w:color w:val="000000" w:themeColor="text1"/>
              </w:rPr>
              <w:t>50</w:t>
            </w:r>
            <w:del w:id="2887" w:author="Pavla Trefilová" w:date="2019-09-11T15:45:00Z">
              <w:r w:rsidRPr="00357ABC" w:rsidDel="00054E6F">
                <w:rPr>
                  <w:rFonts w:asciiTheme="minorHAnsi" w:hAnsiTheme="minorHAnsi" w:cstheme="minorHAnsi"/>
                  <w:color w:val="000000" w:themeColor="text1"/>
                </w:rPr>
                <w:delText xml:space="preserve"> </w:delText>
              </w:r>
            </w:del>
            <w:r w:rsidRPr="00357ABC">
              <w:rPr>
                <w:rFonts w:asciiTheme="minorHAnsi" w:hAnsiTheme="minorHAnsi" w:cstheme="minorHAnsi"/>
                <w:color w:val="000000" w:themeColor="text1"/>
              </w:rPr>
              <w:t>%</w:t>
            </w:r>
            <w:ins w:id="2888" w:author="Pavla Trefilová" w:date="2019-09-11T15:44:00Z">
              <w:r w:rsidR="00054E6F">
                <w:rPr>
                  <w:rFonts w:asciiTheme="minorHAnsi" w:hAnsiTheme="minorHAnsi" w:cstheme="minorHAnsi"/>
                  <w:color w:val="000000" w:themeColor="text1"/>
                </w:rPr>
                <w:t>)</w:t>
              </w:r>
            </w:ins>
          </w:p>
          <w:p w:rsidR="00357ABC" w:rsidRPr="00357ABC" w:rsidRDefault="00357ABC" w:rsidP="00357ABC">
            <w:pPr>
              <w:rPr>
                <w:rFonts w:asciiTheme="minorHAnsi" w:hAnsiTheme="minorHAnsi" w:cstheme="minorHAnsi"/>
                <w:color w:val="000000" w:themeColor="text1"/>
              </w:rPr>
            </w:pPr>
            <w:r w:rsidRPr="00357ABC">
              <w:rPr>
                <w:rFonts w:asciiTheme="minorHAnsi" w:hAnsiTheme="minorHAnsi" w:cstheme="minorHAnsi"/>
                <w:color w:val="000000" w:themeColor="text1"/>
              </w:rPr>
              <w:t xml:space="preserve">Žáček </w:t>
            </w:r>
            <w:ins w:id="2889" w:author="Pavla Trefilová" w:date="2019-09-11T15:45:00Z">
              <w:r w:rsidR="00054E6F">
                <w:rPr>
                  <w:rFonts w:asciiTheme="minorHAnsi" w:hAnsiTheme="minorHAnsi" w:cstheme="minorHAnsi"/>
                  <w:color w:val="000000" w:themeColor="text1"/>
                </w:rPr>
                <w:t>(</w:t>
              </w:r>
            </w:ins>
            <w:r w:rsidRPr="00357ABC">
              <w:rPr>
                <w:rFonts w:asciiTheme="minorHAnsi" w:hAnsiTheme="minorHAnsi" w:cstheme="minorHAnsi"/>
                <w:color w:val="000000" w:themeColor="text1"/>
              </w:rPr>
              <w:t>20</w:t>
            </w:r>
            <w:del w:id="2890" w:author="Pavla Trefilová" w:date="2019-09-11T15:45:00Z">
              <w:r w:rsidRPr="00357ABC" w:rsidDel="00054E6F">
                <w:rPr>
                  <w:rFonts w:asciiTheme="minorHAnsi" w:hAnsiTheme="minorHAnsi" w:cstheme="minorHAnsi"/>
                  <w:color w:val="000000" w:themeColor="text1"/>
                </w:rPr>
                <w:delText xml:space="preserve"> </w:delText>
              </w:r>
            </w:del>
            <w:r w:rsidRPr="00357ABC">
              <w:rPr>
                <w:rFonts w:asciiTheme="minorHAnsi" w:hAnsiTheme="minorHAnsi" w:cstheme="minorHAnsi"/>
                <w:color w:val="000000" w:themeColor="text1"/>
              </w:rPr>
              <w:t>%</w:t>
            </w:r>
            <w:ins w:id="2891" w:author="Pavla Trefilová" w:date="2019-09-11T15:45:00Z">
              <w:r w:rsidR="00054E6F">
                <w:rPr>
                  <w:rFonts w:asciiTheme="minorHAnsi" w:hAnsiTheme="minorHAnsi" w:cstheme="minorHAnsi"/>
                  <w:color w:val="000000" w:themeColor="text1"/>
                </w:rPr>
                <w:t>)</w:t>
              </w:r>
            </w:ins>
            <w:r w:rsidRPr="00357ABC">
              <w:rPr>
                <w:rFonts w:asciiTheme="minorHAnsi" w:hAnsiTheme="minorHAnsi" w:cstheme="minorHAnsi"/>
                <w:color w:val="000000" w:themeColor="text1"/>
              </w:rPr>
              <w:t xml:space="preserve"> - FAI</w:t>
            </w:r>
          </w:p>
          <w:p w:rsidR="00357ABC" w:rsidRPr="009857C2" w:rsidRDefault="00357ABC" w:rsidP="00357ABC">
            <w:pPr>
              <w:rPr>
                <w:rFonts w:asciiTheme="minorHAnsi" w:hAnsiTheme="minorHAnsi" w:cstheme="minorHAnsi"/>
                <w:b/>
                <w:i/>
                <w:color w:val="000000" w:themeColor="text1"/>
              </w:rPr>
            </w:pPr>
            <w:r w:rsidRPr="009857C2">
              <w:rPr>
                <w:rFonts w:asciiTheme="minorHAnsi" w:hAnsiTheme="minorHAnsi" w:cstheme="minorHAnsi"/>
                <w:b/>
                <w:i/>
                <w:color w:val="000000" w:themeColor="text1"/>
              </w:rPr>
              <w:t xml:space="preserve">Lapčík </w:t>
            </w:r>
            <w:ins w:id="2892" w:author="Pavla Trefilová" w:date="2019-09-11T15:45:00Z">
              <w:r w:rsidR="00054E6F">
                <w:rPr>
                  <w:rFonts w:asciiTheme="minorHAnsi" w:hAnsiTheme="minorHAnsi" w:cstheme="minorHAnsi"/>
                  <w:b/>
                  <w:i/>
                  <w:color w:val="000000" w:themeColor="text1"/>
                </w:rPr>
                <w:t>(</w:t>
              </w:r>
            </w:ins>
            <w:r w:rsidRPr="009857C2">
              <w:rPr>
                <w:rFonts w:asciiTheme="minorHAnsi" w:hAnsiTheme="minorHAnsi" w:cstheme="minorHAnsi"/>
                <w:b/>
                <w:i/>
                <w:color w:val="000000" w:themeColor="text1"/>
              </w:rPr>
              <w:t>10</w:t>
            </w:r>
            <w:del w:id="2893" w:author="Pavla Trefilová" w:date="2019-09-11T15:45:00Z">
              <w:r w:rsidRPr="009857C2" w:rsidDel="00054E6F">
                <w:rPr>
                  <w:rFonts w:asciiTheme="minorHAnsi" w:hAnsiTheme="minorHAnsi" w:cstheme="minorHAnsi"/>
                  <w:b/>
                  <w:i/>
                  <w:color w:val="000000" w:themeColor="text1"/>
                </w:rPr>
                <w:delText xml:space="preserve"> </w:delText>
              </w:r>
            </w:del>
            <w:r w:rsidRPr="009857C2">
              <w:rPr>
                <w:rFonts w:asciiTheme="minorHAnsi" w:hAnsiTheme="minorHAnsi" w:cstheme="minorHAnsi"/>
                <w:b/>
                <w:i/>
                <w:color w:val="000000" w:themeColor="text1"/>
              </w:rPr>
              <w:t>%</w:t>
            </w:r>
            <w:ins w:id="2894" w:author="Pavla Trefilová" w:date="2019-09-11T15:45:00Z">
              <w:r w:rsidR="00054E6F">
                <w:rPr>
                  <w:rFonts w:asciiTheme="minorHAnsi" w:hAnsiTheme="minorHAnsi" w:cstheme="minorHAnsi"/>
                  <w:b/>
                  <w:i/>
                  <w:color w:val="000000" w:themeColor="text1"/>
                </w:rPr>
                <w:t>)</w:t>
              </w:r>
            </w:ins>
            <w:r w:rsidRPr="009857C2">
              <w:rPr>
                <w:rFonts w:asciiTheme="minorHAnsi" w:hAnsiTheme="minorHAnsi" w:cstheme="minorHAnsi"/>
                <w:b/>
                <w:i/>
                <w:color w:val="000000" w:themeColor="text1"/>
              </w:rPr>
              <w:t xml:space="preserve"> - ext.</w:t>
            </w:r>
          </w:p>
          <w:p w:rsidR="00357ABC" w:rsidRPr="009857C2" w:rsidRDefault="00357ABC" w:rsidP="00357ABC">
            <w:pPr>
              <w:jc w:val="both"/>
              <w:rPr>
                <w:rFonts w:asciiTheme="minorHAnsi" w:hAnsiTheme="minorHAnsi" w:cstheme="minorHAnsi"/>
                <w:b/>
                <w:i/>
                <w:color w:val="000000" w:themeColor="text1"/>
              </w:rPr>
            </w:pPr>
            <w:r w:rsidRPr="009857C2">
              <w:rPr>
                <w:rFonts w:asciiTheme="minorHAnsi" w:hAnsiTheme="minorHAnsi" w:cstheme="minorHAnsi"/>
                <w:b/>
                <w:i/>
                <w:color w:val="000000" w:themeColor="text1"/>
              </w:rPr>
              <w:lastRenderedPageBreak/>
              <w:t xml:space="preserve">Hrubošová </w:t>
            </w:r>
            <w:ins w:id="2895" w:author="Pavla Trefilová" w:date="2019-09-11T15:45:00Z">
              <w:r w:rsidR="00054E6F">
                <w:rPr>
                  <w:rFonts w:asciiTheme="minorHAnsi" w:hAnsiTheme="minorHAnsi" w:cstheme="minorHAnsi"/>
                  <w:b/>
                  <w:i/>
                  <w:color w:val="000000" w:themeColor="text1"/>
                </w:rPr>
                <w:t>(</w:t>
              </w:r>
            </w:ins>
            <w:r w:rsidRPr="009857C2">
              <w:rPr>
                <w:rFonts w:asciiTheme="minorHAnsi" w:hAnsiTheme="minorHAnsi" w:cstheme="minorHAnsi"/>
                <w:b/>
                <w:i/>
                <w:color w:val="000000" w:themeColor="text1"/>
              </w:rPr>
              <w:t>10</w:t>
            </w:r>
            <w:del w:id="2896" w:author="Pavla Trefilová" w:date="2019-09-11T15:45:00Z">
              <w:r w:rsidRPr="009857C2" w:rsidDel="00054E6F">
                <w:rPr>
                  <w:rFonts w:asciiTheme="minorHAnsi" w:hAnsiTheme="minorHAnsi" w:cstheme="minorHAnsi"/>
                  <w:b/>
                  <w:i/>
                  <w:color w:val="000000" w:themeColor="text1"/>
                </w:rPr>
                <w:delText xml:space="preserve"> </w:delText>
              </w:r>
            </w:del>
            <w:r w:rsidRPr="009857C2">
              <w:rPr>
                <w:rFonts w:asciiTheme="minorHAnsi" w:hAnsiTheme="minorHAnsi" w:cstheme="minorHAnsi"/>
                <w:b/>
                <w:i/>
                <w:color w:val="000000" w:themeColor="text1"/>
              </w:rPr>
              <w:t>%</w:t>
            </w:r>
            <w:ins w:id="2897" w:author="Pavla Trefilová" w:date="2019-09-11T15:45:00Z">
              <w:r w:rsidR="00054E6F">
                <w:rPr>
                  <w:rFonts w:asciiTheme="minorHAnsi" w:hAnsiTheme="minorHAnsi" w:cstheme="minorHAnsi"/>
                  <w:b/>
                  <w:i/>
                  <w:color w:val="000000" w:themeColor="text1"/>
                </w:rPr>
                <w:t>)</w:t>
              </w:r>
            </w:ins>
            <w:r w:rsidRPr="009857C2">
              <w:rPr>
                <w:rFonts w:asciiTheme="minorHAnsi" w:hAnsiTheme="minorHAnsi" w:cstheme="minorHAnsi"/>
                <w:b/>
                <w:i/>
                <w:color w:val="000000" w:themeColor="text1"/>
              </w:rPr>
              <w:t xml:space="preserve"> - ext.</w:t>
            </w:r>
          </w:p>
          <w:p w:rsidR="00357ABC" w:rsidRPr="00357ABC" w:rsidRDefault="00357ABC">
            <w:pPr>
              <w:jc w:val="both"/>
              <w:rPr>
                <w:rFonts w:asciiTheme="minorHAnsi" w:hAnsiTheme="minorHAnsi" w:cstheme="minorHAnsi"/>
                <w:b/>
              </w:rPr>
            </w:pPr>
            <w:r w:rsidRPr="009857C2">
              <w:rPr>
                <w:rFonts w:asciiTheme="minorHAnsi" w:hAnsiTheme="minorHAnsi" w:cstheme="minorHAnsi"/>
                <w:b/>
                <w:i/>
                <w:color w:val="000000" w:themeColor="text1"/>
              </w:rPr>
              <w:t xml:space="preserve">Staszkiewicz </w:t>
            </w:r>
            <w:ins w:id="2898" w:author="Pavla Trefilová" w:date="2019-09-11T15:45:00Z">
              <w:r w:rsidR="00054E6F">
                <w:rPr>
                  <w:rFonts w:asciiTheme="minorHAnsi" w:hAnsiTheme="minorHAnsi" w:cstheme="minorHAnsi"/>
                  <w:b/>
                  <w:i/>
                  <w:color w:val="000000" w:themeColor="text1"/>
                </w:rPr>
                <w:t>(</w:t>
              </w:r>
            </w:ins>
            <w:r w:rsidRPr="009857C2">
              <w:rPr>
                <w:rFonts w:asciiTheme="minorHAnsi" w:hAnsiTheme="minorHAnsi" w:cstheme="minorHAnsi"/>
                <w:b/>
                <w:i/>
                <w:color w:val="000000" w:themeColor="text1"/>
              </w:rPr>
              <w:t>10</w:t>
            </w:r>
            <w:del w:id="2899" w:author="Pavla Trefilová" w:date="2019-09-11T15:45:00Z">
              <w:r w:rsidRPr="009857C2" w:rsidDel="00054E6F">
                <w:rPr>
                  <w:rFonts w:asciiTheme="minorHAnsi" w:hAnsiTheme="minorHAnsi" w:cstheme="minorHAnsi"/>
                  <w:b/>
                  <w:i/>
                  <w:color w:val="000000" w:themeColor="text1"/>
                </w:rPr>
                <w:delText xml:space="preserve"> </w:delText>
              </w:r>
            </w:del>
            <w:r w:rsidRPr="009857C2">
              <w:rPr>
                <w:rFonts w:asciiTheme="minorHAnsi" w:hAnsiTheme="minorHAnsi" w:cstheme="minorHAnsi"/>
                <w:b/>
                <w:i/>
                <w:color w:val="000000" w:themeColor="text1"/>
              </w:rPr>
              <w:t>%</w:t>
            </w:r>
            <w:ins w:id="2900" w:author="Pavla Trefilová" w:date="2019-09-11T15:45:00Z">
              <w:r w:rsidR="00054E6F">
                <w:rPr>
                  <w:rFonts w:asciiTheme="minorHAnsi" w:hAnsiTheme="minorHAnsi" w:cstheme="minorHAnsi"/>
                  <w:b/>
                  <w:i/>
                  <w:color w:val="000000" w:themeColor="text1"/>
                </w:rPr>
                <w:t xml:space="preserve">) </w:t>
              </w:r>
            </w:ins>
            <w:del w:id="2901" w:author="Pavla Trefilová" w:date="2019-09-11T15:45:00Z">
              <w:r w:rsidRPr="009857C2" w:rsidDel="00054E6F">
                <w:rPr>
                  <w:rFonts w:asciiTheme="minorHAnsi" w:hAnsiTheme="minorHAnsi" w:cstheme="minorHAnsi"/>
                  <w:b/>
                  <w:i/>
                  <w:color w:val="000000" w:themeColor="text1"/>
                </w:rPr>
                <w:delText xml:space="preserve"> </w:delText>
              </w:r>
            </w:del>
            <w:r w:rsidRPr="009857C2">
              <w:rPr>
                <w:rFonts w:asciiTheme="minorHAnsi" w:hAnsiTheme="minorHAnsi" w:cstheme="minorHAnsi"/>
                <w:b/>
                <w:i/>
                <w:color w:val="000000" w:themeColor="text1"/>
              </w:rPr>
              <w:t>- ext.</w:t>
            </w:r>
          </w:p>
        </w:tc>
      </w:tr>
      <w:tr w:rsidR="00357ABC" w:rsidRPr="00357ABC" w:rsidTr="00090AFC">
        <w:trPr>
          <w:jc w:val="center"/>
        </w:trPr>
        <w:tc>
          <w:tcPr>
            <w:tcW w:w="3671" w:type="dxa"/>
            <w:tcBorders>
              <w:top w:val="single" w:sz="4" w:space="0" w:color="auto"/>
              <w:left w:val="single" w:sz="12" w:space="0" w:color="auto"/>
            </w:tcBorders>
            <w:shd w:val="clear" w:color="auto" w:fill="auto"/>
          </w:tcPr>
          <w:p w:rsidR="00357ABC" w:rsidRPr="00357ABC" w:rsidRDefault="00357ABC" w:rsidP="00357ABC">
            <w:pPr>
              <w:rPr>
                <w:rFonts w:asciiTheme="minorHAnsi" w:hAnsiTheme="minorHAnsi" w:cstheme="minorHAnsi"/>
              </w:rPr>
            </w:pPr>
            <w:r w:rsidRPr="00357ABC">
              <w:rPr>
                <w:rFonts w:asciiTheme="minorHAnsi" w:hAnsiTheme="minorHAnsi" w:cstheme="minorHAnsi"/>
                <w:b/>
              </w:rPr>
              <w:lastRenderedPageBreak/>
              <w:t xml:space="preserve">Podnikové finance </w:t>
            </w:r>
          </w:p>
        </w:tc>
        <w:tc>
          <w:tcPr>
            <w:tcW w:w="3260" w:type="dxa"/>
            <w:tcBorders>
              <w:top w:val="single" w:sz="4" w:space="0" w:color="auto"/>
              <w:right w:val="single" w:sz="12" w:space="0" w:color="auto"/>
            </w:tcBorders>
            <w:shd w:val="clear" w:color="auto" w:fill="auto"/>
          </w:tcPr>
          <w:p w:rsidR="00054E6F" w:rsidRPr="000F0CA4" w:rsidRDefault="00054E6F" w:rsidP="00054E6F">
            <w:pPr>
              <w:jc w:val="both"/>
              <w:rPr>
                <w:ins w:id="2902" w:author="Pavla Trefilová" w:date="2019-09-11T15:45:00Z"/>
                <w:rFonts w:asciiTheme="minorHAnsi" w:hAnsiTheme="minorHAnsi" w:cstheme="minorHAnsi"/>
                <w:b/>
                <w:color w:val="000000" w:themeColor="text1"/>
              </w:rPr>
            </w:pPr>
            <w:ins w:id="2903" w:author="Pavla Trefilová" w:date="2019-09-11T15:45:00Z">
              <w:r w:rsidRPr="000F0CA4">
                <w:rPr>
                  <w:rFonts w:asciiTheme="minorHAnsi" w:hAnsiTheme="minorHAnsi" w:cstheme="minorHAnsi"/>
                  <w:b/>
                  <w:color w:val="000000" w:themeColor="text1"/>
                </w:rPr>
                <w:t xml:space="preserve">doc. Ing. </w:t>
              </w:r>
              <w:r>
                <w:rPr>
                  <w:rFonts w:asciiTheme="minorHAnsi" w:hAnsiTheme="minorHAnsi" w:cstheme="minorHAnsi"/>
                  <w:b/>
                  <w:color w:val="000000" w:themeColor="text1"/>
                </w:rPr>
                <w:t xml:space="preserve">Adriana </w:t>
              </w:r>
              <w:r w:rsidRPr="000F0CA4">
                <w:rPr>
                  <w:rFonts w:asciiTheme="minorHAnsi" w:hAnsiTheme="minorHAnsi" w:cstheme="minorHAnsi"/>
                  <w:b/>
                  <w:color w:val="000000" w:themeColor="text1"/>
                </w:rPr>
                <w:t>Knápková, Ph.D.</w:t>
              </w:r>
            </w:ins>
          </w:p>
          <w:p w:rsidR="00054E6F" w:rsidRPr="000F0CA4" w:rsidRDefault="00054E6F" w:rsidP="00054E6F">
            <w:pPr>
              <w:jc w:val="both"/>
              <w:rPr>
                <w:ins w:id="2904" w:author="Pavla Trefilová" w:date="2019-09-11T15:45:00Z"/>
                <w:rFonts w:asciiTheme="minorHAnsi" w:hAnsiTheme="minorHAnsi" w:cstheme="minorHAnsi"/>
                <w:color w:val="000000" w:themeColor="text1"/>
              </w:rPr>
            </w:pPr>
            <w:ins w:id="2905" w:author="Pavla Trefilová" w:date="2019-09-11T15:45:00Z">
              <w:r w:rsidRPr="000F0CA4">
                <w:rPr>
                  <w:rFonts w:asciiTheme="minorHAnsi" w:hAnsiTheme="minorHAnsi" w:cstheme="minorHAnsi"/>
                  <w:color w:val="000000" w:themeColor="text1"/>
                </w:rPr>
                <w:t xml:space="preserve">Knápková </w:t>
              </w:r>
              <w:r>
                <w:rPr>
                  <w:rFonts w:asciiTheme="minorHAnsi" w:hAnsiTheme="minorHAnsi" w:cstheme="minorHAnsi"/>
                  <w:color w:val="000000" w:themeColor="text1"/>
                </w:rPr>
                <w:t>(</w:t>
              </w:r>
              <w:r w:rsidRPr="000F0CA4">
                <w:rPr>
                  <w:rFonts w:asciiTheme="minorHAnsi" w:hAnsiTheme="minorHAnsi" w:cstheme="minorHAnsi"/>
                  <w:color w:val="000000" w:themeColor="text1"/>
                </w:rPr>
                <w:t>60%</w:t>
              </w:r>
              <w:r>
                <w:rPr>
                  <w:rFonts w:asciiTheme="minorHAnsi" w:hAnsiTheme="minorHAnsi" w:cstheme="minorHAnsi"/>
                  <w:color w:val="000000" w:themeColor="text1"/>
                </w:rPr>
                <w:t>)</w:t>
              </w:r>
            </w:ins>
          </w:p>
          <w:p w:rsidR="00054E6F" w:rsidRPr="000F0CA4" w:rsidRDefault="00054E6F" w:rsidP="00054E6F">
            <w:pPr>
              <w:jc w:val="both"/>
              <w:rPr>
                <w:ins w:id="2906" w:author="Pavla Trefilová" w:date="2019-09-11T15:45:00Z"/>
                <w:rFonts w:asciiTheme="minorHAnsi" w:hAnsiTheme="minorHAnsi" w:cstheme="minorHAnsi"/>
                <w:color w:val="000000" w:themeColor="text1"/>
              </w:rPr>
            </w:pPr>
            <w:ins w:id="2907" w:author="Pavla Trefilová" w:date="2019-09-11T15:45:00Z">
              <w:r>
                <w:rPr>
                  <w:rFonts w:asciiTheme="minorHAnsi" w:hAnsiTheme="minorHAnsi" w:cstheme="minorHAnsi"/>
                  <w:color w:val="000000" w:themeColor="text1"/>
                </w:rPr>
                <w:t>Pálka (3</w:t>
              </w:r>
              <w:r w:rsidRPr="000F0CA4">
                <w:rPr>
                  <w:rFonts w:asciiTheme="minorHAnsi" w:hAnsiTheme="minorHAnsi" w:cstheme="minorHAnsi"/>
                  <w:color w:val="000000" w:themeColor="text1"/>
                </w:rPr>
                <w:t>0%</w:t>
              </w:r>
              <w:r>
                <w:rPr>
                  <w:rFonts w:asciiTheme="minorHAnsi" w:hAnsiTheme="minorHAnsi" w:cstheme="minorHAnsi"/>
                  <w:color w:val="000000" w:themeColor="text1"/>
                </w:rPr>
                <w:t>)</w:t>
              </w:r>
            </w:ins>
          </w:p>
          <w:p w:rsidR="00357ABC" w:rsidRPr="00357ABC" w:rsidDel="00054E6F" w:rsidRDefault="00054E6F" w:rsidP="00054E6F">
            <w:pPr>
              <w:jc w:val="both"/>
              <w:rPr>
                <w:del w:id="2908" w:author="Pavla Trefilová" w:date="2019-09-11T15:45:00Z"/>
                <w:rFonts w:asciiTheme="minorHAnsi" w:hAnsiTheme="minorHAnsi" w:cstheme="minorHAnsi"/>
                <w:b/>
              </w:rPr>
            </w:pPr>
            <w:ins w:id="2909" w:author="Pavla Trefilová" w:date="2019-09-11T15:45:00Z">
              <w:r w:rsidRPr="000F0CA4">
                <w:rPr>
                  <w:rFonts w:asciiTheme="minorHAnsi" w:hAnsiTheme="minorHAnsi" w:cstheme="minorHAnsi"/>
                  <w:b/>
                  <w:i/>
                  <w:color w:val="000000" w:themeColor="text1"/>
                </w:rPr>
                <w:t xml:space="preserve">Remeš </w:t>
              </w:r>
              <w:r>
                <w:rPr>
                  <w:rFonts w:asciiTheme="minorHAnsi" w:hAnsiTheme="minorHAnsi" w:cstheme="minorHAnsi"/>
                  <w:b/>
                  <w:i/>
                  <w:color w:val="000000" w:themeColor="text1"/>
                </w:rPr>
                <w:t>(</w:t>
              </w:r>
              <w:r w:rsidRPr="000F0CA4">
                <w:rPr>
                  <w:rFonts w:asciiTheme="minorHAnsi" w:hAnsiTheme="minorHAnsi" w:cstheme="minorHAnsi"/>
                  <w:b/>
                  <w:i/>
                  <w:color w:val="000000" w:themeColor="text1"/>
                </w:rPr>
                <w:t>10%</w:t>
              </w:r>
              <w:r>
                <w:rPr>
                  <w:rFonts w:asciiTheme="minorHAnsi" w:hAnsiTheme="minorHAnsi" w:cstheme="minorHAnsi"/>
                  <w:b/>
                  <w:i/>
                  <w:color w:val="000000" w:themeColor="text1"/>
                </w:rPr>
                <w:t>)</w:t>
              </w:r>
              <w:r w:rsidRPr="000F0CA4">
                <w:rPr>
                  <w:rFonts w:asciiTheme="minorHAnsi" w:hAnsiTheme="minorHAnsi" w:cstheme="minorHAnsi"/>
                  <w:b/>
                  <w:i/>
                  <w:color w:val="000000" w:themeColor="text1"/>
                </w:rPr>
                <w:t xml:space="preserve"> (ext)</w:t>
              </w:r>
            </w:ins>
            <w:del w:id="2910" w:author="Pavla Trefilová" w:date="2019-09-11T15:45:00Z">
              <w:r w:rsidR="00357ABC" w:rsidRPr="00357ABC" w:rsidDel="00054E6F">
                <w:rPr>
                  <w:rFonts w:asciiTheme="minorHAnsi" w:hAnsiTheme="minorHAnsi" w:cstheme="minorHAnsi"/>
                  <w:b/>
                </w:rPr>
                <w:delText xml:space="preserve">doc. Ing. Knápková, Ph.D. </w:delText>
              </w:r>
            </w:del>
          </w:p>
          <w:p w:rsidR="00357ABC" w:rsidRPr="00357ABC" w:rsidDel="00054E6F" w:rsidRDefault="00357ABC" w:rsidP="00357ABC">
            <w:pPr>
              <w:jc w:val="both"/>
              <w:rPr>
                <w:del w:id="2911" w:author="Pavla Trefilová" w:date="2019-09-11T15:45:00Z"/>
                <w:rFonts w:asciiTheme="minorHAnsi" w:hAnsiTheme="minorHAnsi" w:cstheme="minorHAnsi"/>
              </w:rPr>
            </w:pPr>
            <w:del w:id="2912" w:author="Pavla Trefilová" w:date="2019-09-11T15:45:00Z">
              <w:r w:rsidRPr="00357ABC" w:rsidDel="00054E6F">
                <w:rPr>
                  <w:rFonts w:asciiTheme="minorHAnsi" w:hAnsiTheme="minorHAnsi" w:cstheme="minorHAnsi"/>
                </w:rPr>
                <w:delText>Knápková 60%</w:delText>
              </w:r>
            </w:del>
          </w:p>
          <w:p w:rsidR="00357ABC" w:rsidRPr="00357ABC" w:rsidDel="00054E6F" w:rsidRDefault="00357ABC" w:rsidP="00357ABC">
            <w:pPr>
              <w:jc w:val="both"/>
              <w:rPr>
                <w:del w:id="2913" w:author="Pavla Trefilová" w:date="2019-09-11T15:45:00Z"/>
                <w:rFonts w:asciiTheme="minorHAnsi" w:hAnsiTheme="minorHAnsi" w:cstheme="minorHAnsi"/>
              </w:rPr>
            </w:pPr>
            <w:del w:id="2914" w:author="Pavla Trefilová" w:date="2019-09-11T15:45:00Z">
              <w:r w:rsidRPr="00357ABC" w:rsidDel="00054E6F">
                <w:rPr>
                  <w:rFonts w:asciiTheme="minorHAnsi" w:hAnsiTheme="minorHAnsi" w:cstheme="minorHAnsi"/>
                </w:rPr>
                <w:delText>Pálka 30%</w:delText>
              </w:r>
            </w:del>
          </w:p>
          <w:p w:rsidR="00357ABC" w:rsidRPr="009857C2" w:rsidRDefault="00357ABC" w:rsidP="004A1E59">
            <w:pPr>
              <w:jc w:val="both"/>
              <w:rPr>
                <w:rFonts w:asciiTheme="minorHAnsi" w:hAnsiTheme="minorHAnsi" w:cstheme="minorHAnsi"/>
                <w:b/>
                <w:i/>
              </w:rPr>
            </w:pPr>
            <w:del w:id="2915" w:author="Pavla Trefilová" w:date="2019-09-11T15:45:00Z">
              <w:r w:rsidRPr="009857C2" w:rsidDel="00054E6F">
                <w:rPr>
                  <w:rFonts w:asciiTheme="minorHAnsi" w:hAnsiTheme="minorHAnsi" w:cstheme="minorHAnsi"/>
                  <w:b/>
                  <w:i/>
                </w:rPr>
                <w:delText>Remeš 10 % - ext.</w:delText>
              </w:r>
            </w:del>
          </w:p>
        </w:tc>
      </w:tr>
      <w:tr w:rsidR="00357ABC" w:rsidRPr="00357ABC" w:rsidTr="00F708C1">
        <w:trPr>
          <w:trHeight w:val="70"/>
          <w:jc w:val="center"/>
        </w:trPr>
        <w:tc>
          <w:tcPr>
            <w:tcW w:w="3671" w:type="dxa"/>
            <w:tcBorders>
              <w:left w:val="single" w:sz="12" w:space="0" w:color="auto"/>
            </w:tcBorders>
            <w:shd w:val="clear" w:color="auto" w:fill="auto"/>
          </w:tcPr>
          <w:p w:rsidR="00357ABC" w:rsidRPr="00357ABC" w:rsidRDefault="00357ABC" w:rsidP="00357ABC">
            <w:pPr>
              <w:rPr>
                <w:rFonts w:asciiTheme="minorHAnsi" w:hAnsiTheme="minorHAnsi" w:cstheme="minorHAnsi"/>
                <w:b/>
              </w:rPr>
            </w:pPr>
            <w:r w:rsidRPr="00357ABC">
              <w:rPr>
                <w:rFonts w:asciiTheme="minorHAnsi" w:hAnsiTheme="minorHAnsi" w:cstheme="minorHAnsi"/>
                <w:b/>
              </w:rPr>
              <w:t>Podnikatelská akademie 1</w:t>
            </w:r>
          </w:p>
        </w:tc>
        <w:tc>
          <w:tcPr>
            <w:tcW w:w="3260" w:type="dxa"/>
            <w:tcBorders>
              <w:right w:val="single" w:sz="12" w:space="0" w:color="auto"/>
            </w:tcBorders>
            <w:shd w:val="clear" w:color="auto" w:fill="auto"/>
          </w:tcPr>
          <w:p w:rsidR="00357ABC" w:rsidRPr="00357ABC" w:rsidRDefault="004A1E59" w:rsidP="00357ABC">
            <w:pPr>
              <w:jc w:val="both"/>
              <w:rPr>
                <w:rFonts w:asciiTheme="minorHAnsi" w:hAnsiTheme="minorHAnsi" w:cstheme="minorHAnsi"/>
                <w:b/>
              </w:rPr>
            </w:pPr>
            <w:r>
              <w:rPr>
                <w:rFonts w:asciiTheme="minorHAnsi" w:hAnsiTheme="minorHAnsi" w:cstheme="minorHAnsi"/>
                <w:b/>
              </w:rPr>
              <w:t xml:space="preserve">doc. </w:t>
            </w:r>
            <w:r w:rsidR="00357ABC" w:rsidRPr="00357ABC">
              <w:rPr>
                <w:rFonts w:asciiTheme="minorHAnsi" w:hAnsiTheme="minorHAnsi" w:cstheme="minorHAnsi"/>
                <w:b/>
              </w:rPr>
              <w:t>Ing.</w:t>
            </w:r>
            <w:ins w:id="2916" w:author="Pavla Trefilová" w:date="2019-09-11T15:45:00Z">
              <w:r w:rsidR="00054E6F">
                <w:rPr>
                  <w:rFonts w:asciiTheme="minorHAnsi" w:hAnsiTheme="minorHAnsi" w:cstheme="minorHAnsi"/>
                  <w:b/>
                </w:rPr>
                <w:t xml:space="preserve"> Petr </w:t>
              </w:r>
            </w:ins>
            <w:del w:id="2917" w:author="Pavla Trefilová" w:date="2019-09-11T15:45:00Z">
              <w:r w:rsidR="00357ABC" w:rsidRPr="00357ABC" w:rsidDel="00054E6F">
                <w:rPr>
                  <w:rFonts w:asciiTheme="minorHAnsi" w:hAnsiTheme="minorHAnsi" w:cstheme="minorHAnsi"/>
                  <w:b/>
                </w:rPr>
                <w:delText xml:space="preserve"> </w:delText>
              </w:r>
            </w:del>
            <w:r w:rsidR="00357ABC" w:rsidRPr="00357ABC">
              <w:rPr>
                <w:rFonts w:asciiTheme="minorHAnsi" w:hAnsiTheme="minorHAnsi" w:cstheme="minorHAnsi"/>
                <w:b/>
              </w:rPr>
              <w:t>Novák, Ph.D.</w:t>
            </w:r>
          </w:p>
          <w:p w:rsidR="00357ABC" w:rsidRPr="00357ABC" w:rsidRDefault="00357ABC" w:rsidP="00357ABC">
            <w:pPr>
              <w:jc w:val="both"/>
              <w:rPr>
                <w:rFonts w:asciiTheme="minorHAnsi" w:hAnsiTheme="minorHAnsi" w:cstheme="minorHAnsi"/>
              </w:rPr>
            </w:pPr>
            <w:r w:rsidRPr="00357ABC">
              <w:rPr>
                <w:rFonts w:asciiTheme="minorHAnsi" w:hAnsiTheme="minorHAnsi" w:cstheme="minorHAnsi"/>
              </w:rPr>
              <w:t xml:space="preserve">Novák </w:t>
            </w:r>
            <w:ins w:id="2918" w:author="Pavla Trefilová" w:date="2019-09-11T15:45:00Z">
              <w:r w:rsidR="00054E6F">
                <w:rPr>
                  <w:rFonts w:asciiTheme="minorHAnsi" w:hAnsiTheme="minorHAnsi" w:cstheme="minorHAnsi"/>
                </w:rPr>
                <w:t>(</w:t>
              </w:r>
            </w:ins>
            <w:r w:rsidRPr="00357ABC">
              <w:rPr>
                <w:rFonts w:asciiTheme="minorHAnsi" w:hAnsiTheme="minorHAnsi" w:cstheme="minorHAnsi"/>
              </w:rPr>
              <w:t>70</w:t>
            </w:r>
            <w:del w:id="2919" w:author="Pavla Trefilová" w:date="2019-09-11T15:45:00Z">
              <w:r w:rsidRPr="00357ABC" w:rsidDel="00054E6F">
                <w:rPr>
                  <w:rFonts w:asciiTheme="minorHAnsi" w:hAnsiTheme="minorHAnsi" w:cstheme="minorHAnsi"/>
                </w:rPr>
                <w:delText xml:space="preserve"> </w:delText>
              </w:r>
            </w:del>
            <w:r w:rsidRPr="00357ABC">
              <w:rPr>
                <w:rFonts w:asciiTheme="minorHAnsi" w:hAnsiTheme="minorHAnsi" w:cstheme="minorHAnsi"/>
              </w:rPr>
              <w:t>%</w:t>
            </w:r>
            <w:ins w:id="2920" w:author="Pavla Trefilová" w:date="2019-09-11T15:45:00Z">
              <w:r w:rsidR="00054E6F">
                <w:rPr>
                  <w:rFonts w:asciiTheme="minorHAnsi" w:hAnsiTheme="minorHAnsi" w:cstheme="minorHAnsi"/>
                </w:rPr>
                <w:t>)</w:t>
              </w:r>
            </w:ins>
          </w:p>
          <w:p w:rsidR="00357ABC" w:rsidRPr="009857C2" w:rsidRDefault="00357ABC">
            <w:pPr>
              <w:jc w:val="both"/>
              <w:rPr>
                <w:rFonts w:asciiTheme="minorHAnsi" w:hAnsiTheme="minorHAnsi" w:cstheme="minorHAnsi"/>
                <w:b/>
                <w:i/>
              </w:rPr>
            </w:pPr>
            <w:r w:rsidRPr="009857C2">
              <w:rPr>
                <w:rFonts w:asciiTheme="minorHAnsi" w:hAnsiTheme="minorHAnsi" w:cstheme="minorHAnsi"/>
                <w:b/>
                <w:i/>
              </w:rPr>
              <w:t xml:space="preserve">Konečný </w:t>
            </w:r>
            <w:ins w:id="2921" w:author="Pavla Trefilová" w:date="2019-09-11T15:45:00Z">
              <w:r w:rsidR="00054E6F">
                <w:rPr>
                  <w:rFonts w:asciiTheme="minorHAnsi" w:hAnsiTheme="minorHAnsi" w:cstheme="minorHAnsi"/>
                  <w:b/>
                  <w:i/>
                </w:rPr>
                <w:t>(</w:t>
              </w:r>
            </w:ins>
            <w:r w:rsidRPr="009857C2">
              <w:rPr>
                <w:rFonts w:asciiTheme="minorHAnsi" w:hAnsiTheme="minorHAnsi" w:cstheme="minorHAnsi"/>
                <w:b/>
                <w:i/>
              </w:rPr>
              <w:t>3</w:t>
            </w:r>
            <w:del w:id="2922" w:author="Pavla Trefilová" w:date="2019-09-11T15:45:00Z">
              <w:r w:rsidRPr="009857C2" w:rsidDel="00054E6F">
                <w:rPr>
                  <w:rFonts w:asciiTheme="minorHAnsi" w:hAnsiTheme="minorHAnsi" w:cstheme="minorHAnsi"/>
                  <w:b/>
                  <w:i/>
                </w:rPr>
                <w:delText xml:space="preserve">0 </w:delText>
              </w:r>
            </w:del>
            <w:ins w:id="2923" w:author="Pavla Trefilová" w:date="2019-09-11T15:45:00Z">
              <w:r w:rsidR="00054E6F">
                <w:rPr>
                  <w:rFonts w:asciiTheme="minorHAnsi" w:hAnsiTheme="minorHAnsi" w:cstheme="minorHAnsi"/>
                  <w:b/>
                  <w:i/>
                </w:rPr>
                <w:t>0</w:t>
              </w:r>
            </w:ins>
            <w:r w:rsidRPr="009857C2">
              <w:rPr>
                <w:rFonts w:asciiTheme="minorHAnsi" w:hAnsiTheme="minorHAnsi" w:cstheme="minorHAnsi"/>
                <w:b/>
                <w:i/>
              </w:rPr>
              <w:t>%</w:t>
            </w:r>
            <w:ins w:id="2924" w:author="Pavla Trefilová" w:date="2019-09-11T15:45:00Z">
              <w:r w:rsidR="00054E6F">
                <w:rPr>
                  <w:rFonts w:asciiTheme="minorHAnsi" w:hAnsiTheme="minorHAnsi" w:cstheme="minorHAnsi"/>
                  <w:b/>
                  <w:i/>
                </w:rPr>
                <w:t>)</w:t>
              </w:r>
            </w:ins>
            <w:r w:rsidRPr="009857C2">
              <w:rPr>
                <w:rFonts w:asciiTheme="minorHAnsi" w:hAnsiTheme="minorHAnsi" w:cstheme="minorHAnsi"/>
                <w:b/>
                <w:i/>
              </w:rPr>
              <w:t xml:space="preserve"> - ext.</w:t>
            </w:r>
          </w:p>
        </w:tc>
      </w:tr>
      <w:tr w:rsidR="00357ABC" w:rsidRPr="00357ABC" w:rsidTr="00F708C1">
        <w:trPr>
          <w:trHeight w:val="70"/>
          <w:jc w:val="center"/>
        </w:trPr>
        <w:tc>
          <w:tcPr>
            <w:tcW w:w="3671" w:type="dxa"/>
            <w:tcBorders>
              <w:left w:val="single" w:sz="12" w:space="0" w:color="auto"/>
            </w:tcBorders>
            <w:shd w:val="clear" w:color="auto" w:fill="auto"/>
          </w:tcPr>
          <w:p w:rsidR="00357ABC" w:rsidRPr="00357ABC" w:rsidRDefault="00357ABC" w:rsidP="00357ABC">
            <w:pPr>
              <w:rPr>
                <w:rFonts w:asciiTheme="minorHAnsi" w:hAnsiTheme="minorHAnsi" w:cstheme="minorHAnsi"/>
                <w:b/>
              </w:rPr>
            </w:pPr>
            <w:r w:rsidRPr="00357ABC">
              <w:rPr>
                <w:rFonts w:asciiTheme="minorHAnsi" w:hAnsiTheme="minorHAnsi" w:cstheme="minorHAnsi"/>
                <w:b/>
              </w:rPr>
              <w:t>Podnikatelská akademie 2</w:t>
            </w:r>
          </w:p>
        </w:tc>
        <w:tc>
          <w:tcPr>
            <w:tcW w:w="3260" w:type="dxa"/>
            <w:tcBorders>
              <w:right w:val="single" w:sz="12" w:space="0" w:color="auto"/>
            </w:tcBorders>
            <w:shd w:val="clear" w:color="auto" w:fill="auto"/>
          </w:tcPr>
          <w:p w:rsidR="00357ABC" w:rsidRPr="00357ABC" w:rsidRDefault="00054E6F" w:rsidP="00357ABC">
            <w:pPr>
              <w:jc w:val="both"/>
              <w:rPr>
                <w:rFonts w:asciiTheme="minorHAnsi" w:hAnsiTheme="minorHAnsi" w:cstheme="minorHAnsi"/>
                <w:b/>
              </w:rPr>
            </w:pPr>
            <w:ins w:id="2925" w:author="Pavla Trefilová" w:date="2019-09-11T15:45:00Z">
              <w:r>
                <w:rPr>
                  <w:rFonts w:asciiTheme="minorHAnsi" w:hAnsiTheme="minorHAnsi" w:cstheme="minorHAnsi"/>
                  <w:b/>
                </w:rPr>
                <w:t>prof</w:t>
              </w:r>
            </w:ins>
            <w:del w:id="2926" w:author="Pavla Trefilová" w:date="2019-09-11T15:45:00Z">
              <w:r w:rsidR="00357ABC" w:rsidRPr="00357ABC" w:rsidDel="00054E6F">
                <w:rPr>
                  <w:rFonts w:asciiTheme="minorHAnsi" w:hAnsiTheme="minorHAnsi" w:cstheme="minorHAnsi"/>
                  <w:b/>
                </w:rPr>
                <w:delText>doc</w:delText>
              </w:r>
            </w:del>
            <w:r w:rsidR="00357ABC" w:rsidRPr="00357ABC">
              <w:rPr>
                <w:rFonts w:asciiTheme="minorHAnsi" w:hAnsiTheme="minorHAnsi" w:cstheme="minorHAnsi"/>
                <w:b/>
              </w:rPr>
              <w:t>. Ing.</w:t>
            </w:r>
            <w:ins w:id="2927" w:author="Pavla Trefilová" w:date="2019-09-11T15:46:00Z">
              <w:r>
                <w:rPr>
                  <w:rFonts w:asciiTheme="minorHAnsi" w:hAnsiTheme="minorHAnsi" w:cstheme="minorHAnsi"/>
                  <w:b/>
                </w:rPr>
                <w:t xml:space="preserve"> Boris </w:t>
              </w:r>
            </w:ins>
            <w:del w:id="2928" w:author="Pavla Trefilová" w:date="2019-09-11T15:46:00Z">
              <w:r w:rsidR="00357ABC" w:rsidRPr="00357ABC" w:rsidDel="00054E6F">
                <w:rPr>
                  <w:rFonts w:asciiTheme="minorHAnsi" w:hAnsiTheme="minorHAnsi" w:cstheme="minorHAnsi"/>
                  <w:b/>
                </w:rPr>
                <w:delText xml:space="preserve"> </w:delText>
              </w:r>
            </w:del>
            <w:r w:rsidR="00357ABC" w:rsidRPr="00357ABC">
              <w:rPr>
                <w:rFonts w:asciiTheme="minorHAnsi" w:hAnsiTheme="minorHAnsi" w:cstheme="minorHAnsi"/>
                <w:b/>
              </w:rPr>
              <w:t>Popesko, Ph.D.</w:t>
            </w:r>
          </w:p>
          <w:p w:rsidR="00357ABC" w:rsidRPr="00357ABC" w:rsidRDefault="00357ABC" w:rsidP="00357ABC">
            <w:pPr>
              <w:jc w:val="both"/>
              <w:rPr>
                <w:rFonts w:asciiTheme="minorHAnsi" w:hAnsiTheme="minorHAnsi" w:cstheme="minorHAnsi"/>
              </w:rPr>
            </w:pPr>
            <w:r w:rsidRPr="00357ABC">
              <w:rPr>
                <w:rFonts w:asciiTheme="minorHAnsi" w:hAnsiTheme="minorHAnsi" w:cstheme="minorHAnsi"/>
              </w:rPr>
              <w:t xml:space="preserve">Popesko </w:t>
            </w:r>
            <w:ins w:id="2929" w:author="Pavla Trefilová" w:date="2019-09-11T15:46:00Z">
              <w:r w:rsidR="00054E6F">
                <w:rPr>
                  <w:rFonts w:asciiTheme="minorHAnsi" w:hAnsiTheme="minorHAnsi" w:cstheme="minorHAnsi"/>
                </w:rPr>
                <w:t>(</w:t>
              </w:r>
            </w:ins>
            <w:r w:rsidRPr="00357ABC">
              <w:rPr>
                <w:rFonts w:asciiTheme="minorHAnsi" w:hAnsiTheme="minorHAnsi" w:cstheme="minorHAnsi"/>
              </w:rPr>
              <w:t>70</w:t>
            </w:r>
            <w:del w:id="2930" w:author="Pavla Trefilová" w:date="2019-09-11T15:46:00Z">
              <w:r w:rsidRPr="00357ABC" w:rsidDel="00054E6F">
                <w:rPr>
                  <w:rFonts w:asciiTheme="minorHAnsi" w:hAnsiTheme="minorHAnsi" w:cstheme="minorHAnsi"/>
                </w:rPr>
                <w:delText xml:space="preserve"> </w:delText>
              </w:r>
            </w:del>
            <w:r w:rsidRPr="00357ABC">
              <w:rPr>
                <w:rFonts w:asciiTheme="minorHAnsi" w:hAnsiTheme="minorHAnsi" w:cstheme="minorHAnsi"/>
              </w:rPr>
              <w:t>%</w:t>
            </w:r>
            <w:ins w:id="2931" w:author="Pavla Trefilová" w:date="2019-09-11T15:46:00Z">
              <w:r w:rsidR="00054E6F">
                <w:rPr>
                  <w:rFonts w:asciiTheme="minorHAnsi" w:hAnsiTheme="minorHAnsi" w:cstheme="minorHAnsi"/>
                </w:rPr>
                <w:t>)</w:t>
              </w:r>
            </w:ins>
          </w:p>
          <w:p w:rsidR="00357ABC" w:rsidRPr="009857C2" w:rsidRDefault="00357ABC">
            <w:pPr>
              <w:jc w:val="both"/>
              <w:rPr>
                <w:rFonts w:asciiTheme="minorHAnsi" w:hAnsiTheme="minorHAnsi" w:cstheme="minorHAnsi"/>
                <w:b/>
                <w:i/>
              </w:rPr>
            </w:pPr>
            <w:r w:rsidRPr="009857C2">
              <w:rPr>
                <w:rFonts w:asciiTheme="minorHAnsi" w:hAnsiTheme="minorHAnsi" w:cstheme="minorHAnsi"/>
                <w:b/>
                <w:i/>
              </w:rPr>
              <w:t xml:space="preserve">Konečný </w:t>
            </w:r>
            <w:ins w:id="2932" w:author="Pavla Trefilová" w:date="2019-09-11T15:46:00Z">
              <w:r w:rsidR="00054E6F">
                <w:rPr>
                  <w:rFonts w:asciiTheme="minorHAnsi" w:hAnsiTheme="minorHAnsi" w:cstheme="minorHAnsi"/>
                  <w:b/>
                  <w:i/>
                </w:rPr>
                <w:t>(</w:t>
              </w:r>
            </w:ins>
            <w:r w:rsidRPr="009857C2">
              <w:rPr>
                <w:rFonts w:asciiTheme="minorHAnsi" w:hAnsiTheme="minorHAnsi" w:cstheme="minorHAnsi"/>
                <w:b/>
                <w:i/>
              </w:rPr>
              <w:t>30</w:t>
            </w:r>
            <w:del w:id="2933" w:author="Pavla Trefilová" w:date="2019-09-11T15:46:00Z">
              <w:r w:rsidRPr="009857C2" w:rsidDel="00054E6F">
                <w:rPr>
                  <w:rFonts w:asciiTheme="minorHAnsi" w:hAnsiTheme="minorHAnsi" w:cstheme="minorHAnsi"/>
                  <w:b/>
                  <w:i/>
                </w:rPr>
                <w:delText xml:space="preserve"> </w:delText>
              </w:r>
            </w:del>
            <w:r w:rsidRPr="009857C2">
              <w:rPr>
                <w:rFonts w:asciiTheme="minorHAnsi" w:hAnsiTheme="minorHAnsi" w:cstheme="minorHAnsi"/>
                <w:b/>
                <w:i/>
              </w:rPr>
              <w:t>%</w:t>
            </w:r>
            <w:ins w:id="2934" w:author="Pavla Trefilová" w:date="2019-09-11T15:46:00Z">
              <w:r w:rsidR="00054E6F">
                <w:rPr>
                  <w:rFonts w:asciiTheme="minorHAnsi" w:hAnsiTheme="minorHAnsi" w:cstheme="minorHAnsi"/>
                  <w:b/>
                  <w:i/>
                </w:rPr>
                <w:t>)</w:t>
              </w:r>
            </w:ins>
            <w:r w:rsidRPr="009857C2">
              <w:rPr>
                <w:rFonts w:asciiTheme="minorHAnsi" w:hAnsiTheme="minorHAnsi" w:cstheme="minorHAnsi"/>
                <w:b/>
                <w:i/>
              </w:rPr>
              <w:t xml:space="preserve"> - ext.</w:t>
            </w:r>
          </w:p>
        </w:tc>
      </w:tr>
      <w:tr w:rsidR="00357ABC" w:rsidRPr="00357ABC" w:rsidTr="00F708C1">
        <w:trPr>
          <w:trHeight w:val="70"/>
          <w:jc w:val="center"/>
        </w:trPr>
        <w:tc>
          <w:tcPr>
            <w:tcW w:w="3671" w:type="dxa"/>
            <w:tcBorders>
              <w:left w:val="single" w:sz="12" w:space="0" w:color="auto"/>
              <w:bottom w:val="single" w:sz="12" w:space="0" w:color="auto"/>
            </w:tcBorders>
            <w:shd w:val="clear" w:color="auto" w:fill="auto"/>
          </w:tcPr>
          <w:p w:rsidR="00357ABC" w:rsidRPr="00357ABC" w:rsidRDefault="00357ABC" w:rsidP="00357ABC">
            <w:pPr>
              <w:rPr>
                <w:rFonts w:asciiTheme="minorHAnsi" w:hAnsiTheme="minorHAnsi" w:cstheme="minorHAnsi"/>
                <w:b/>
              </w:rPr>
            </w:pPr>
            <w:r w:rsidRPr="00357ABC">
              <w:rPr>
                <w:rFonts w:asciiTheme="minorHAnsi" w:hAnsiTheme="minorHAnsi" w:cstheme="minorHAnsi"/>
                <w:b/>
              </w:rPr>
              <w:t xml:space="preserve">Systém řízení Baťa </w:t>
            </w:r>
          </w:p>
        </w:tc>
        <w:tc>
          <w:tcPr>
            <w:tcW w:w="3260" w:type="dxa"/>
            <w:tcBorders>
              <w:bottom w:val="single" w:sz="12" w:space="0" w:color="auto"/>
              <w:right w:val="single" w:sz="12" w:space="0" w:color="auto"/>
            </w:tcBorders>
            <w:shd w:val="clear" w:color="auto" w:fill="auto"/>
          </w:tcPr>
          <w:p w:rsidR="00357ABC" w:rsidRPr="00357ABC" w:rsidRDefault="00357ABC" w:rsidP="00357ABC">
            <w:pPr>
              <w:jc w:val="both"/>
              <w:rPr>
                <w:rFonts w:asciiTheme="minorHAnsi" w:hAnsiTheme="minorHAnsi" w:cstheme="minorHAnsi"/>
                <w:b/>
              </w:rPr>
            </w:pPr>
            <w:r>
              <w:rPr>
                <w:rFonts w:asciiTheme="minorHAnsi" w:hAnsiTheme="minorHAnsi" w:cstheme="minorHAnsi"/>
                <w:b/>
              </w:rPr>
              <w:t>d</w:t>
            </w:r>
            <w:r w:rsidRPr="00357ABC">
              <w:rPr>
                <w:rFonts w:asciiTheme="minorHAnsi" w:hAnsiTheme="minorHAnsi" w:cstheme="minorHAnsi"/>
                <w:b/>
              </w:rPr>
              <w:t xml:space="preserve">oc. Ing. </w:t>
            </w:r>
            <w:ins w:id="2935" w:author="Pavla Trefilová" w:date="2019-09-11T15:46:00Z">
              <w:r w:rsidR="00054E6F">
                <w:rPr>
                  <w:rFonts w:asciiTheme="minorHAnsi" w:hAnsiTheme="minorHAnsi" w:cstheme="minorHAnsi"/>
                  <w:b/>
                </w:rPr>
                <w:t xml:space="preserve">Pavla </w:t>
              </w:r>
            </w:ins>
            <w:r w:rsidRPr="00357ABC">
              <w:rPr>
                <w:rFonts w:asciiTheme="minorHAnsi" w:hAnsiTheme="minorHAnsi" w:cstheme="minorHAnsi"/>
                <w:b/>
              </w:rPr>
              <w:t>Staňková, Ph.D.</w:t>
            </w:r>
          </w:p>
          <w:p w:rsidR="00357ABC" w:rsidRPr="00357ABC" w:rsidRDefault="00357ABC" w:rsidP="00357ABC">
            <w:pPr>
              <w:jc w:val="both"/>
              <w:rPr>
                <w:rFonts w:asciiTheme="minorHAnsi" w:hAnsiTheme="minorHAnsi" w:cstheme="minorHAnsi"/>
              </w:rPr>
            </w:pPr>
            <w:r w:rsidRPr="00357ABC">
              <w:rPr>
                <w:rFonts w:asciiTheme="minorHAnsi" w:hAnsiTheme="minorHAnsi" w:cstheme="minorHAnsi"/>
              </w:rPr>
              <w:t xml:space="preserve">Staňková </w:t>
            </w:r>
            <w:ins w:id="2936" w:author="Pavla Trefilová" w:date="2019-09-11T15:46:00Z">
              <w:r w:rsidR="00054E6F">
                <w:rPr>
                  <w:rFonts w:asciiTheme="minorHAnsi" w:hAnsiTheme="minorHAnsi" w:cstheme="minorHAnsi"/>
                </w:rPr>
                <w:t>(</w:t>
              </w:r>
            </w:ins>
            <w:r w:rsidRPr="00357ABC">
              <w:rPr>
                <w:rFonts w:asciiTheme="minorHAnsi" w:hAnsiTheme="minorHAnsi" w:cstheme="minorHAnsi"/>
              </w:rPr>
              <w:t>60</w:t>
            </w:r>
            <w:del w:id="2937" w:author="Pavla Trefilová" w:date="2019-09-11T15:46:00Z">
              <w:r w:rsidRPr="00357ABC" w:rsidDel="00054E6F">
                <w:rPr>
                  <w:rFonts w:asciiTheme="minorHAnsi" w:hAnsiTheme="minorHAnsi" w:cstheme="minorHAnsi"/>
                </w:rPr>
                <w:delText xml:space="preserve"> </w:delText>
              </w:r>
            </w:del>
            <w:r w:rsidRPr="00357ABC">
              <w:rPr>
                <w:rFonts w:asciiTheme="minorHAnsi" w:hAnsiTheme="minorHAnsi" w:cstheme="minorHAnsi"/>
              </w:rPr>
              <w:t>%</w:t>
            </w:r>
            <w:ins w:id="2938" w:author="Pavla Trefilová" w:date="2019-09-11T15:46:00Z">
              <w:r w:rsidR="00054E6F">
                <w:rPr>
                  <w:rFonts w:asciiTheme="minorHAnsi" w:hAnsiTheme="minorHAnsi" w:cstheme="minorHAnsi"/>
                </w:rPr>
                <w:t>)</w:t>
              </w:r>
            </w:ins>
          </w:p>
          <w:p w:rsidR="00357ABC" w:rsidRPr="009857C2" w:rsidRDefault="00357ABC" w:rsidP="004A1E59">
            <w:pPr>
              <w:rPr>
                <w:rFonts w:asciiTheme="minorHAnsi" w:hAnsiTheme="minorHAnsi" w:cstheme="minorHAnsi"/>
                <w:b/>
                <w:i/>
              </w:rPr>
            </w:pPr>
            <w:r w:rsidRPr="009857C2">
              <w:rPr>
                <w:rFonts w:asciiTheme="minorHAnsi" w:hAnsiTheme="minorHAnsi" w:cstheme="minorHAnsi"/>
                <w:b/>
                <w:i/>
              </w:rPr>
              <w:t xml:space="preserve">Culík Končitíková </w:t>
            </w:r>
            <w:ins w:id="2939" w:author="Pavla Trefilová" w:date="2019-09-11T15:46:00Z">
              <w:r w:rsidR="00054E6F">
                <w:rPr>
                  <w:rFonts w:asciiTheme="minorHAnsi" w:hAnsiTheme="minorHAnsi" w:cstheme="minorHAnsi"/>
                  <w:b/>
                  <w:i/>
                </w:rPr>
                <w:t>(</w:t>
              </w:r>
            </w:ins>
            <w:r w:rsidRPr="009857C2">
              <w:rPr>
                <w:rFonts w:asciiTheme="minorHAnsi" w:hAnsiTheme="minorHAnsi" w:cstheme="minorHAnsi"/>
                <w:b/>
                <w:i/>
              </w:rPr>
              <w:t>40%</w:t>
            </w:r>
            <w:ins w:id="2940" w:author="Pavla Trefilová" w:date="2019-09-11T15:46:00Z">
              <w:r w:rsidR="00054E6F">
                <w:rPr>
                  <w:rFonts w:asciiTheme="minorHAnsi" w:hAnsiTheme="minorHAnsi" w:cstheme="minorHAnsi"/>
                  <w:b/>
                  <w:i/>
                </w:rPr>
                <w:t>)</w:t>
              </w:r>
            </w:ins>
            <w:r w:rsidRPr="009857C2">
              <w:rPr>
                <w:rFonts w:asciiTheme="minorHAnsi" w:hAnsiTheme="minorHAnsi" w:cstheme="minorHAnsi"/>
                <w:b/>
                <w:i/>
              </w:rPr>
              <w:t xml:space="preserve"> - ext.</w:t>
            </w:r>
          </w:p>
        </w:tc>
      </w:tr>
    </w:tbl>
    <w:p w:rsidR="00357ABC" w:rsidRPr="00C07508" w:rsidRDefault="00357ABC" w:rsidP="00357ABC">
      <w:pPr>
        <w:tabs>
          <w:tab w:val="left" w:pos="2835"/>
        </w:tabs>
        <w:spacing w:before="120" w:after="120"/>
        <w:jc w:val="both"/>
        <w:rPr>
          <w:rFonts w:ascii="Calibri" w:hAnsi="Calibri" w:cs="Calibri"/>
          <w:b/>
          <w:sz w:val="22"/>
          <w:szCs w:val="22"/>
        </w:rPr>
      </w:pPr>
    </w:p>
    <w:p w:rsidR="00357ABC" w:rsidRDefault="00357ABC" w:rsidP="00357ABC">
      <w:pPr>
        <w:spacing w:before="120" w:after="120"/>
        <w:jc w:val="both"/>
        <w:rPr>
          <w:rFonts w:ascii="Calibri" w:hAnsi="Calibri" w:cs="Calibri"/>
          <w:sz w:val="22"/>
        </w:rPr>
      </w:pPr>
      <w:r w:rsidRPr="00835AC1">
        <w:rPr>
          <w:rFonts w:ascii="Calibri" w:hAnsi="Calibri" w:cs="Calibri"/>
          <w:b/>
          <w:sz w:val="22"/>
        </w:rPr>
        <w:t xml:space="preserve">Ing. </w:t>
      </w:r>
      <w:r>
        <w:rPr>
          <w:rFonts w:ascii="Calibri" w:hAnsi="Calibri" w:cs="Calibri"/>
          <w:b/>
          <w:sz w:val="22"/>
        </w:rPr>
        <w:t xml:space="preserve">Radomír LAPČÍK </w:t>
      </w:r>
      <w:r>
        <w:rPr>
          <w:rFonts w:ascii="Calibri" w:hAnsi="Calibri" w:cs="Calibri"/>
          <w:sz w:val="22"/>
        </w:rPr>
        <w:t>v letech 1996 – 2018 vykonával pozici generálního ředitele a předsedy představenstva Moravského peněžního ústavu (MPÚ). MPÚ se začátkem roku 2019 transformoval na MPU banku a.s., ta byla k 20. 2. 201</w:t>
      </w:r>
      <w:r w:rsidR="009857C2">
        <w:rPr>
          <w:rFonts w:ascii="Calibri" w:hAnsi="Calibri" w:cs="Calibri"/>
          <w:sz w:val="22"/>
        </w:rPr>
        <w:t>9</w:t>
      </w:r>
      <w:r>
        <w:rPr>
          <w:rFonts w:ascii="Calibri" w:hAnsi="Calibri" w:cs="Calibri"/>
          <w:sz w:val="22"/>
        </w:rPr>
        <w:t xml:space="preserve"> přejmenována a představena pod názvem TRINITY BANK a.s. </w:t>
      </w:r>
      <w:r w:rsidRPr="00835AC1">
        <w:rPr>
          <w:rFonts w:ascii="Calibri" w:hAnsi="Calibri" w:cs="Calibri"/>
          <w:sz w:val="22"/>
        </w:rPr>
        <w:t xml:space="preserve">V současné době působí </w:t>
      </w:r>
      <w:r>
        <w:rPr>
          <w:rFonts w:ascii="Calibri" w:hAnsi="Calibri" w:cs="Calibri"/>
          <w:sz w:val="22"/>
        </w:rPr>
        <w:t xml:space="preserve">jako předseda dozorčí rady TRINITY BANK a.s. </w:t>
      </w:r>
      <w:r w:rsidRPr="00C07508">
        <w:rPr>
          <w:rFonts w:ascii="Calibri" w:hAnsi="Calibri" w:cs="Calibri"/>
          <w:sz w:val="22"/>
          <w:szCs w:val="22"/>
        </w:rPr>
        <w:t>S fakultou dlouhou dobu úzce spolupracuje na výuce předmět</w:t>
      </w:r>
      <w:r>
        <w:rPr>
          <w:rFonts w:ascii="Calibri" w:hAnsi="Calibri" w:cs="Calibri"/>
          <w:sz w:val="22"/>
          <w:szCs w:val="22"/>
        </w:rPr>
        <w:t>ů Finanční trhy, Bankovnictví I, II</w:t>
      </w:r>
      <w:r w:rsidRPr="00C07508">
        <w:rPr>
          <w:rFonts w:ascii="Calibri" w:hAnsi="Calibri" w:cs="Calibri"/>
          <w:sz w:val="22"/>
          <w:szCs w:val="22"/>
        </w:rPr>
        <w:t xml:space="preserve"> v bakalářském </w:t>
      </w:r>
      <w:r>
        <w:rPr>
          <w:rFonts w:ascii="Calibri" w:hAnsi="Calibri" w:cs="Calibri"/>
          <w:sz w:val="22"/>
          <w:szCs w:val="22"/>
        </w:rPr>
        <w:t xml:space="preserve">i magisterském </w:t>
      </w:r>
      <w:r w:rsidRPr="00C07508">
        <w:rPr>
          <w:rFonts w:ascii="Calibri" w:hAnsi="Calibri" w:cs="Calibri"/>
          <w:sz w:val="22"/>
          <w:szCs w:val="22"/>
        </w:rPr>
        <w:t>studijním programu</w:t>
      </w:r>
      <w:r>
        <w:rPr>
          <w:rFonts w:ascii="Calibri" w:hAnsi="Calibri" w:cs="Calibri"/>
          <w:sz w:val="22"/>
          <w:szCs w:val="22"/>
        </w:rPr>
        <w:t xml:space="preserve"> a řadě dalších projektových činností</w:t>
      </w:r>
      <w:r w:rsidRPr="00C07508">
        <w:rPr>
          <w:rFonts w:ascii="Calibri" w:hAnsi="Calibri" w:cs="Calibri"/>
          <w:sz w:val="22"/>
          <w:szCs w:val="22"/>
        </w:rPr>
        <w:t>.</w:t>
      </w:r>
      <w:r>
        <w:rPr>
          <w:rFonts w:ascii="Calibri" w:hAnsi="Calibri" w:cs="Calibri"/>
          <w:sz w:val="22"/>
        </w:rPr>
        <w:t xml:space="preserve"> </w:t>
      </w:r>
    </w:p>
    <w:p w:rsidR="00357ABC" w:rsidRDefault="00357ABC" w:rsidP="00357ABC">
      <w:pPr>
        <w:spacing w:before="120" w:after="120"/>
        <w:jc w:val="both"/>
        <w:rPr>
          <w:rFonts w:ascii="Calibri" w:hAnsi="Calibri" w:cs="Calibri"/>
          <w:sz w:val="22"/>
        </w:rPr>
      </w:pPr>
      <w:r w:rsidRPr="00D4567C">
        <w:rPr>
          <w:rFonts w:ascii="Calibri" w:hAnsi="Calibri" w:cs="Calibri"/>
          <w:b/>
          <w:sz w:val="22"/>
        </w:rPr>
        <w:t xml:space="preserve">Maria </w:t>
      </w:r>
      <w:r w:rsidRPr="002660BB">
        <w:rPr>
          <w:rFonts w:ascii="Calibri" w:hAnsi="Calibri" w:cs="Calibri"/>
          <w:b/>
          <w:sz w:val="22"/>
        </w:rPr>
        <w:t>Staszkiewicz</w:t>
      </w:r>
      <w:r w:rsidRPr="002660BB">
        <w:rPr>
          <w:rFonts w:ascii="Calibri" w:hAnsi="Calibri" w:cs="Calibri"/>
          <w:sz w:val="22"/>
        </w:rPr>
        <w:t xml:space="preserve"> MSc.</w:t>
      </w:r>
      <w:r>
        <w:rPr>
          <w:rFonts w:ascii="Calibri" w:hAnsi="Calibri" w:cs="Calibri"/>
          <w:sz w:val="22"/>
        </w:rPr>
        <w:t xml:space="preserve"> vystudovala lingvistiku, mezinárodní vztahy a evropská studia v Polsku a Německu. Od roku 2010 působila jako ředitelka Asociace pro mezinárodní otázky a následně jako zástupkyně ředitele Aspen Institute Central Europe. V současné době je výkonnou ředitelkou České fintech asociace, kde zastupuje zájmy firem, které pomocí moderních technologií přináší inovace do světa financí. Podílí se na přípravě obsahu tvorbě učebních materiálů pro nové předměty Úvod do finančních technologií a aplikace ve finančních technologiích.</w:t>
      </w:r>
    </w:p>
    <w:p w:rsidR="00357ABC" w:rsidRPr="00E311E4" w:rsidRDefault="00357ABC" w:rsidP="00357ABC">
      <w:pPr>
        <w:spacing w:before="120" w:after="120"/>
        <w:jc w:val="both"/>
        <w:rPr>
          <w:rFonts w:ascii="Calibri" w:hAnsi="Calibri" w:cs="Calibri"/>
          <w:sz w:val="22"/>
        </w:rPr>
      </w:pPr>
      <w:r w:rsidRPr="00D4567C">
        <w:rPr>
          <w:rFonts w:ascii="Calibri" w:hAnsi="Calibri" w:cs="Calibri"/>
          <w:b/>
          <w:sz w:val="22"/>
        </w:rPr>
        <w:t>Ing. Dominik Stroukal, Ph.D.</w:t>
      </w:r>
      <w:r>
        <w:rPr>
          <w:rFonts w:ascii="Calibri" w:hAnsi="Calibri" w:cs="Calibri"/>
          <w:sz w:val="22"/>
        </w:rPr>
        <w:t xml:space="preserve"> má doktorát z ekonomie z Vysoké školy ekonomické, vystudoval také mediální studia na Univerzitě Karlově. V minulosti byl ředitelem Liberálního institutu a Ludwig von Mises Institutu pro ČR a SR. Aktuálně je hlavním ekonomem finanční skupiny Roklen. Je autorem první české knihy o Bitcoinu (2015) a dalších kryptoměnách (2018). S fakultou spolupracuje při realizaci </w:t>
      </w:r>
      <w:r w:rsidRPr="00E311E4">
        <w:rPr>
          <w:rFonts w:ascii="Calibri" w:hAnsi="Calibri" w:cs="Calibri"/>
          <w:sz w:val="22"/>
        </w:rPr>
        <w:t>seminářů zaměřených na využívání finančních technologií a kryptoměn.</w:t>
      </w:r>
    </w:p>
    <w:p w:rsidR="00357ABC" w:rsidRPr="00E311E4" w:rsidRDefault="00357ABC" w:rsidP="00357ABC">
      <w:pPr>
        <w:spacing w:before="120" w:after="120"/>
        <w:jc w:val="both"/>
        <w:rPr>
          <w:rFonts w:ascii="Calibri" w:hAnsi="Calibri" w:cs="Calibri"/>
          <w:sz w:val="22"/>
        </w:rPr>
      </w:pPr>
      <w:r w:rsidRPr="00E311E4">
        <w:rPr>
          <w:rFonts w:ascii="Calibri" w:hAnsi="Calibri" w:cs="Calibri"/>
          <w:b/>
          <w:sz w:val="22"/>
        </w:rPr>
        <w:t>doc. Ing. Dana Martinovičová, Ph.D.</w:t>
      </w:r>
      <w:r w:rsidRPr="00E311E4">
        <w:rPr>
          <w:rFonts w:ascii="Calibri" w:hAnsi="Calibri" w:cs="Calibri"/>
          <w:sz w:val="22"/>
        </w:rPr>
        <w:t xml:space="preserve"> je docentkou v oboru podniková ekonomika a management (2009). </w:t>
      </w:r>
      <w:r>
        <w:rPr>
          <w:rFonts w:ascii="Calibri" w:hAnsi="Calibri" w:cs="Calibri"/>
          <w:sz w:val="22"/>
        </w:rPr>
        <w:t xml:space="preserve">Působila jako vedoucí Ústavu podnikové ekonomiky na Mendelově univerzitě, Provozně ekonomické fakultě a soukromé VŠ B.I.B.S. V současnosti působí jako ředitelka příspěvkové organizace Emin zámek. </w:t>
      </w:r>
      <w:r w:rsidRPr="00E311E4">
        <w:rPr>
          <w:rFonts w:ascii="Calibri" w:hAnsi="Calibri" w:cs="Calibri"/>
          <w:sz w:val="22"/>
        </w:rPr>
        <w:t>Byla řešitelkou a spoluřešitelkou grantových projektů, je autorkou několika monografií a učebních textů. K nejvýznamnějším publikacím patří Poistenie rizík malých a stredných podnikov (Bratislava, IURA, 2013), Poistný trh – teorie a i prax (Bratislava, IURA, 2011) aj.</w:t>
      </w:r>
    </w:p>
    <w:p w:rsidR="00357ABC" w:rsidRDefault="00357ABC" w:rsidP="00357ABC">
      <w:pPr>
        <w:spacing w:before="120" w:after="120"/>
        <w:jc w:val="both"/>
        <w:rPr>
          <w:rFonts w:ascii="Calibri" w:hAnsi="Calibri" w:cs="Calibri"/>
          <w:sz w:val="22"/>
        </w:rPr>
      </w:pPr>
      <w:r w:rsidRPr="00E311E4">
        <w:rPr>
          <w:rFonts w:ascii="Calibri" w:hAnsi="Calibri" w:cs="Calibri"/>
          <w:b/>
          <w:sz w:val="22"/>
        </w:rPr>
        <w:t>Ing. Eva Hrubošová</w:t>
      </w:r>
      <w:r w:rsidRPr="00E311E4">
        <w:rPr>
          <w:rFonts w:ascii="Calibri" w:hAnsi="Calibri" w:cs="Calibri"/>
          <w:sz w:val="22"/>
        </w:rPr>
        <w:t xml:space="preserve"> vystudovala Fakultu managementu a ekonomiky UTB ve Zlíně, kde po úspěšném</w:t>
      </w:r>
      <w:r>
        <w:rPr>
          <w:rFonts w:ascii="Calibri" w:hAnsi="Calibri" w:cs="Calibri"/>
          <w:sz w:val="22"/>
        </w:rPr>
        <w:t xml:space="preserve"> absolutoriu přednášela a vedla semináře zaměřené na řízení rizik a kapitálový trh. Od září roku 2015 pracuje v Roklenu na pozici Equity capital market specialist. Po celou dobu úzce spolupracuje s FAME UTB ve Zlíně a vede semináře, bakalářské a diplomové práce. V novém studijním programu zaměřeném na Finance a finanční technologie bude z pozice odborníka z praxe předávat studenům své zkušenosti z oblasti kapitálového trhu a řízení rizik.</w:t>
      </w:r>
    </w:p>
    <w:p w:rsidR="00357ABC" w:rsidRPr="00C07508" w:rsidRDefault="00357ABC" w:rsidP="00357ABC">
      <w:pPr>
        <w:tabs>
          <w:tab w:val="left" w:pos="2835"/>
        </w:tabs>
        <w:spacing w:before="120" w:after="120"/>
        <w:jc w:val="both"/>
        <w:rPr>
          <w:rFonts w:ascii="Calibri" w:hAnsi="Calibri" w:cs="Calibri"/>
          <w:sz w:val="22"/>
          <w:szCs w:val="22"/>
        </w:rPr>
      </w:pPr>
      <w:r w:rsidRPr="00C07508">
        <w:rPr>
          <w:rFonts w:ascii="Calibri" w:hAnsi="Calibri" w:cs="Calibri"/>
          <w:b/>
          <w:sz w:val="22"/>
          <w:szCs w:val="22"/>
        </w:rPr>
        <w:lastRenderedPageBreak/>
        <w:t xml:space="preserve">Ing. </w:t>
      </w:r>
      <w:r>
        <w:rPr>
          <w:rFonts w:ascii="Calibri" w:hAnsi="Calibri" w:cs="Calibri"/>
          <w:b/>
          <w:sz w:val="22"/>
          <w:szCs w:val="22"/>
        </w:rPr>
        <w:t xml:space="preserve">Daniel Remeš, Ph.D. </w:t>
      </w:r>
      <w:r w:rsidRPr="00C07508">
        <w:rPr>
          <w:rFonts w:ascii="Calibri" w:hAnsi="Calibri" w:cs="Calibri"/>
          <w:sz w:val="22"/>
          <w:szCs w:val="22"/>
        </w:rPr>
        <w:t>vystudoval Fakultu managementu a ekonomiky U</w:t>
      </w:r>
      <w:r>
        <w:rPr>
          <w:rFonts w:ascii="Calibri" w:hAnsi="Calibri" w:cs="Calibri"/>
          <w:sz w:val="22"/>
          <w:szCs w:val="22"/>
        </w:rPr>
        <w:t>TB</w:t>
      </w:r>
      <w:r w:rsidRPr="00C07508">
        <w:rPr>
          <w:rFonts w:ascii="Calibri" w:hAnsi="Calibri" w:cs="Calibri"/>
          <w:sz w:val="22"/>
          <w:szCs w:val="22"/>
        </w:rPr>
        <w:t xml:space="preserve"> ve Zlíně, </w:t>
      </w:r>
      <w:r>
        <w:rPr>
          <w:rFonts w:ascii="Calibri" w:hAnsi="Calibri" w:cs="Calibri"/>
          <w:sz w:val="22"/>
          <w:szCs w:val="22"/>
        </w:rPr>
        <w:t xml:space="preserve">úspěšně ukončil magisterský studijní program Podniková ekonomika a doktorské studium oboru Podniková ekonomika. </w:t>
      </w:r>
      <w:r w:rsidRPr="00C07508">
        <w:rPr>
          <w:rFonts w:ascii="Calibri" w:hAnsi="Calibri" w:cs="Calibri"/>
          <w:sz w:val="22"/>
          <w:szCs w:val="22"/>
        </w:rPr>
        <w:t>Od ukončení studia působ</w:t>
      </w:r>
      <w:r>
        <w:rPr>
          <w:rFonts w:ascii="Calibri" w:hAnsi="Calibri" w:cs="Calibri"/>
          <w:sz w:val="22"/>
          <w:szCs w:val="22"/>
        </w:rPr>
        <w:t xml:space="preserve">il </w:t>
      </w:r>
      <w:r w:rsidRPr="00C07508">
        <w:rPr>
          <w:rFonts w:ascii="Calibri" w:hAnsi="Calibri" w:cs="Calibri"/>
          <w:sz w:val="22"/>
          <w:szCs w:val="22"/>
        </w:rPr>
        <w:t>na pozic</w:t>
      </w:r>
      <w:r>
        <w:rPr>
          <w:rFonts w:ascii="Calibri" w:hAnsi="Calibri" w:cs="Calibri"/>
          <w:sz w:val="22"/>
          <w:szCs w:val="22"/>
        </w:rPr>
        <w:t>ích</w:t>
      </w:r>
      <w:r w:rsidRPr="00C07508">
        <w:rPr>
          <w:rFonts w:ascii="Calibri" w:hAnsi="Calibri" w:cs="Calibri"/>
          <w:sz w:val="22"/>
          <w:szCs w:val="22"/>
        </w:rPr>
        <w:t xml:space="preserve"> </w:t>
      </w:r>
      <w:r>
        <w:rPr>
          <w:rFonts w:ascii="Calibri" w:hAnsi="Calibri" w:cs="Calibri"/>
          <w:sz w:val="22"/>
          <w:szCs w:val="22"/>
        </w:rPr>
        <w:t xml:space="preserve">finančního ředitele nebo vedoucího ekonomického útvaru, v současnosti působí jako finanční ředitel ve firmě Česká zbrojovka, a.s. CZ_AUTO. </w:t>
      </w:r>
      <w:r w:rsidRPr="00C07508">
        <w:rPr>
          <w:rFonts w:ascii="Calibri" w:hAnsi="Calibri" w:cs="Calibri"/>
          <w:sz w:val="22"/>
          <w:szCs w:val="22"/>
        </w:rPr>
        <w:t xml:space="preserve">Ve své profesi se zaměřuje zejména na </w:t>
      </w:r>
      <w:r>
        <w:rPr>
          <w:rFonts w:ascii="Calibri" w:hAnsi="Calibri" w:cs="Calibri"/>
          <w:sz w:val="22"/>
          <w:szCs w:val="22"/>
        </w:rPr>
        <w:t xml:space="preserve">řízení podnikových financí. </w:t>
      </w:r>
      <w:r w:rsidRPr="00D67E77">
        <w:rPr>
          <w:rFonts w:ascii="Calibri" w:hAnsi="Calibri" w:cs="Calibri"/>
          <w:sz w:val="22"/>
        </w:rPr>
        <w:t xml:space="preserve">Dále externě působí na </w:t>
      </w:r>
      <w:r>
        <w:rPr>
          <w:rFonts w:ascii="Calibri" w:hAnsi="Calibri" w:cs="Calibri"/>
          <w:sz w:val="22"/>
        </w:rPr>
        <w:t>UTB</w:t>
      </w:r>
      <w:r w:rsidRPr="00D67E77">
        <w:rPr>
          <w:rFonts w:ascii="Calibri" w:hAnsi="Calibri" w:cs="Calibri"/>
          <w:sz w:val="22"/>
        </w:rPr>
        <w:t xml:space="preserve"> ve Zlíně, kde zajišťuje výuku předmětů zaměřených na </w:t>
      </w:r>
      <w:r>
        <w:rPr>
          <w:rFonts w:ascii="Calibri" w:hAnsi="Calibri" w:cs="Calibri"/>
          <w:sz w:val="22"/>
        </w:rPr>
        <w:t xml:space="preserve">podnikové finance v bakalářském i magisterském studijním programu. </w:t>
      </w:r>
      <w:r w:rsidRPr="00D67E77">
        <w:rPr>
          <w:rFonts w:ascii="Calibri" w:hAnsi="Calibri" w:cs="Calibri"/>
          <w:sz w:val="22"/>
        </w:rPr>
        <w:t xml:space="preserve">Dlouhodobě působí jako člen státní zkušební komise u bakalářských i magisterských státních závěrečných zkoušek. </w:t>
      </w:r>
      <w:r>
        <w:rPr>
          <w:rFonts w:ascii="Calibri" w:hAnsi="Calibri" w:cs="Calibri"/>
          <w:sz w:val="22"/>
        </w:rPr>
        <w:t xml:space="preserve">Je spoluautorem publikace </w:t>
      </w:r>
      <w:r w:rsidRPr="00A020B6">
        <w:rPr>
          <w:rFonts w:ascii="Calibri" w:hAnsi="Calibri" w:cs="Calibri"/>
          <w:sz w:val="22"/>
        </w:rPr>
        <w:t xml:space="preserve">KNÁPKOVÁ, A., PAVELKOVÁ, D. REMEŠ, D. a K. ŠTEKER. Finanční analýza: komplexní průvodce s příklady. 3., kompletně aktualizované vydání. Praha: Grada, 2017, 232 s. ISBN 978-80-271-0563-2. </w:t>
      </w:r>
      <w:r>
        <w:rPr>
          <w:rFonts w:ascii="Calibri" w:hAnsi="Calibri" w:cs="Calibri"/>
          <w:sz w:val="22"/>
        </w:rPr>
        <w:t xml:space="preserve">Je </w:t>
      </w:r>
      <w:r w:rsidRPr="00C07508">
        <w:rPr>
          <w:rFonts w:ascii="Calibri" w:hAnsi="Calibri" w:cs="Calibri"/>
          <w:sz w:val="22"/>
          <w:szCs w:val="22"/>
        </w:rPr>
        <w:t>autor</w:t>
      </w:r>
      <w:r>
        <w:rPr>
          <w:rFonts w:ascii="Calibri" w:hAnsi="Calibri" w:cs="Calibri"/>
          <w:sz w:val="22"/>
          <w:szCs w:val="22"/>
        </w:rPr>
        <w:t xml:space="preserve">em nebo </w:t>
      </w:r>
      <w:r w:rsidRPr="00C07508">
        <w:rPr>
          <w:rFonts w:ascii="Calibri" w:hAnsi="Calibri" w:cs="Calibri"/>
          <w:sz w:val="22"/>
          <w:szCs w:val="22"/>
        </w:rPr>
        <w:t>spoluautor</w:t>
      </w:r>
      <w:r>
        <w:rPr>
          <w:rFonts w:ascii="Calibri" w:hAnsi="Calibri" w:cs="Calibri"/>
          <w:sz w:val="22"/>
          <w:szCs w:val="22"/>
        </w:rPr>
        <w:t xml:space="preserve">em </w:t>
      </w:r>
      <w:r w:rsidRPr="00C07508">
        <w:rPr>
          <w:rFonts w:ascii="Calibri" w:hAnsi="Calibri" w:cs="Calibri"/>
          <w:sz w:val="22"/>
          <w:szCs w:val="22"/>
        </w:rPr>
        <w:t>publikací indexovaných v databázi Scopus a publikací indexovaných na Web of Science.</w:t>
      </w:r>
    </w:p>
    <w:p w:rsidR="00357ABC" w:rsidRPr="00C07508" w:rsidRDefault="00357ABC" w:rsidP="00357ABC">
      <w:pPr>
        <w:tabs>
          <w:tab w:val="left" w:pos="2835"/>
        </w:tabs>
        <w:spacing w:before="120" w:after="120"/>
        <w:jc w:val="both"/>
        <w:rPr>
          <w:rFonts w:ascii="Calibri" w:hAnsi="Calibri" w:cs="Calibri"/>
          <w:sz w:val="22"/>
          <w:szCs w:val="22"/>
        </w:rPr>
      </w:pPr>
      <w:r w:rsidRPr="00C07508">
        <w:rPr>
          <w:rFonts w:ascii="Calibri" w:hAnsi="Calibri" w:cs="Calibri"/>
          <w:b/>
          <w:sz w:val="22"/>
          <w:szCs w:val="22"/>
        </w:rPr>
        <w:t>Ing. Petr KONEČNÝ</w:t>
      </w:r>
      <w:r w:rsidRPr="00C07508">
        <w:rPr>
          <w:rFonts w:ascii="Calibri" w:hAnsi="Calibri" w:cs="Calibri"/>
          <w:sz w:val="22"/>
          <w:szCs w:val="22"/>
        </w:rPr>
        <w:t xml:space="preserve"> je absolventem Ekonomické fakulty Vy</w:t>
      </w:r>
      <w:r w:rsidR="00090AFC">
        <w:rPr>
          <w:rFonts w:ascii="Calibri" w:hAnsi="Calibri" w:cs="Calibri"/>
          <w:sz w:val="22"/>
          <w:szCs w:val="22"/>
        </w:rPr>
        <w:t>soké školy báňské – TU Ostrava.</w:t>
      </w:r>
      <w:r w:rsidRPr="00C07508">
        <w:rPr>
          <w:rFonts w:ascii="Calibri" w:hAnsi="Calibri" w:cs="Calibri"/>
          <w:sz w:val="22"/>
          <w:szCs w:val="22"/>
        </w:rPr>
        <w:t xml:space="preserve"> Je specialista na projektový management, podílel se na řešení či přípravě celé řady projektů jak z oblasti regionální podpory (např. Inovační vouchery Zlínského kraje), tak i podpory vědeckotechnických parků a vysokých škol (projekty SPINNET, OVPK) a další. Dále působí jako konzultant v oblasti realizace technologických a podnikatelských parků. Od roku 2016 působí jako vedoucí oddělení podnikatelského inkubátoru a vědeckotechnického parku TIC Zlín, aktivně spolupracuje na přípravě strategických dokumentů Zlínského kraje – Regionální inovační strategie, má na starosti konzultaci a podporu start-up firem. Inicioval vytvoření regionální sítě spolupracujících vědeckotechnických parků, podnikatelských inkubátorů a center pro transfer technologií ve Zlínském kraji. Své znalosti a zkušenosti již řadu let </w:t>
      </w:r>
      <w:r>
        <w:rPr>
          <w:rFonts w:ascii="Calibri" w:hAnsi="Calibri" w:cs="Calibri"/>
          <w:sz w:val="22"/>
          <w:szCs w:val="22"/>
        </w:rPr>
        <w:t xml:space="preserve">v rámci </w:t>
      </w:r>
      <w:r w:rsidRPr="00C07508">
        <w:rPr>
          <w:rFonts w:ascii="Calibri" w:hAnsi="Calibri" w:cs="Calibri"/>
          <w:sz w:val="22"/>
          <w:szCs w:val="22"/>
        </w:rPr>
        <w:t>výu</w:t>
      </w:r>
      <w:r>
        <w:rPr>
          <w:rFonts w:ascii="Calibri" w:hAnsi="Calibri" w:cs="Calibri"/>
          <w:sz w:val="22"/>
          <w:szCs w:val="22"/>
        </w:rPr>
        <w:t>ky</w:t>
      </w:r>
      <w:r w:rsidRPr="00C07508">
        <w:rPr>
          <w:rFonts w:ascii="Calibri" w:hAnsi="Calibri" w:cs="Calibri"/>
          <w:sz w:val="22"/>
          <w:szCs w:val="22"/>
        </w:rPr>
        <w:t xml:space="preserve"> a rozvíjení předmětů zaměřených na podnikání (Základy podnikání I, Základy podnikání II apod.). </w:t>
      </w:r>
    </w:p>
    <w:p w:rsidR="00EC5F9F" w:rsidRPr="00090AFC" w:rsidRDefault="00357ABC" w:rsidP="00357ABC">
      <w:pPr>
        <w:spacing w:before="20" w:after="600"/>
        <w:jc w:val="both"/>
        <w:rPr>
          <w:rFonts w:ascii="Calibri" w:eastAsia="Calibri" w:hAnsi="Calibri" w:cs="Arial"/>
          <w:sz w:val="22"/>
          <w:szCs w:val="21"/>
        </w:rPr>
      </w:pPr>
      <w:r w:rsidRPr="00C07508">
        <w:rPr>
          <w:rFonts w:ascii="Calibri" w:hAnsi="Calibri" w:cs="Calibri"/>
          <w:b/>
          <w:sz w:val="22"/>
          <w:szCs w:val="22"/>
        </w:rPr>
        <w:t>Mgr. et Ing. Gabriela CULÍK KONČITÍKOVÁ</w:t>
      </w:r>
      <w:r w:rsidRPr="00C07508">
        <w:rPr>
          <w:rFonts w:ascii="Calibri" w:hAnsi="Calibri" w:cs="Calibri"/>
          <w:sz w:val="22"/>
          <w:szCs w:val="22"/>
        </w:rPr>
        <w:t xml:space="preserve"> vystudovala Fakultu humanitních studií a Fakultu managementu a ekonomiky Univerzity Tomáše Bati ve Zlíně. Dlouhodobě se věnuje problematice Baťovy soustavy řízení a jejímu vyžití v praxi. Je autorkou či spoluautorkou několika knih zaměřených na podnikání a historii firmy Baťa, jako např. Stopami Tomáše Bati, Baťovský Zlín - Klub absolventů Baťovy školy práce: z historie po současnost, Baťovský Zlín – Mladé ženy, Baťovský Zlín – Mladí muži, Srdcem baťovec - Neobyčejné příběhy baťovců v cizině, Podnikové vzdělávání BAŤA, Služba, prodej, reklama, Baťa. Podílela se na vzniku Baťa Campu a Baťovy kavárny v rámci Dne kraje. V letech 2014 a 2015 působila na pozici ředitelky obecně prospěšné společnosti Zlínský zámek a v současné době pracuje jako programová manažerka Nadace Tomáše Bati. </w:t>
      </w:r>
      <w:r>
        <w:rPr>
          <w:rFonts w:ascii="Calibri" w:hAnsi="Calibri" w:cs="Calibri"/>
          <w:sz w:val="22"/>
          <w:szCs w:val="22"/>
        </w:rPr>
        <w:t xml:space="preserve">Na FaME </w:t>
      </w:r>
      <w:r w:rsidRPr="00C07508">
        <w:rPr>
          <w:rFonts w:ascii="Calibri" w:hAnsi="Calibri" w:cs="Calibri"/>
          <w:sz w:val="22"/>
          <w:szCs w:val="22"/>
        </w:rPr>
        <w:t xml:space="preserve">zabezpečuje přednášky předmětu Systém řízení Baťa. V současné době dokončuje studium </w:t>
      </w:r>
      <w:r>
        <w:rPr>
          <w:rFonts w:ascii="Calibri" w:hAnsi="Calibri" w:cs="Calibri"/>
          <w:sz w:val="22"/>
          <w:szCs w:val="22"/>
        </w:rPr>
        <w:t xml:space="preserve">DSP </w:t>
      </w:r>
      <w:r w:rsidRPr="00C07508">
        <w:rPr>
          <w:rFonts w:ascii="Calibri" w:hAnsi="Calibri" w:cs="Calibri"/>
          <w:sz w:val="22"/>
          <w:szCs w:val="22"/>
        </w:rPr>
        <w:t>Ekonomika a management na Fa</w:t>
      </w:r>
      <w:r>
        <w:rPr>
          <w:rFonts w:ascii="Calibri" w:hAnsi="Calibri" w:cs="Calibri"/>
          <w:sz w:val="22"/>
          <w:szCs w:val="22"/>
        </w:rPr>
        <w:t>ME. J</w:t>
      </w:r>
      <w:r w:rsidRPr="00C07508">
        <w:rPr>
          <w:rFonts w:ascii="Calibri" w:hAnsi="Calibri" w:cs="Calibri"/>
          <w:sz w:val="22"/>
          <w:szCs w:val="22"/>
        </w:rPr>
        <w:t xml:space="preserve">e autorkou a </w:t>
      </w:r>
      <w:r w:rsidRPr="00090AFC">
        <w:rPr>
          <w:rFonts w:ascii="Calibri" w:hAnsi="Calibri" w:cs="Calibri"/>
          <w:sz w:val="22"/>
          <w:szCs w:val="22"/>
        </w:rPr>
        <w:t>spoluautorkou 4 publikací indexovaných v databázi Scopus a 3 publikací indexovaných na Web of Science.</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Specifické požadavky na zajištění studijního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Uskutečňování studijního programu v kombinované a distanční formě studia </w:t>
      </w:r>
    </w:p>
    <w:p w:rsidR="00EC5F9F" w:rsidRPr="00EC5F9F" w:rsidRDefault="00EC5F9F" w:rsidP="00EC5F9F">
      <w:pPr>
        <w:keepNext/>
        <w:keepLines/>
        <w:spacing w:before="40" w:after="120"/>
        <w:jc w:val="center"/>
        <w:outlineLvl w:val="2"/>
        <w:rPr>
          <w:rFonts w:ascii="Calibri" w:hAnsi="Calibri" w:cs="Calibri"/>
          <w:b/>
          <w:color w:val="000000"/>
          <w:sz w:val="24"/>
          <w:szCs w:val="24"/>
        </w:rPr>
      </w:pPr>
      <w:r w:rsidRPr="00EC5F9F">
        <w:rPr>
          <w:rFonts w:ascii="Calibri" w:hAnsi="Calibri" w:cs="Calibri"/>
          <w:b/>
          <w:color w:val="000000"/>
          <w:sz w:val="24"/>
          <w:szCs w:val="24"/>
        </w:rPr>
        <w:t>Standard 7.1</w:t>
      </w:r>
    </w:p>
    <w:p w:rsidR="00EC5F9F" w:rsidRPr="00EC5F9F" w:rsidRDefault="00EC5F9F" w:rsidP="00EC5F9F">
      <w:pPr>
        <w:spacing w:after="360"/>
        <w:jc w:val="both"/>
        <w:rPr>
          <w:rFonts w:ascii="Calibri" w:hAnsi="Calibri" w:cs="Calibri"/>
          <w:sz w:val="22"/>
          <w:szCs w:val="22"/>
        </w:rPr>
      </w:pPr>
      <w:r w:rsidRPr="00EC5F9F">
        <w:rPr>
          <w:rFonts w:ascii="Calibri" w:hAnsi="Calibri" w:cs="Calibri"/>
          <w:sz w:val="22"/>
          <w:szCs w:val="22"/>
        </w:rPr>
        <w:t>FaME již dlouhodobě uskutečňuje všechny své akreditované studijní programy v kombinované formě studia. Studenti mají veškeré studijní materiály k dispozici na LMS Moodle. 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rsidR="00EC5F9F" w:rsidRPr="00EC5F9F" w:rsidRDefault="00EC5F9F" w:rsidP="00EC5F9F">
      <w:pPr>
        <w:keepNext/>
        <w:keepLines/>
        <w:spacing w:before="40" w:after="120"/>
        <w:jc w:val="center"/>
        <w:outlineLvl w:val="2"/>
        <w:rPr>
          <w:rFonts w:ascii="Calibri" w:hAnsi="Calibri" w:cs="Calibri"/>
          <w:b/>
          <w:sz w:val="24"/>
          <w:szCs w:val="24"/>
        </w:rPr>
      </w:pPr>
      <w:r w:rsidRPr="00EC5F9F">
        <w:rPr>
          <w:rFonts w:ascii="Calibri" w:hAnsi="Calibri" w:cs="Calibri"/>
          <w:b/>
          <w:color w:val="000000"/>
          <w:sz w:val="24"/>
          <w:szCs w:val="24"/>
        </w:rPr>
        <w:lastRenderedPageBreak/>
        <w:t>Standard</w:t>
      </w:r>
      <w:r w:rsidRPr="00EC5F9F">
        <w:rPr>
          <w:rFonts w:ascii="Calibri" w:hAnsi="Calibri" w:cs="Calibri"/>
          <w:b/>
          <w:sz w:val="24"/>
          <w:szCs w:val="24"/>
        </w:rPr>
        <w:t xml:space="preserve"> 7.2</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 xml:space="preserve">Ze studijního plánu studijního programu </w:t>
      </w:r>
      <w:r w:rsidR="00090AFC">
        <w:rPr>
          <w:rFonts w:ascii="Calibri" w:hAnsi="Calibri" w:cs="Calibri"/>
          <w:sz w:val="22"/>
          <w:szCs w:val="22"/>
        </w:rPr>
        <w:t>Finance a finanční technologie</w:t>
      </w:r>
      <w:r w:rsidRPr="00EC5F9F">
        <w:rPr>
          <w:rFonts w:ascii="Calibri" w:hAnsi="Calibri" w:cs="Calibri"/>
          <w:sz w:val="22"/>
          <w:szCs w:val="22"/>
        </w:rPr>
        <w:t xml:space="preserve"> vyplývá, že v každém semestru výuky student absolvuje min. 80 hodin přímé výuky povinných předmětů. Zároveň níže je přiložen studijní plán programu</w:t>
      </w:r>
      <w:del w:id="2941" w:author="Drahomíra Pavelková" w:date="2019-09-04T19:54:00Z">
        <w:r w:rsidRPr="00EC5F9F" w:rsidDel="00ED1442">
          <w:rPr>
            <w:rFonts w:ascii="Calibri" w:hAnsi="Calibri" w:cs="Calibri"/>
            <w:sz w:val="22"/>
            <w:szCs w:val="22"/>
          </w:rPr>
          <w:delText xml:space="preserve"> Management</w:delText>
        </w:r>
      </w:del>
      <w:r w:rsidRPr="00EC5F9F">
        <w:rPr>
          <w:rFonts w:ascii="Calibri" w:hAnsi="Calibri" w:cs="Calibri"/>
          <w:sz w:val="22"/>
          <w:szCs w:val="22"/>
        </w:rPr>
        <w:t xml:space="preserve">, který dokládá rozsah přímé výuky v kombinované formě studia. Tyto rozsahy jsou uvedeny také v kartách B-III u jednotlivých předmětů. </w:t>
      </w:r>
    </w:p>
    <w:p w:rsidR="00EC5F9F" w:rsidRPr="00EC5F9F" w:rsidRDefault="00EC5F9F" w:rsidP="00EC5F9F">
      <w:pPr>
        <w:jc w:val="both"/>
        <w:rPr>
          <w:rFonts w:ascii="Calibri" w:hAnsi="Calibri" w:cs="Calibri"/>
          <w:i/>
          <w:sz w:val="22"/>
          <w:szCs w:val="22"/>
        </w:rPr>
      </w:pPr>
    </w:p>
    <w:p w:rsidR="00EC5F9F" w:rsidRPr="00791A1C" w:rsidRDefault="00EC5F9F" w:rsidP="00EC5F9F">
      <w:pPr>
        <w:jc w:val="center"/>
        <w:rPr>
          <w:rFonts w:ascii="Calibri" w:hAnsi="Calibri" w:cs="Calibri"/>
          <w:i/>
          <w:szCs w:val="22"/>
        </w:rPr>
      </w:pPr>
      <w:r w:rsidRPr="00791A1C">
        <w:rPr>
          <w:rFonts w:ascii="Calibri" w:hAnsi="Calibri" w:cs="Calibri"/>
          <w:i/>
          <w:szCs w:val="22"/>
        </w:rPr>
        <w:t xml:space="preserve">Tab. 5 – Rozsah přímé výuky v kombinované formě studia ve studijním </w:t>
      </w:r>
      <w:r w:rsidR="00791A1C">
        <w:rPr>
          <w:rFonts w:ascii="Calibri" w:hAnsi="Calibri" w:cs="Calibri"/>
          <w:i/>
          <w:szCs w:val="22"/>
        </w:rPr>
        <w:t xml:space="preserve">programu </w:t>
      </w:r>
      <w:r w:rsidR="00791A1C" w:rsidRPr="00791A1C">
        <w:rPr>
          <w:rFonts w:ascii="Calibri" w:hAnsi="Calibri" w:cs="Calibri"/>
          <w:i/>
          <w:szCs w:val="22"/>
        </w:rPr>
        <w:t>Finance a finanční technologie</w:t>
      </w:r>
    </w:p>
    <w:tbl>
      <w:tblPr>
        <w:tblW w:w="7083"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1E0" w:firstRow="1" w:lastRow="1" w:firstColumn="1" w:lastColumn="1" w:noHBand="0" w:noVBand="0"/>
      </w:tblPr>
      <w:tblGrid>
        <w:gridCol w:w="3964"/>
        <w:gridCol w:w="851"/>
        <w:gridCol w:w="709"/>
        <w:gridCol w:w="708"/>
        <w:gridCol w:w="851"/>
      </w:tblGrid>
      <w:tr w:rsidR="00455343" w:rsidRPr="00791A1C" w:rsidTr="00791A1C">
        <w:trPr>
          <w:jc w:val="center"/>
        </w:trPr>
        <w:tc>
          <w:tcPr>
            <w:tcW w:w="3964" w:type="dxa"/>
            <w:tcBorders>
              <w:bottom w:val="single" w:sz="12" w:space="0" w:color="auto"/>
            </w:tcBorders>
            <w:shd w:val="clear" w:color="auto" w:fill="F7CAAC"/>
          </w:tcPr>
          <w:p w:rsidR="00455343" w:rsidRPr="00791A1C" w:rsidRDefault="00455343" w:rsidP="00455343">
            <w:pPr>
              <w:jc w:val="both"/>
              <w:rPr>
                <w:rFonts w:ascii="Calibri" w:hAnsi="Calibri" w:cs="Calibri"/>
                <w:b/>
              </w:rPr>
            </w:pPr>
            <w:r w:rsidRPr="00791A1C">
              <w:rPr>
                <w:rFonts w:ascii="Calibri" w:hAnsi="Calibri" w:cs="Calibri"/>
                <w:b/>
              </w:rPr>
              <w:t>Název předmětu</w:t>
            </w:r>
          </w:p>
        </w:tc>
        <w:tc>
          <w:tcPr>
            <w:tcW w:w="851" w:type="dxa"/>
            <w:tcBorders>
              <w:bottom w:val="single" w:sz="12" w:space="0" w:color="auto"/>
            </w:tcBorders>
            <w:shd w:val="clear" w:color="auto" w:fill="F7CAAC"/>
          </w:tcPr>
          <w:p w:rsidR="00455343" w:rsidRPr="00791A1C" w:rsidRDefault="00455343" w:rsidP="00791A1C">
            <w:pPr>
              <w:jc w:val="center"/>
              <w:rPr>
                <w:rFonts w:ascii="Calibri" w:hAnsi="Calibri" w:cs="Calibri"/>
                <w:b/>
              </w:rPr>
            </w:pPr>
            <w:r w:rsidRPr="00791A1C">
              <w:rPr>
                <w:rFonts w:ascii="Calibri" w:hAnsi="Calibri" w:cs="Calibri"/>
                <w:b/>
              </w:rPr>
              <w:t>rozsah</w:t>
            </w:r>
          </w:p>
        </w:tc>
        <w:tc>
          <w:tcPr>
            <w:tcW w:w="709" w:type="dxa"/>
            <w:tcBorders>
              <w:bottom w:val="single" w:sz="12" w:space="0" w:color="auto"/>
            </w:tcBorders>
            <w:shd w:val="clear" w:color="auto" w:fill="F7CAAC"/>
          </w:tcPr>
          <w:p w:rsidR="00455343" w:rsidRPr="00791A1C" w:rsidRDefault="00455343" w:rsidP="00791A1C">
            <w:pPr>
              <w:jc w:val="center"/>
              <w:rPr>
                <w:rFonts w:ascii="Calibri" w:hAnsi="Calibri" w:cs="Calibri"/>
                <w:b/>
                <w:sz w:val="18"/>
              </w:rPr>
            </w:pPr>
            <w:r w:rsidRPr="00791A1C">
              <w:rPr>
                <w:rFonts w:ascii="Calibri" w:hAnsi="Calibri" w:cs="Calibri"/>
                <w:b/>
                <w:sz w:val="18"/>
              </w:rPr>
              <w:t>způsob ověř.</w:t>
            </w:r>
          </w:p>
        </w:tc>
        <w:tc>
          <w:tcPr>
            <w:tcW w:w="708" w:type="dxa"/>
            <w:tcBorders>
              <w:bottom w:val="single" w:sz="12" w:space="0" w:color="auto"/>
            </w:tcBorders>
            <w:shd w:val="clear" w:color="auto" w:fill="F7CAAC"/>
          </w:tcPr>
          <w:p w:rsidR="00455343" w:rsidRPr="00791A1C" w:rsidRDefault="00455343" w:rsidP="00791A1C">
            <w:pPr>
              <w:jc w:val="center"/>
              <w:rPr>
                <w:rFonts w:ascii="Calibri" w:hAnsi="Calibri" w:cs="Calibri"/>
                <w:b/>
              </w:rPr>
            </w:pPr>
            <w:r w:rsidRPr="00791A1C">
              <w:rPr>
                <w:rFonts w:ascii="Calibri" w:hAnsi="Calibri" w:cs="Calibri"/>
                <w:b/>
              </w:rPr>
              <w:t>počet kred.</w:t>
            </w:r>
          </w:p>
        </w:tc>
        <w:tc>
          <w:tcPr>
            <w:tcW w:w="851" w:type="dxa"/>
            <w:tcBorders>
              <w:bottom w:val="single" w:sz="12" w:space="0" w:color="auto"/>
            </w:tcBorders>
            <w:shd w:val="clear" w:color="auto" w:fill="F7CAAC"/>
          </w:tcPr>
          <w:p w:rsidR="00455343" w:rsidRPr="00791A1C" w:rsidRDefault="00455343" w:rsidP="00791A1C">
            <w:pPr>
              <w:jc w:val="center"/>
              <w:rPr>
                <w:rFonts w:ascii="Calibri" w:hAnsi="Calibri" w:cs="Calibri"/>
                <w:b/>
                <w:color w:val="FF0000"/>
              </w:rPr>
            </w:pPr>
            <w:r w:rsidRPr="00791A1C">
              <w:rPr>
                <w:rFonts w:ascii="Calibri" w:hAnsi="Calibri" w:cs="Calibri"/>
                <w:b/>
                <w:sz w:val="16"/>
              </w:rPr>
              <w:t>dop. roč./sem.</w:t>
            </w:r>
          </w:p>
        </w:tc>
      </w:tr>
      <w:tr w:rsidR="00455343" w:rsidRPr="00791A1C" w:rsidTr="00791A1C">
        <w:trPr>
          <w:jc w:val="center"/>
        </w:trPr>
        <w:tc>
          <w:tcPr>
            <w:tcW w:w="3964" w:type="dxa"/>
            <w:tcBorders>
              <w:top w:val="single" w:sz="12" w:space="0" w:color="auto"/>
            </w:tcBorders>
          </w:tcPr>
          <w:p w:rsidR="00455343" w:rsidRPr="00791A1C" w:rsidRDefault="00455343" w:rsidP="00791A1C">
            <w:pPr>
              <w:rPr>
                <w:rFonts w:ascii="Calibri" w:hAnsi="Calibri" w:cs="Calibri"/>
                <w:b/>
                <w:color w:val="000000"/>
              </w:rPr>
            </w:pPr>
            <w:r w:rsidRPr="00791A1C">
              <w:rPr>
                <w:rFonts w:ascii="Calibri" w:hAnsi="Calibri" w:cs="Calibri"/>
                <w:b/>
                <w:color w:val="000000"/>
              </w:rPr>
              <w:t>Informační technologie pro ekonomy</w:t>
            </w:r>
          </w:p>
        </w:tc>
        <w:tc>
          <w:tcPr>
            <w:tcW w:w="851" w:type="dxa"/>
            <w:tcBorders>
              <w:top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Borders>
              <w:top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Borders>
              <w:top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Borders>
              <w:top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1/Z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 xml:space="preserve">Matematika EI     </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Mikroekonomie 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6</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Management 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Základy programování</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1/Z</w:t>
            </w:r>
          </w:p>
        </w:tc>
      </w:tr>
      <w:tr w:rsidR="00455343" w:rsidRPr="00791A1C" w:rsidTr="00791A1C">
        <w:trPr>
          <w:jc w:val="center"/>
        </w:trPr>
        <w:tc>
          <w:tcPr>
            <w:tcW w:w="3964" w:type="dxa"/>
          </w:tcPr>
          <w:p w:rsidR="00455343" w:rsidRPr="00791A1C" w:rsidRDefault="00455343" w:rsidP="00791A1C">
            <w:pPr>
              <w:rPr>
                <w:rFonts w:ascii="Calibri" w:hAnsi="Calibri" w:cs="Calibri"/>
                <w:b/>
              </w:rPr>
            </w:pPr>
            <w:r w:rsidRPr="00791A1C">
              <w:rPr>
                <w:rFonts w:ascii="Calibri" w:hAnsi="Calibri" w:cs="Calibri"/>
                <w:b/>
              </w:rPr>
              <w:t>Cizí jazyk 1</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10-0-0</w:t>
            </w:r>
          </w:p>
        </w:tc>
        <w:tc>
          <w:tcPr>
            <w:tcW w:w="709" w:type="dxa"/>
          </w:tcPr>
          <w:p w:rsidR="00455343" w:rsidRPr="00791A1C" w:rsidRDefault="00455343" w:rsidP="00791A1C">
            <w:pPr>
              <w:jc w:val="center"/>
              <w:rPr>
                <w:rFonts w:ascii="Calibri" w:hAnsi="Calibri" w:cs="Calibri"/>
              </w:rPr>
            </w:pPr>
            <w:r w:rsidRPr="00791A1C">
              <w:rPr>
                <w:rFonts w:ascii="Calibri" w:hAnsi="Calibri" w:cs="Calibri"/>
              </w:rPr>
              <w:t>klz</w:t>
            </w:r>
          </w:p>
        </w:tc>
        <w:tc>
          <w:tcPr>
            <w:tcW w:w="708" w:type="dxa"/>
          </w:tcPr>
          <w:p w:rsidR="00455343" w:rsidRPr="00791A1C" w:rsidRDefault="00455343" w:rsidP="00791A1C">
            <w:pPr>
              <w:jc w:val="center"/>
              <w:rPr>
                <w:rFonts w:ascii="Calibri" w:hAnsi="Calibri" w:cs="Calibri"/>
              </w:rPr>
            </w:pPr>
            <w:r w:rsidRPr="00791A1C">
              <w:rPr>
                <w:rFonts w:ascii="Calibri" w:hAnsi="Calibri" w:cs="Calibri"/>
              </w:rPr>
              <w:t>4</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1/Z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Počítačové zpracování dat</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 xml:space="preserve">Makroekonomie I      </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6</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Aplikovaná statistika 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Základy projektového řízení</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1/L</w:t>
            </w:r>
          </w:p>
        </w:tc>
      </w:tr>
      <w:tr w:rsidR="00455343" w:rsidRPr="00791A1C" w:rsidTr="00791A1C">
        <w:trPr>
          <w:jc w:val="center"/>
        </w:trPr>
        <w:tc>
          <w:tcPr>
            <w:tcW w:w="3964" w:type="dxa"/>
          </w:tcPr>
          <w:p w:rsidR="00455343" w:rsidRPr="00791A1C" w:rsidRDefault="00455343" w:rsidP="00791A1C">
            <w:pPr>
              <w:rPr>
                <w:rFonts w:ascii="Calibri" w:hAnsi="Calibri" w:cs="Calibri"/>
                <w:b/>
                <w:i/>
                <w:color w:val="000000"/>
              </w:rPr>
            </w:pPr>
            <w:r w:rsidRPr="00791A1C">
              <w:rPr>
                <w:rFonts w:ascii="Calibri" w:hAnsi="Calibri" w:cs="Calibri"/>
                <w:b/>
                <w:color w:val="000000"/>
              </w:rPr>
              <w:t>Matematika EII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1/L</w:t>
            </w:r>
          </w:p>
        </w:tc>
      </w:tr>
      <w:tr w:rsidR="00455343" w:rsidRPr="00791A1C" w:rsidDel="003A445E" w:rsidTr="00791A1C">
        <w:trPr>
          <w:jc w:val="center"/>
          <w:del w:id="2942" w:author="Drahomíra Pavelková" w:date="2019-09-04T19:14:00Z"/>
        </w:trPr>
        <w:tc>
          <w:tcPr>
            <w:tcW w:w="3964" w:type="dxa"/>
          </w:tcPr>
          <w:p w:rsidR="00455343" w:rsidRPr="00791A1C" w:rsidDel="003A445E" w:rsidRDefault="00455343" w:rsidP="00791A1C">
            <w:pPr>
              <w:rPr>
                <w:del w:id="2943" w:author="Drahomíra Pavelková" w:date="2019-09-04T19:14:00Z"/>
                <w:rFonts w:ascii="Calibri" w:hAnsi="Calibri" w:cs="Calibri"/>
                <w:b/>
                <w:color w:val="000000"/>
              </w:rPr>
            </w:pPr>
            <w:del w:id="2944" w:author="Drahomíra Pavelková" w:date="2019-09-04T19:14:00Z">
              <w:r w:rsidRPr="00791A1C" w:rsidDel="003A445E">
                <w:rPr>
                  <w:rFonts w:ascii="Calibri" w:hAnsi="Calibri" w:cs="Calibri"/>
                  <w:b/>
                  <w:color w:val="000000"/>
                </w:rPr>
                <w:delText>Podniková ekonomika I</w:delText>
              </w:r>
            </w:del>
          </w:p>
        </w:tc>
        <w:tc>
          <w:tcPr>
            <w:tcW w:w="851" w:type="dxa"/>
          </w:tcPr>
          <w:p w:rsidR="00455343" w:rsidRPr="00791A1C" w:rsidDel="003A445E" w:rsidRDefault="00455343" w:rsidP="00791A1C">
            <w:pPr>
              <w:jc w:val="center"/>
              <w:rPr>
                <w:del w:id="2945" w:author="Drahomíra Pavelková" w:date="2019-09-04T19:14:00Z"/>
                <w:rFonts w:ascii="Calibri" w:hAnsi="Calibri" w:cs="Calibri"/>
                <w:color w:val="000000"/>
              </w:rPr>
            </w:pPr>
            <w:del w:id="2946" w:author="Drahomíra Pavelková" w:date="2019-09-04T19:14:00Z">
              <w:r w:rsidRPr="00791A1C" w:rsidDel="003A445E">
                <w:rPr>
                  <w:rFonts w:ascii="Calibri" w:hAnsi="Calibri" w:cs="Calibri"/>
                  <w:color w:val="000000"/>
                </w:rPr>
                <w:delText>15-0-0</w:delText>
              </w:r>
            </w:del>
          </w:p>
        </w:tc>
        <w:tc>
          <w:tcPr>
            <w:tcW w:w="709" w:type="dxa"/>
          </w:tcPr>
          <w:p w:rsidR="00455343" w:rsidRPr="00791A1C" w:rsidDel="003A445E" w:rsidRDefault="00455343" w:rsidP="00791A1C">
            <w:pPr>
              <w:jc w:val="center"/>
              <w:rPr>
                <w:del w:id="2947" w:author="Drahomíra Pavelková" w:date="2019-09-04T19:14:00Z"/>
                <w:rFonts w:ascii="Calibri" w:hAnsi="Calibri" w:cs="Calibri"/>
                <w:color w:val="000000"/>
              </w:rPr>
            </w:pPr>
            <w:del w:id="2948" w:author="Drahomíra Pavelková" w:date="2019-09-04T19:14:00Z">
              <w:r w:rsidRPr="00791A1C" w:rsidDel="003A445E">
                <w:rPr>
                  <w:rFonts w:ascii="Calibri" w:hAnsi="Calibri" w:cs="Calibri"/>
                  <w:color w:val="000000"/>
                </w:rPr>
                <w:delText>zp, zk</w:delText>
              </w:r>
            </w:del>
          </w:p>
        </w:tc>
        <w:tc>
          <w:tcPr>
            <w:tcW w:w="708" w:type="dxa"/>
          </w:tcPr>
          <w:p w:rsidR="00455343" w:rsidRPr="00791A1C" w:rsidDel="003A445E" w:rsidRDefault="00455343" w:rsidP="00791A1C">
            <w:pPr>
              <w:jc w:val="center"/>
              <w:rPr>
                <w:del w:id="2949" w:author="Drahomíra Pavelková" w:date="2019-09-04T19:14:00Z"/>
                <w:rFonts w:ascii="Calibri" w:hAnsi="Calibri" w:cs="Calibri"/>
                <w:color w:val="000000"/>
              </w:rPr>
            </w:pPr>
            <w:del w:id="2950" w:author="Drahomíra Pavelková" w:date="2019-09-04T19:14:00Z">
              <w:r w:rsidRPr="00791A1C" w:rsidDel="003A445E">
                <w:rPr>
                  <w:rFonts w:ascii="Calibri" w:hAnsi="Calibri" w:cs="Calibri"/>
                  <w:color w:val="000000"/>
                </w:rPr>
                <w:delText>5</w:delText>
              </w:r>
            </w:del>
          </w:p>
        </w:tc>
        <w:tc>
          <w:tcPr>
            <w:tcW w:w="851" w:type="dxa"/>
          </w:tcPr>
          <w:p w:rsidR="00455343" w:rsidRPr="00791A1C" w:rsidDel="003A445E" w:rsidRDefault="00455343" w:rsidP="00791A1C">
            <w:pPr>
              <w:jc w:val="center"/>
              <w:rPr>
                <w:del w:id="2951" w:author="Drahomíra Pavelková" w:date="2019-09-04T19:14:00Z"/>
                <w:rFonts w:ascii="Calibri" w:hAnsi="Calibri" w:cs="Calibri"/>
                <w:color w:val="000000"/>
              </w:rPr>
            </w:pPr>
            <w:del w:id="2952" w:author="Drahomíra Pavelková" w:date="2019-09-04T19:14:00Z">
              <w:r w:rsidRPr="00791A1C" w:rsidDel="003A445E">
                <w:rPr>
                  <w:rFonts w:ascii="Calibri" w:hAnsi="Calibri" w:cs="Calibri"/>
                  <w:color w:val="000000"/>
                </w:rPr>
                <w:delText>1/L</w:delText>
              </w:r>
            </w:del>
          </w:p>
        </w:tc>
      </w:tr>
      <w:tr w:rsidR="00455343" w:rsidRPr="00791A1C" w:rsidTr="00791A1C">
        <w:trPr>
          <w:jc w:val="center"/>
        </w:trPr>
        <w:tc>
          <w:tcPr>
            <w:tcW w:w="3964" w:type="dxa"/>
          </w:tcPr>
          <w:p w:rsidR="00455343" w:rsidRPr="00791A1C" w:rsidRDefault="00455343" w:rsidP="00791A1C">
            <w:pPr>
              <w:rPr>
                <w:rFonts w:ascii="Calibri" w:hAnsi="Calibri" w:cs="Calibri"/>
                <w:b/>
              </w:rPr>
            </w:pPr>
            <w:r w:rsidRPr="00791A1C">
              <w:rPr>
                <w:rFonts w:ascii="Calibri" w:hAnsi="Calibri" w:cs="Calibri"/>
                <w:b/>
              </w:rPr>
              <w:t>Cizí jazyk 2</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10-0-0</w:t>
            </w:r>
          </w:p>
        </w:tc>
        <w:tc>
          <w:tcPr>
            <w:tcW w:w="709" w:type="dxa"/>
          </w:tcPr>
          <w:p w:rsidR="00455343" w:rsidRPr="00791A1C" w:rsidRDefault="00455343" w:rsidP="00791A1C">
            <w:pPr>
              <w:jc w:val="center"/>
              <w:rPr>
                <w:rFonts w:ascii="Calibri" w:hAnsi="Calibri" w:cs="Calibri"/>
              </w:rPr>
            </w:pPr>
            <w:r w:rsidRPr="00791A1C">
              <w:rPr>
                <w:rFonts w:ascii="Calibri" w:hAnsi="Calibri" w:cs="Calibri"/>
              </w:rPr>
              <w:t>zp, zk</w:t>
            </w:r>
          </w:p>
        </w:tc>
        <w:tc>
          <w:tcPr>
            <w:tcW w:w="708" w:type="dxa"/>
          </w:tcPr>
          <w:p w:rsidR="00455343" w:rsidRPr="00791A1C" w:rsidRDefault="00455343" w:rsidP="00791A1C">
            <w:pPr>
              <w:jc w:val="center"/>
              <w:rPr>
                <w:rFonts w:ascii="Calibri" w:hAnsi="Calibri" w:cs="Calibri"/>
              </w:rPr>
            </w:pPr>
            <w:r w:rsidRPr="00791A1C">
              <w:rPr>
                <w:rFonts w:ascii="Calibri" w:hAnsi="Calibri" w:cs="Calibri"/>
              </w:rPr>
              <w:t>4</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1/L</w:t>
            </w:r>
          </w:p>
        </w:tc>
      </w:tr>
      <w:tr w:rsidR="003A445E" w:rsidRPr="00791A1C" w:rsidTr="00791A1C">
        <w:trPr>
          <w:jc w:val="center"/>
          <w:ins w:id="2953" w:author="Drahomíra Pavelková" w:date="2019-09-04T19:14:00Z"/>
        </w:trPr>
        <w:tc>
          <w:tcPr>
            <w:tcW w:w="3964" w:type="dxa"/>
          </w:tcPr>
          <w:p w:rsidR="003A445E" w:rsidRPr="00791A1C" w:rsidRDefault="003A445E" w:rsidP="00791A1C">
            <w:pPr>
              <w:rPr>
                <w:ins w:id="2954" w:author="Drahomíra Pavelková" w:date="2019-09-04T19:14:00Z"/>
                <w:rFonts w:ascii="Calibri" w:hAnsi="Calibri" w:cs="Calibri"/>
                <w:b/>
              </w:rPr>
            </w:pPr>
            <w:ins w:id="2955" w:author="Drahomíra Pavelková" w:date="2019-09-04T19:14:00Z">
              <w:r>
                <w:rPr>
                  <w:rFonts w:ascii="Calibri" w:hAnsi="Calibri" w:cs="Calibri"/>
                  <w:b/>
                </w:rPr>
                <w:t>Základy podnikové ekonomiky</w:t>
              </w:r>
            </w:ins>
          </w:p>
        </w:tc>
        <w:tc>
          <w:tcPr>
            <w:tcW w:w="851" w:type="dxa"/>
          </w:tcPr>
          <w:p w:rsidR="003A445E" w:rsidRPr="00791A1C" w:rsidRDefault="003A445E" w:rsidP="00791A1C">
            <w:pPr>
              <w:jc w:val="center"/>
              <w:rPr>
                <w:ins w:id="2956" w:author="Drahomíra Pavelková" w:date="2019-09-04T19:14:00Z"/>
                <w:rFonts w:ascii="Calibri" w:hAnsi="Calibri" w:cs="Calibri"/>
              </w:rPr>
            </w:pPr>
            <w:ins w:id="2957" w:author="Drahomíra Pavelková" w:date="2019-09-04T19:14:00Z">
              <w:r>
                <w:rPr>
                  <w:rFonts w:ascii="Calibri" w:hAnsi="Calibri" w:cs="Calibri"/>
                </w:rPr>
                <w:t>20-0-0</w:t>
              </w:r>
            </w:ins>
          </w:p>
        </w:tc>
        <w:tc>
          <w:tcPr>
            <w:tcW w:w="709" w:type="dxa"/>
          </w:tcPr>
          <w:p w:rsidR="003A445E" w:rsidRPr="00791A1C" w:rsidRDefault="003A445E" w:rsidP="00791A1C">
            <w:pPr>
              <w:jc w:val="center"/>
              <w:rPr>
                <w:ins w:id="2958" w:author="Drahomíra Pavelková" w:date="2019-09-04T19:14:00Z"/>
                <w:rFonts w:ascii="Calibri" w:hAnsi="Calibri" w:cs="Calibri"/>
              </w:rPr>
            </w:pPr>
            <w:ins w:id="2959" w:author="Drahomíra Pavelková" w:date="2019-09-04T19:14:00Z">
              <w:r w:rsidRPr="00791A1C">
                <w:rPr>
                  <w:rFonts w:ascii="Calibri" w:hAnsi="Calibri" w:cs="Calibri"/>
                </w:rPr>
                <w:t>zp, zk</w:t>
              </w:r>
            </w:ins>
          </w:p>
        </w:tc>
        <w:tc>
          <w:tcPr>
            <w:tcW w:w="708" w:type="dxa"/>
          </w:tcPr>
          <w:p w:rsidR="003A445E" w:rsidRPr="00791A1C" w:rsidRDefault="003A445E" w:rsidP="00791A1C">
            <w:pPr>
              <w:jc w:val="center"/>
              <w:rPr>
                <w:ins w:id="2960" w:author="Drahomíra Pavelková" w:date="2019-09-04T19:14:00Z"/>
                <w:rFonts w:ascii="Calibri" w:hAnsi="Calibri" w:cs="Calibri"/>
              </w:rPr>
            </w:pPr>
            <w:ins w:id="2961" w:author="Drahomíra Pavelková" w:date="2019-09-04T19:14:00Z">
              <w:r>
                <w:rPr>
                  <w:rFonts w:ascii="Calibri" w:hAnsi="Calibri" w:cs="Calibri"/>
                </w:rPr>
                <w:t>5</w:t>
              </w:r>
            </w:ins>
          </w:p>
        </w:tc>
        <w:tc>
          <w:tcPr>
            <w:tcW w:w="851" w:type="dxa"/>
          </w:tcPr>
          <w:p w:rsidR="003A445E" w:rsidRPr="00791A1C" w:rsidRDefault="003A445E" w:rsidP="00791A1C">
            <w:pPr>
              <w:jc w:val="center"/>
              <w:rPr>
                <w:ins w:id="2962" w:author="Drahomíra Pavelková" w:date="2019-09-04T19:14:00Z"/>
                <w:rFonts w:ascii="Calibri" w:hAnsi="Calibri" w:cs="Calibri"/>
              </w:rPr>
            </w:pPr>
            <w:ins w:id="2963" w:author="Drahomíra Pavelková" w:date="2019-09-04T19:14:00Z">
              <w:r>
                <w:rPr>
                  <w:rFonts w:ascii="Calibri" w:hAnsi="Calibri" w:cs="Calibri"/>
                </w:rPr>
                <w:t>2/Z</w:t>
              </w:r>
            </w:ins>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Aplikovaná statistika II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Finanční účetnictví 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2/Z</w:t>
            </w:r>
          </w:p>
        </w:tc>
      </w:tr>
      <w:tr w:rsidR="00455343" w:rsidRPr="00791A1C" w:rsidDel="003A445E" w:rsidTr="00791A1C">
        <w:trPr>
          <w:jc w:val="center"/>
          <w:del w:id="2964" w:author="Drahomíra Pavelková" w:date="2019-09-04T19:14:00Z"/>
        </w:trPr>
        <w:tc>
          <w:tcPr>
            <w:tcW w:w="3964" w:type="dxa"/>
          </w:tcPr>
          <w:p w:rsidR="00455343" w:rsidRPr="00791A1C" w:rsidDel="003A445E" w:rsidRDefault="00455343" w:rsidP="00791A1C">
            <w:pPr>
              <w:rPr>
                <w:del w:id="2965" w:author="Drahomíra Pavelková" w:date="2019-09-04T19:14:00Z"/>
                <w:rFonts w:ascii="Calibri" w:hAnsi="Calibri" w:cs="Calibri"/>
                <w:b/>
                <w:color w:val="000000"/>
              </w:rPr>
            </w:pPr>
            <w:del w:id="2966" w:author="Drahomíra Pavelková" w:date="2019-09-04T19:14:00Z">
              <w:r w:rsidRPr="00791A1C" w:rsidDel="003A445E">
                <w:rPr>
                  <w:rFonts w:ascii="Calibri" w:hAnsi="Calibri" w:cs="Calibri"/>
                  <w:b/>
                  <w:color w:val="000000"/>
                </w:rPr>
                <w:delText>Podniková ekonomika II</w:delText>
              </w:r>
            </w:del>
          </w:p>
        </w:tc>
        <w:tc>
          <w:tcPr>
            <w:tcW w:w="851" w:type="dxa"/>
          </w:tcPr>
          <w:p w:rsidR="00455343" w:rsidRPr="00791A1C" w:rsidDel="003A445E" w:rsidRDefault="00455343" w:rsidP="00791A1C">
            <w:pPr>
              <w:jc w:val="center"/>
              <w:rPr>
                <w:del w:id="2967" w:author="Drahomíra Pavelková" w:date="2019-09-04T19:14:00Z"/>
                <w:rFonts w:ascii="Calibri" w:hAnsi="Calibri" w:cs="Calibri"/>
                <w:color w:val="000000"/>
              </w:rPr>
            </w:pPr>
            <w:del w:id="2968" w:author="Drahomíra Pavelková" w:date="2019-09-04T19:14:00Z">
              <w:r w:rsidRPr="00791A1C" w:rsidDel="003A445E">
                <w:rPr>
                  <w:rFonts w:ascii="Calibri" w:hAnsi="Calibri" w:cs="Calibri"/>
                  <w:color w:val="000000"/>
                </w:rPr>
                <w:delText>20-0-0</w:delText>
              </w:r>
            </w:del>
          </w:p>
        </w:tc>
        <w:tc>
          <w:tcPr>
            <w:tcW w:w="709" w:type="dxa"/>
          </w:tcPr>
          <w:p w:rsidR="00455343" w:rsidRPr="00791A1C" w:rsidDel="003A445E" w:rsidRDefault="00455343" w:rsidP="00791A1C">
            <w:pPr>
              <w:jc w:val="center"/>
              <w:rPr>
                <w:del w:id="2969" w:author="Drahomíra Pavelková" w:date="2019-09-04T19:14:00Z"/>
                <w:rFonts w:ascii="Calibri" w:hAnsi="Calibri" w:cs="Calibri"/>
                <w:color w:val="000000"/>
              </w:rPr>
            </w:pPr>
            <w:del w:id="2970" w:author="Drahomíra Pavelková" w:date="2019-09-04T19:14:00Z">
              <w:r w:rsidRPr="00791A1C" w:rsidDel="003A445E">
                <w:rPr>
                  <w:rFonts w:ascii="Calibri" w:hAnsi="Calibri" w:cs="Calibri"/>
                  <w:color w:val="000000"/>
                </w:rPr>
                <w:delText>zp, zk</w:delText>
              </w:r>
            </w:del>
          </w:p>
        </w:tc>
        <w:tc>
          <w:tcPr>
            <w:tcW w:w="708" w:type="dxa"/>
          </w:tcPr>
          <w:p w:rsidR="00455343" w:rsidRPr="00791A1C" w:rsidDel="003A445E" w:rsidRDefault="00455343" w:rsidP="00791A1C">
            <w:pPr>
              <w:jc w:val="center"/>
              <w:rPr>
                <w:del w:id="2971" w:author="Drahomíra Pavelková" w:date="2019-09-04T19:14:00Z"/>
                <w:rFonts w:ascii="Calibri" w:hAnsi="Calibri" w:cs="Calibri"/>
                <w:color w:val="000000"/>
              </w:rPr>
            </w:pPr>
            <w:del w:id="2972" w:author="Drahomíra Pavelková" w:date="2019-09-04T19:14:00Z">
              <w:r w:rsidRPr="00791A1C" w:rsidDel="003A445E">
                <w:rPr>
                  <w:rFonts w:ascii="Calibri" w:hAnsi="Calibri" w:cs="Calibri"/>
                  <w:color w:val="000000"/>
                </w:rPr>
                <w:delText>6</w:delText>
              </w:r>
            </w:del>
          </w:p>
        </w:tc>
        <w:tc>
          <w:tcPr>
            <w:tcW w:w="851" w:type="dxa"/>
          </w:tcPr>
          <w:p w:rsidR="00455343" w:rsidRPr="00791A1C" w:rsidDel="003A445E" w:rsidRDefault="00455343" w:rsidP="00791A1C">
            <w:pPr>
              <w:jc w:val="center"/>
              <w:rPr>
                <w:del w:id="2973" w:author="Drahomíra Pavelková" w:date="2019-09-04T19:14:00Z"/>
                <w:rFonts w:ascii="Calibri" w:hAnsi="Calibri" w:cs="Calibri"/>
                <w:color w:val="000000"/>
              </w:rPr>
            </w:pPr>
            <w:del w:id="2974" w:author="Drahomíra Pavelková" w:date="2019-09-04T19:14:00Z">
              <w:r w:rsidRPr="00791A1C" w:rsidDel="003A445E">
                <w:rPr>
                  <w:rFonts w:ascii="Calibri" w:hAnsi="Calibri" w:cs="Calibri"/>
                  <w:color w:val="000000"/>
                </w:rPr>
                <w:delText>2/Z</w:delText>
              </w:r>
            </w:del>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 xml:space="preserve">Finanční trhy </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Účetní a daňové SW</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090AFC" w:rsidRDefault="00455343" w:rsidP="00791A1C">
            <w:pPr>
              <w:jc w:val="center"/>
              <w:rPr>
                <w:rFonts w:ascii="Calibri" w:hAnsi="Calibri" w:cs="Calibri"/>
                <w:color w:val="000000"/>
              </w:rPr>
            </w:pPr>
            <w:r w:rsidRPr="00090AFC">
              <w:rPr>
                <w:rFonts w:ascii="Calibri" w:hAnsi="Calibri" w:cs="Calibri"/>
                <w:color w:val="000000"/>
              </w:rPr>
              <w:t>3</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2/Z</w:t>
            </w:r>
          </w:p>
        </w:tc>
      </w:tr>
      <w:tr w:rsidR="00455343" w:rsidRPr="00791A1C" w:rsidTr="00791A1C">
        <w:trPr>
          <w:jc w:val="center"/>
        </w:trPr>
        <w:tc>
          <w:tcPr>
            <w:tcW w:w="3964" w:type="dxa"/>
          </w:tcPr>
          <w:p w:rsidR="00455343" w:rsidRPr="00791A1C" w:rsidRDefault="00455343" w:rsidP="00791A1C">
            <w:pPr>
              <w:rPr>
                <w:rFonts w:ascii="Calibri" w:hAnsi="Calibri" w:cs="Calibri"/>
                <w:b/>
              </w:rPr>
            </w:pPr>
            <w:r w:rsidRPr="00791A1C">
              <w:rPr>
                <w:rFonts w:ascii="Calibri" w:hAnsi="Calibri" w:cs="Calibri"/>
                <w:b/>
              </w:rPr>
              <w:t>Cizí jazyk 3</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10-0-0</w:t>
            </w:r>
          </w:p>
        </w:tc>
        <w:tc>
          <w:tcPr>
            <w:tcW w:w="709" w:type="dxa"/>
          </w:tcPr>
          <w:p w:rsidR="00455343" w:rsidRPr="00791A1C" w:rsidRDefault="00455343" w:rsidP="00791A1C">
            <w:pPr>
              <w:jc w:val="center"/>
              <w:rPr>
                <w:rFonts w:ascii="Calibri" w:hAnsi="Calibri" w:cs="Calibri"/>
              </w:rPr>
            </w:pPr>
            <w:r w:rsidRPr="00791A1C">
              <w:rPr>
                <w:rFonts w:ascii="Calibri" w:hAnsi="Calibri" w:cs="Calibri"/>
              </w:rPr>
              <w:t>klz</w:t>
            </w:r>
          </w:p>
        </w:tc>
        <w:tc>
          <w:tcPr>
            <w:tcW w:w="708" w:type="dxa"/>
          </w:tcPr>
          <w:p w:rsidR="00455343" w:rsidRPr="00791A1C" w:rsidRDefault="00455343" w:rsidP="00791A1C">
            <w:pPr>
              <w:jc w:val="center"/>
              <w:rPr>
                <w:rFonts w:ascii="Calibri" w:hAnsi="Calibri" w:cs="Calibri"/>
              </w:rPr>
            </w:pPr>
            <w:r w:rsidRPr="00791A1C">
              <w:rPr>
                <w:rFonts w:ascii="Calibri" w:hAnsi="Calibri" w:cs="Calibri"/>
              </w:rPr>
              <w:t>4</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2/Z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Úvod do finančních technologií</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Řízení lidských zdrojů 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4</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Právo pro ekonomy</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 xml:space="preserve">Daně   </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Manažerské účetnictví</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6</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2/L</w:t>
            </w:r>
          </w:p>
        </w:tc>
      </w:tr>
      <w:tr w:rsidR="00455343" w:rsidRPr="00791A1C" w:rsidTr="00791A1C">
        <w:trPr>
          <w:jc w:val="center"/>
        </w:trPr>
        <w:tc>
          <w:tcPr>
            <w:tcW w:w="3964" w:type="dxa"/>
          </w:tcPr>
          <w:p w:rsidR="00455343" w:rsidRPr="00791A1C" w:rsidRDefault="00455343" w:rsidP="00791A1C">
            <w:pPr>
              <w:rPr>
                <w:rFonts w:ascii="Calibri" w:hAnsi="Calibri" w:cs="Calibri"/>
                <w:b/>
              </w:rPr>
            </w:pPr>
            <w:r w:rsidRPr="00791A1C">
              <w:rPr>
                <w:rFonts w:ascii="Calibri" w:hAnsi="Calibri" w:cs="Calibri"/>
                <w:b/>
              </w:rPr>
              <w:t>Cizí jazyk 4</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10-0-0</w:t>
            </w:r>
          </w:p>
        </w:tc>
        <w:tc>
          <w:tcPr>
            <w:tcW w:w="709" w:type="dxa"/>
          </w:tcPr>
          <w:p w:rsidR="00455343" w:rsidRPr="00791A1C" w:rsidRDefault="00455343" w:rsidP="00791A1C">
            <w:pPr>
              <w:jc w:val="center"/>
              <w:rPr>
                <w:rFonts w:ascii="Calibri" w:hAnsi="Calibri" w:cs="Calibri"/>
              </w:rPr>
            </w:pPr>
            <w:r w:rsidRPr="00791A1C">
              <w:rPr>
                <w:rFonts w:ascii="Calibri" w:hAnsi="Calibri" w:cs="Calibri"/>
              </w:rPr>
              <w:t>zp, zk</w:t>
            </w:r>
          </w:p>
        </w:tc>
        <w:tc>
          <w:tcPr>
            <w:tcW w:w="708" w:type="dxa"/>
          </w:tcPr>
          <w:p w:rsidR="00455343" w:rsidRPr="00791A1C" w:rsidRDefault="00455343" w:rsidP="00791A1C">
            <w:pPr>
              <w:jc w:val="center"/>
              <w:rPr>
                <w:rFonts w:ascii="Calibri" w:hAnsi="Calibri" w:cs="Calibri"/>
              </w:rPr>
            </w:pPr>
            <w:r w:rsidRPr="00791A1C">
              <w:rPr>
                <w:rFonts w:ascii="Calibri" w:hAnsi="Calibri" w:cs="Calibri"/>
              </w:rPr>
              <w:t>4</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2/L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Seminář k bakalářské práci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Bankovnictví a pojišťovnictví 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3/Z</w:t>
            </w:r>
          </w:p>
        </w:tc>
      </w:tr>
      <w:tr w:rsidR="00455343" w:rsidRPr="00791A1C" w:rsidTr="00791A1C">
        <w:trPr>
          <w:jc w:val="center"/>
        </w:trPr>
        <w:tc>
          <w:tcPr>
            <w:tcW w:w="3964" w:type="dxa"/>
          </w:tcPr>
          <w:p w:rsidR="00455343" w:rsidRPr="00791A1C" w:rsidRDefault="00791A1C" w:rsidP="00791A1C">
            <w:pPr>
              <w:rPr>
                <w:rFonts w:ascii="Calibri" w:hAnsi="Calibri" w:cs="Calibri"/>
                <w:b/>
                <w:color w:val="000000"/>
              </w:rPr>
            </w:pPr>
            <w:r>
              <w:rPr>
                <w:rFonts w:ascii="Calibri" w:hAnsi="Calibri" w:cs="Calibri"/>
                <w:b/>
                <w:color w:val="000000"/>
              </w:rPr>
              <w:t>Základy kvantitativních metod</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Podnikové finance 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6</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Investiční strategie</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Základy controllingu</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4</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Riziko, kybernetická bezpečnost a aplikace finančních technologií</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6</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Odborná praxe I (160 h I.</w:t>
            </w:r>
            <w:r w:rsidR="00090AFC">
              <w:rPr>
                <w:rFonts w:ascii="Calibri" w:hAnsi="Calibri" w:cs="Calibri"/>
                <w:b/>
                <w:color w:val="000000"/>
              </w:rPr>
              <w:t xml:space="preserve"> </w:t>
            </w:r>
            <w:r w:rsidRPr="00791A1C">
              <w:rPr>
                <w:rFonts w:ascii="Calibri" w:hAnsi="Calibri" w:cs="Calibri"/>
                <w:b/>
                <w:color w:val="000000"/>
              </w:rPr>
              <w:t>-</w:t>
            </w:r>
            <w:r w:rsidR="00090AFC">
              <w:rPr>
                <w:rFonts w:ascii="Calibri" w:hAnsi="Calibri" w:cs="Calibri"/>
                <w:b/>
                <w:color w:val="000000"/>
              </w:rPr>
              <w:t xml:space="preserve"> </w:t>
            </w:r>
            <w:r w:rsidRPr="00791A1C">
              <w:rPr>
                <w:rFonts w:ascii="Calibri" w:hAnsi="Calibri" w:cs="Calibri"/>
                <w:b/>
                <w:color w:val="000000"/>
              </w:rPr>
              <w:t>V. semestr)</w:t>
            </w:r>
          </w:p>
        </w:tc>
        <w:tc>
          <w:tcPr>
            <w:tcW w:w="851" w:type="dxa"/>
          </w:tcPr>
          <w:p w:rsidR="00455343" w:rsidRPr="00791A1C" w:rsidRDefault="00791A1C" w:rsidP="00791A1C">
            <w:pPr>
              <w:jc w:val="center"/>
              <w:rPr>
                <w:rFonts w:ascii="Calibri" w:hAnsi="Calibri" w:cs="Calibri"/>
                <w:color w:val="000000"/>
              </w:rPr>
            </w:pPr>
            <w:r>
              <w:rPr>
                <w:rFonts w:ascii="Calibri" w:hAnsi="Calibri" w:cs="Calibri"/>
                <w:color w:val="000000"/>
              </w:rPr>
              <w:t>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w:t>
            </w:r>
          </w:p>
        </w:tc>
        <w:tc>
          <w:tcPr>
            <w:tcW w:w="708" w:type="dxa"/>
          </w:tcPr>
          <w:p w:rsidR="00455343" w:rsidRPr="00791A1C" w:rsidRDefault="00A0296D" w:rsidP="00791A1C">
            <w:pPr>
              <w:jc w:val="center"/>
              <w:rPr>
                <w:rFonts w:ascii="Calibri" w:hAnsi="Calibri" w:cs="Calibri"/>
                <w:color w:val="000000"/>
              </w:rPr>
            </w:pPr>
            <w:ins w:id="2975" w:author="Drahomíra Pavelková" w:date="2019-09-04T19:57:00Z">
              <w:r>
                <w:rPr>
                  <w:rFonts w:ascii="Calibri" w:hAnsi="Calibri" w:cs="Calibri"/>
                  <w:color w:val="000000"/>
                </w:rPr>
                <w:t>8</w:t>
              </w:r>
            </w:ins>
            <w:del w:id="2976" w:author="Drahomíra Pavelková" w:date="2019-09-04T19:57:00Z">
              <w:r w:rsidR="00455343" w:rsidRPr="00791A1C" w:rsidDel="00A0296D">
                <w:rPr>
                  <w:rFonts w:ascii="Calibri" w:hAnsi="Calibri" w:cs="Calibri"/>
                  <w:color w:val="000000"/>
                </w:rPr>
                <w:delText>4</w:delText>
              </w:r>
            </w:del>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 xml:space="preserve">Odborná praxe II (320 h VI. semestr) </w:t>
            </w:r>
            <w:del w:id="2977" w:author="Drahomíra Pavelková" w:date="2019-09-04T19:56:00Z">
              <w:r w:rsidRPr="00791A1C" w:rsidDel="00A0296D">
                <w:rPr>
                  <w:rFonts w:ascii="Calibri" w:hAnsi="Calibri" w:cs="Calibri"/>
                  <w:b/>
                  <w:color w:val="000000"/>
                </w:rPr>
                <w:delText>a</w:delText>
              </w:r>
            </w:del>
            <w:r w:rsidRPr="00791A1C">
              <w:rPr>
                <w:rFonts w:ascii="Calibri" w:hAnsi="Calibri" w:cs="Calibri"/>
                <w:b/>
                <w:color w:val="000000"/>
              </w:rPr>
              <w:t xml:space="preserve"> </w:t>
            </w:r>
            <w:del w:id="2978" w:author="Drahomíra Pavelková" w:date="2019-09-04T19:56:00Z">
              <w:r w:rsidRPr="00791A1C" w:rsidDel="00A0296D">
                <w:rPr>
                  <w:rFonts w:ascii="Calibri" w:hAnsi="Calibri" w:cs="Calibri"/>
                  <w:b/>
                  <w:color w:val="000000"/>
                </w:rPr>
                <w:delText>příprava bakalářské práce</w:delText>
              </w:r>
            </w:del>
          </w:p>
        </w:tc>
        <w:tc>
          <w:tcPr>
            <w:tcW w:w="851" w:type="dxa"/>
          </w:tcPr>
          <w:p w:rsidR="00455343" w:rsidRPr="00791A1C" w:rsidRDefault="00791A1C" w:rsidP="00791A1C">
            <w:pPr>
              <w:jc w:val="center"/>
              <w:rPr>
                <w:rFonts w:ascii="Calibri" w:hAnsi="Calibri" w:cs="Calibri"/>
                <w:color w:val="000000"/>
              </w:rPr>
            </w:pPr>
            <w:r>
              <w:rPr>
                <w:rFonts w:ascii="Calibri" w:hAnsi="Calibri" w:cs="Calibri"/>
                <w:color w:val="000000"/>
              </w:rPr>
              <w:t>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w:t>
            </w:r>
          </w:p>
        </w:tc>
        <w:tc>
          <w:tcPr>
            <w:tcW w:w="708" w:type="dxa"/>
          </w:tcPr>
          <w:p w:rsidR="00455343" w:rsidRPr="00791A1C" w:rsidRDefault="00A0296D" w:rsidP="00791A1C">
            <w:pPr>
              <w:jc w:val="center"/>
              <w:rPr>
                <w:rFonts w:ascii="Calibri" w:hAnsi="Calibri" w:cs="Calibri"/>
                <w:color w:val="000000"/>
              </w:rPr>
            </w:pPr>
            <w:ins w:id="2979" w:author="Drahomíra Pavelková" w:date="2019-09-04T19:57:00Z">
              <w:r>
                <w:rPr>
                  <w:rFonts w:ascii="Calibri" w:hAnsi="Calibri" w:cs="Calibri"/>
                  <w:color w:val="000000"/>
                </w:rPr>
                <w:t>16</w:t>
              </w:r>
            </w:ins>
            <w:del w:id="2980" w:author="Drahomíra Pavelková" w:date="2019-09-04T19:57:00Z">
              <w:r w:rsidR="00455343" w:rsidRPr="00791A1C" w:rsidDel="00A0296D">
                <w:rPr>
                  <w:rFonts w:ascii="Calibri" w:hAnsi="Calibri" w:cs="Calibri"/>
                  <w:color w:val="000000"/>
                </w:rPr>
                <w:delText>24</w:delText>
              </w:r>
            </w:del>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3/L</w:t>
            </w:r>
          </w:p>
        </w:tc>
      </w:tr>
      <w:tr w:rsidR="00A0296D" w:rsidRPr="00791A1C" w:rsidTr="00791A1C">
        <w:trPr>
          <w:jc w:val="center"/>
          <w:ins w:id="2981" w:author="Drahomíra Pavelková" w:date="2019-09-04T19:56:00Z"/>
        </w:trPr>
        <w:tc>
          <w:tcPr>
            <w:tcW w:w="3964" w:type="dxa"/>
          </w:tcPr>
          <w:p w:rsidR="00A0296D" w:rsidRPr="00791A1C" w:rsidRDefault="00A0296D" w:rsidP="00791A1C">
            <w:pPr>
              <w:rPr>
                <w:ins w:id="2982" w:author="Drahomíra Pavelková" w:date="2019-09-04T19:56:00Z"/>
                <w:rFonts w:ascii="Calibri" w:hAnsi="Calibri" w:cs="Calibri"/>
                <w:b/>
                <w:color w:val="000000"/>
              </w:rPr>
            </w:pPr>
            <w:ins w:id="2983" w:author="Drahomíra Pavelková" w:date="2019-09-04T19:56:00Z">
              <w:r>
                <w:rPr>
                  <w:rFonts w:ascii="Calibri" w:hAnsi="Calibri" w:cs="Calibri"/>
                  <w:b/>
                  <w:color w:val="000000"/>
                </w:rPr>
                <w:t>P</w:t>
              </w:r>
              <w:r w:rsidRPr="00791A1C">
                <w:rPr>
                  <w:rFonts w:ascii="Calibri" w:hAnsi="Calibri" w:cs="Calibri"/>
                  <w:b/>
                  <w:color w:val="000000"/>
                </w:rPr>
                <w:t>říprava bakalářské práce</w:t>
              </w:r>
              <w:r>
                <w:rPr>
                  <w:rFonts w:ascii="Calibri" w:hAnsi="Calibri" w:cs="Calibri"/>
                  <w:b/>
                  <w:color w:val="000000"/>
                </w:rPr>
                <w:t xml:space="preserve"> </w:t>
              </w:r>
            </w:ins>
            <w:ins w:id="2984" w:author="Drahomíra Pavelková" w:date="2019-09-04T19:57:00Z">
              <w:r>
                <w:rPr>
                  <w:rFonts w:ascii="Calibri" w:hAnsi="Calibri" w:cs="Calibri"/>
                  <w:b/>
                  <w:color w:val="000000"/>
                </w:rPr>
                <w:t xml:space="preserve">(120 h </w:t>
              </w:r>
            </w:ins>
            <w:ins w:id="2985" w:author="Drahomíra Pavelková" w:date="2019-09-04T19:56:00Z">
              <w:r>
                <w:rPr>
                  <w:rFonts w:ascii="Calibri" w:hAnsi="Calibri" w:cs="Calibri"/>
                  <w:b/>
                  <w:color w:val="000000"/>
                </w:rPr>
                <w:t xml:space="preserve">VI. </w:t>
              </w:r>
            </w:ins>
            <w:ins w:id="2986" w:author="Drahomíra Pavelková" w:date="2019-09-04T19:57:00Z">
              <w:r>
                <w:rPr>
                  <w:rFonts w:ascii="Calibri" w:hAnsi="Calibri" w:cs="Calibri"/>
                  <w:b/>
                  <w:color w:val="000000"/>
                </w:rPr>
                <w:t>s</w:t>
              </w:r>
            </w:ins>
            <w:ins w:id="2987" w:author="Drahomíra Pavelková" w:date="2019-09-04T19:56:00Z">
              <w:r>
                <w:rPr>
                  <w:rFonts w:ascii="Calibri" w:hAnsi="Calibri" w:cs="Calibri"/>
                  <w:b/>
                  <w:color w:val="000000"/>
                </w:rPr>
                <w:t>emestr</w:t>
              </w:r>
            </w:ins>
            <w:ins w:id="2988" w:author="Drahomíra Pavelková" w:date="2019-09-04T19:57:00Z">
              <w:r>
                <w:rPr>
                  <w:rFonts w:ascii="Calibri" w:hAnsi="Calibri" w:cs="Calibri"/>
                  <w:b/>
                  <w:color w:val="000000"/>
                </w:rPr>
                <w:t xml:space="preserve"> )</w:t>
              </w:r>
            </w:ins>
          </w:p>
        </w:tc>
        <w:tc>
          <w:tcPr>
            <w:tcW w:w="851" w:type="dxa"/>
          </w:tcPr>
          <w:p w:rsidR="00A0296D" w:rsidRDefault="00A0296D" w:rsidP="00791A1C">
            <w:pPr>
              <w:jc w:val="center"/>
              <w:rPr>
                <w:ins w:id="2989" w:author="Drahomíra Pavelková" w:date="2019-09-04T19:56:00Z"/>
                <w:rFonts w:ascii="Calibri" w:hAnsi="Calibri" w:cs="Calibri"/>
                <w:color w:val="000000"/>
              </w:rPr>
            </w:pPr>
            <w:ins w:id="2990" w:author="Drahomíra Pavelková" w:date="2019-09-04T19:57:00Z">
              <w:r>
                <w:rPr>
                  <w:rFonts w:ascii="Calibri" w:hAnsi="Calibri" w:cs="Calibri"/>
                  <w:color w:val="000000"/>
                </w:rPr>
                <w:t>0-0-0</w:t>
              </w:r>
            </w:ins>
          </w:p>
        </w:tc>
        <w:tc>
          <w:tcPr>
            <w:tcW w:w="709" w:type="dxa"/>
          </w:tcPr>
          <w:p w:rsidR="00A0296D" w:rsidRPr="00791A1C" w:rsidRDefault="00A0296D" w:rsidP="00791A1C">
            <w:pPr>
              <w:jc w:val="center"/>
              <w:rPr>
                <w:ins w:id="2991" w:author="Drahomíra Pavelková" w:date="2019-09-04T19:56:00Z"/>
                <w:rFonts w:ascii="Calibri" w:hAnsi="Calibri" w:cs="Calibri"/>
                <w:color w:val="000000"/>
              </w:rPr>
            </w:pPr>
            <w:ins w:id="2992" w:author="Drahomíra Pavelková" w:date="2019-09-04T19:57:00Z">
              <w:r>
                <w:rPr>
                  <w:rFonts w:ascii="Calibri" w:hAnsi="Calibri" w:cs="Calibri"/>
                  <w:color w:val="000000"/>
                </w:rPr>
                <w:t>zp</w:t>
              </w:r>
            </w:ins>
          </w:p>
        </w:tc>
        <w:tc>
          <w:tcPr>
            <w:tcW w:w="708" w:type="dxa"/>
          </w:tcPr>
          <w:p w:rsidR="00A0296D" w:rsidRPr="00791A1C" w:rsidRDefault="00A0296D" w:rsidP="00791A1C">
            <w:pPr>
              <w:jc w:val="center"/>
              <w:rPr>
                <w:ins w:id="2993" w:author="Drahomíra Pavelková" w:date="2019-09-04T19:56:00Z"/>
                <w:rFonts w:ascii="Calibri" w:hAnsi="Calibri" w:cs="Calibri"/>
                <w:color w:val="000000"/>
              </w:rPr>
            </w:pPr>
            <w:ins w:id="2994" w:author="Drahomíra Pavelková" w:date="2019-09-04T19:57:00Z">
              <w:r>
                <w:rPr>
                  <w:rFonts w:ascii="Calibri" w:hAnsi="Calibri" w:cs="Calibri"/>
                  <w:color w:val="000000"/>
                </w:rPr>
                <w:t>6</w:t>
              </w:r>
            </w:ins>
          </w:p>
        </w:tc>
        <w:tc>
          <w:tcPr>
            <w:tcW w:w="851" w:type="dxa"/>
          </w:tcPr>
          <w:p w:rsidR="00A0296D" w:rsidRPr="00791A1C" w:rsidRDefault="00A0296D" w:rsidP="00791A1C">
            <w:pPr>
              <w:jc w:val="center"/>
              <w:rPr>
                <w:ins w:id="2995" w:author="Drahomíra Pavelková" w:date="2019-09-04T19:56:00Z"/>
                <w:rFonts w:ascii="Calibri" w:hAnsi="Calibri" w:cs="Calibri"/>
                <w:color w:val="000000"/>
              </w:rPr>
            </w:pPr>
            <w:ins w:id="2996" w:author="Drahomíra Pavelková" w:date="2019-09-04T19:57:00Z">
              <w:r>
                <w:rPr>
                  <w:rFonts w:ascii="Calibri" w:hAnsi="Calibri" w:cs="Calibri"/>
                  <w:color w:val="000000"/>
                </w:rPr>
                <w:t>3/L</w:t>
              </w:r>
            </w:ins>
          </w:p>
        </w:tc>
      </w:tr>
    </w:tbl>
    <w:p w:rsidR="00455343" w:rsidRDefault="00455343" w:rsidP="00EC5F9F">
      <w:pPr>
        <w:jc w:val="center"/>
        <w:rPr>
          <w:rFonts w:ascii="Calibri" w:hAnsi="Calibri" w:cs="Calibri"/>
          <w:i/>
          <w:color w:val="FF0000"/>
          <w:szCs w:val="22"/>
        </w:rPr>
      </w:pP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64"/>
        <w:gridCol w:w="851"/>
        <w:gridCol w:w="709"/>
        <w:gridCol w:w="708"/>
        <w:gridCol w:w="851"/>
      </w:tblGrid>
      <w:tr w:rsidR="00455343" w:rsidRPr="00791A1C" w:rsidTr="00791A1C">
        <w:trPr>
          <w:jc w:val="center"/>
        </w:trPr>
        <w:tc>
          <w:tcPr>
            <w:tcW w:w="7083" w:type="dxa"/>
            <w:gridSpan w:val="5"/>
            <w:tcBorders>
              <w:top w:val="single" w:sz="12" w:space="0" w:color="auto"/>
              <w:left w:val="single" w:sz="12" w:space="0" w:color="auto"/>
              <w:bottom w:val="single" w:sz="12" w:space="0" w:color="auto"/>
              <w:right w:val="single" w:sz="12" w:space="0" w:color="auto"/>
            </w:tcBorders>
            <w:shd w:val="clear" w:color="auto" w:fill="FABF8F" w:themeFill="accent6" w:themeFillTint="99"/>
          </w:tcPr>
          <w:p w:rsidR="00455343" w:rsidRPr="00791A1C" w:rsidRDefault="00455343" w:rsidP="00455343">
            <w:pPr>
              <w:jc w:val="both"/>
              <w:rPr>
                <w:rFonts w:ascii="Calibri" w:hAnsi="Calibri" w:cs="Calibri"/>
                <w:b/>
              </w:rPr>
            </w:pPr>
            <w:r w:rsidRPr="00791A1C">
              <w:rPr>
                <w:rFonts w:ascii="Calibri" w:hAnsi="Calibri" w:cs="Calibri"/>
                <w:b/>
              </w:rPr>
              <w:t>Povinn</w:t>
            </w:r>
            <w:r w:rsidR="00791A1C" w:rsidRPr="00791A1C">
              <w:rPr>
                <w:rFonts w:ascii="Calibri" w:hAnsi="Calibri" w:cs="Calibri"/>
                <w:b/>
              </w:rPr>
              <w:t xml:space="preserve">ě volitelné předměty </w:t>
            </w:r>
          </w:p>
        </w:tc>
      </w:tr>
      <w:tr w:rsidR="00455343" w:rsidRPr="00791A1C" w:rsidTr="00791A1C">
        <w:trPr>
          <w:jc w:val="center"/>
        </w:trPr>
        <w:tc>
          <w:tcPr>
            <w:tcW w:w="3964" w:type="dxa"/>
            <w:tcBorders>
              <w:top w:val="single" w:sz="12" w:space="0" w:color="auto"/>
              <w:left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Accounting in English</w:t>
            </w:r>
          </w:p>
        </w:tc>
        <w:tc>
          <w:tcPr>
            <w:tcW w:w="851" w:type="dxa"/>
            <w:tcBorders>
              <w:top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Borders>
              <w:top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Borders>
              <w:top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Borders>
              <w:top w:val="single" w:sz="12" w:space="0" w:color="auto"/>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Z</w:t>
            </w:r>
          </w:p>
        </w:tc>
      </w:tr>
      <w:tr w:rsidR="00455343" w:rsidRPr="00791A1C" w:rsidTr="00791A1C">
        <w:trPr>
          <w:jc w:val="center"/>
        </w:trPr>
        <w:tc>
          <w:tcPr>
            <w:tcW w:w="3964" w:type="dxa"/>
            <w:tcBorders>
              <w:left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Základy účetnictví</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4</w:t>
            </w:r>
          </w:p>
        </w:tc>
        <w:tc>
          <w:tcPr>
            <w:tcW w:w="851" w:type="dxa"/>
            <w:tcBorders>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1/L</w:t>
            </w:r>
          </w:p>
        </w:tc>
      </w:tr>
      <w:tr w:rsidR="00455343" w:rsidRPr="00791A1C" w:rsidTr="00791A1C">
        <w:trPr>
          <w:jc w:val="center"/>
        </w:trPr>
        <w:tc>
          <w:tcPr>
            <w:tcW w:w="3964" w:type="dxa"/>
            <w:tcBorders>
              <w:left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 xml:space="preserve">Manažerská psychologie a sociologie           </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4</w:t>
            </w:r>
          </w:p>
        </w:tc>
        <w:tc>
          <w:tcPr>
            <w:tcW w:w="851" w:type="dxa"/>
            <w:tcBorders>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2/L</w:t>
            </w:r>
          </w:p>
        </w:tc>
      </w:tr>
      <w:tr w:rsidR="00455343" w:rsidRPr="00791A1C" w:rsidTr="00791A1C">
        <w:trPr>
          <w:jc w:val="center"/>
        </w:trPr>
        <w:tc>
          <w:tcPr>
            <w:tcW w:w="3964" w:type="dxa"/>
            <w:tcBorders>
              <w:left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lastRenderedPageBreak/>
              <w:t>Manažerské dovednosti a techniky</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Borders>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2,3/Z</w:t>
            </w:r>
          </w:p>
        </w:tc>
      </w:tr>
      <w:tr w:rsidR="00455343" w:rsidRPr="00791A1C" w:rsidTr="00791A1C">
        <w:trPr>
          <w:jc w:val="center"/>
        </w:trPr>
        <w:tc>
          <w:tcPr>
            <w:tcW w:w="3964" w:type="dxa"/>
            <w:tcBorders>
              <w:left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Systém řízení Baťa</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Borders>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2,3/Z</w:t>
            </w:r>
          </w:p>
        </w:tc>
      </w:tr>
      <w:tr w:rsidR="00455343" w:rsidRPr="00791A1C" w:rsidTr="00791A1C">
        <w:trPr>
          <w:jc w:val="center"/>
        </w:trPr>
        <w:tc>
          <w:tcPr>
            <w:tcW w:w="3964" w:type="dxa"/>
            <w:tcBorders>
              <w:left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Daně individuálního podnikatele</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Borders>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2,3/L</w:t>
            </w:r>
          </w:p>
        </w:tc>
      </w:tr>
      <w:tr w:rsidR="00455343" w:rsidRPr="00791A1C" w:rsidTr="00791A1C">
        <w:trPr>
          <w:jc w:val="center"/>
        </w:trPr>
        <w:tc>
          <w:tcPr>
            <w:tcW w:w="3964" w:type="dxa"/>
            <w:tcBorders>
              <w:left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 xml:space="preserve">Úvod do studia systémů </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Borders>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2/Z</w:t>
            </w:r>
          </w:p>
        </w:tc>
      </w:tr>
      <w:tr w:rsidR="00455343" w:rsidRPr="00791A1C" w:rsidTr="00791A1C">
        <w:trPr>
          <w:jc w:val="center"/>
        </w:trPr>
        <w:tc>
          <w:tcPr>
            <w:tcW w:w="3964" w:type="dxa"/>
            <w:tcBorders>
              <w:left w:val="single" w:sz="12" w:space="0" w:color="auto"/>
              <w:bottom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Mezinárodní ekonomické prostředí</w:t>
            </w:r>
          </w:p>
        </w:tc>
        <w:tc>
          <w:tcPr>
            <w:tcW w:w="851" w:type="dxa"/>
            <w:tcBorders>
              <w:bottom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Borders>
              <w:bottom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Borders>
              <w:bottom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Borders>
              <w:bottom w:val="single" w:sz="12" w:space="0" w:color="auto"/>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2/Z</w:t>
            </w:r>
          </w:p>
        </w:tc>
      </w:tr>
    </w:tbl>
    <w:p w:rsidR="00455343" w:rsidRPr="00EC5F9F" w:rsidRDefault="00455343" w:rsidP="00EC5F9F">
      <w:pPr>
        <w:jc w:val="center"/>
        <w:rPr>
          <w:rFonts w:ascii="Calibri" w:hAnsi="Calibri" w:cs="Calibri"/>
          <w:i/>
          <w:color w:val="FF0000"/>
          <w:szCs w:val="22"/>
        </w:rPr>
      </w:pPr>
    </w:p>
    <w:p w:rsidR="00EC5F9F" w:rsidRPr="00EC5F9F" w:rsidRDefault="00EC5F9F" w:rsidP="00EC5F9F">
      <w:pPr>
        <w:jc w:val="center"/>
        <w:rPr>
          <w:rFonts w:ascii="Calibri" w:hAnsi="Calibri" w:cs="Calibri"/>
          <w:i/>
          <w:color w:val="FF0000"/>
          <w:szCs w:val="22"/>
        </w:rPr>
      </w:pP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Výuka v kombinované formě studia je organizována v pátek odpoledne a v </w:t>
      </w:r>
      <w:r w:rsidR="00EF615D">
        <w:rPr>
          <w:rFonts w:ascii="Calibri" w:hAnsi="Calibri" w:cs="Calibri"/>
          <w:sz w:val="22"/>
          <w:szCs w:val="22"/>
        </w:rPr>
        <w:t>sobotu jednou za dva týdny pro bakalářské</w:t>
      </w:r>
      <w:r w:rsidRPr="00EC5F9F">
        <w:rPr>
          <w:rFonts w:ascii="Calibri" w:hAnsi="Calibri" w:cs="Calibri"/>
          <w:sz w:val="22"/>
          <w:szCs w:val="22"/>
        </w:rPr>
        <w:t xml:space="preserve"> studijní programy. Zápočty a zkoušky se fakulta snaží organizovat také v tyto dny tak, aby vyšla maximálně vstříc zaměstnaným studentům. V kombinované formě studia je důraz kladen především na samostudium a individuální konzultace s vyučujícími. </w:t>
      </w:r>
    </w:p>
    <w:p w:rsidR="00EC5F9F" w:rsidRPr="00EC5F9F" w:rsidDel="00A0296D" w:rsidRDefault="00EC5F9F" w:rsidP="00EC5F9F">
      <w:pPr>
        <w:spacing w:before="120" w:after="120"/>
        <w:jc w:val="both"/>
        <w:rPr>
          <w:del w:id="2997" w:author="Drahomíra Pavelková" w:date="2019-09-04T19:56:00Z"/>
          <w:rFonts w:ascii="Calibri" w:hAnsi="Calibri" w:cs="Calibri"/>
          <w:sz w:val="22"/>
          <w:szCs w:val="22"/>
        </w:rPr>
      </w:pPr>
      <w:r w:rsidRPr="00D976D0">
        <w:rPr>
          <w:rFonts w:ascii="Calibri" w:hAnsi="Calibri" w:cs="Calibri"/>
          <w:sz w:val="22"/>
          <w:szCs w:val="22"/>
        </w:rPr>
        <w:t xml:space="preserve">Studenti kombinovaného studia musejí rovněž absolvovat jeden odborný předmět v angličtině v rámci </w:t>
      </w:r>
      <w:r w:rsidR="00EF615D" w:rsidRPr="00D976D0">
        <w:rPr>
          <w:rFonts w:ascii="Calibri" w:hAnsi="Calibri" w:cs="Calibri"/>
          <w:sz w:val="22"/>
          <w:szCs w:val="22"/>
        </w:rPr>
        <w:t>bakalářského</w:t>
      </w:r>
      <w:r w:rsidRPr="00D976D0">
        <w:rPr>
          <w:rFonts w:ascii="Calibri" w:hAnsi="Calibri" w:cs="Calibri"/>
          <w:sz w:val="22"/>
          <w:szCs w:val="22"/>
        </w:rPr>
        <w:t xml:space="preserve"> studia.</w:t>
      </w:r>
    </w:p>
    <w:p w:rsidR="00EC5F9F" w:rsidRPr="00EC5F9F" w:rsidRDefault="00EC5F9F">
      <w:pPr>
        <w:spacing w:before="120" w:after="120"/>
        <w:jc w:val="both"/>
        <w:rPr>
          <w:rFonts w:ascii="Calibri" w:hAnsi="Calibri" w:cs="Calibri"/>
          <w:sz w:val="22"/>
          <w:szCs w:val="22"/>
        </w:rPr>
        <w:pPrChange w:id="2998" w:author="Drahomíra Pavelková" w:date="2019-09-04T19:56:00Z">
          <w:pPr/>
        </w:pPrChange>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7.3</w:t>
      </w:r>
    </w:p>
    <w:p w:rsidR="00C501EF" w:rsidRDefault="00C501EF" w:rsidP="00C501EF">
      <w:pPr>
        <w:spacing w:before="120" w:after="120"/>
        <w:jc w:val="both"/>
        <w:rPr>
          <w:ins w:id="2999" w:author="Michal Pilík" w:date="2019-09-10T10:41:00Z"/>
          <w:rFonts w:ascii="Calibri" w:hAnsi="Calibri" w:cs="Calibri"/>
          <w:sz w:val="22"/>
          <w:szCs w:val="22"/>
        </w:rPr>
      </w:pPr>
      <w:ins w:id="3000" w:author="Michal Pilík" w:date="2019-09-10T10:41:00Z">
        <w:r w:rsidRPr="00EC5F9F">
          <w:rPr>
            <w:rFonts w:ascii="Calibri" w:hAnsi="Calibri" w:cs="Calibri"/>
            <w:sz w:val="22"/>
            <w:szCs w:val="22"/>
          </w:rPr>
          <w:t>Studijní opory pro kombinovanou formu studia jsou umístěny pro každý předmět na</w:t>
        </w:r>
        <w:r w:rsidRPr="00EC5F9F">
          <w:rPr>
            <w:rFonts w:ascii="Calibri" w:hAnsi="Calibri" w:cs="Calibri"/>
            <w:color w:val="00B050"/>
            <w:sz w:val="22"/>
            <w:szCs w:val="22"/>
          </w:rPr>
          <w:t xml:space="preserve"> </w:t>
        </w:r>
        <w:r>
          <w:fldChar w:fldCharType="begin"/>
        </w:r>
        <w:r>
          <w:instrText xml:space="preserve"> HYPERLINK "http://vyuka.fame.utb.cz" </w:instrText>
        </w:r>
        <w:r>
          <w:fldChar w:fldCharType="separate"/>
        </w:r>
        <w:r w:rsidRPr="00EC5F9F">
          <w:rPr>
            <w:rFonts w:ascii="Calibri" w:hAnsi="Calibri" w:cs="Calibri"/>
            <w:i/>
            <w:color w:val="0000FF"/>
            <w:sz w:val="22"/>
            <w:szCs w:val="22"/>
            <w:u w:val="single"/>
          </w:rPr>
          <w:t>LMS Moodle</w:t>
        </w:r>
        <w:r>
          <w:rPr>
            <w:rFonts w:ascii="Calibri" w:hAnsi="Calibri" w:cs="Calibri"/>
            <w:i/>
            <w:color w:val="0000FF"/>
            <w:sz w:val="22"/>
            <w:szCs w:val="22"/>
            <w:u w:val="single"/>
          </w:rPr>
          <w:fldChar w:fldCharType="end"/>
        </w:r>
        <w:r>
          <w:rPr>
            <w:rFonts w:ascii="Calibri" w:hAnsi="Calibri" w:cs="Calibri"/>
            <w:i/>
            <w:color w:val="0000FF"/>
            <w:sz w:val="22"/>
            <w:szCs w:val="22"/>
            <w:u w:val="single"/>
          </w:rPr>
          <w:t xml:space="preserve"> (manuální přihlášení)</w:t>
        </w:r>
        <w:r>
          <w:rPr>
            <w:rFonts w:ascii="Calibri" w:hAnsi="Calibri" w:cs="Calibri"/>
            <w:sz w:val="22"/>
            <w:szCs w:val="22"/>
          </w:rPr>
          <w:t>. Studijní opory pro povinné předměty 1. ročníku jsou k dispozici na následujících odkazech:</w:t>
        </w:r>
      </w:ins>
    </w:p>
    <w:p w:rsidR="00C501EF" w:rsidRPr="00631734" w:rsidRDefault="00C501EF" w:rsidP="00C501EF">
      <w:pPr>
        <w:jc w:val="both"/>
        <w:rPr>
          <w:ins w:id="3001" w:author="Michal Pilík" w:date="2019-09-10T10:41:00Z"/>
          <w:rFonts w:ascii="Calibri" w:hAnsi="Calibri" w:cs="Calibri"/>
          <w:b/>
          <w:sz w:val="22"/>
          <w:szCs w:val="22"/>
        </w:rPr>
      </w:pPr>
      <w:ins w:id="3002" w:author="Michal Pilík" w:date="2019-09-10T10:41:00Z">
        <w:r w:rsidRPr="00631734">
          <w:rPr>
            <w:rFonts w:ascii="Calibri" w:hAnsi="Calibri" w:cs="Calibri"/>
            <w:b/>
            <w:sz w:val="22"/>
            <w:szCs w:val="22"/>
          </w:rPr>
          <w:t xml:space="preserve">Login: </w:t>
        </w:r>
        <w:r>
          <w:rPr>
            <w:rFonts w:ascii="Calibri" w:hAnsi="Calibri" w:cs="Calibri"/>
            <w:b/>
            <w:sz w:val="22"/>
            <w:szCs w:val="22"/>
          </w:rPr>
          <w:t>fame_</w:t>
        </w:r>
        <w:r w:rsidRPr="00631734">
          <w:rPr>
            <w:rFonts w:ascii="Calibri" w:hAnsi="Calibri" w:cs="Calibri"/>
            <w:b/>
            <w:sz w:val="22"/>
            <w:szCs w:val="22"/>
          </w:rPr>
          <w:t>hodnotitel</w:t>
        </w:r>
      </w:ins>
    </w:p>
    <w:p w:rsidR="00C501EF" w:rsidRDefault="00C501EF" w:rsidP="00C501EF">
      <w:pPr>
        <w:spacing w:before="120" w:after="120"/>
        <w:jc w:val="both"/>
        <w:rPr>
          <w:ins w:id="3003" w:author="Michal Pilík" w:date="2019-09-10T10:41:00Z"/>
          <w:rFonts w:ascii="Calibri" w:hAnsi="Calibri" w:cs="Calibri"/>
          <w:b/>
          <w:sz w:val="22"/>
          <w:szCs w:val="22"/>
        </w:rPr>
      </w:pPr>
      <w:ins w:id="3004" w:author="Michal Pilík" w:date="2019-09-10T10:41:00Z">
        <w:r w:rsidRPr="00631734">
          <w:rPr>
            <w:rFonts w:ascii="Calibri" w:hAnsi="Calibri" w:cs="Calibri"/>
            <w:b/>
            <w:sz w:val="22"/>
            <w:szCs w:val="22"/>
          </w:rPr>
          <w:t>Heslo: Akreditace</w:t>
        </w:r>
        <w:r>
          <w:rPr>
            <w:rFonts w:ascii="Calibri" w:hAnsi="Calibri" w:cs="Calibri"/>
            <w:b/>
            <w:sz w:val="22"/>
            <w:szCs w:val="22"/>
          </w:rPr>
          <w:t>-</w:t>
        </w:r>
        <w:r w:rsidRPr="00631734">
          <w:rPr>
            <w:rFonts w:ascii="Calibri" w:hAnsi="Calibri" w:cs="Calibri"/>
            <w:b/>
            <w:sz w:val="22"/>
            <w:szCs w:val="22"/>
          </w:rPr>
          <w:t>Fame2018</w:t>
        </w:r>
      </w:ins>
    </w:p>
    <w:p w:rsidR="00EC5F9F" w:rsidDel="00C501EF" w:rsidRDefault="00EC5F9F" w:rsidP="00C501EF">
      <w:pPr>
        <w:spacing w:before="120" w:after="120"/>
        <w:jc w:val="both"/>
        <w:rPr>
          <w:del w:id="3005" w:author="Michal Pilík" w:date="2019-09-10T10:41:00Z"/>
          <w:rFonts w:ascii="Calibri" w:hAnsi="Calibri" w:cs="Calibri"/>
          <w:sz w:val="22"/>
          <w:szCs w:val="22"/>
        </w:rPr>
      </w:pPr>
      <w:del w:id="3006" w:author="Michal Pilík" w:date="2019-09-10T10:41:00Z">
        <w:r w:rsidRPr="00EC5F9F" w:rsidDel="00C501EF">
          <w:rPr>
            <w:rFonts w:ascii="Calibri" w:hAnsi="Calibri" w:cs="Calibri"/>
            <w:sz w:val="22"/>
            <w:szCs w:val="22"/>
          </w:rPr>
          <w:delText>Studijní opory pro kombinovanou formu studia jsou umístěny pro každý předmět na</w:delText>
        </w:r>
        <w:r w:rsidRPr="00EC5F9F" w:rsidDel="00C501EF">
          <w:rPr>
            <w:rFonts w:ascii="Calibri" w:hAnsi="Calibri" w:cs="Calibri"/>
            <w:color w:val="00B050"/>
            <w:sz w:val="22"/>
            <w:szCs w:val="22"/>
          </w:rPr>
          <w:delText xml:space="preserve"> </w:delText>
        </w:r>
        <w:r w:rsidR="00912A8B" w:rsidDel="00C501EF">
          <w:fldChar w:fldCharType="begin"/>
        </w:r>
        <w:r w:rsidR="00912A8B" w:rsidDel="00C501EF">
          <w:delInstrText xml:space="preserve"> HYPERLINK "http://vyuka.fame.utb.cz" </w:delInstrText>
        </w:r>
        <w:r w:rsidR="00912A8B" w:rsidDel="00C501EF">
          <w:fldChar w:fldCharType="separate"/>
        </w:r>
        <w:r w:rsidRPr="00EC5F9F" w:rsidDel="00C501EF">
          <w:rPr>
            <w:rFonts w:ascii="Calibri" w:hAnsi="Calibri" w:cs="Calibri"/>
            <w:i/>
            <w:color w:val="0000FF"/>
            <w:sz w:val="22"/>
            <w:szCs w:val="22"/>
            <w:u w:val="single"/>
          </w:rPr>
          <w:delText>LMS Moodle</w:delText>
        </w:r>
        <w:r w:rsidR="00912A8B" w:rsidDel="00C501EF">
          <w:rPr>
            <w:rFonts w:ascii="Calibri" w:hAnsi="Calibri" w:cs="Calibri"/>
            <w:i/>
            <w:color w:val="0000FF"/>
            <w:sz w:val="22"/>
            <w:szCs w:val="22"/>
            <w:u w:val="single"/>
          </w:rPr>
          <w:fldChar w:fldCharType="end"/>
        </w:r>
        <w:r w:rsidRPr="00EC5F9F" w:rsidDel="00C501EF">
          <w:rPr>
            <w:rFonts w:ascii="Calibri" w:hAnsi="Calibri" w:cs="Calibri"/>
            <w:sz w:val="22"/>
            <w:szCs w:val="22"/>
          </w:rPr>
          <w:delText xml:space="preserve">, který je přístupný z webové adresy </w:delText>
        </w:r>
        <w:r w:rsidR="00912A8B" w:rsidDel="00C501EF">
          <w:fldChar w:fldCharType="begin"/>
        </w:r>
        <w:r w:rsidR="00912A8B" w:rsidDel="00C501EF">
          <w:delInstrText xml:space="preserve"> HYPERLINK "file:///C:\\Users\\neubauerova\\OneDrive%20-%20Univerzita%20Tomáše%20Bati%20ve%20Zlíně\\documents\\Akreditace\\Akreditace_2019_nové\\vyuka.fame.utb.cz" </w:delInstrText>
        </w:r>
        <w:r w:rsidR="00912A8B" w:rsidDel="00C501EF">
          <w:fldChar w:fldCharType="separate"/>
        </w:r>
        <w:r w:rsidRPr="00631734" w:rsidDel="00C501EF">
          <w:rPr>
            <w:rStyle w:val="Hypertextovodkaz"/>
            <w:rFonts w:ascii="Calibri" w:hAnsi="Calibri" w:cs="Calibri"/>
            <w:i/>
            <w:sz w:val="22"/>
            <w:szCs w:val="22"/>
          </w:rPr>
          <w:delText>vyuka.fame.utb.cz</w:delText>
        </w:r>
        <w:r w:rsidR="00912A8B" w:rsidDel="00C501EF">
          <w:rPr>
            <w:rStyle w:val="Hypertextovodkaz"/>
            <w:rFonts w:ascii="Calibri" w:hAnsi="Calibri" w:cs="Calibri"/>
            <w:i/>
            <w:sz w:val="22"/>
            <w:szCs w:val="22"/>
          </w:rPr>
          <w:fldChar w:fldCharType="end"/>
        </w:r>
        <w:r w:rsidRPr="00631734" w:rsidDel="00C501EF">
          <w:rPr>
            <w:rFonts w:ascii="Calibri" w:hAnsi="Calibri" w:cs="Calibri"/>
            <w:i/>
            <w:sz w:val="22"/>
            <w:szCs w:val="22"/>
          </w:rPr>
          <w:delText>.</w:delText>
        </w:r>
        <w:r w:rsidR="00631734" w:rsidDel="00C501EF">
          <w:rPr>
            <w:rFonts w:ascii="Calibri" w:hAnsi="Calibri" w:cs="Calibri"/>
            <w:sz w:val="22"/>
            <w:szCs w:val="22"/>
          </w:rPr>
          <w:delText xml:space="preserve"> Studijní opory pro povinné předměty 1. ročníku jsou k dispozici na následujících odkazech:</w:delText>
        </w:r>
      </w:del>
    </w:p>
    <w:p w:rsidR="00631734" w:rsidRPr="00631734" w:rsidDel="00C501EF" w:rsidRDefault="00631734" w:rsidP="00631734">
      <w:pPr>
        <w:spacing w:before="120"/>
        <w:jc w:val="both"/>
        <w:rPr>
          <w:del w:id="3007" w:author="Michal Pilík" w:date="2019-09-10T10:41:00Z"/>
          <w:rFonts w:ascii="Calibri" w:hAnsi="Calibri" w:cs="Calibri"/>
          <w:b/>
          <w:sz w:val="22"/>
          <w:szCs w:val="22"/>
        </w:rPr>
      </w:pPr>
      <w:del w:id="3008" w:author="Michal Pilík" w:date="2019-09-10T10:41:00Z">
        <w:r w:rsidRPr="00631734" w:rsidDel="00C501EF">
          <w:rPr>
            <w:rFonts w:ascii="Calibri" w:hAnsi="Calibri" w:cs="Calibri"/>
            <w:b/>
            <w:sz w:val="22"/>
            <w:szCs w:val="22"/>
          </w:rPr>
          <w:delText>Login: hodnotitel</w:delText>
        </w:r>
      </w:del>
    </w:p>
    <w:p w:rsidR="00631734" w:rsidRDefault="00631734" w:rsidP="00631734">
      <w:pPr>
        <w:spacing w:after="120"/>
        <w:jc w:val="both"/>
        <w:rPr>
          <w:rFonts w:ascii="Calibri" w:hAnsi="Calibri" w:cs="Calibri"/>
          <w:b/>
          <w:sz w:val="22"/>
          <w:szCs w:val="22"/>
        </w:rPr>
      </w:pPr>
      <w:del w:id="3009" w:author="Michal Pilík" w:date="2019-09-10T10:41:00Z">
        <w:r w:rsidRPr="00631734" w:rsidDel="00C501EF">
          <w:rPr>
            <w:rFonts w:ascii="Calibri" w:hAnsi="Calibri" w:cs="Calibri"/>
            <w:b/>
            <w:sz w:val="22"/>
            <w:szCs w:val="22"/>
          </w:rPr>
          <w:delText>Heslo: AkreditaceFame2018</w:delText>
        </w:r>
      </w:del>
    </w:p>
    <w:tbl>
      <w:tblPr>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94"/>
        <w:gridCol w:w="5528"/>
        <w:tblGridChange w:id="3010">
          <w:tblGrid>
            <w:gridCol w:w="10"/>
            <w:gridCol w:w="3284"/>
            <w:gridCol w:w="10"/>
            <w:gridCol w:w="5518"/>
            <w:gridCol w:w="10"/>
          </w:tblGrid>
        </w:tblGridChange>
      </w:tblGrid>
      <w:tr w:rsidR="00631734" w:rsidRPr="008B1788" w:rsidTr="00292C21">
        <w:trPr>
          <w:jc w:val="center"/>
        </w:trPr>
        <w:tc>
          <w:tcPr>
            <w:tcW w:w="3294" w:type="dxa"/>
            <w:tcBorders>
              <w:top w:val="single" w:sz="12" w:space="0" w:color="auto"/>
              <w:left w:val="single" w:sz="12" w:space="0" w:color="auto"/>
              <w:bottom w:val="single" w:sz="12" w:space="0" w:color="auto"/>
              <w:right w:val="single" w:sz="12" w:space="0" w:color="auto"/>
            </w:tcBorders>
            <w:shd w:val="clear" w:color="auto" w:fill="F7CAAC"/>
          </w:tcPr>
          <w:p w:rsidR="00631734" w:rsidRPr="008B1788" w:rsidRDefault="00631734" w:rsidP="00631734">
            <w:pPr>
              <w:jc w:val="center"/>
              <w:rPr>
                <w:rFonts w:asciiTheme="minorHAnsi" w:hAnsiTheme="minorHAnsi" w:cstheme="minorHAnsi"/>
                <w:b/>
              </w:rPr>
            </w:pPr>
            <w:r w:rsidRPr="008B1788">
              <w:rPr>
                <w:rFonts w:asciiTheme="minorHAnsi" w:hAnsiTheme="minorHAnsi" w:cstheme="minorHAnsi"/>
                <w:b/>
              </w:rPr>
              <w:t>Název předmětu</w:t>
            </w:r>
          </w:p>
        </w:tc>
        <w:tc>
          <w:tcPr>
            <w:tcW w:w="5528" w:type="dxa"/>
            <w:tcBorders>
              <w:top w:val="single" w:sz="12" w:space="0" w:color="auto"/>
              <w:left w:val="single" w:sz="12" w:space="0" w:color="auto"/>
              <w:bottom w:val="single" w:sz="12" w:space="0" w:color="auto"/>
              <w:right w:val="single" w:sz="12" w:space="0" w:color="auto"/>
            </w:tcBorders>
            <w:shd w:val="clear" w:color="auto" w:fill="F7CAAC"/>
          </w:tcPr>
          <w:p w:rsidR="00631734" w:rsidRPr="008B1788" w:rsidRDefault="00631734" w:rsidP="00631734">
            <w:pPr>
              <w:jc w:val="center"/>
              <w:rPr>
                <w:rFonts w:asciiTheme="minorHAnsi" w:hAnsiTheme="minorHAnsi" w:cstheme="minorHAnsi"/>
                <w:b/>
              </w:rPr>
            </w:pPr>
            <w:r w:rsidRPr="008B1788">
              <w:rPr>
                <w:rFonts w:asciiTheme="minorHAnsi" w:hAnsiTheme="minorHAnsi" w:cstheme="minorHAnsi"/>
                <w:b/>
              </w:rPr>
              <w:t>Odkaz</w:t>
            </w:r>
          </w:p>
        </w:tc>
      </w:tr>
      <w:tr w:rsidR="00C501EF" w:rsidRPr="008B1788" w:rsidTr="00EE004A">
        <w:tblPrEx>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011" w:author="Michal Pilík" w:date="2019-09-10T10:41:00Z">
            <w:tblPrEx>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012" w:author="Michal Pilík" w:date="2019-09-10T10:41:00Z">
            <w:trPr>
              <w:gridAfter w:val="0"/>
              <w:jc w:val="center"/>
            </w:trPr>
          </w:trPrChange>
        </w:trPr>
        <w:tc>
          <w:tcPr>
            <w:tcW w:w="3294" w:type="dxa"/>
            <w:tcBorders>
              <w:top w:val="single" w:sz="12" w:space="0" w:color="auto"/>
              <w:left w:val="single" w:sz="12" w:space="0" w:color="auto"/>
              <w:right w:val="single" w:sz="12" w:space="0" w:color="auto"/>
            </w:tcBorders>
            <w:tcPrChange w:id="3013" w:author="Michal Pilík" w:date="2019-09-10T10:41:00Z">
              <w:tcPr>
                <w:tcW w:w="3294" w:type="dxa"/>
                <w:gridSpan w:val="2"/>
                <w:tcBorders>
                  <w:top w:val="single" w:sz="12" w:space="0" w:color="auto"/>
                  <w:left w:val="single" w:sz="12" w:space="0" w:color="auto"/>
                  <w:right w:val="single" w:sz="12" w:space="0" w:color="auto"/>
                </w:tcBorders>
              </w:tcPr>
            </w:tcPrChange>
          </w:tcPr>
          <w:p w:rsidR="00C501EF" w:rsidRPr="008B1788" w:rsidRDefault="00C501EF" w:rsidP="00C501EF">
            <w:pPr>
              <w:rPr>
                <w:rFonts w:asciiTheme="minorHAnsi" w:hAnsiTheme="minorHAnsi" w:cstheme="minorHAnsi"/>
                <w:b/>
                <w:color w:val="000000"/>
              </w:rPr>
            </w:pPr>
            <w:r w:rsidRPr="008B1788">
              <w:rPr>
                <w:rFonts w:asciiTheme="minorHAnsi" w:hAnsiTheme="minorHAnsi" w:cstheme="minorHAnsi"/>
                <w:b/>
                <w:color w:val="000000"/>
              </w:rPr>
              <w:t>Informační technologie pro ekonomy</w:t>
            </w:r>
          </w:p>
        </w:tc>
        <w:tc>
          <w:tcPr>
            <w:tcW w:w="5528" w:type="dxa"/>
            <w:tcBorders>
              <w:top w:val="single" w:sz="12" w:space="0" w:color="auto"/>
              <w:left w:val="single" w:sz="12" w:space="0" w:color="auto"/>
              <w:right w:val="single" w:sz="12" w:space="0" w:color="auto"/>
            </w:tcBorders>
            <w:vAlign w:val="bottom"/>
            <w:tcPrChange w:id="3014" w:author="Michal Pilík" w:date="2019-09-10T10:41:00Z">
              <w:tcPr>
                <w:tcW w:w="5528" w:type="dxa"/>
                <w:gridSpan w:val="2"/>
                <w:tcBorders>
                  <w:top w:val="single" w:sz="12" w:space="0" w:color="auto"/>
                  <w:left w:val="single" w:sz="12" w:space="0" w:color="auto"/>
                  <w:right w:val="single" w:sz="12" w:space="0" w:color="auto"/>
                </w:tcBorders>
              </w:tcPr>
            </w:tcPrChange>
          </w:tcPr>
          <w:p w:rsidR="00C501EF" w:rsidRPr="00C501EF" w:rsidRDefault="00C501EF" w:rsidP="00C501EF">
            <w:pPr>
              <w:jc w:val="both"/>
              <w:rPr>
                <w:rFonts w:asciiTheme="minorHAnsi" w:hAnsiTheme="minorHAnsi" w:cstheme="minorHAnsi"/>
                <w:color w:val="000000"/>
              </w:rPr>
            </w:pPr>
            <w:ins w:id="3015" w:author="Michal Pilík" w:date="2019-09-10T10:41:00Z">
              <w:r w:rsidRPr="00C501EF">
                <w:rPr>
                  <w:rFonts w:ascii="Calibri" w:hAnsi="Calibri" w:cs="Calibri"/>
                  <w:color w:val="0563C1"/>
                  <w:u w:val="single"/>
                  <w:rPrChange w:id="3016" w:author="Michal Pilík" w:date="2019-09-10T10:41:00Z">
                    <w:rPr>
                      <w:rFonts w:ascii="Calibri" w:hAnsi="Calibri" w:cs="Calibri"/>
                      <w:color w:val="0563C1"/>
                      <w:sz w:val="22"/>
                      <w:szCs w:val="22"/>
                      <w:u w:val="single"/>
                    </w:rPr>
                  </w:rPrChange>
                </w:rPr>
                <w:fldChar w:fldCharType="begin"/>
              </w:r>
              <w:r w:rsidRPr="00C501EF">
                <w:rPr>
                  <w:rFonts w:ascii="Calibri" w:hAnsi="Calibri" w:cs="Calibri"/>
                  <w:color w:val="0563C1"/>
                  <w:u w:val="single"/>
                  <w:rPrChange w:id="3017" w:author="Michal Pilík" w:date="2019-09-10T10:41:00Z">
                    <w:rPr>
                      <w:rFonts w:ascii="Calibri" w:hAnsi="Calibri" w:cs="Calibri"/>
                      <w:color w:val="0563C1"/>
                      <w:sz w:val="22"/>
                      <w:szCs w:val="22"/>
                      <w:u w:val="single"/>
                    </w:rPr>
                  </w:rPrChange>
                </w:rPr>
                <w:instrText xml:space="preserve"> HYPERLINK "https://moodle.utb.cz/course/view.php?id=21084" </w:instrText>
              </w:r>
              <w:r w:rsidRPr="00C501EF">
                <w:rPr>
                  <w:rFonts w:ascii="Calibri" w:hAnsi="Calibri" w:cs="Calibri"/>
                  <w:color w:val="0563C1"/>
                  <w:u w:val="single"/>
                  <w:rPrChange w:id="3018" w:author="Michal Pilík" w:date="2019-09-10T10:41:00Z">
                    <w:rPr>
                      <w:rFonts w:ascii="Calibri" w:hAnsi="Calibri" w:cs="Calibri"/>
                      <w:color w:val="0563C1"/>
                      <w:sz w:val="22"/>
                      <w:szCs w:val="22"/>
                      <w:u w:val="single"/>
                    </w:rPr>
                  </w:rPrChange>
                </w:rPr>
                <w:fldChar w:fldCharType="separate"/>
              </w:r>
              <w:r w:rsidRPr="00C501EF">
                <w:rPr>
                  <w:rStyle w:val="Hypertextovodkaz"/>
                  <w:rFonts w:ascii="Calibri" w:hAnsi="Calibri" w:cs="Calibri"/>
                  <w:rPrChange w:id="3019" w:author="Michal Pilík" w:date="2019-09-10T10:41:00Z">
                    <w:rPr>
                      <w:rStyle w:val="Hypertextovodkaz"/>
                      <w:rFonts w:ascii="Calibri" w:hAnsi="Calibri" w:cs="Calibri"/>
                      <w:sz w:val="22"/>
                      <w:szCs w:val="22"/>
                    </w:rPr>
                  </w:rPrChange>
                </w:rPr>
                <w:t>https://moodle.utb.cz/course/view.php?id=21084</w:t>
              </w:r>
              <w:r w:rsidRPr="00C501EF">
                <w:rPr>
                  <w:rFonts w:ascii="Calibri" w:hAnsi="Calibri" w:cs="Calibri"/>
                  <w:color w:val="0563C1"/>
                  <w:u w:val="single"/>
                  <w:rPrChange w:id="3020" w:author="Michal Pilík" w:date="2019-09-10T10:41:00Z">
                    <w:rPr>
                      <w:rFonts w:ascii="Calibri" w:hAnsi="Calibri" w:cs="Calibri"/>
                      <w:color w:val="0563C1"/>
                      <w:sz w:val="22"/>
                      <w:szCs w:val="22"/>
                      <w:u w:val="single"/>
                    </w:rPr>
                  </w:rPrChange>
                </w:rPr>
                <w:fldChar w:fldCharType="end"/>
              </w:r>
            </w:ins>
            <w:del w:id="3021" w:author="Michal Pilík" w:date="2019-09-10T10:41:00Z">
              <w:r w:rsidRPr="00C501EF" w:rsidDel="00EA575A">
                <w:fldChar w:fldCharType="begin"/>
              </w:r>
              <w:r w:rsidRPr="00C501EF" w:rsidDel="00EA575A">
                <w:delInstrText xml:space="preserve"> HYPERLINK "https://vyuka.fame.utb.cz/course/view.php?id=869" </w:delInstrText>
              </w:r>
              <w:r w:rsidRPr="00C501EF" w:rsidDel="00EA575A">
                <w:rPr>
                  <w:rPrChange w:id="3022" w:author="Michal Pilík" w:date="2019-09-10T10:41:00Z">
                    <w:rPr>
                      <w:rStyle w:val="Hypertextovodkaz"/>
                      <w:rFonts w:asciiTheme="minorHAnsi" w:hAnsiTheme="minorHAnsi" w:cstheme="minorHAnsi"/>
                    </w:rPr>
                  </w:rPrChange>
                </w:rPr>
                <w:fldChar w:fldCharType="separate"/>
              </w:r>
              <w:r w:rsidRPr="00C501EF" w:rsidDel="00EA575A">
                <w:rPr>
                  <w:rStyle w:val="Hypertextovodkaz"/>
                  <w:rFonts w:asciiTheme="minorHAnsi" w:hAnsiTheme="minorHAnsi" w:cstheme="minorHAnsi"/>
                </w:rPr>
                <w:delText>https://vyuka.fame.utb.cz/course/view.php?id=869</w:delText>
              </w:r>
              <w:r w:rsidRPr="00C501EF" w:rsidDel="00EA575A">
                <w:rPr>
                  <w:rStyle w:val="Hypertextovodkaz"/>
                  <w:rFonts w:asciiTheme="minorHAnsi" w:hAnsiTheme="minorHAnsi" w:cstheme="minorHAnsi"/>
                </w:rPr>
                <w:fldChar w:fldCharType="end"/>
              </w:r>
            </w:del>
          </w:p>
        </w:tc>
      </w:tr>
      <w:tr w:rsidR="00C501EF" w:rsidRPr="008B1788" w:rsidTr="00EE004A">
        <w:tblPrEx>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023" w:author="Michal Pilík" w:date="2019-09-10T10:41:00Z">
            <w:tblPrEx>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024" w:author="Michal Pilík" w:date="2019-09-10T10:41:00Z">
            <w:trPr>
              <w:gridAfter w:val="0"/>
              <w:jc w:val="center"/>
            </w:trPr>
          </w:trPrChange>
        </w:trPr>
        <w:tc>
          <w:tcPr>
            <w:tcW w:w="3294" w:type="dxa"/>
            <w:tcBorders>
              <w:left w:val="single" w:sz="12" w:space="0" w:color="auto"/>
              <w:right w:val="single" w:sz="12" w:space="0" w:color="auto"/>
            </w:tcBorders>
            <w:tcPrChange w:id="3025" w:author="Michal Pilík" w:date="2019-09-10T10:41:00Z">
              <w:tcPr>
                <w:tcW w:w="3294" w:type="dxa"/>
                <w:gridSpan w:val="2"/>
                <w:tcBorders>
                  <w:left w:val="single" w:sz="12" w:space="0" w:color="auto"/>
                  <w:right w:val="single" w:sz="12" w:space="0" w:color="auto"/>
                </w:tcBorders>
              </w:tcPr>
            </w:tcPrChange>
          </w:tcPr>
          <w:p w:rsidR="00C501EF" w:rsidRPr="008B1788" w:rsidRDefault="00C501EF" w:rsidP="00C501EF">
            <w:pPr>
              <w:rPr>
                <w:rFonts w:asciiTheme="minorHAnsi" w:hAnsiTheme="minorHAnsi" w:cstheme="minorHAnsi"/>
                <w:b/>
                <w:color w:val="000000"/>
              </w:rPr>
            </w:pPr>
            <w:r w:rsidRPr="008B1788">
              <w:rPr>
                <w:rFonts w:asciiTheme="minorHAnsi" w:hAnsiTheme="minorHAnsi" w:cstheme="minorHAnsi"/>
                <w:b/>
                <w:color w:val="000000"/>
              </w:rPr>
              <w:t xml:space="preserve">Matematika EI     </w:t>
            </w:r>
          </w:p>
        </w:tc>
        <w:tc>
          <w:tcPr>
            <w:tcW w:w="5528" w:type="dxa"/>
            <w:tcBorders>
              <w:left w:val="single" w:sz="12" w:space="0" w:color="auto"/>
              <w:right w:val="single" w:sz="12" w:space="0" w:color="auto"/>
            </w:tcBorders>
            <w:vAlign w:val="bottom"/>
            <w:tcPrChange w:id="3026" w:author="Michal Pilík" w:date="2019-09-10T10:41:00Z">
              <w:tcPr>
                <w:tcW w:w="5528" w:type="dxa"/>
                <w:gridSpan w:val="2"/>
                <w:tcBorders>
                  <w:left w:val="single" w:sz="12" w:space="0" w:color="auto"/>
                  <w:right w:val="single" w:sz="12" w:space="0" w:color="auto"/>
                </w:tcBorders>
              </w:tcPr>
            </w:tcPrChange>
          </w:tcPr>
          <w:p w:rsidR="00C501EF" w:rsidRPr="00C501EF" w:rsidRDefault="00C501EF" w:rsidP="00C501EF">
            <w:pPr>
              <w:jc w:val="both"/>
              <w:rPr>
                <w:rFonts w:asciiTheme="minorHAnsi" w:hAnsiTheme="minorHAnsi" w:cstheme="minorHAnsi"/>
                <w:color w:val="000000"/>
              </w:rPr>
            </w:pPr>
            <w:ins w:id="3027" w:author="Michal Pilík" w:date="2019-09-10T10:41:00Z">
              <w:r w:rsidRPr="00C501EF">
                <w:rPr>
                  <w:rFonts w:ascii="Calibri" w:hAnsi="Calibri" w:cs="Calibri"/>
                  <w:color w:val="0563C1"/>
                  <w:u w:val="single"/>
                  <w:rPrChange w:id="3028" w:author="Michal Pilík" w:date="2019-09-10T10:41:00Z">
                    <w:rPr>
                      <w:rFonts w:ascii="Calibri" w:hAnsi="Calibri" w:cs="Calibri"/>
                      <w:color w:val="0563C1"/>
                      <w:sz w:val="22"/>
                      <w:szCs w:val="22"/>
                      <w:u w:val="single"/>
                    </w:rPr>
                  </w:rPrChange>
                </w:rPr>
                <w:fldChar w:fldCharType="begin"/>
              </w:r>
              <w:r w:rsidRPr="00C501EF">
                <w:rPr>
                  <w:rFonts w:ascii="Calibri" w:hAnsi="Calibri" w:cs="Calibri"/>
                  <w:color w:val="0563C1"/>
                  <w:u w:val="single"/>
                  <w:rPrChange w:id="3029" w:author="Michal Pilík" w:date="2019-09-10T10:41:00Z">
                    <w:rPr>
                      <w:rFonts w:ascii="Calibri" w:hAnsi="Calibri" w:cs="Calibri"/>
                      <w:color w:val="0563C1"/>
                      <w:sz w:val="22"/>
                      <w:szCs w:val="22"/>
                      <w:u w:val="single"/>
                    </w:rPr>
                  </w:rPrChange>
                </w:rPr>
                <w:instrText xml:space="preserve"> HYPERLINK "https://moodle.utb.cz/course/view.php?id=21031" </w:instrText>
              </w:r>
              <w:r w:rsidRPr="00C501EF">
                <w:rPr>
                  <w:rFonts w:ascii="Calibri" w:hAnsi="Calibri" w:cs="Calibri"/>
                  <w:color w:val="0563C1"/>
                  <w:u w:val="single"/>
                  <w:rPrChange w:id="3030" w:author="Michal Pilík" w:date="2019-09-10T10:41:00Z">
                    <w:rPr>
                      <w:rFonts w:ascii="Calibri" w:hAnsi="Calibri" w:cs="Calibri"/>
                      <w:color w:val="0563C1"/>
                      <w:sz w:val="22"/>
                      <w:szCs w:val="22"/>
                      <w:u w:val="single"/>
                    </w:rPr>
                  </w:rPrChange>
                </w:rPr>
                <w:fldChar w:fldCharType="separate"/>
              </w:r>
              <w:r w:rsidRPr="00C501EF">
                <w:rPr>
                  <w:rStyle w:val="Hypertextovodkaz"/>
                  <w:rFonts w:ascii="Calibri" w:hAnsi="Calibri" w:cs="Calibri"/>
                  <w:rPrChange w:id="3031" w:author="Michal Pilík" w:date="2019-09-10T10:41:00Z">
                    <w:rPr>
                      <w:rStyle w:val="Hypertextovodkaz"/>
                      <w:rFonts w:ascii="Calibri" w:hAnsi="Calibri" w:cs="Calibri"/>
                      <w:sz w:val="22"/>
                      <w:szCs w:val="22"/>
                    </w:rPr>
                  </w:rPrChange>
                </w:rPr>
                <w:t>https://moodle.utb.cz/course/view.php?id=21031</w:t>
              </w:r>
              <w:r w:rsidRPr="00C501EF">
                <w:rPr>
                  <w:rFonts w:ascii="Calibri" w:hAnsi="Calibri" w:cs="Calibri"/>
                  <w:color w:val="0563C1"/>
                  <w:u w:val="single"/>
                  <w:rPrChange w:id="3032" w:author="Michal Pilík" w:date="2019-09-10T10:41:00Z">
                    <w:rPr>
                      <w:rFonts w:ascii="Calibri" w:hAnsi="Calibri" w:cs="Calibri"/>
                      <w:color w:val="0563C1"/>
                      <w:sz w:val="22"/>
                      <w:szCs w:val="22"/>
                      <w:u w:val="single"/>
                    </w:rPr>
                  </w:rPrChange>
                </w:rPr>
                <w:fldChar w:fldCharType="end"/>
              </w:r>
            </w:ins>
            <w:del w:id="3033" w:author="Michal Pilík" w:date="2019-09-10T10:41:00Z">
              <w:r w:rsidRPr="00C501EF" w:rsidDel="00EA575A">
                <w:fldChar w:fldCharType="begin"/>
              </w:r>
              <w:r w:rsidRPr="00C501EF" w:rsidDel="00EA575A">
                <w:delInstrText xml:space="preserve"> HYPERLINK "https://vyuka.fame.utb.cz/course/view.php?id=792" </w:delInstrText>
              </w:r>
              <w:r w:rsidRPr="00C501EF" w:rsidDel="00EA575A">
                <w:rPr>
                  <w:rPrChange w:id="3034" w:author="Michal Pilík" w:date="2019-09-10T10:41:00Z">
                    <w:rPr>
                      <w:rStyle w:val="Hypertextovodkaz"/>
                      <w:rFonts w:asciiTheme="minorHAnsi" w:hAnsiTheme="minorHAnsi" w:cstheme="minorHAnsi"/>
                    </w:rPr>
                  </w:rPrChange>
                </w:rPr>
                <w:fldChar w:fldCharType="separate"/>
              </w:r>
              <w:r w:rsidRPr="00C501EF" w:rsidDel="00EA575A">
                <w:rPr>
                  <w:rStyle w:val="Hypertextovodkaz"/>
                  <w:rFonts w:asciiTheme="minorHAnsi" w:hAnsiTheme="minorHAnsi" w:cstheme="minorHAnsi"/>
                </w:rPr>
                <w:delText>https://vyuka.fame.utb.cz/course/view.php?id=792</w:delText>
              </w:r>
              <w:r w:rsidRPr="00C501EF" w:rsidDel="00EA575A">
                <w:rPr>
                  <w:rStyle w:val="Hypertextovodkaz"/>
                  <w:rFonts w:asciiTheme="minorHAnsi" w:hAnsiTheme="minorHAnsi" w:cstheme="minorHAnsi"/>
                </w:rPr>
                <w:fldChar w:fldCharType="end"/>
              </w:r>
            </w:del>
          </w:p>
        </w:tc>
      </w:tr>
      <w:tr w:rsidR="00C501EF" w:rsidRPr="008B1788" w:rsidTr="00EE004A">
        <w:tblPrEx>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035" w:author="Michal Pilík" w:date="2019-09-10T10:41:00Z">
            <w:tblPrEx>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036" w:author="Michal Pilík" w:date="2019-09-10T10:41:00Z">
            <w:trPr>
              <w:gridAfter w:val="0"/>
              <w:jc w:val="center"/>
            </w:trPr>
          </w:trPrChange>
        </w:trPr>
        <w:tc>
          <w:tcPr>
            <w:tcW w:w="3294" w:type="dxa"/>
            <w:tcBorders>
              <w:left w:val="single" w:sz="12" w:space="0" w:color="auto"/>
              <w:right w:val="single" w:sz="12" w:space="0" w:color="auto"/>
            </w:tcBorders>
            <w:tcPrChange w:id="3037" w:author="Michal Pilík" w:date="2019-09-10T10:41:00Z">
              <w:tcPr>
                <w:tcW w:w="3294" w:type="dxa"/>
                <w:gridSpan w:val="2"/>
                <w:tcBorders>
                  <w:left w:val="single" w:sz="12" w:space="0" w:color="auto"/>
                  <w:right w:val="single" w:sz="12" w:space="0" w:color="auto"/>
                </w:tcBorders>
              </w:tcPr>
            </w:tcPrChange>
          </w:tcPr>
          <w:p w:rsidR="00C501EF" w:rsidRPr="008B1788" w:rsidRDefault="00C501EF" w:rsidP="00C501EF">
            <w:pPr>
              <w:rPr>
                <w:rFonts w:asciiTheme="minorHAnsi" w:hAnsiTheme="minorHAnsi" w:cstheme="minorHAnsi"/>
                <w:b/>
                <w:color w:val="000000"/>
              </w:rPr>
            </w:pPr>
            <w:r w:rsidRPr="008B1788">
              <w:rPr>
                <w:rFonts w:asciiTheme="minorHAnsi" w:hAnsiTheme="minorHAnsi" w:cstheme="minorHAnsi"/>
                <w:b/>
                <w:color w:val="000000"/>
              </w:rPr>
              <w:t>Mikroekonomie I</w:t>
            </w:r>
          </w:p>
        </w:tc>
        <w:tc>
          <w:tcPr>
            <w:tcW w:w="5528" w:type="dxa"/>
            <w:tcBorders>
              <w:left w:val="single" w:sz="12" w:space="0" w:color="auto"/>
              <w:right w:val="single" w:sz="12" w:space="0" w:color="auto"/>
            </w:tcBorders>
            <w:vAlign w:val="bottom"/>
            <w:tcPrChange w:id="3038" w:author="Michal Pilík" w:date="2019-09-10T10:41:00Z">
              <w:tcPr>
                <w:tcW w:w="5528" w:type="dxa"/>
                <w:gridSpan w:val="2"/>
                <w:tcBorders>
                  <w:left w:val="single" w:sz="12" w:space="0" w:color="auto"/>
                  <w:right w:val="single" w:sz="12" w:space="0" w:color="auto"/>
                </w:tcBorders>
              </w:tcPr>
            </w:tcPrChange>
          </w:tcPr>
          <w:p w:rsidR="00C501EF" w:rsidRPr="00C501EF" w:rsidRDefault="00C501EF" w:rsidP="00C501EF">
            <w:pPr>
              <w:jc w:val="both"/>
              <w:rPr>
                <w:rFonts w:asciiTheme="minorHAnsi" w:hAnsiTheme="minorHAnsi" w:cstheme="minorHAnsi"/>
                <w:color w:val="000000"/>
              </w:rPr>
            </w:pPr>
            <w:ins w:id="3039" w:author="Michal Pilík" w:date="2019-09-10T10:41:00Z">
              <w:r w:rsidRPr="00C501EF">
                <w:rPr>
                  <w:rFonts w:ascii="Calibri" w:hAnsi="Calibri" w:cs="Calibri"/>
                  <w:color w:val="0563C1"/>
                  <w:u w:val="single"/>
                  <w:rPrChange w:id="3040" w:author="Michal Pilík" w:date="2019-09-10T10:41:00Z">
                    <w:rPr>
                      <w:rFonts w:ascii="Calibri" w:hAnsi="Calibri" w:cs="Calibri"/>
                      <w:color w:val="0563C1"/>
                      <w:sz w:val="22"/>
                      <w:szCs w:val="22"/>
                      <w:u w:val="single"/>
                    </w:rPr>
                  </w:rPrChange>
                </w:rPr>
                <w:fldChar w:fldCharType="begin"/>
              </w:r>
              <w:r w:rsidRPr="00C501EF">
                <w:rPr>
                  <w:rFonts w:ascii="Calibri" w:hAnsi="Calibri" w:cs="Calibri"/>
                  <w:color w:val="0563C1"/>
                  <w:u w:val="single"/>
                  <w:rPrChange w:id="3041" w:author="Michal Pilík" w:date="2019-09-10T10:41:00Z">
                    <w:rPr>
                      <w:rFonts w:ascii="Calibri" w:hAnsi="Calibri" w:cs="Calibri"/>
                      <w:color w:val="0563C1"/>
                      <w:sz w:val="22"/>
                      <w:szCs w:val="22"/>
                      <w:u w:val="single"/>
                    </w:rPr>
                  </w:rPrChange>
                </w:rPr>
                <w:instrText xml:space="preserve"> HYPERLINK "https://moodle.utb.cz/course/view.php?id=20403" </w:instrText>
              </w:r>
              <w:r w:rsidRPr="00C501EF">
                <w:rPr>
                  <w:rFonts w:ascii="Calibri" w:hAnsi="Calibri" w:cs="Calibri"/>
                  <w:color w:val="0563C1"/>
                  <w:u w:val="single"/>
                  <w:rPrChange w:id="3042" w:author="Michal Pilík" w:date="2019-09-10T10:41:00Z">
                    <w:rPr>
                      <w:rFonts w:ascii="Calibri" w:hAnsi="Calibri" w:cs="Calibri"/>
                      <w:color w:val="0563C1"/>
                      <w:sz w:val="22"/>
                      <w:szCs w:val="22"/>
                      <w:u w:val="single"/>
                    </w:rPr>
                  </w:rPrChange>
                </w:rPr>
                <w:fldChar w:fldCharType="separate"/>
              </w:r>
              <w:r w:rsidRPr="00C501EF">
                <w:rPr>
                  <w:rStyle w:val="Hypertextovodkaz"/>
                  <w:rFonts w:ascii="Calibri" w:hAnsi="Calibri" w:cs="Calibri"/>
                  <w:rPrChange w:id="3043" w:author="Michal Pilík" w:date="2019-09-10T10:41:00Z">
                    <w:rPr>
                      <w:rStyle w:val="Hypertextovodkaz"/>
                      <w:rFonts w:ascii="Calibri" w:hAnsi="Calibri" w:cs="Calibri"/>
                      <w:sz w:val="22"/>
                      <w:szCs w:val="22"/>
                    </w:rPr>
                  </w:rPrChange>
                </w:rPr>
                <w:t>https://moodle.utb.cz/course/view.php?id=20403</w:t>
              </w:r>
              <w:r w:rsidRPr="00C501EF">
                <w:rPr>
                  <w:rFonts w:ascii="Calibri" w:hAnsi="Calibri" w:cs="Calibri"/>
                  <w:color w:val="0563C1"/>
                  <w:u w:val="single"/>
                  <w:rPrChange w:id="3044" w:author="Michal Pilík" w:date="2019-09-10T10:41:00Z">
                    <w:rPr>
                      <w:rFonts w:ascii="Calibri" w:hAnsi="Calibri" w:cs="Calibri"/>
                      <w:color w:val="0563C1"/>
                      <w:sz w:val="22"/>
                      <w:szCs w:val="22"/>
                      <w:u w:val="single"/>
                    </w:rPr>
                  </w:rPrChange>
                </w:rPr>
                <w:fldChar w:fldCharType="end"/>
              </w:r>
            </w:ins>
            <w:del w:id="3045" w:author="Michal Pilík" w:date="2019-09-10T10:41:00Z">
              <w:r w:rsidRPr="00C501EF" w:rsidDel="00EA575A">
                <w:fldChar w:fldCharType="begin"/>
              </w:r>
              <w:r w:rsidRPr="00C501EF" w:rsidDel="00EA575A">
                <w:delInstrText xml:space="preserve"> HYPERLINK "https://vyuka.fame.utb.cz/course/view.php?id=19" </w:delInstrText>
              </w:r>
              <w:r w:rsidRPr="00C501EF" w:rsidDel="00EA575A">
                <w:rPr>
                  <w:rPrChange w:id="3046" w:author="Michal Pilík" w:date="2019-09-10T10:41:00Z">
                    <w:rPr>
                      <w:rStyle w:val="Hypertextovodkaz"/>
                      <w:rFonts w:asciiTheme="minorHAnsi" w:hAnsiTheme="minorHAnsi" w:cstheme="minorHAnsi"/>
                    </w:rPr>
                  </w:rPrChange>
                </w:rPr>
                <w:fldChar w:fldCharType="separate"/>
              </w:r>
              <w:r w:rsidRPr="00C501EF" w:rsidDel="00EA575A">
                <w:rPr>
                  <w:rStyle w:val="Hypertextovodkaz"/>
                  <w:rFonts w:asciiTheme="minorHAnsi" w:hAnsiTheme="minorHAnsi" w:cstheme="minorHAnsi"/>
                </w:rPr>
                <w:delText>https://vyuka.fame.utb.cz/course/view.php?id=19</w:delText>
              </w:r>
              <w:r w:rsidRPr="00C501EF" w:rsidDel="00EA575A">
                <w:rPr>
                  <w:rStyle w:val="Hypertextovodkaz"/>
                  <w:rFonts w:asciiTheme="minorHAnsi" w:hAnsiTheme="minorHAnsi" w:cstheme="minorHAnsi"/>
                </w:rPr>
                <w:fldChar w:fldCharType="end"/>
              </w:r>
            </w:del>
          </w:p>
        </w:tc>
      </w:tr>
      <w:tr w:rsidR="00C501EF" w:rsidRPr="008B1788" w:rsidTr="00EE004A">
        <w:tblPrEx>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047" w:author="Michal Pilík" w:date="2019-09-10T10:41:00Z">
            <w:tblPrEx>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048" w:author="Michal Pilík" w:date="2019-09-10T10:41:00Z">
            <w:trPr>
              <w:gridAfter w:val="0"/>
              <w:jc w:val="center"/>
            </w:trPr>
          </w:trPrChange>
        </w:trPr>
        <w:tc>
          <w:tcPr>
            <w:tcW w:w="3294" w:type="dxa"/>
            <w:tcBorders>
              <w:left w:val="single" w:sz="12" w:space="0" w:color="auto"/>
              <w:right w:val="single" w:sz="12" w:space="0" w:color="auto"/>
            </w:tcBorders>
            <w:tcPrChange w:id="3049" w:author="Michal Pilík" w:date="2019-09-10T10:41:00Z">
              <w:tcPr>
                <w:tcW w:w="3294" w:type="dxa"/>
                <w:gridSpan w:val="2"/>
                <w:tcBorders>
                  <w:left w:val="single" w:sz="12" w:space="0" w:color="auto"/>
                  <w:right w:val="single" w:sz="12" w:space="0" w:color="auto"/>
                </w:tcBorders>
              </w:tcPr>
            </w:tcPrChange>
          </w:tcPr>
          <w:p w:rsidR="00C501EF" w:rsidRPr="008B1788" w:rsidRDefault="00C501EF" w:rsidP="00C501EF">
            <w:pPr>
              <w:rPr>
                <w:rFonts w:asciiTheme="minorHAnsi" w:hAnsiTheme="minorHAnsi" w:cstheme="minorHAnsi"/>
                <w:b/>
                <w:color w:val="000000"/>
              </w:rPr>
            </w:pPr>
            <w:r w:rsidRPr="008B1788">
              <w:rPr>
                <w:rFonts w:asciiTheme="minorHAnsi" w:hAnsiTheme="minorHAnsi" w:cstheme="minorHAnsi"/>
                <w:b/>
                <w:color w:val="000000"/>
              </w:rPr>
              <w:t>Management I</w:t>
            </w:r>
          </w:p>
        </w:tc>
        <w:tc>
          <w:tcPr>
            <w:tcW w:w="5528" w:type="dxa"/>
            <w:tcBorders>
              <w:left w:val="single" w:sz="12" w:space="0" w:color="auto"/>
              <w:right w:val="single" w:sz="12" w:space="0" w:color="auto"/>
            </w:tcBorders>
            <w:vAlign w:val="bottom"/>
            <w:tcPrChange w:id="3050" w:author="Michal Pilík" w:date="2019-09-10T10:41:00Z">
              <w:tcPr>
                <w:tcW w:w="5528" w:type="dxa"/>
                <w:gridSpan w:val="2"/>
                <w:tcBorders>
                  <w:left w:val="single" w:sz="12" w:space="0" w:color="auto"/>
                  <w:right w:val="single" w:sz="12" w:space="0" w:color="auto"/>
                </w:tcBorders>
              </w:tcPr>
            </w:tcPrChange>
          </w:tcPr>
          <w:p w:rsidR="0090129A" w:rsidRPr="0090129A" w:rsidRDefault="0090129A" w:rsidP="0090129A">
            <w:pPr>
              <w:jc w:val="both"/>
              <w:rPr>
                <w:ins w:id="3051" w:author="Michal Pilík" w:date="2019-09-10T10:49:00Z"/>
                <w:rFonts w:ascii="Calibri" w:hAnsi="Calibri" w:cs="Calibri"/>
                <w:color w:val="0563C1"/>
                <w:u w:val="single"/>
                <w:rPrChange w:id="3052" w:author="Michal Pilík" w:date="2019-09-10T10:49:00Z">
                  <w:rPr>
                    <w:ins w:id="3053" w:author="Michal Pilík" w:date="2019-09-10T10:49:00Z"/>
                    <w:rFonts w:ascii="Calibri" w:hAnsi="Calibri" w:cs="Calibri"/>
                    <w:color w:val="0563C1"/>
                    <w:sz w:val="22"/>
                    <w:szCs w:val="22"/>
                    <w:u w:val="single"/>
                  </w:rPr>
                </w:rPrChange>
              </w:rPr>
            </w:pPr>
            <w:ins w:id="3054" w:author="Michal Pilík" w:date="2019-09-10T10:49:00Z">
              <w:r w:rsidRPr="0090129A">
                <w:rPr>
                  <w:rFonts w:ascii="Calibri" w:hAnsi="Calibri" w:cs="Calibri"/>
                  <w:color w:val="0563C1"/>
                  <w:u w:val="single"/>
                  <w:rPrChange w:id="3055" w:author="Michal Pilík" w:date="2019-09-10T10:49:00Z">
                    <w:rPr>
                      <w:rFonts w:ascii="Calibri" w:hAnsi="Calibri" w:cs="Calibri"/>
                      <w:color w:val="0563C1"/>
                      <w:sz w:val="22"/>
                      <w:szCs w:val="22"/>
                      <w:u w:val="single"/>
                    </w:rPr>
                  </w:rPrChange>
                </w:rPr>
                <w:fldChar w:fldCharType="begin"/>
              </w:r>
              <w:r w:rsidRPr="0090129A">
                <w:rPr>
                  <w:rFonts w:ascii="Calibri" w:hAnsi="Calibri" w:cs="Calibri"/>
                  <w:color w:val="0563C1"/>
                  <w:u w:val="single"/>
                  <w:rPrChange w:id="3056" w:author="Michal Pilík" w:date="2019-09-10T10:49:00Z">
                    <w:rPr>
                      <w:rFonts w:ascii="Calibri" w:hAnsi="Calibri" w:cs="Calibri"/>
                      <w:color w:val="0563C1"/>
                      <w:sz w:val="22"/>
                      <w:szCs w:val="22"/>
                      <w:u w:val="single"/>
                    </w:rPr>
                  </w:rPrChange>
                </w:rPr>
                <w:instrText xml:space="preserve"> HYPERLINK "https://moodle.utb.cz/course/view.php?id=21151" </w:instrText>
              </w:r>
              <w:r w:rsidRPr="0090129A">
                <w:rPr>
                  <w:rFonts w:ascii="Calibri" w:hAnsi="Calibri" w:cs="Calibri"/>
                  <w:color w:val="0563C1"/>
                  <w:u w:val="single"/>
                  <w:rPrChange w:id="3057" w:author="Michal Pilík" w:date="2019-09-10T10:49:00Z">
                    <w:rPr>
                      <w:rFonts w:ascii="Calibri" w:hAnsi="Calibri" w:cs="Calibri"/>
                      <w:color w:val="0563C1"/>
                      <w:sz w:val="22"/>
                      <w:szCs w:val="22"/>
                      <w:u w:val="single"/>
                    </w:rPr>
                  </w:rPrChange>
                </w:rPr>
                <w:fldChar w:fldCharType="separate"/>
              </w:r>
              <w:r w:rsidRPr="0090129A">
                <w:rPr>
                  <w:rStyle w:val="Hypertextovodkaz"/>
                  <w:rFonts w:ascii="Calibri" w:hAnsi="Calibri" w:cs="Calibri"/>
                  <w:rPrChange w:id="3058" w:author="Michal Pilík" w:date="2019-09-10T10:49:00Z">
                    <w:rPr>
                      <w:rStyle w:val="Hypertextovodkaz"/>
                      <w:rFonts w:ascii="Calibri" w:hAnsi="Calibri" w:cs="Calibri"/>
                      <w:sz w:val="22"/>
                      <w:szCs w:val="22"/>
                    </w:rPr>
                  </w:rPrChange>
                </w:rPr>
                <w:t>https://moodle.utb.cz/course/view.php?id=21151</w:t>
              </w:r>
              <w:r w:rsidRPr="0090129A">
                <w:rPr>
                  <w:rFonts w:ascii="Calibri" w:hAnsi="Calibri" w:cs="Calibri"/>
                  <w:color w:val="0563C1"/>
                  <w:u w:val="single"/>
                  <w:rPrChange w:id="3059" w:author="Michal Pilík" w:date="2019-09-10T10:49:00Z">
                    <w:rPr>
                      <w:rFonts w:ascii="Calibri" w:hAnsi="Calibri" w:cs="Calibri"/>
                      <w:color w:val="0563C1"/>
                      <w:sz w:val="22"/>
                      <w:szCs w:val="22"/>
                      <w:u w:val="single"/>
                    </w:rPr>
                  </w:rPrChange>
                </w:rPr>
                <w:fldChar w:fldCharType="end"/>
              </w:r>
            </w:ins>
          </w:p>
          <w:p w:rsidR="00C501EF" w:rsidRPr="00C501EF" w:rsidRDefault="00C501EF" w:rsidP="00C501EF">
            <w:pPr>
              <w:jc w:val="both"/>
              <w:rPr>
                <w:rFonts w:asciiTheme="minorHAnsi" w:hAnsiTheme="minorHAnsi" w:cstheme="minorHAnsi"/>
                <w:color w:val="000000"/>
              </w:rPr>
            </w:pPr>
            <w:del w:id="3060" w:author="Michal Pilík" w:date="2019-09-10T10:41:00Z">
              <w:r w:rsidRPr="00C501EF" w:rsidDel="00EA575A">
                <w:fldChar w:fldCharType="begin"/>
              </w:r>
              <w:r w:rsidRPr="00C501EF" w:rsidDel="00EA575A">
                <w:delInstrText xml:space="preserve"> HYPERLINK "https://vyuka.fame.utb.cz/course/view.php?id=83" </w:delInstrText>
              </w:r>
              <w:r w:rsidRPr="00C501EF" w:rsidDel="00EA575A">
                <w:rPr>
                  <w:rPrChange w:id="3061" w:author="Michal Pilík" w:date="2019-09-10T10:41:00Z">
                    <w:rPr>
                      <w:rStyle w:val="Hypertextovodkaz"/>
                      <w:rFonts w:asciiTheme="minorHAnsi" w:hAnsiTheme="minorHAnsi" w:cstheme="minorHAnsi"/>
                    </w:rPr>
                  </w:rPrChange>
                </w:rPr>
                <w:fldChar w:fldCharType="separate"/>
              </w:r>
              <w:r w:rsidRPr="00C501EF" w:rsidDel="00EA575A">
                <w:rPr>
                  <w:rStyle w:val="Hypertextovodkaz"/>
                  <w:rFonts w:asciiTheme="minorHAnsi" w:hAnsiTheme="minorHAnsi" w:cstheme="minorHAnsi"/>
                </w:rPr>
                <w:delText>https://vyuka.fame.utb.cz/course/view.php?id=83</w:delText>
              </w:r>
              <w:r w:rsidRPr="00C501EF" w:rsidDel="00EA575A">
                <w:rPr>
                  <w:rStyle w:val="Hypertextovodkaz"/>
                  <w:rFonts w:asciiTheme="minorHAnsi" w:hAnsiTheme="minorHAnsi" w:cstheme="minorHAnsi"/>
                </w:rPr>
                <w:fldChar w:fldCharType="end"/>
              </w:r>
            </w:del>
          </w:p>
        </w:tc>
      </w:tr>
      <w:tr w:rsidR="00C501EF" w:rsidRPr="008B1788" w:rsidTr="00EE004A">
        <w:tblPrEx>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062" w:author="Michal Pilík" w:date="2019-09-10T10:41:00Z">
            <w:tblPrEx>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063" w:author="Michal Pilík" w:date="2019-09-10T10:41:00Z">
            <w:trPr>
              <w:gridAfter w:val="0"/>
              <w:jc w:val="center"/>
            </w:trPr>
          </w:trPrChange>
        </w:trPr>
        <w:tc>
          <w:tcPr>
            <w:tcW w:w="3294" w:type="dxa"/>
            <w:tcBorders>
              <w:left w:val="single" w:sz="12" w:space="0" w:color="auto"/>
              <w:right w:val="single" w:sz="12" w:space="0" w:color="auto"/>
            </w:tcBorders>
            <w:tcPrChange w:id="3064" w:author="Michal Pilík" w:date="2019-09-10T10:41:00Z">
              <w:tcPr>
                <w:tcW w:w="3294" w:type="dxa"/>
                <w:gridSpan w:val="2"/>
                <w:tcBorders>
                  <w:left w:val="single" w:sz="12" w:space="0" w:color="auto"/>
                  <w:right w:val="single" w:sz="12" w:space="0" w:color="auto"/>
                </w:tcBorders>
              </w:tcPr>
            </w:tcPrChange>
          </w:tcPr>
          <w:p w:rsidR="00C501EF" w:rsidRPr="008B1788" w:rsidRDefault="00C501EF" w:rsidP="00C501EF">
            <w:pPr>
              <w:rPr>
                <w:rFonts w:asciiTheme="minorHAnsi" w:hAnsiTheme="minorHAnsi" w:cstheme="minorHAnsi"/>
                <w:b/>
                <w:color w:val="000000"/>
              </w:rPr>
            </w:pPr>
            <w:r w:rsidRPr="008B1788">
              <w:rPr>
                <w:rFonts w:asciiTheme="minorHAnsi" w:hAnsiTheme="minorHAnsi" w:cstheme="minorHAnsi"/>
                <w:b/>
                <w:color w:val="000000"/>
              </w:rPr>
              <w:t>Základy programování</w:t>
            </w:r>
          </w:p>
        </w:tc>
        <w:tc>
          <w:tcPr>
            <w:tcW w:w="5528" w:type="dxa"/>
            <w:tcBorders>
              <w:left w:val="single" w:sz="12" w:space="0" w:color="auto"/>
              <w:right w:val="single" w:sz="12" w:space="0" w:color="auto"/>
            </w:tcBorders>
            <w:vAlign w:val="bottom"/>
            <w:tcPrChange w:id="3065" w:author="Michal Pilík" w:date="2019-09-10T10:41:00Z">
              <w:tcPr>
                <w:tcW w:w="5528" w:type="dxa"/>
                <w:gridSpan w:val="2"/>
                <w:tcBorders>
                  <w:left w:val="single" w:sz="12" w:space="0" w:color="auto"/>
                  <w:right w:val="single" w:sz="12" w:space="0" w:color="auto"/>
                </w:tcBorders>
              </w:tcPr>
            </w:tcPrChange>
          </w:tcPr>
          <w:p w:rsidR="00C501EF" w:rsidRPr="00C501EF" w:rsidRDefault="00C501EF" w:rsidP="00C501EF">
            <w:pPr>
              <w:jc w:val="both"/>
              <w:rPr>
                <w:rFonts w:asciiTheme="minorHAnsi" w:hAnsiTheme="minorHAnsi" w:cstheme="minorHAnsi"/>
                <w:color w:val="000000"/>
              </w:rPr>
            </w:pPr>
            <w:ins w:id="3066" w:author="Michal Pilík" w:date="2019-09-10T10:41:00Z">
              <w:r w:rsidRPr="00C501EF">
                <w:rPr>
                  <w:rFonts w:ascii="Calibri" w:hAnsi="Calibri" w:cs="Calibri"/>
                  <w:color w:val="0563C1"/>
                  <w:u w:val="single"/>
                  <w:rPrChange w:id="3067" w:author="Michal Pilík" w:date="2019-09-10T10:41:00Z">
                    <w:rPr>
                      <w:rFonts w:ascii="Calibri" w:hAnsi="Calibri" w:cs="Calibri"/>
                      <w:color w:val="0563C1"/>
                      <w:sz w:val="22"/>
                      <w:szCs w:val="22"/>
                      <w:u w:val="single"/>
                    </w:rPr>
                  </w:rPrChange>
                </w:rPr>
                <w:fldChar w:fldCharType="begin"/>
              </w:r>
              <w:r w:rsidRPr="00C501EF">
                <w:rPr>
                  <w:rFonts w:ascii="Calibri" w:hAnsi="Calibri" w:cs="Calibri"/>
                  <w:color w:val="0563C1"/>
                  <w:u w:val="single"/>
                  <w:rPrChange w:id="3068" w:author="Michal Pilík" w:date="2019-09-10T10:41:00Z">
                    <w:rPr>
                      <w:rFonts w:ascii="Calibri" w:hAnsi="Calibri" w:cs="Calibri"/>
                      <w:color w:val="0563C1"/>
                      <w:sz w:val="22"/>
                      <w:szCs w:val="22"/>
                      <w:u w:val="single"/>
                    </w:rPr>
                  </w:rPrChange>
                </w:rPr>
                <w:instrText xml:space="preserve"> HYPERLINK "https://moodle.utb.cz/course/view.php?id=21129" </w:instrText>
              </w:r>
              <w:r w:rsidRPr="00C501EF">
                <w:rPr>
                  <w:rFonts w:ascii="Calibri" w:hAnsi="Calibri" w:cs="Calibri"/>
                  <w:color w:val="0563C1"/>
                  <w:u w:val="single"/>
                  <w:rPrChange w:id="3069" w:author="Michal Pilík" w:date="2019-09-10T10:41:00Z">
                    <w:rPr>
                      <w:rFonts w:ascii="Calibri" w:hAnsi="Calibri" w:cs="Calibri"/>
                      <w:color w:val="0563C1"/>
                      <w:sz w:val="22"/>
                      <w:szCs w:val="22"/>
                      <w:u w:val="single"/>
                    </w:rPr>
                  </w:rPrChange>
                </w:rPr>
                <w:fldChar w:fldCharType="separate"/>
              </w:r>
              <w:r w:rsidRPr="00C501EF">
                <w:rPr>
                  <w:rStyle w:val="Hypertextovodkaz"/>
                  <w:rFonts w:ascii="Calibri" w:hAnsi="Calibri" w:cs="Calibri"/>
                  <w:rPrChange w:id="3070" w:author="Michal Pilík" w:date="2019-09-10T10:41:00Z">
                    <w:rPr>
                      <w:rStyle w:val="Hypertextovodkaz"/>
                      <w:rFonts w:ascii="Calibri" w:hAnsi="Calibri" w:cs="Calibri"/>
                      <w:sz w:val="22"/>
                      <w:szCs w:val="22"/>
                    </w:rPr>
                  </w:rPrChange>
                </w:rPr>
                <w:t>https://moodle.utb.cz/course/view.php?id=21129</w:t>
              </w:r>
              <w:r w:rsidRPr="00C501EF">
                <w:rPr>
                  <w:rFonts w:ascii="Calibri" w:hAnsi="Calibri" w:cs="Calibri"/>
                  <w:color w:val="0563C1"/>
                  <w:u w:val="single"/>
                  <w:rPrChange w:id="3071" w:author="Michal Pilík" w:date="2019-09-10T10:41:00Z">
                    <w:rPr>
                      <w:rFonts w:ascii="Calibri" w:hAnsi="Calibri" w:cs="Calibri"/>
                      <w:color w:val="0563C1"/>
                      <w:sz w:val="22"/>
                      <w:szCs w:val="22"/>
                      <w:u w:val="single"/>
                    </w:rPr>
                  </w:rPrChange>
                </w:rPr>
                <w:fldChar w:fldCharType="end"/>
              </w:r>
            </w:ins>
            <w:del w:id="3072" w:author="Michal Pilík" w:date="2019-09-10T10:41:00Z">
              <w:r w:rsidRPr="00C501EF" w:rsidDel="00EA575A">
                <w:fldChar w:fldCharType="begin"/>
              </w:r>
              <w:r w:rsidRPr="00C501EF" w:rsidDel="00EA575A">
                <w:delInstrText xml:space="preserve"> HYPERLINK "https://vyuka.fame.utb.cz/course/view.php?id=920" \h </w:delInstrText>
              </w:r>
              <w:r w:rsidRPr="00C501EF" w:rsidDel="00EA575A">
                <w:rPr>
                  <w:rPrChange w:id="3073" w:author="Michal Pilík" w:date="2019-09-10T10:41:00Z">
                    <w:rPr>
                      <w:rStyle w:val="Hypertextovodkaz"/>
                      <w:rFonts w:ascii="Calibri" w:eastAsia="Calibri" w:hAnsi="Calibri" w:cs="Calibri"/>
                    </w:rPr>
                  </w:rPrChange>
                </w:rPr>
                <w:fldChar w:fldCharType="separate"/>
              </w:r>
              <w:r w:rsidRPr="00C501EF" w:rsidDel="00EA575A">
                <w:rPr>
                  <w:rStyle w:val="Hypertextovodkaz"/>
                  <w:rFonts w:ascii="Calibri" w:eastAsia="Calibri" w:hAnsi="Calibri" w:cs="Calibri"/>
                </w:rPr>
                <w:delText>https://vyuka.fame.utb.cz/course/view.php?id=920</w:delText>
              </w:r>
              <w:r w:rsidRPr="00C501EF" w:rsidDel="00EA575A">
                <w:rPr>
                  <w:rStyle w:val="Hypertextovodkaz"/>
                  <w:rFonts w:ascii="Calibri" w:eastAsia="Calibri" w:hAnsi="Calibri" w:cs="Calibri"/>
                </w:rPr>
                <w:fldChar w:fldCharType="end"/>
              </w:r>
            </w:del>
          </w:p>
        </w:tc>
      </w:tr>
      <w:tr w:rsidR="00C501EF" w:rsidRPr="008B1788" w:rsidTr="00EE004A">
        <w:tblPrEx>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074" w:author="Michal Pilík" w:date="2019-09-10T10:41:00Z">
            <w:tblPrEx>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075" w:author="Michal Pilík" w:date="2019-09-10T10:41:00Z">
            <w:trPr>
              <w:gridAfter w:val="0"/>
              <w:jc w:val="center"/>
            </w:trPr>
          </w:trPrChange>
        </w:trPr>
        <w:tc>
          <w:tcPr>
            <w:tcW w:w="3294" w:type="dxa"/>
            <w:tcBorders>
              <w:left w:val="single" w:sz="12" w:space="0" w:color="auto"/>
              <w:right w:val="single" w:sz="12" w:space="0" w:color="auto"/>
            </w:tcBorders>
            <w:tcPrChange w:id="3076" w:author="Michal Pilík" w:date="2019-09-10T10:41:00Z">
              <w:tcPr>
                <w:tcW w:w="3294" w:type="dxa"/>
                <w:gridSpan w:val="2"/>
                <w:tcBorders>
                  <w:left w:val="single" w:sz="12" w:space="0" w:color="auto"/>
                  <w:right w:val="single" w:sz="12" w:space="0" w:color="auto"/>
                </w:tcBorders>
              </w:tcPr>
            </w:tcPrChange>
          </w:tcPr>
          <w:p w:rsidR="00C501EF" w:rsidRPr="008B1788" w:rsidRDefault="00C501EF" w:rsidP="00C501EF">
            <w:pPr>
              <w:rPr>
                <w:rFonts w:asciiTheme="minorHAnsi" w:hAnsiTheme="minorHAnsi" w:cstheme="minorHAnsi"/>
                <w:b/>
                <w:color w:val="000000"/>
              </w:rPr>
            </w:pPr>
            <w:r w:rsidRPr="008B1788">
              <w:rPr>
                <w:rFonts w:asciiTheme="minorHAnsi" w:hAnsiTheme="minorHAnsi" w:cstheme="minorHAnsi"/>
                <w:b/>
                <w:color w:val="000000"/>
              </w:rPr>
              <w:t>Počítačové zpracování dat</w:t>
            </w:r>
          </w:p>
        </w:tc>
        <w:tc>
          <w:tcPr>
            <w:tcW w:w="5528" w:type="dxa"/>
            <w:tcBorders>
              <w:left w:val="single" w:sz="12" w:space="0" w:color="auto"/>
              <w:right w:val="single" w:sz="12" w:space="0" w:color="auto"/>
            </w:tcBorders>
            <w:vAlign w:val="bottom"/>
            <w:tcPrChange w:id="3077" w:author="Michal Pilík" w:date="2019-09-10T10:41:00Z">
              <w:tcPr>
                <w:tcW w:w="5528" w:type="dxa"/>
                <w:gridSpan w:val="2"/>
                <w:tcBorders>
                  <w:left w:val="single" w:sz="12" w:space="0" w:color="auto"/>
                  <w:right w:val="single" w:sz="12" w:space="0" w:color="auto"/>
                </w:tcBorders>
              </w:tcPr>
            </w:tcPrChange>
          </w:tcPr>
          <w:p w:rsidR="00C501EF" w:rsidRPr="00C501EF" w:rsidRDefault="00C501EF" w:rsidP="00C501EF">
            <w:pPr>
              <w:jc w:val="both"/>
              <w:rPr>
                <w:rFonts w:asciiTheme="minorHAnsi" w:hAnsiTheme="minorHAnsi" w:cstheme="minorHAnsi"/>
                <w:color w:val="000000"/>
              </w:rPr>
            </w:pPr>
            <w:ins w:id="3078" w:author="Michal Pilík" w:date="2019-09-10T10:41:00Z">
              <w:r w:rsidRPr="00C501EF">
                <w:rPr>
                  <w:rFonts w:ascii="Calibri" w:hAnsi="Calibri" w:cs="Calibri"/>
                  <w:color w:val="0563C1"/>
                  <w:u w:val="single"/>
                  <w:rPrChange w:id="3079" w:author="Michal Pilík" w:date="2019-09-10T10:41:00Z">
                    <w:rPr>
                      <w:rFonts w:ascii="Calibri" w:hAnsi="Calibri" w:cs="Calibri"/>
                      <w:color w:val="0563C1"/>
                      <w:sz w:val="22"/>
                      <w:szCs w:val="22"/>
                      <w:u w:val="single"/>
                    </w:rPr>
                  </w:rPrChange>
                </w:rPr>
                <w:fldChar w:fldCharType="begin"/>
              </w:r>
              <w:r w:rsidRPr="00C501EF">
                <w:rPr>
                  <w:rFonts w:ascii="Calibri" w:hAnsi="Calibri" w:cs="Calibri"/>
                  <w:color w:val="0563C1"/>
                  <w:u w:val="single"/>
                  <w:rPrChange w:id="3080" w:author="Michal Pilík" w:date="2019-09-10T10:41:00Z">
                    <w:rPr>
                      <w:rFonts w:ascii="Calibri" w:hAnsi="Calibri" w:cs="Calibri"/>
                      <w:color w:val="0563C1"/>
                      <w:sz w:val="22"/>
                      <w:szCs w:val="22"/>
                      <w:u w:val="single"/>
                    </w:rPr>
                  </w:rPrChange>
                </w:rPr>
                <w:instrText xml:space="preserve"> HYPERLINK "https://moodle.utb.cz/course/view.php?id=20413" </w:instrText>
              </w:r>
              <w:r w:rsidRPr="00C501EF">
                <w:rPr>
                  <w:rFonts w:ascii="Calibri" w:hAnsi="Calibri" w:cs="Calibri"/>
                  <w:color w:val="0563C1"/>
                  <w:u w:val="single"/>
                  <w:rPrChange w:id="3081" w:author="Michal Pilík" w:date="2019-09-10T10:41:00Z">
                    <w:rPr>
                      <w:rFonts w:ascii="Calibri" w:hAnsi="Calibri" w:cs="Calibri"/>
                      <w:color w:val="0563C1"/>
                      <w:sz w:val="22"/>
                      <w:szCs w:val="22"/>
                      <w:u w:val="single"/>
                    </w:rPr>
                  </w:rPrChange>
                </w:rPr>
                <w:fldChar w:fldCharType="separate"/>
              </w:r>
              <w:r w:rsidRPr="00C501EF">
                <w:rPr>
                  <w:rStyle w:val="Hypertextovodkaz"/>
                  <w:rFonts w:ascii="Calibri" w:hAnsi="Calibri" w:cs="Calibri"/>
                  <w:rPrChange w:id="3082" w:author="Michal Pilík" w:date="2019-09-10T10:41:00Z">
                    <w:rPr>
                      <w:rStyle w:val="Hypertextovodkaz"/>
                      <w:rFonts w:ascii="Calibri" w:hAnsi="Calibri" w:cs="Calibri"/>
                      <w:sz w:val="22"/>
                      <w:szCs w:val="22"/>
                    </w:rPr>
                  </w:rPrChange>
                </w:rPr>
                <w:t>https://moodle.utb.cz/course/view.php?id=20413</w:t>
              </w:r>
              <w:r w:rsidRPr="00C501EF">
                <w:rPr>
                  <w:rFonts w:ascii="Calibri" w:hAnsi="Calibri" w:cs="Calibri"/>
                  <w:color w:val="0563C1"/>
                  <w:u w:val="single"/>
                  <w:rPrChange w:id="3083" w:author="Michal Pilík" w:date="2019-09-10T10:41:00Z">
                    <w:rPr>
                      <w:rFonts w:ascii="Calibri" w:hAnsi="Calibri" w:cs="Calibri"/>
                      <w:color w:val="0563C1"/>
                      <w:sz w:val="22"/>
                      <w:szCs w:val="22"/>
                      <w:u w:val="single"/>
                    </w:rPr>
                  </w:rPrChange>
                </w:rPr>
                <w:fldChar w:fldCharType="end"/>
              </w:r>
            </w:ins>
            <w:del w:id="3084" w:author="Michal Pilík" w:date="2019-09-10T10:41:00Z">
              <w:r w:rsidRPr="00C501EF" w:rsidDel="00EA575A">
                <w:fldChar w:fldCharType="begin"/>
              </w:r>
              <w:r w:rsidRPr="00C501EF" w:rsidDel="00EA575A">
                <w:delInstrText xml:space="preserve"> HYPERLINK "https://vyuka.fame.utb.cz/course/view.php?id=36" \h </w:delInstrText>
              </w:r>
              <w:r w:rsidRPr="00C501EF" w:rsidDel="00EA575A">
                <w:rPr>
                  <w:rPrChange w:id="3085" w:author="Michal Pilík" w:date="2019-09-10T10:41:00Z">
                    <w:rPr>
                      <w:rStyle w:val="Hypertextovodkaz"/>
                      <w:rFonts w:ascii="Calibri" w:eastAsia="Calibri" w:hAnsi="Calibri" w:cs="Calibri"/>
                    </w:rPr>
                  </w:rPrChange>
                </w:rPr>
                <w:fldChar w:fldCharType="separate"/>
              </w:r>
              <w:r w:rsidRPr="00C501EF" w:rsidDel="00EA575A">
                <w:rPr>
                  <w:rStyle w:val="Hypertextovodkaz"/>
                  <w:rFonts w:ascii="Calibri" w:eastAsia="Calibri" w:hAnsi="Calibri" w:cs="Calibri"/>
                </w:rPr>
                <w:delText>https://vyuka.fame.utb.cz/course/view.php?id=36</w:delText>
              </w:r>
              <w:r w:rsidRPr="00C501EF" w:rsidDel="00EA575A">
                <w:rPr>
                  <w:rStyle w:val="Hypertextovodkaz"/>
                  <w:rFonts w:ascii="Calibri" w:eastAsia="Calibri" w:hAnsi="Calibri" w:cs="Calibri"/>
                </w:rPr>
                <w:fldChar w:fldCharType="end"/>
              </w:r>
            </w:del>
          </w:p>
        </w:tc>
      </w:tr>
      <w:tr w:rsidR="00C501EF" w:rsidRPr="008B1788" w:rsidTr="00EE004A">
        <w:tblPrEx>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086" w:author="Michal Pilík" w:date="2019-09-10T10:41:00Z">
            <w:tblPrEx>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087" w:author="Michal Pilík" w:date="2019-09-10T10:41:00Z">
            <w:trPr>
              <w:gridAfter w:val="0"/>
              <w:jc w:val="center"/>
            </w:trPr>
          </w:trPrChange>
        </w:trPr>
        <w:tc>
          <w:tcPr>
            <w:tcW w:w="3294" w:type="dxa"/>
            <w:tcBorders>
              <w:left w:val="single" w:sz="12" w:space="0" w:color="auto"/>
              <w:right w:val="single" w:sz="12" w:space="0" w:color="auto"/>
            </w:tcBorders>
            <w:tcPrChange w:id="3088" w:author="Michal Pilík" w:date="2019-09-10T10:41:00Z">
              <w:tcPr>
                <w:tcW w:w="3294" w:type="dxa"/>
                <w:gridSpan w:val="2"/>
                <w:tcBorders>
                  <w:left w:val="single" w:sz="12" w:space="0" w:color="auto"/>
                  <w:right w:val="single" w:sz="12" w:space="0" w:color="auto"/>
                </w:tcBorders>
              </w:tcPr>
            </w:tcPrChange>
          </w:tcPr>
          <w:p w:rsidR="00C501EF" w:rsidRPr="008B1788" w:rsidRDefault="00C501EF" w:rsidP="00C501EF">
            <w:pPr>
              <w:rPr>
                <w:rFonts w:asciiTheme="minorHAnsi" w:hAnsiTheme="minorHAnsi" w:cstheme="minorHAnsi"/>
                <w:b/>
                <w:color w:val="000000"/>
              </w:rPr>
            </w:pPr>
            <w:r w:rsidRPr="008B1788">
              <w:rPr>
                <w:rFonts w:asciiTheme="minorHAnsi" w:hAnsiTheme="minorHAnsi" w:cstheme="minorHAnsi"/>
                <w:b/>
                <w:color w:val="000000"/>
              </w:rPr>
              <w:t xml:space="preserve">Makroekonomie I      </w:t>
            </w:r>
          </w:p>
        </w:tc>
        <w:tc>
          <w:tcPr>
            <w:tcW w:w="5528" w:type="dxa"/>
            <w:tcBorders>
              <w:left w:val="single" w:sz="12" w:space="0" w:color="auto"/>
              <w:right w:val="single" w:sz="12" w:space="0" w:color="auto"/>
            </w:tcBorders>
            <w:vAlign w:val="bottom"/>
            <w:tcPrChange w:id="3089" w:author="Michal Pilík" w:date="2019-09-10T10:41:00Z">
              <w:tcPr>
                <w:tcW w:w="5528" w:type="dxa"/>
                <w:gridSpan w:val="2"/>
                <w:tcBorders>
                  <w:left w:val="single" w:sz="12" w:space="0" w:color="auto"/>
                  <w:right w:val="single" w:sz="12" w:space="0" w:color="auto"/>
                </w:tcBorders>
              </w:tcPr>
            </w:tcPrChange>
          </w:tcPr>
          <w:p w:rsidR="00C501EF" w:rsidRPr="00C501EF" w:rsidRDefault="00C501EF" w:rsidP="00C501EF">
            <w:pPr>
              <w:jc w:val="both"/>
              <w:rPr>
                <w:rFonts w:asciiTheme="minorHAnsi" w:hAnsiTheme="minorHAnsi" w:cstheme="minorHAnsi"/>
                <w:color w:val="000000"/>
              </w:rPr>
            </w:pPr>
            <w:ins w:id="3090" w:author="Michal Pilík" w:date="2019-09-10T10:41:00Z">
              <w:r w:rsidRPr="00C501EF">
                <w:rPr>
                  <w:rFonts w:ascii="Calibri" w:hAnsi="Calibri" w:cs="Calibri"/>
                  <w:color w:val="0563C1"/>
                  <w:u w:val="single"/>
                  <w:rPrChange w:id="3091" w:author="Michal Pilík" w:date="2019-09-10T10:41:00Z">
                    <w:rPr>
                      <w:rFonts w:ascii="Calibri" w:hAnsi="Calibri" w:cs="Calibri"/>
                      <w:color w:val="0563C1"/>
                      <w:sz w:val="22"/>
                      <w:szCs w:val="22"/>
                      <w:u w:val="single"/>
                    </w:rPr>
                  </w:rPrChange>
                </w:rPr>
                <w:fldChar w:fldCharType="begin"/>
              </w:r>
              <w:r w:rsidRPr="00C501EF">
                <w:rPr>
                  <w:rFonts w:ascii="Calibri" w:hAnsi="Calibri" w:cs="Calibri"/>
                  <w:color w:val="0563C1"/>
                  <w:u w:val="single"/>
                  <w:rPrChange w:id="3092" w:author="Michal Pilík" w:date="2019-09-10T10:41:00Z">
                    <w:rPr>
                      <w:rFonts w:ascii="Calibri" w:hAnsi="Calibri" w:cs="Calibri"/>
                      <w:color w:val="0563C1"/>
                      <w:sz w:val="22"/>
                      <w:szCs w:val="22"/>
                      <w:u w:val="single"/>
                    </w:rPr>
                  </w:rPrChange>
                </w:rPr>
                <w:instrText xml:space="preserve"> HYPERLINK "https://moodle.utb.cz/course/view.php?id=21090" </w:instrText>
              </w:r>
              <w:r w:rsidRPr="00C501EF">
                <w:rPr>
                  <w:rFonts w:ascii="Calibri" w:hAnsi="Calibri" w:cs="Calibri"/>
                  <w:color w:val="0563C1"/>
                  <w:u w:val="single"/>
                  <w:rPrChange w:id="3093" w:author="Michal Pilík" w:date="2019-09-10T10:41:00Z">
                    <w:rPr>
                      <w:rFonts w:ascii="Calibri" w:hAnsi="Calibri" w:cs="Calibri"/>
                      <w:color w:val="0563C1"/>
                      <w:sz w:val="22"/>
                      <w:szCs w:val="22"/>
                      <w:u w:val="single"/>
                    </w:rPr>
                  </w:rPrChange>
                </w:rPr>
                <w:fldChar w:fldCharType="separate"/>
              </w:r>
              <w:r w:rsidRPr="00C501EF">
                <w:rPr>
                  <w:rStyle w:val="Hypertextovodkaz"/>
                  <w:rFonts w:ascii="Calibri" w:hAnsi="Calibri" w:cs="Calibri"/>
                  <w:rPrChange w:id="3094" w:author="Michal Pilík" w:date="2019-09-10T10:41:00Z">
                    <w:rPr>
                      <w:rStyle w:val="Hypertextovodkaz"/>
                      <w:rFonts w:ascii="Calibri" w:hAnsi="Calibri" w:cs="Calibri"/>
                      <w:sz w:val="22"/>
                      <w:szCs w:val="22"/>
                    </w:rPr>
                  </w:rPrChange>
                </w:rPr>
                <w:t>https://moodle.utb.cz/course/view.php?id=21090</w:t>
              </w:r>
              <w:r w:rsidRPr="00C501EF">
                <w:rPr>
                  <w:rFonts w:ascii="Calibri" w:hAnsi="Calibri" w:cs="Calibri"/>
                  <w:color w:val="0563C1"/>
                  <w:u w:val="single"/>
                  <w:rPrChange w:id="3095" w:author="Michal Pilík" w:date="2019-09-10T10:41:00Z">
                    <w:rPr>
                      <w:rFonts w:ascii="Calibri" w:hAnsi="Calibri" w:cs="Calibri"/>
                      <w:color w:val="0563C1"/>
                      <w:sz w:val="22"/>
                      <w:szCs w:val="22"/>
                      <w:u w:val="single"/>
                    </w:rPr>
                  </w:rPrChange>
                </w:rPr>
                <w:fldChar w:fldCharType="end"/>
              </w:r>
            </w:ins>
            <w:del w:id="3096" w:author="Michal Pilík" w:date="2019-09-10T10:41:00Z">
              <w:r w:rsidRPr="00C501EF" w:rsidDel="00EA575A">
                <w:fldChar w:fldCharType="begin"/>
              </w:r>
              <w:r w:rsidRPr="00C501EF" w:rsidDel="00EA575A">
                <w:delInstrText xml:space="preserve"> HYPERLINK "https://vyuka.fame.utb.cz/course/view.php?id=881" </w:delInstrText>
              </w:r>
              <w:r w:rsidRPr="00C501EF" w:rsidDel="00EA575A">
                <w:rPr>
                  <w:rPrChange w:id="3097" w:author="Michal Pilík" w:date="2019-09-10T10:41:00Z">
                    <w:rPr>
                      <w:rStyle w:val="Hypertextovodkaz"/>
                      <w:rFonts w:asciiTheme="minorHAnsi" w:hAnsiTheme="minorHAnsi" w:cstheme="minorHAnsi"/>
                    </w:rPr>
                  </w:rPrChange>
                </w:rPr>
                <w:fldChar w:fldCharType="separate"/>
              </w:r>
              <w:r w:rsidRPr="00C501EF" w:rsidDel="00EA575A">
                <w:rPr>
                  <w:rStyle w:val="Hypertextovodkaz"/>
                  <w:rFonts w:asciiTheme="minorHAnsi" w:hAnsiTheme="minorHAnsi" w:cstheme="minorHAnsi"/>
                </w:rPr>
                <w:delText>https://vyuka.fame.utb.cz/course/view.php?id=881</w:delText>
              </w:r>
              <w:r w:rsidRPr="00C501EF" w:rsidDel="00EA575A">
                <w:rPr>
                  <w:rStyle w:val="Hypertextovodkaz"/>
                  <w:rFonts w:asciiTheme="minorHAnsi" w:hAnsiTheme="minorHAnsi" w:cstheme="minorHAnsi"/>
                </w:rPr>
                <w:fldChar w:fldCharType="end"/>
              </w:r>
            </w:del>
          </w:p>
        </w:tc>
      </w:tr>
      <w:tr w:rsidR="00C501EF" w:rsidRPr="008B1788" w:rsidTr="00EE004A">
        <w:tblPrEx>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098" w:author="Michal Pilík" w:date="2019-09-10T10:41:00Z">
            <w:tblPrEx>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099" w:author="Michal Pilík" w:date="2019-09-10T10:41:00Z">
            <w:trPr>
              <w:gridAfter w:val="0"/>
              <w:jc w:val="center"/>
            </w:trPr>
          </w:trPrChange>
        </w:trPr>
        <w:tc>
          <w:tcPr>
            <w:tcW w:w="3294" w:type="dxa"/>
            <w:tcBorders>
              <w:left w:val="single" w:sz="12" w:space="0" w:color="auto"/>
              <w:right w:val="single" w:sz="12" w:space="0" w:color="auto"/>
            </w:tcBorders>
            <w:tcPrChange w:id="3100" w:author="Michal Pilík" w:date="2019-09-10T10:41:00Z">
              <w:tcPr>
                <w:tcW w:w="3294" w:type="dxa"/>
                <w:gridSpan w:val="2"/>
                <w:tcBorders>
                  <w:left w:val="single" w:sz="12" w:space="0" w:color="auto"/>
                  <w:right w:val="single" w:sz="12" w:space="0" w:color="auto"/>
                </w:tcBorders>
              </w:tcPr>
            </w:tcPrChange>
          </w:tcPr>
          <w:p w:rsidR="00C501EF" w:rsidRPr="008B1788" w:rsidRDefault="00C501EF" w:rsidP="00C501EF">
            <w:pPr>
              <w:rPr>
                <w:rFonts w:asciiTheme="minorHAnsi" w:hAnsiTheme="minorHAnsi" w:cstheme="minorHAnsi"/>
                <w:b/>
                <w:color w:val="000000"/>
              </w:rPr>
            </w:pPr>
            <w:r w:rsidRPr="008B1788">
              <w:rPr>
                <w:rFonts w:asciiTheme="minorHAnsi" w:hAnsiTheme="minorHAnsi" w:cstheme="minorHAnsi"/>
                <w:b/>
                <w:color w:val="000000"/>
              </w:rPr>
              <w:t>Aplikovaná statistika I</w:t>
            </w:r>
          </w:p>
        </w:tc>
        <w:tc>
          <w:tcPr>
            <w:tcW w:w="5528" w:type="dxa"/>
            <w:tcBorders>
              <w:left w:val="single" w:sz="12" w:space="0" w:color="auto"/>
              <w:right w:val="single" w:sz="12" w:space="0" w:color="auto"/>
            </w:tcBorders>
            <w:vAlign w:val="bottom"/>
            <w:tcPrChange w:id="3101" w:author="Michal Pilík" w:date="2019-09-10T10:41:00Z">
              <w:tcPr>
                <w:tcW w:w="5528" w:type="dxa"/>
                <w:gridSpan w:val="2"/>
                <w:tcBorders>
                  <w:left w:val="single" w:sz="12" w:space="0" w:color="auto"/>
                  <w:right w:val="single" w:sz="12" w:space="0" w:color="auto"/>
                </w:tcBorders>
              </w:tcPr>
            </w:tcPrChange>
          </w:tcPr>
          <w:p w:rsidR="00C501EF" w:rsidRPr="00C501EF" w:rsidRDefault="00C501EF" w:rsidP="00C501EF">
            <w:pPr>
              <w:jc w:val="both"/>
              <w:rPr>
                <w:rFonts w:asciiTheme="minorHAnsi" w:hAnsiTheme="minorHAnsi" w:cstheme="minorHAnsi"/>
                <w:color w:val="000000"/>
              </w:rPr>
            </w:pPr>
            <w:ins w:id="3102" w:author="Michal Pilík" w:date="2019-09-10T10:41:00Z">
              <w:r w:rsidRPr="00C501EF">
                <w:rPr>
                  <w:rFonts w:ascii="Calibri" w:hAnsi="Calibri" w:cs="Calibri"/>
                  <w:color w:val="0563C1"/>
                  <w:u w:val="single"/>
                  <w:rPrChange w:id="3103" w:author="Michal Pilík" w:date="2019-09-10T10:41:00Z">
                    <w:rPr>
                      <w:rFonts w:ascii="Calibri" w:hAnsi="Calibri" w:cs="Calibri"/>
                      <w:color w:val="0563C1"/>
                      <w:sz w:val="22"/>
                      <w:szCs w:val="22"/>
                      <w:u w:val="single"/>
                    </w:rPr>
                  </w:rPrChange>
                </w:rPr>
                <w:fldChar w:fldCharType="begin"/>
              </w:r>
              <w:r w:rsidRPr="00C501EF">
                <w:rPr>
                  <w:rFonts w:ascii="Calibri" w:hAnsi="Calibri" w:cs="Calibri"/>
                  <w:color w:val="0563C1"/>
                  <w:u w:val="single"/>
                  <w:rPrChange w:id="3104" w:author="Michal Pilík" w:date="2019-09-10T10:41:00Z">
                    <w:rPr>
                      <w:rFonts w:ascii="Calibri" w:hAnsi="Calibri" w:cs="Calibri"/>
                      <w:color w:val="0563C1"/>
                      <w:sz w:val="22"/>
                      <w:szCs w:val="22"/>
                      <w:u w:val="single"/>
                    </w:rPr>
                  </w:rPrChange>
                </w:rPr>
                <w:instrText xml:space="preserve"> HYPERLINK "https://moodle.utb.cz/course/view.php?id=21058" </w:instrText>
              </w:r>
              <w:r w:rsidRPr="00C501EF">
                <w:rPr>
                  <w:rFonts w:ascii="Calibri" w:hAnsi="Calibri" w:cs="Calibri"/>
                  <w:color w:val="0563C1"/>
                  <w:u w:val="single"/>
                  <w:rPrChange w:id="3105" w:author="Michal Pilík" w:date="2019-09-10T10:41:00Z">
                    <w:rPr>
                      <w:rFonts w:ascii="Calibri" w:hAnsi="Calibri" w:cs="Calibri"/>
                      <w:color w:val="0563C1"/>
                      <w:sz w:val="22"/>
                      <w:szCs w:val="22"/>
                      <w:u w:val="single"/>
                    </w:rPr>
                  </w:rPrChange>
                </w:rPr>
                <w:fldChar w:fldCharType="separate"/>
              </w:r>
              <w:r w:rsidRPr="00C501EF">
                <w:rPr>
                  <w:rStyle w:val="Hypertextovodkaz"/>
                  <w:rFonts w:ascii="Calibri" w:hAnsi="Calibri" w:cs="Calibri"/>
                  <w:rPrChange w:id="3106" w:author="Michal Pilík" w:date="2019-09-10T10:41:00Z">
                    <w:rPr>
                      <w:rStyle w:val="Hypertextovodkaz"/>
                      <w:rFonts w:ascii="Calibri" w:hAnsi="Calibri" w:cs="Calibri"/>
                      <w:sz w:val="22"/>
                      <w:szCs w:val="22"/>
                    </w:rPr>
                  </w:rPrChange>
                </w:rPr>
                <w:t>https://moodle.utb.cz/course/view.php?id=21058</w:t>
              </w:r>
              <w:r w:rsidRPr="00C501EF">
                <w:rPr>
                  <w:rFonts w:ascii="Calibri" w:hAnsi="Calibri" w:cs="Calibri"/>
                  <w:color w:val="0563C1"/>
                  <w:u w:val="single"/>
                  <w:rPrChange w:id="3107" w:author="Michal Pilík" w:date="2019-09-10T10:41:00Z">
                    <w:rPr>
                      <w:rFonts w:ascii="Calibri" w:hAnsi="Calibri" w:cs="Calibri"/>
                      <w:color w:val="0563C1"/>
                      <w:sz w:val="22"/>
                      <w:szCs w:val="22"/>
                      <w:u w:val="single"/>
                    </w:rPr>
                  </w:rPrChange>
                </w:rPr>
                <w:fldChar w:fldCharType="end"/>
              </w:r>
            </w:ins>
            <w:del w:id="3108" w:author="Michal Pilík" w:date="2019-09-10T10:41:00Z">
              <w:r w:rsidRPr="00C501EF" w:rsidDel="00EA575A">
                <w:fldChar w:fldCharType="begin"/>
              </w:r>
              <w:r w:rsidRPr="00C501EF" w:rsidDel="00EA575A">
                <w:delInstrText xml:space="preserve"> HYPERLINK "https://vyuka.fame.utb.cz/enrol/index.php?id=848" \h </w:delInstrText>
              </w:r>
              <w:r w:rsidRPr="00C501EF" w:rsidDel="00EA575A">
                <w:rPr>
                  <w:rPrChange w:id="3109" w:author="Michal Pilík" w:date="2019-09-10T10:41:00Z">
                    <w:rPr>
                      <w:rStyle w:val="Hypertextovodkaz"/>
                      <w:rFonts w:ascii="Calibri" w:eastAsia="Calibri" w:hAnsi="Calibri" w:cs="Calibri"/>
                    </w:rPr>
                  </w:rPrChange>
                </w:rPr>
                <w:fldChar w:fldCharType="separate"/>
              </w:r>
              <w:r w:rsidRPr="00C501EF" w:rsidDel="00EA575A">
                <w:rPr>
                  <w:rStyle w:val="Hypertextovodkaz"/>
                  <w:rFonts w:ascii="Calibri" w:eastAsia="Calibri" w:hAnsi="Calibri" w:cs="Calibri"/>
                </w:rPr>
                <w:delText>https://vyuka.fame.utb.cz/enrol/index.php?id=848</w:delText>
              </w:r>
              <w:r w:rsidRPr="00C501EF" w:rsidDel="00EA575A">
                <w:rPr>
                  <w:rStyle w:val="Hypertextovodkaz"/>
                  <w:rFonts w:ascii="Calibri" w:eastAsia="Calibri" w:hAnsi="Calibri" w:cs="Calibri"/>
                </w:rPr>
                <w:fldChar w:fldCharType="end"/>
              </w:r>
            </w:del>
          </w:p>
        </w:tc>
      </w:tr>
      <w:tr w:rsidR="00C501EF" w:rsidRPr="008B1788" w:rsidTr="00EE004A">
        <w:tblPrEx>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110" w:author="Michal Pilík" w:date="2019-09-10T10:41:00Z">
            <w:tblPrEx>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111" w:author="Michal Pilík" w:date="2019-09-10T10:41:00Z">
            <w:trPr>
              <w:gridAfter w:val="0"/>
              <w:jc w:val="center"/>
            </w:trPr>
          </w:trPrChange>
        </w:trPr>
        <w:tc>
          <w:tcPr>
            <w:tcW w:w="3294" w:type="dxa"/>
            <w:tcBorders>
              <w:left w:val="single" w:sz="12" w:space="0" w:color="auto"/>
              <w:right w:val="single" w:sz="12" w:space="0" w:color="auto"/>
            </w:tcBorders>
            <w:tcPrChange w:id="3112" w:author="Michal Pilík" w:date="2019-09-10T10:41:00Z">
              <w:tcPr>
                <w:tcW w:w="3294" w:type="dxa"/>
                <w:gridSpan w:val="2"/>
                <w:tcBorders>
                  <w:left w:val="single" w:sz="12" w:space="0" w:color="auto"/>
                  <w:right w:val="single" w:sz="12" w:space="0" w:color="auto"/>
                </w:tcBorders>
              </w:tcPr>
            </w:tcPrChange>
          </w:tcPr>
          <w:p w:rsidR="00C501EF" w:rsidRPr="008B1788" w:rsidRDefault="00C501EF" w:rsidP="00C501EF">
            <w:pPr>
              <w:rPr>
                <w:rFonts w:asciiTheme="minorHAnsi" w:hAnsiTheme="minorHAnsi" w:cstheme="minorHAnsi"/>
                <w:b/>
                <w:color w:val="000000"/>
              </w:rPr>
            </w:pPr>
            <w:r w:rsidRPr="008B1788">
              <w:rPr>
                <w:rFonts w:asciiTheme="minorHAnsi" w:hAnsiTheme="minorHAnsi" w:cstheme="minorHAnsi"/>
                <w:b/>
                <w:color w:val="000000"/>
              </w:rPr>
              <w:t>Základy projektového řízení</w:t>
            </w:r>
          </w:p>
        </w:tc>
        <w:tc>
          <w:tcPr>
            <w:tcW w:w="5528" w:type="dxa"/>
            <w:tcBorders>
              <w:left w:val="single" w:sz="12" w:space="0" w:color="auto"/>
              <w:right w:val="single" w:sz="12" w:space="0" w:color="auto"/>
            </w:tcBorders>
            <w:vAlign w:val="bottom"/>
            <w:tcPrChange w:id="3113" w:author="Michal Pilík" w:date="2019-09-10T10:41:00Z">
              <w:tcPr>
                <w:tcW w:w="5528" w:type="dxa"/>
                <w:gridSpan w:val="2"/>
                <w:tcBorders>
                  <w:left w:val="single" w:sz="12" w:space="0" w:color="auto"/>
                  <w:right w:val="single" w:sz="12" w:space="0" w:color="auto"/>
                </w:tcBorders>
              </w:tcPr>
            </w:tcPrChange>
          </w:tcPr>
          <w:p w:rsidR="00C501EF" w:rsidRPr="00C501EF" w:rsidRDefault="00C501EF" w:rsidP="00C501EF">
            <w:pPr>
              <w:jc w:val="both"/>
              <w:rPr>
                <w:rFonts w:asciiTheme="minorHAnsi" w:hAnsiTheme="minorHAnsi" w:cstheme="minorHAnsi"/>
                <w:color w:val="000000"/>
              </w:rPr>
            </w:pPr>
            <w:ins w:id="3114" w:author="Michal Pilík" w:date="2019-09-10T10:41:00Z">
              <w:r w:rsidRPr="00C501EF">
                <w:rPr>
                  <w:rFonts w:ascii="Calibri" w:hAnsi="Calibri" w:cs="Calibri"/>
                  <w:color w:val="0563C1"/>
                  <w:u w:val="single"/>
                  <w:rPrChange w:id="3115" w:author="Michal Pilík" w:date="2019-09-10T10:41:00Z">
                    <w:rPr>
                      <w:rFonts w:ascii="Calibri" w:hAnsi="Calibri" w:cs="Calibri"/>
                      <w:color w:val="0563C1"/>
                      <w:sz w:val="22"/>
                      <w:szCs w:val="22"/>
                      <w:u w:val="single"/>
                    </w:rPr>
                  </w:rPrChange>
                </w:rPr>
                <w:fldChar w:fldCharType="begin"/>
              </w:r>
              <w:r w:rsidRPr="00C501EF">
                <w:rPr>
                  <w:rFonts w:ascii="Calibri" w:hAnsi="Calibri" w:cs="Calibri"/>
                  <w:color w:val="0563C1"/>
                  <w:u w:val="single"/>
                  <w:rPrChange w:id="3116" w:author="Michal Pilík" w:date="2019-09-10T10:41:00Z">
                    <w:rPr>
                      <w:rFonts w:ascii="Calibri" w:hAnsi="Calibri" w:cs="Calibri"/>
                      <w:color w:val="0563C1"/>
                      <w:sz w:val="22"/>
                      <w:szCs w:val="22"/>
                      <w:u w:val="single"/>
                    </w:rPr>
                  </w:rPrChange>
                </w:rPr>
                <w:instrText xml:space="preserve"> HYPERLINK "https://moodle.utb.cz/course/view.php?id=20816" </w:instrText>
              </w:r>
              <w:r w:rsidRPr="00C501EF">
                <w:rPr>
                  <w:rFonts w:ascii="Calibri" w:hAnsi="Calibri" w:cs="Calibri"/>
                  <w:color w:val="0563C1"/>
                  <w:u w:val="single"/>
                  <w:rPrChange w:id="3117" w:author="Michal Pilík" w:date="2019-09-10T10:41:00Z">
                    <w:rPr>
                      <w:rFonts w:ascii="Calibri" w:hAnsi="Calibri" w:cs="Calibri"/>
                      <w:color w:val="0563C1"/>
                      <w:sz w:val="22"/>
                      <w:szCs w:val="22"/>
                      <w:u w:val="single"/>
                    </w:rPr>
                  </w:rPrChange>
                </w:rPr>
                <w:fldChar w:fldCharType="separate"/>
              </w:r>
              <w:r w:rsidRPr="00C501EF">
                <w:rPr>
                  <w:rStyle w:val="Hypertextovodkaz"/>
                  <w:rFonts w:ascii="Calibri" w:hAnsi="Calibri" w:cs="Calibri"/>
                  <w:rPrChange w:id="3118" w:author="Michal Pilík" w:date="2019-09-10T10:41:00Z">
                    <w:rPr>
                      <w:rStyle w:val="Hypertextovodkaz"/>
                      <w:rFonts w:ascii="Calibri" w:hAnsi="Calibri" w:cs="Calibri"/>
                      <w:sz w:val="22"/>
                      <w:szCs w:val="22"/>
                    </w:rPr>
                  </w:rPrChange>
                </w:rPr>
                <w:t>https://moodle.utb.cz/course/view.php?id=20816</w:t>
              </w:r>
              <w:r w:rsidRPr="00C501EF">
                <w:rPr>
                  <w:rFonts w:ascii="Calibri" w:hAnsi="Calibri" w:cs="Calibri"/>
                  <w:color w:val="0563C1"/>
                  <w:u w:val="single"/>
                  <w:rPrChange w:id="3119" w:author="Michal Pilík" w:date="2019-09-10T10:41:00Z">
                    <w:rPr>
                      <w:rFonts w:ascii="Calibri" w:hAnsi="Calibri" w:cs="Calibri"/>
                      <w:color w:val="0563C1"/>
                      <w:sz w:val="22"/>
                      <w:szCs w:val="22"/>
                      <w:u w:val="single"/>
                    </w:rPr>
                  </w:rPrChange>
                </w:rPr>
                <w:fldChar w:fldCharType="end"/>
              </w:r>
            </w:ins>
            <w:del w:id="3120" w:author="Michal Pilík" w:date="2019-09-10T10:41:00Z">
              <w:r w:rsidRPr="00C501EF" w:rsidDel="00EA575A">
                <w:fldChar w:fldCharType="begin"/>
              </w:r>
              <w:r w:rsidRPr="00C501EF" w:rsidDel="00EA575A">
                <w:delInstrText xml:space="preserve"> HYPERLINK "https://vyuka.fame.utb.cz/course/view.php?id=569" </w:delInstrText>
              </w:r>
              <w:r w:rsidRPr="00C501EF" w:rsidDel="00EA575A">
                <w:rPr>
                  <w:rPrChange w:id="3121" w:author="Michal Pilík" w:date="2019-09-10T10:41:00Z">
                    <w:rPr>
                      <w:rStyle w:val="Hypertextovodkaz"/>
                      <w:rFonts w:asciiTheme="minorHAnsi" w:hAnsiTheme="minorHAnsi" w:cstheme="minorHAnsi"/>
                    </w:rPr>
                  </w:rPrChange>
                </w:rPr>
                <w:fldChar w:fldCharType="separate"/>
              </w:r>
              <w:r w:rsidRPr="00C501EF" w:rsidDel="00EA575A">
                <w:rPr>
                  <w:rStyle w:val="Hypertextovodkaz"/>
                  <w:rFonts w:asciiTheme="minorHAnsi" w:hAnsiTheme="minorHAnsi" w:cstheme="minorHAnsi"/>
                </w:rPr>
                <w:delText>https://vyuka.fame.utb.cz/course/view.php?id=569</w:delText>
              </w:r>
              <w:r w:rsidRPr="00C501EF" w:rsidDel="00EA575A">
                <w:rPr>
                  <w:rStyle w:val="Hypertextovodkaz"/>
                  <w:rFonts w:asciiTheme="minorHAnsi" w:hAnsiTheme="minorHAnsi" w:cstheme="minorHAnsi"/>
                </w:rPr>
                <w:fldChar w:fldCharType="end"/>
              </w:r>
            </w:del>
          </w:p>
        </w:tc>
      </w:tr>
      <w:tr w:rsidR="00C501EF" w:rsidRPr="008B1788" w:rsidTr="00EE004A">
        <w:tblPrEx>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122" w:author="Michal Pilík" w:date="2019-09-10T10:41:00Z">
            <w:tblPrEx>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123" w:author="Michal Pilík" w:date="2019-09-10T10:41:00Z">
            <w:trPr>
              <w:gridAfter w:val="0"/>
              <w:jc w:val="center"/>
            </w:trPr>
          </w:trPrChange>
        </w:trPr>
        <w:tc>
          <w:tcPr>
            <w:tcW w:w="3294" w:type="dxa"/>
            <w:tcBorders>
              <w:left w:val="single" w:sz="12" w:space="0" w:color="auto"/>
              <w:right w:val="single" w:sz="12" w:space="0" w:color="auto"/>
            </w:tcBorders>
            <w:tcPrChange w:id="3124" w:author="Michal Pilík" w:date="2019-09-10T10:41:00Z">
              <w:tcPr>
                <w:tcW w:w="3294" w:type="dxa"/>
                <w:gridSpan w:val="2"/>
                <w:tcBorders>
                  <w:left w:val="single" w:sz="12" w:space="0" w:color="auto"/>
                  <w:right w:val="single" w:sz="12" w:space="0" w:color="auto"/>
                </w:tcBorders>
              </w:tcPr>
            </w:tcPrChange>
          </w:tcPr>
          <w:p w:rsidR="00C501EF" w:rsidRPr="008B1788" w:rsidRDefault="00C501EF" w:rsidP="00C501EF">
            <w:pPr>
              <w:rPr>
                <w:rFonts w:asciiTheme="minorHAnsi" w:hAnsiTheme="minorHAnsi" w:cstheme="minorHAnsi"/>
                <w:b/>
                <w:i/>
                <w:color w:val="000000"/>
              </w:rPr>
            </w:pPr>
            <w:r w:rsidRPr="008B1788">
              <w:rPr>
                <w:rFonts w:asciiTheme="minorHAnsi" w:hAnsiTheme="minorHAnsi" w:cstheme="minorHAnsi"/>
                <w:b/>
                <w:color w:val="000000"/>
              </w:rPr>
              <w:t>Matematika EII</w:t>
            </w:r>
          </w:p>
        </w:tc>
        <w:tc>
          <w:tcPr>
            <w:tcW w:w="5528" w:type="dxa"/>
            <w:tcBorders>
              <w:left w:val="single" w:sz="12" w:space="0" w:color="auto"/>
              <w:right w:val="single" w:sz="12" w:space="0" w:color="auto"/>
            </w:tcBorders>
            <w:vAlign w:val="bottom"/>
            <w:tcPrChange w:id="3125" w:author="Michal Pilík" w:date="2019-09-10T10:41:00Z">
              <w:tcPr>
                <w:tcW w:w="5528" w:type="dxa"/>
                <w:gridSpan w:val="2"/>
                <w:tcBorders>
                  <w:left w:val="single" w:sz="12" w:space="0" w:color="auto"/>
                  <w:right w:val="single" w:sz="12" w:space="0" w:color="auto"/>
                </w:tcBorders>
              </w:tcPr>
            </w:tcPrChange>
          </w:tcPr>
          <w:p w:rsidR="00C501EF" w:rsidRPr="00C501EF" w:rsidRDefault="00C501EF" w:rsidP="00C501EF">
            <w:pPr>
              <w:jc w:val="both"/>
              <w:rPr>
                <w:rFonts w:asciiTheme="minorHAnsi" w:hAnsiTheme="minorHAnsi" w:cstheme="minorHAnsi"/>
                <w:color w:val="000000"/>
              </w:rPr>
            </w:pPr>
            <w:ins w:id="3126" w:author="Michal Pilík" w:date="2019-09-10T10:41:00Z">
              <w:r w:rsidRPr="00C501EF">
                <w:rPr>
                  <w:rFonts w:ascii="Calibri" w:hAnsi="Calibri" w:cs="Calibri"/>
                  <w:color w:val="0563C1"/>
                  <w:u w:val="single"/>
                  <w:rPrChange w:id="3127" w:author="Michal Pilík" w:date="2019-09-10T10:41:00Z">
                    <w:rPr>
                      <w:rFonts w:ascii="Calibri" w:hAnsi="Calibri" w:cs="Calibri"/>
                      <w:color w:val="0563C1"/>
                      <w:sz w:val="22"/>
                      <w:szCs w:val="22"/>
                      <w:u w:val="single"/>
                    </w:rPr>
                  </w:rPrChange>
                </w:rPr>
                <w:fldChar w:fldCharType="begin"/>
              </w:r>
              <w:r w:rsidRPr="00C501EF">
                <w:rPr>
                  <w:rFonts w:ascii="Calibri" w:hAnsi="Calibri" w:cs="Calibri"/>
                  <w:color w:val="0563C1"/>
                  <w:u w:val="single"/>
                  <w:rPrChange w:id="3128" w:author="Michal Pilík" w:date="2019-09-10T10:41:00Z">
                    <w:rPr>
                      <w:rFonts w:ascii="Calibri" w:hAnsi="Calibri" w:cs="Calibri"/>
                      <w:color w:val="0563C1"/>
                      <w:sz w:val="22"/>
                      <w:szCs w:val="22"/>
                      <w:u w:val="single"/>
                    </w:rPr>
                  </w:rPrChange>
                </w:rPr>
                <w:instrText xml:space="preserve"> HYPERLINK "https://moodle.utb.cz/course/view.php?id=21039" </w:instrText>
              </w:r>
              <w:r w:rsidRPr="00C501EF">
                <w:rPr>
                  <w:rFonts w:ascii="Calibri" w:hAnsi="Calibri" w:cs="Calibri"/>
                  <w:color w:val="0563C1"/>
                  <w:u w:val="single"/>
                  <w:rPrChange w:id="3129" w:author="Michal Pilík" w:date="2019-09-10T10:41:00Z">
                    <w:rPr>
                      <w:rFonts w:ascii="Calibri" w:hAnsi="Calibri" w:cs="Calibri"/>
                      <w:color w:val="0563C1"/>
                      <w:sz w:val="22"/>
                      <w:szCs w:val="22"/>
                      <w:u w:val="single"/>
                    </w:rPr>
                  </w:rPrChange>
                </w:rPr>
                <w:fldChar w:fldCharType="separate"/>
              </w:r>
              <w:r w:rsidRPr="00C501EF">
                <w:rPr>
                  <w:rStyle w:val="Hypertextovodkaz"/>
                  <w:rFonts w:ascii="Calibri" w:hAnsi="Calibri" w:cs="Calibri"/>
                  <w:rPrChange w:id="3130" w:author="Michal Pilík" w:date="2019-09-10T10:41:00Z">
                    <w:rPr>
                      <w:rStyle w:val="Hypertextovodkaz"/>
                      <w:rFonts w:ascii="Calibri" w:hAnsi="Calibri" w:cs="Calibri"/>
                      <w:sz w:val="22"/>
                      <w:szCs w:val="22"/>
                    </w:rPr>
                  </w:rPrChange>
                </w:rPr>
                <w:t>https://moodle.utb.cz/course/view.php?id=21039</w:t>
              </w:r>
              <w:r w:rsidRPr="00C501EF">
                <w:rPr>
                  <w:rFonts w:ascii="Calibri" w:hAnsi="Calibri" w:cs="Calibri"/>
                  <w:color w:val="0563C1"/>
                  <w:u w:val="single"/>
                  <w:rPrChange w:id="3131" w:author="Michal Pilík" w:date="2019-09-10T10:41:00Z">
                    <w:rPr>
                      <w:rFonts w:ascii="Calibri" w:hAnsi="Calibri" w:cs="Calibri"/>
                      <w:color w:val="0563C1"/>
                      <w:sz w:val="22"/>
                      <w:szCs w:val="22"/>
                      <w:u w:val="single"/>
                    </w:rPr>
                  </w:rPrChange>
                </w:rPr>
                <w:fldChar w:fldCharType="end"/>
              </w:r>
            </w:ins>
            <w:del w:id="3132" w:author="Michal Pilík" w:date="2019-09-10T10:41:00Z">
              <w:r w:rsidRPr="00C501EF" w:rsidDel="00EA575A">
                <w:fldChar w:fldCharType="begin"/>
              </w:r>
              <w:r w:rsidRPr="00C501EF" w:rsidDel="00EA575A">
                <w:delInstrText xml:space="preserve"> HYPERLINK "https://vyuka.fame.utb.cz/course/view.php?id=804" </w:delInstrText>
              </w:r>
              <w:r w:rsidRPr="00C501EF" w:rsidDel="00EA575A">
                <w:rPr>
                  <w:rPrChange w:id="3133" w:author="Michal Pilík" w:date="2019-09-10T10:41:00Z">
                    <w:rPr>
                      <w:rStyle w:val="Hypertextovodkaz"/>
                      <w:rFonts w:asciiTheme="minorHAnsi" w:hAnsiTheme="minorHAnsi" w:cstheme="minorHAnsi"/>
                    </w:rPr>
                  </w:rPrChange>
                </w:rPr>
                <w:fldChar w:fldCharType="separate"/>
              </w:r>
              <w:r w:rsidRPr="00C501EF" w:rsidDel="00EA575A">
                <w:rPr>
                  <w:rStyle w:val="Hypertextovodkaz"/>
                  <w:rFonts w:asciiTheme="minorHAnsi" w:hAnsiTheme="minorHAnsi" w:cstheme="minorHAnsi"/>
                </w:rPr>
                <w:delText>https://vyuka.fame.utb.cz/course/view.php?id=804</w:delText>
              </w:r>
              <w:r w:rsidRPr="00C501EF" w:rsidDel="00EA575A">
                <w:rPr>
                  <w:rStyle w:val="Hypertextovodkaz"/>
                  <w:rFonts w:asciiTheme="minorHAnsi" w:hAnsiTheme="minorHAnsi" w:cstheme="minorHAnsi"/>
                </w:rPr>
                <w:fldChar w:fldCharType="end"/>
              </w:r>
              <w:r w:rsidRPr="00C501EF" w:rsidDel="00EA575A">
                <w:rPr>
                  <w:rFonts w:asciiTheme="minorHAnsi" w:hAnsiTheme="minorHAnsi" w:cstheme="minorHAnsi"/>
                  <w:color w:val="000000"/>
                </w:rPr>
                <w:delText xml:space="preserve"> </w:delText>
              </w:r>
            </w:del>
          </w:p>
        </w:tc>
      </w:tr>
      <w:tr w:rsidR="00C501EF" w:rsidRPr="008B1788" w:rsidTr="00EE004A">
        <w:tblPrEx>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134" w:author="Michal Pilík" w:date="2019-09-10T10:41:00Z">
            <w:tblPrEx>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135" w:author="Michal Pilík" w:date="2019-09-10T10:41:00Z">
            <w:trPr>
              <w:gridAfter w:val="0"/>
              <w:jc w:val="center"/>
            </w:trPr>
          </w:trPrChange>
        </w:trPr>
        <w:tc>
          <w:tcPr>
            <w:tcW w:w="3294" w:type="dxa"/>
            <w:tcBorders>
              <w:left w:val="single" w:sz="12" w:space="0" w:color="auto"/>
              <w:bottom w:val="single" w:sz="12" w:space="0" w:color="auto"/>
              <w:right w:val="single" w:sz="12" w:space="0" w:color="auto"/>
            </w:tcBorders>
            <w:tcPrChange w:id="3136" w:author="Michal Pilík" w:date="2019-09-10T10:41:00Z">
              <w:tcPr>
                <w:tcW w:w="3294" w:type="dxa"/>
                <w:gridSpan w:val="2"/>
                <w:tcBorders>
                  <w:left w:val="single" w:sz="12" w:space="0" w:color="auto"/>
                  <w:bottom w:val="single" w:sz="12" w:space="0" w:color="auto"/>
                  <w:right w:val="single" w:sz="12" w:space="0" w:color="auto"/>
                </w:tcBorders>
              </w:tcPr>
            </w:tcPrChange>
          </w:tcPr>
          <w:p w:rsidR="00C501EF" w:rsidRPr="008B1788" w:rsidRDefault="00C501EF" w:rsidP="00C501EF">
            <w:pPr>
              <w:rPr>
                <w:rFonts w:asciiTheme="minorHAnsi" w:hAnsiTheme="minorHAnsi" w:cstheme="minorHAnsi"/>
                <w:b/>
                <w:color w:val="000000"/>
              </w:rPr>
            </w:pPr>
            <w:ins w:id="3137" w:author="Drahomíra Pavelková" w:date="2019-09-04T19:14:00Z">
              <w:r>
                <w:rPr>
                  <w:rFonts w:asciiTheme="minorHAnsi" w:hAnsiTheme="minorHAnsi" w:cstheme="minorHAnsi"/>
                  <w:b/>
                  <w:color w:val="000000"/>
                </w:rPr>
                <w:t>Základy podnikové ekonomiky</w:t>
              </w:r>
            </w:ins>
            <w:del w:id="3138" w:author="Drahomíra Pavelková" w:date="2019-09-04T19:14:00Z">
              <w:r w:rsidRPr="008B1788" w:rsidDel="003A445E">
                <w:rPr>
                  <w:rFonts w:asciiTheme="minorHAnsi" w:hAnsiTheme="minorHAnsi" w:cstheme="minorHAnsi"/>
                  <w:b/>
                  <w:color w:val="000000"/>
                </w:rPr>
                <w:delText>Podniková ekonomika I</w:delText>
              </w:r>
            </w:del>
          </w:p>
        </w:tc>
        <w:tc>
          <w:tcPr>
            <w:tcW w:w="5528" w:type="dxa"/>
            <w:tcBorders>
              <w:left w:val="single" w:sz="12" w:space="0" w:color="auto"/>
              <w:bottom w:val="single" w:sz="12" w:space="0" w:color="auto"/>
              <w:right w:val="single" w:sz="12" w:space="0" w:color="auto"/>
            </w:tcBorders>
            <w:vAlign w:val="bottom"/>
            <w:tcPrChange w:id="3139" w:author="Michal Pilík" w:date="2019-09-10T10:41:00Z">
              <w:tcPr>
                <w:tcW w:w="5528" w:type="dxa"/>
                <w:gridSpan w:val="2"/>
                <w:tcBorders>
                  <w:left w:val="single" w:sz="12" w:space="0" w:color="auto"/>
                  <w:bottom w:val="single" w:sz="12" w:space="0" w:color="auto"/>
                  <w:right w:val="single" w:sz="12" w:space="0" w:color="auto"/>
                </w:tcBorders>
              </w:tcPr>
            </w:tcPrChange>
          </w:tcPr>
          <w:p w:rsidR="00C501EF" w:rsidRPr="00C501EF" w:rsidRDefault="00C501EF" w:rsidP="00C501EF">
            <w:pPr>
              <w:rPr>
                <w:rFonts w:asciiTheme="minorHAnsi" w:hAnsiTheme="minorHAnsi" w:cstheme="minorHAnsi"/>
                <w:bCs/>
                <w:color w:val="000000"/>
              </w:rPr>
            </w:pPr>
            <w:ins w:id="3140" w:author="Michal Pilík" w:date="2019-09-10T10:41:00Z">
              <w:r w:rsidRPr="00C501EF">
                <w:rPr>
                  <w:rFonts w:ascii="Calibri" w:hAnsi="Calibri" w:cs="Calibri"/>
                  <w:color w:val="0563C1"/>
                  <w:u w:val="single"/>
                  <w:rPrChange w:id="3141" w:author="Michal Pilík" w:date="2019-09-10T10:41:00Z">
                    <w:rPr>
                      <w:rFonts w:ascii="Calibri" w:hAnsi="Calibri" w:cs="Calibri"/>
                      <w:color w:val="0563C1"/>
                      <w:sz w:val="22"/>
                      <w:szCs w:val="22"/>
                      <w:u w:val="single"/>
                    </w:rPr>
                  </w:rPrChange>
                </w:rPr>
                <w:fldChar w:fldCharType="begin"/>
              </w:r>
              <w:r w:rsidRPr="00C501EF">
                <w:rPr>
                  <w:rFonts w:ascii="Calibri" w:hAnsi="Calibri" w:cs="Calibri"/>
                  <w:color w:val="0563C1"/>
                  <w:u w:val="single"/>
                  <w:rPrChange w:id="3142" w:author="Michal Pilík" w:date="2019-09-10T10:41:00Z">
                    <w:rPr>
                      <w:rFonts w:ascii="Calibri" w:hAnsi="Calibri" w:cs="Calibri"/>
                      <w:color w:val="0563C1"/>
                      <w:sz w:val="22"/>
                      <w:szCs w:val="22"/>
                      <w:u w:val="single"/>
                    </w:rPr>
                  </w:rPrChange>
                </w:rPr>
                <w:instrText xml:space="preserve"> HYPERLINK "https://moodle.utb.cz/course/view.php?id=20541" </w:instrText>
              </w:r>
              <w:r w:rsidRPr="00C501EF">
                <w:rPr>
                  <w:rFonts w:ascii="Calibri" w:hAnsi="Calibri" w:cs="Calibri"/>
                  <w:color w:val="0563C1"/>
                  <w:u w:val="single"/>
                  <w:rPrChange w:id="3143" w:author="Michal Pilík" w:date="2019-09-10T10:41:00Z">
                    <w:rPr>
                      <w:rFonts w:ascii="Calibri" w:hAnsi="Calibri" w:cs="Calibri"/>
                      <w:color w:val="0563C1"/>
                      <w:sz w:val="22"/>
                      <w:szCs w:val="22"/>
                      <w:u w:val="single"/>
                    </w:rPr>
                  </w:rPrChange>
                </w:rPr>
                <w:fldChar w:fldCharType="separate"/>
              </w:r>
              <w:r w:rsidRPr="00C501EF">
                <w:rPr>
                  <w:rStyle w:val="Hypertextovodkaz"/>
                  <w:rFonts w:ascii="Calibri" w:hAnsi="Calibri" w:cs="Calibri"/>
                  <w:rPrChange w:id="3144" w:author="Michal Pilík" w:date="2019-09-10T10:41:00Z">
                    <w:rPr>
                      <w:rStyle w:val="Hypertextovodkaz"/>
                      <w:rFonts w:ascii="Calibri" w:hAnsi="Calibri" w:cs="Calibri"/>
                      <w:sz w:val="22"/>
                      <w:szCs w:val="22"/>
                    </w:rPr>
                  </w:rPrChange>
                </w:rPr>
                <w:t>https://moodle.utb.cz/course/view.php?id=20541</w:t>
              </w:r>
              <w:r w:rsidRPr="00C501EF">
                <w:rPr>
                  <w:rFonts w:ascii="Calibri" w:hAnsi="Calibri" w:cs="Calibri"/>
                  <w:color w:val="0563C1"/>
                  <w:u w:val="single"/>
                  <w:rPrChange w:id="3145" w:author="Michal Pilík" w:date="2019-09-10T10:41:00Z">
                    <w:rPr>
                      <w:rFonts w:ascii="Calibri" w:hAnsi="Calibri" w:cs="Calibri"/>
                      <w:color w:val="0563C1"/>
                      <w:sz w:val="22"/>
                      <w:szCs w:val="22"/>
                      <w:u w:val="single"/>
                    </w:rPr>
                  </w:rPrChange>
                </w:rPr>
                <w:fldChar w:fldCharType="end"/>
              </w:r>
            </w:ins>
            <w:ins w:id="3146" w:author="Drahomíra Pavelková" w:date="2019-09-04T19:55:00Z">
              <w:del w:id="3147" w:author="Michal Pilík" w:date="2019-09-10T10:41:00Z">
                <w:r w:rsidRPr="00C501EF" w:rsidDel="00EA575A">
                  <w:fldChar w:fldCharType="begin"/>
                </w:r>
                <w:r w:rsidRPr="00C501EF" w:rsidDel="00EA575A">
                  <w:delInstrText xml:space="preserve"> HYPERLINK "https://vyuka.fame.utb.cz/course/view.php?id=573" </w:delInstrText>
                </w:r>
                <w:r w:rsidRPr="00C501EF" w:rsidDel="00EA575A">
                  <w:rPr>
                    <w:rPrChange w:id="3148" w:author="Michal Pilík" w:date="2019-09-10T10:41:00Z">
                      <w:rPr>
                        <w:rStyle w:val="Hypertextovodkaz"/>
                        <w:rFonts w:asciiTheme="minorHAnsi" w:hAnsiTheme="minorHAnsi" w:cstheme="minorHAnsi"/>
                        <w:bCs/>
                      </w:rPr>
                    </w:rPrChange>
                  </w:rPr>
                  <w:fldChar w:fldCharType="separate"/>
                </w:r>
                <w:r w:rsidRPr="00C501EF" w:rsidDel="00EA575A">
                  <w:rPr>
                    <w:rStyle w:val="Hypertextovodkaz"/>
                    <w:rFonts w:asciiTheme="minorHAnsi" w:hAnsiTheme="minorHAnsi" w:cstheme="minorHAnsi"/>
                    <w:bCs/>
                  </w:rPr>
                  <w:delText>https://vyuka.fame.utb.cz/course/view.php?id=573</w:delText>
                </w:r>
                <w:r w:rsidRPr="00C501EF" w:rsidDel="00EA575A">
                  <w:rPr>
                    <w:rStyle w:val="Hypertextovodkaz"/>
                    <w:rFonts w:asciiTheme="minorHAnsi" w:hAnsiTheme="minorHAnsi" w:cstheme="minorHAnsi"/>
                    <w:bCs/>
                  </w:rPr>
                  <w:fldChar w:fldCharType="end"/>
                </w:r>
              </w:del>
            </w:ins>
            <w:del w:id="3149" w:author="Michal Pilík" w:date="2019-09-10T10:41:00Z">
              <w:r w:rsidRPr="0090129A" w:rsidDel="00EA575A">
                <w:fldChar w:fldCharType="begin"/>
              </w:r>
              <w:r w:rsidRPr="00C501EF" w:rsidDel="00EA575A">
                <w:delInstrText xml:space="preserve"> HYPERLINK "https://vyuka.fame.utb.cz/course/view.php?id=212" </w:delInstrText>
              </w:r>
              <w:r w:rsidRPr="0090129A" w:rsidDel="00EA575A">
                <w:rPr>
                  <w:rPrChange w:id="3150" w:author="Michal Pilík" w:date="2019-09-10T10:41:00Z">
                    <w:rPr>
                      <w:rStyle w:val="Hypertextovodkaz"/>
                      <w:rFonts w:asciiTheme="minorHAnsi" w:hAnsiTheme="minorHAnsi" w:cstheme="minorHAnsi"/>
                      <w:bCs/>
                    </w:rPr>
                  </w:rPrChange>
                </w:rPr>
                <w:fldChar w:fldCharType="separate"/>
              </w:r>
              <w:r w:rsidRPr="00C501EF" w:rsidDel="00EA575A">
                <w:rPr>
                  <w:rStyle w:val="Hypertextovodkaz"/>
                  <w:rFonts w:asciiTheme="minorHAnsi" w:hAnsiTheme="minorHAnsi" w:cstheme="minorHAnsi"/>
                  <w:bCs/>
                </w:rPr>
                <w:delText>https://vyuka.fame.utb.cz/course/view.php?id=212</w:delText>
              </w:r>
              <w:r w:rsidRPr="0090129A" w:rsidDel="00EA575A">
                <w:rPr>
                  <w:rStyle w:val="Hypertextovodkaz"/>
                  <w:rFonts w:asciiTheme="minorHAnsi" w:hAnsiTheme="minorHAnsi" w:cstheme="minorHAnsi"/>
                  <w:bCs/>
                </w:rPr>
                <w:fldChar w:fldCharType="end"/>
              </w:r>
            </w:del>
          </w:p>
        </w:tc>
      </w:tr>
    </w:tbl>
    <w:p w:rsidR="00631734" w:rsidRDefault="00631734" w:rsidP="00EC5F9F">
      <w:pPr>
        <w:spacing w:before="120" w:after="120"/>
        <w:jc w:val="both"/>
        <w:rPr>
          <w:rFonts w:ascii="Calibri" w:hAnsi="Calibri" w:cs="Calibri"/>
          <w:sz w:val="22"/>
          <w:szCs w:val="22"/>
        </w:rPr>
      </w:pPr>
    </w:p>
    <w:p w:rsid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Podle</w:t>
      </w:r>
      <w:r w:rsidRPr="00EC5F9F">
        <w:rPr>
          <w:rFonts w:ascii="Calibri" w:hAnsi="Calibri" w:cs="Calibri"/>
          <w:color w:val="00B050"/>
          <w:sz w:val="22"/>
          <w:szCs w:val="22"/>
        </w:rPr>
        <w:t xml:space="preserve"> </w:t>
      </w:r>
      <w:hyperlink r:id="rId149" w:history="1">
        <w:r w:rsidRPr="00EC5F9F">
          <w:rPr>
            <w:rFonts w:ascii="Calibri" w:hAnsi="Calibri" w:cs="Calibri"/>
            <w:i/>
            <w:color w:val="0000FF"/>
            <w:sz w:val="22"/>
            <w:szCs w:val="22"/>
            <w:u w:val="single"/>
          </w:rPr>
          <w:t>Vnitřního předpisu FaME</w:t>
        </w:r>
      </w:hyperlink>
      <w:r w:rsidRPr="00EC5F9F">
        <w:rPr>
          <w:rFonts w:ascii="Calibri" w:hAnsi="Calibri" w:cs="Calibri"/>
          <w:color w:val="00B050"/>
          <w:sz w:val="22"/>
          <w:szCs w:val="22"/>
        </w:rPr>
        <w:t xml:space="preserve"> </w:t>
      </w:r>
      <w:r w:rsidRPr="00EC5F9F">
        <w:rPr>
          <w:rFonts w:ascii="Calibri" w:hAnsi="Calibri" w:cs="Calibri"/>
          <w:sz w:val="22"/>
          <w:szCs w:val="22"/>
        </w:rPr>
        <w:t>(článek 7) má každý akademický pracovník stanoveny konzultační hodiny v rozsahu 2h týdně. Dále je možno komunikovat s vyučujícím prostřednictvím e-mailu nebo v rámci LMS Moodle.</w:t>
      </w:r>
    </w:p>
    <w:p w:rsidR="008708DD" w:rsidRDefault="008708DD">
      <w:pPr>
        <w:rPr>
          <w:rFonts w:ascii="Calibri" w:hAnsi="Calibri" w:cs="Calibri"/>
          <w:sz w:val="22"/>
          <w:szCs w:val="22"/>
        </w:rPr>
      </w:pPr>
      <w:r>
        <w:rPr>
          <w:rFonts w:ascii="Calibri" w:hAnsi="Calibri" w:cs="Calibri"/>
          <w:sz w:val="22"/>
          <w:szCs w:val="22"/>
        </w:rPr>
        <w:br w:type="page"/>
      </w:r>
    </w:p>
    <w:p w:rsidR="008708DD" w:rsidRDefault="008708DD" w:rsidP="008708DD">
      <w:pPr>
        <w:spacing w:before="4000" w:after="3600"/>
        <w:jc w:val="center"/>
        <w:rPr>
          <w:rFonts w:asciiTheme="minorHAnsi" w:hAnsiTheme="minorHAnsi" w:cstheme="minorHAnsi"/>
          <w:b/>
          <w:sz w:val="52"/>
          <w:szCs w:val="32"/>
        </w:rPr>
      </w:pPr>
    </w:p>
    <w:p w:rsidR="008708DD" w:rsidRDefault="008708DD" w:rsidP="008708DD">
      <w:pPr>
        <w:spacing w:before="4000" w:after="3600"/>
        <w:jc w:val="center"/>
        <w:rPr>
          <w:rFonts w:asciiTheme="minorHAnsi" w:hAnsiTheme="minorHAnsi" w:cstheme="minorHAnsi"/>
          <w:b/>
          <w:sz w:val="48"/>
          <w:szCs w:val="28"/>
        </w:rPr>
      </w:pPr>
      <w:r>
        <w:rPr>
          <w:rFonts w:asciiTheme="minorHAnsi" w:hAnsiTheme="minorHAnsi" w:cstheme="minorHAnsi"/>
          <w:b/>
          <w:sz w:val="52"/>
          <w:szCs w:val="32"/>
        </w:rPr>
        <w:t>Příloha I: Rámcové smlouvy o spolupráci a zajištění praxe profesního bakalářského studijního programu Finance a finanční technologie</w:t>
      </w:r>
    </w:p>
    <w:p w:rsidR="008708DD" w:rsidRPr="00EC5F9F" w:rsidRDefault="008708DD" w:rsidP="00EC5F9F">
      <w:pPr>
        <w:spacing w:before="120" w:after="120"/>
        <w:jc w:val="both"/>
        <w:rPr>
          <w:rFonts w:ascii="Calibri" w:hAnsi="Calibri" w:cs="Calibri"/>
          <w:sz w:val="22"/>
          <w:szCs w:val="22"/>
        </w:rPr>
      </w:pPr>
    </w:p>
    <w:p w:rsidR="00EC5F9F" w:rsidRPr="00EC5F9F" w:rsidRDefault="00EC5F9F" w:rsidP="00EC5F9F"/>
    <w:p w:rsidR="00E14C88" w:rsidRPr="00E14C88" w:rsidRDefault="00E14C88" w:rsidP="00E14C88">
      <w:pPr>
        <w:jc w:val="center"/>
        <w:rPr>
          <w:rFonts w:ascii="Calibri" w:hAnsi="Calibri" w:cs="Calibri"/>
          <w:b/>
          <w:sz w:val="28"/>
          <w:szCs w:val="28"/>
        </w:rPr>
      </w:pPr>
    </w:p>
    <w:p w:rsidR="00E14C88" w:rsidRPr="00E14C88" w:rsidRDefault="00E14C88" w:rsidP="00E14C88">
      <w:pPr>
        <w:ind w:left="426"/>
        <w:jc w:val="both"/>
        <w:rPr>
          <w:rFonts w:ascii="Calibri" w:hAnsi="Calibri" w:cs="Calibri"/>
        </w:rPr>
      </w:pPr>
    </w:p>
    <w:sectPr w:rsidR="00E14C88" w:rsidRPr="00E14C88" w:rsidSect="006D4E91">
      <w:headerReference w:type="default" r:id="rId150"/>
      <w:footerReference w:type="even" r:id="rId151"/>
      <w:footerReference w:type="default" r:id="rId152"/>
      <w:headerReference w:type="first" r:id="rId153"/>
      <w:footerReference w:type="first" r:id="rId15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872" w:rsidRDefault="00913872">
      <w:r>
        <w:separator/>
      </w:r>
    </w:p>
  </w:endnote>
  <w:endnote w:type="continuationSeparator" w:id="0">
    <w:p w:rsidR="00913872" w:rsidRDefault="00913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EE"/>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yfaITCOT">
    <w:altName w:val="MS Mincho"/>
    <w:panose1 w:val="00000000000000000000"/>
    <w:charset w:val="80"/>
    <w:family w:val="auto"/>
    <w:notTrueType/>
    <w:pitch w:val="default"/>
    <w:sig w:usb0="00000001" w:usb1="08070000" w:usb2="00000010" w:usb3="00000000" w:csb0="00020000" w:csb1="00000000"/>
  </w:font>
  <w:font w:name="&amp;quot">
    <w:altName w:val="Times New Roman"/>
    <w:panose1 w:val="00000000000000000000"/>
    <w:charset w:val="00"/>
    <w:family w:val="roman"/>
    <w:notTrueType/>
    <w:pitch w:val="default"/>
  </w:font>
  <w:font w:name="Roboto">
    <w:altName w:val="Times New Roman"/>
    <w:charset w:val="00"/>
    <w:family w:val="auto"/>
    <w:pitch w:val="default"/>
  </w:font>
  <w:font w:name="TimesNewRomanPSMT">
    <w:altName w:val="Times New Roman"/>
    <w:charset w:val="EE"/>
    <w:family w:val="auto"/>
    <w:pitch w:val="variable"/>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DC4" w:rsidRDefault="00A13DC4"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13DC4" w:rsidRDefault="00A13DC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DC4" w:rsidRPr="00F94273" w:rsidRDefault="00A13DC4" w:rsidP="00175912">
    <w:pPr>
      <w:pStyle w:val="Zpat"/>
      <w:framePr w:wrap="around" w:vAnchor="text" w:hAnchor="margin" w:xAlign="center" w:y="1"/>
      <w:rPr>
        <w:rStyle w:val="slostrnky"/>
        <w:rFonts w:asciiTheme="minorHAnsi" w:hAnsiTheme="minorHAnsi" w:cstheme="minorHAnsi"/>
      </w:rPr>
    </w:pPr>
    <w:r w:rsidRPr="00F94273">
      <w:rPr>
        <w:rStyle w:val="slostrnky"/>
        <w:rFonts w:asciiTheme="minorHAnsi" w:hAnsiTheme="minorHAnsi" w:cstheme="minorHAnsi"/>
      </w:rPr>
      <w:fldChar w:fldCharType="begin"/>
    </w:r>
    <w:r w:rsidRPr="00F94273">
      <w:rPr>
        <w:rStyle w:val="slostrnky"/>
        <w:rFonts w:asciiTheme="minorHAnsi" w:hAnsiTheme="minorHAnsi" w:cstheme="minorHAnsi"/>
      </w:rPr>
      <w:instrText xml:space="preserve">PAGE  </w:instrText>
    </w:r>
    <w:r w:rsidRPr="00F94273">
      <w:rPr>
        <w:rStyle w:val="slostrnky"/>
        <w:rFonts w:asciiTheme="minorHAnsi" w:hAnsiTheme="minorHAnsi" w:cstheme="minorHAnsi"/>
      </w:rPr>
      <w:fldChar w:fldCharType="separate"/>
    </w:r>
    <w:r w:rsidR="00984BE6">
      <w:rPr>
        <w:rStyle w:val="slostrnky"/>
        <w:rFonts w:asciiTheme="minorHAnsi" w:hAnsiTheme="minorHAnsi" w:cstheme="minorHAnsi"/>
        <w:noProof/>
      </w:rPr>
      <w:t>254</w:t>
    </w:r>
    <w:r w:rsidRPr="00F94273">
      <w:rPr>
        <w:rStyle w:val="slostrnky"/>
        <w:rFonts w:asciiTheme="minorHAnsi" w:hAnsiTheme="minorHAnsi" w:cstheme="minorHAnsi"/>
      </w:rPr>
      <w:fldChar w:fldCharType="end"/>
    </w:r>
  </w:p>
  <w:p w:rsidR="00A13DC4" w:rsidRDefault="00A13DC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DC4" w:rsidRPr="00F356C7" w:rsidRDefault="00A13DC4" w:rsidP="00A952B2">
    <w:pPr>
      <w:pStyle w:val="Zpat"/>
      <w:rPr>
        <w:sz w:val="16"/>
        <w:szCs w:val="16"/>
      </w:rPr>
    </w:pPr>
    <w:r w:rsidRPr="00F356C7">
      <w:rPr>
        <w:sz w:val="16"/>
        <w:szCs w:val="16"/>
      </w:rPr>
      <w:t>verze 16.2.2017</w:t>
    </w:r>
  </w:p>
  <w:p w:rsidR="00A13DC4" w:rsidRDefault="00A13D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872" w:rsidRDefault="00913872">
      <w:r>
        <w:separator/>
      </w:r>
    </w:p>
  </w:footnote>
  <w:footnote w:type="continuationSeparator" w:id="0">
    <w:p w:rsidR="00913872" w:rsidRDefault="00913872">
      <w:r>
        <w:continuationSeparator/>
      </w:r>
    </w:p>
  </w:footnote>
  <w:footnote w:id="1">
    <w:p w:rsidR="00A13DC4" w:rsidRDefault="00A13DC4">
      <w:pPr>
        <w:pStyle w:val="Textpoznpodarou"/>
      </w:pPr>
      <w:r>
        <w:rPr>
          <w:rStyle w:val="Znakapoznpodarou"/>
        </w:rPr>
        <w:footnoteRef/>
      </w:r>
      <w:r>
        <w:t xml:space="preserve"> Student si na začátku 1. ročníku BSP vybere povinný cizí jazyk (Angličtina nebo Němčina), který studuje 4 semestry.</w:t>
      </w:r>
    </w:p>
  </w:footnote>
  <w:footnote w:id="2">
    <w:p w:rsidR="00A13DC4" w:rsidRDefault="00A13DC4">
      <w:pPr>
        <w:pStyle w:val="Textpoznpodarou"/>
      </w:pPr>
      <w:r>
        <w:rPr>
          <w:rStyle w:val="Znakapoznpodarou"/>
        </w:rPr>
        <w:footnoteRef/>
      </w:r>
      <w:r>
        <w:t xml:space="preserve"> Student si na začátku 1. ročníku BSP vybere povinný cizí jazyk (Angličtina nebo Němčina), který studuje 4 semestry.</w:t>
      </w:r>
    </w:p>
  </w:footnote>
  <w:footnote w:id="3">
    <w:p w:rsidR="00A13DC4" w:rsidRPr="003B141A" w:rsidRDefault="00A13DC4" w:rsidP="00EC5F9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4">
    <w:p w:rsidR="00A13DC4" w:rsidRPr="003B141A" w:rsidRDefault="00A13DC4" w:rsidP="00EC5F9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5">
    <w:p w:rsidR="00A13DC4" w:rsidRPr="003B141A" w:rsidRDefault="00A13DC4" w:rsidP="00EC5F9F">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DC4" w:rsidRDefault="00A13DC4" w:rsidP="007614E9">
    <w:pPr>
      <w:pStyle w:val="Zhlav"/>
      <w:jc w:val="center"/>
    </w:pPr>
    <w:r w:rsidRPr="00F94273">
      <w:rPr>
        <w:rFonts w:asciiTheme="minorHAnsi" w:hAnsiTheme="minorHAnsi" w:cstheme="minorHAnsi"/>
      </w:rPr>
      <w:t xml:space="preserve">BSP </w:t>
    </w:r>
    <w:r w:rsidRPr="009F5F2B">
      <w:rPr>
        <w:rFonts w:asciiTheme="minorHAnsi" w:hAnsiTheme="minorHAnsi"/>
      </w:rPr>
      <w:t>Finance a finanční technologie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DC4" w:rsidRDefault="00A13DC4" w:rsidP="00EC5F9F">
    <w:pPr>
      <w:pStyle w:val="Zhlav"/>
      <w:jc w:val="center"/>
    </w:pPr>
    <w:r w:rsidRPr="00F94273">
      <w:rPr>
        <w:rFonts w:asciiTheme="minorHAnsi" w:hAnsiTheme="minorHAnsi" w:cstheme="minorHAnsi"/>
      </w:rPr>
      <w:t xml:space="preserve">BSP </w:t>
    </w:r>
    <w:r w:rsidRPr="009F5F2B">
      <w:rPr>
        <w:rFonts w:asciiTheme="minorHAnsi" w:hAnsiTheme="minorHAnsi"/>
      </w:rPr>
      <w:t>Finance a finanční technologie</w:t>
    </w:r>
  </w:p>
  <w:p w:rsidR="00A13DC4" w:rsidRPr="00EC5F9F" w:rsidRDefault="00A13DC4" w:rsidP="00EC5F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F13E5B"/>
    <w:multiLevelType w:val="hybridMultilevel"/>
    <w:tmpl w:val="CBB42E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347BE0"/>
    <w:multiLevelType w:val="hybridMultilevel"/>
    <w:tmpl w:val="06AA17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9DA13FC"/>
    <w:multiLevelType w:val="hybridMultilevel"/>
    <w:tmpl w:val="FD84434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2E201E"/>
    <w:multiLevelType w:val="hybridMultilevel"/>
    <w:tmpl w:val="C096CF9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B7C5079"/>
    <w:multiLevelType w:val="hybridMultilevel"/>
    <w:tmpl w:val="0524798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D9F3120"/>
    <w:multiLevelType w:val="hybridMultilevel"/>
    <w:tmpl w:val="C9787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E54566A"/>
    <w:multiLevelType w:val="hybridMultilevel"/>
    <w:tmpl w:val="E2F0BE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F1421F0"/>
    <w:multiLevelType w:val="hybridMultilevel"/>
    <w:tmpl w:val="39AC0F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09133BB"/>
    <w:multiLevelType w:val="hybridMultilevel"/>
    <w:tmpl w:val="A84ACC7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13931C88"/>
    <w:multiLevelType w:val="hybridMultilevel"/>
    <w:tmpl w:val="6CFEB99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4801977"/>
    <w:multiLevelType w:val="hybridMultilevel"/>
    <w:tmpl w:val="1AB281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7E15417"/>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83E320C"/>
    <w:multiLevelType w:val="hybridMultilevel"/>
    <w:tmpl w:val="50FE86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8E24077"/>
    <w:multiLevelType w:val="multilevel"/>
    <w:tmpl w:val="B3CE95C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B8E3B65"/>
    <w:multiLevelType w:val="hybridMultilevel"/>
    <w:tmpl w:val="B94082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BDA3A7A"/>
    <w:multiLevelType w:val="multilevel"/>
    <w:tmpl w:val="1338CD76"/>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15:restartNumberingAfterBreak="0">
    <w:nsid w:val="1C324DBD"/>
    <w:multiLevelType w:val="hybridMultilevel"/>
    <w:tmpl w:val="35B485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DB31642"/>
    <w:multiLevelType w:val="hybridMultilevel"/>
    <w:tmpl w:val="48EE64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1F3B5781"/>
    <w:multiLevelType w:val="hybridMultilevel"/>
    <w:tmpl w:val="60F29B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82E1459"/>
    <w:multiLevelType w:val="hybridMultilevel"/>
    <w:tmpl w:val="7C32EB8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2A096626"/>
    <w:multiLevelType w:val="hybridMultilevel"/>
    <w:tmpl w:val="EEA01A1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AFD6ADE"/>
    <w:multiLevelType w:val="hybridMultilevel"/>
    <w:tmpl w:val="150E10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B3A0796"/>
    <w:multiLevelType w:val="hybridMultilevel"/>
    <w:tmpl w:val="863E8C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1291D13"/>
    <w:multiLevelType w:val="hybridMultilevel"/>
    <w:tmpl w:val="3DB814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31A8454B"/>
    <w:multiLevelType w:val="hybridMultilevel"/>
    <w:tmpl w:val="152ED9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20D54C7"/>
    <w:multiLevelType w:val="hybridMultilevel"/>
    <w:tmpl w:val="476ECED4"/>
    <w:lvl w:ilvl="0" w:tplc="04050001">
      <w:start w:val="1"/>
      <w:numFmt w:val="bullet"/>
      <w:lvlText w:val=""/>
      <w:lvlJc w:val="left"/>
      <w:pPr>
        <w:ind w:left="720" w:hanging="360"/>
      </w:pPr>
      <w:rPr>
        <w:rFonts w:ascii="Symbol" w:hAnsi="Symbol" w:hint="default"/>
      </w:rPr>
    </w:lvl>
    <w:lvl w:ilvl="1" w:tplc="2BA258DE">
      <w:start w:val="1"/>
      <w:numFmt w:val="bullet"/>
      <w:lvlText w:val="-"/>
      <w:lvlJc w:val="left"/>
      <w:pPr>
        <w:ind w:left="1500" w:hanging="420"/>
      </w:pPr>
      <w:rPr>
        <w:rFonts w:ascii="Calibri" w:eastAsiaTheme="minorHAnsi" w:hAnsi="Calibri" w:cs="Calibri" w:hint="default"/>
        <w:sz w:val="22"/>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3DD5D9A"/>
    <w:multiLevelType w:val="hybridMultilevel"/>
    <w:tmpl w:val="639819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1" w15:restartNumberingAfterBreak="0">
    <w:nsid w:val="34F7165C"/>
    <w:multiLevelType w:val="hybridMultilevel"/>
    <w:tmpl w:val="14184DC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15:restartNumberingAfterBreak="0">
    <w:nsid w:val="35233811"/>
    <w:multiLevelType w:val="hybridMultilevel"/>
    <w:tmpl w:val="583EA1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5DF6A82"/>
    <w:multiLevelType w:val="hybridMultilevel"/>
    <w:tmpl w:val="D460DDD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4" w15:restartNumberingAfterBreak="0">
    <w:nsid w:val="35E312EF"/>
    <w:multiLevelType w:val="hybridMultilevel"/>
    <w:tmpl w:val="15B8867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37CE1F08"/>
    <w:multiLevelType w:val="hybridMultilevel"/>
    <w:tmpl w:val="363886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392B5C33"/>
    <w:multiLevelType w:val="hybridMultilevel"/>
    <w:tmpl w:val="A2202D98"/>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8"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A256976"/>
    <w:multiLevelType w:val="hybridMultilevel"/>
    <w:tmpl w:val="2DA8081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0" w15:restartNumberingAfterBreak="0">
    <w:nsid w:val="3A423098"/>
    <w:multiLevelType w:val="hybridMultilevel"/>
    <w:tmpl w:val="088053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3C013873"/>
    <w:multiLevelType w:val="hybridMultilevel"/>
    <w:tmpl w:val="CABC23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3C0B3DD5"/>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3D7C0270"/>
    <w:multiLevelType w:val="hybridMultilevel"/>
    <w:tmpl w:val="766C9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3DFB171D"/>
    <w:multiLevelType w:val="hybridMultilevel"/>
    <w:tmpl w:val="CF78B76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401816B3"/>
    <w:multiLevelType w:val="hybridMultilevel"/>
    <w:tmpl w:val="2416CA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7" w15:restartNumberingAfterBreak="0">
    <w:nsid w:val="417143DE"/>
    <w:multiLevelType w:val="hybridMultilevel"/>
    <w:tmpl w:val="DF2073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43DA31C2"/>
    <w:multiLevelType w:val="hybridMultilevel"/>
    <w:tmpl w:val="26D889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5C6030A"/>
    <w:multiLevelType w:val="hybridMultilevel"/>
    <w:tmpl w:val="AA7ABC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46B604F6"/>
    <w:multiLevelType w:val="hybridMultilevel"/>
    <w:tmpl w:val="17A6AC5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48BF0EAF"/>
    <w:multiLevelType w:val="hybridMultilevel"/>
    <w:tmpl w:val="069E439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2"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3"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5" w15:restartNumberingAfterBreak="0">
    <w:nsid w:val="4EDD49B8"/>
    <w:multiLevelType w:val="hybridMultilevel"/>
    <w:tmpl w:val="A5E248E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6" w15:restartNumberingAfterBreak="0">
    <w:nsid w:val="4F3033C1"/>
    <w:multiLevelType w:val="hybridMultilevel"/>
    <w:tmpl w:val="5DAC04E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4F646D6D"/>
    <w:multiLevelType w:val="hybridMultilevel"/>
    <w:tmpl w:val="85C2F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528F07FD"/>
    <w:multiLevelType w:val="hybridMultilevel"/>
    <w:tmpl w:val="4726E1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3C44433"/>
    <w:multiLevelType w:val="hybridMultilevel"/>
    <w:tmpl w:val="45D4440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5" w15:restartNumberingAfterBreak="0">
    <w:nsid w:val="53F76DDA"/>
    <w:multiLevelType w:val="hybridMultilevel"/>
    <w:tmpl w:val="29FE77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5A4C4F3D"/>
    <w:multiLevelType w:val="hybridMultilevel"/>
    <w:tmpl w:val="747AFFBE"/>
    <w:lvl w:ilvl="0" w:tplc="B96862B8">
      <w:start w:val="1"/>
      <w:numFmt w:val="decimal"/>
      <w:pStyle w:val="Psmenkov2"/>
      <w:lvlText w:val="%1."/>
      <w:lvlJc w:val="left"/>
      <w:pPr>
        <w:ind w:left="53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8" w15:restartNumberingAfterBreak="0">
    <w:nsid w:val="5A541DE7"/>
    <w:multiLevelType w:val="hybridMultilevel"/>
    <w:tmpl w:val="DF8ED9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5AEB3611"/>
    <w:multiLevelType w:val="hybridMultilevel"/>
    <w:tmpl w:val="B270F87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0" w15:restartNumberingAfterBreak="0">
    <w:nsid w:val="5AFA02BB"/>
    <w:multiLevelType w:val="hybridMultilevel"/>
    <w:tmpl w:val="BFE8AD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5BD533EE"/>
    <w:multiLevelType w:val="hybridMultilevel"/>
    <w:tmpl w:val="FB8E2F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5C112F00"/>
    <w:multiLevelType w:val="hybridMultilevel"/>
    <w:tmpl w:val="81AC05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5F964EB8"/>
    <w:multiLevelType w:val="hybridMultilevel"/>
    <w:tmpl w:val="53E620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608A58BF"/>
    <w:multiLevelType w:val="hybridMultilevel"/>
    <w:tmpl w:val="B3EA8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1F41188"/>
    <w:multiLevelType w:val="hybridMultilevel"/>
    <w:tmpl w:val="66286A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654E3CA9"/>
    <w:multiLevelType w:val="hybridMultilevel"/>
    <w:tmpl w:val="BDD63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68AF4375"/>
    <w:multiLevelType w:val="hybridMultilevel"/>
    <w:tmpl w:val="4D6A72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4" w15:restartNumberingAfterBreak="0">
    <w:nsid w:val="6A627210"/>
    <w:multiLevelType w:val="hybridMultilevel"/>
    <w:tmpl w:val="5F689494"/>
    <w:lvl w:ilvl="0" w:tplc="5DEA4CEE">
      <w:start w:val="1"/>
      <w:numFmt w:val="bullet"/>
      <w:lvlText w:val=""/>
      <w:lvlJc w:val="left"/>
      <w:pPr>
        <w:tabs>
          <w:tab w:val="num" w:pos="720"/>
        </w:tabs>
        <w:ind w:left="720" w:hanging="360"/>
      </w:pPr>
      <w:rPr>
        <w:rFonts w:ascii="Wingdings" w:hAnsi="Wingdings" w:hint="default"/>
      </w:rPr>
    </w:lvl>
    <w:lvl w:ilvl="1" w:tplc="9DDC6FD0" w:tentative="1">
      <w:start w:val="1"/>
      <w:numFmt w:val="bullet"/>
      <w:lvlText w:val=""/>
      <w:lvlJc w:val="left"/>
      <w:pPr>
        <w:tabs>
          <w:tab w:val="num" w:pos="1440"/>
        </w:tabs>
        <w:ind w:left="1440" w:hanging="360"/>
      </w:pPr>
      <w:rPr>
        <w:rFonts w:ascii="Wingdings" w:hAnsi="Wingdings" w:hint="default"/>
      </w:rPr>
    </w:lvl>
    <w:lvl w:ilvl="2" w:tplc="DC6C9ADC" w:tentative="1">
      <w:start w:val="1"/>
      <w:numFmt w:val="bullet"/>
      <w:lvlText w:val=""/>
      <w:lvlJc w:val="left"/>
      <w:pPr>
        <w:tabs>
          <w:tab w:val="num" w:pos="2160"/>
        </w:tabs>
        <w:ind w:left="2160" w:hanging="360"/>
      </w:pPr>
      <w:rPr>
        <w:rFonts w:ascii="Wingdings" w:hAnsi="Wingdings" w:hint="default"/>
      </w:rPr>
    </w:lvl>
    <w:lvl w:ilvl="3" w:tplc="929CE926" w:tentative="1">
      <w:start w:val="1"/>
      <w:numFmt w:val="bullet"/>
      <w:lvlText w:val=""/>
      <w:lvlJc w:val="left"/>
      <w:pPr>
        <w:tabs>
          <w:tab w:val="num" w:pos="2880"/>
        </w:tabs>
        <w:ind w:left="2880" w:hanging="360"/>
      </w:pPr>
      <w:rPr>
        <w:rFonts w:ascii="Wingdings" w:hAnsi="Wingdings" w:hint="default"/>
      </w:rPr>
    </w:lvl>
    <w:lvl w:ilvl="4" w:tplc="04B03DA4" w:tentative="1">
      <w:start w:val="1"/>
      <w:numFmt w:val="bullet"/>
      <w:lvlText w:val=""/>
      <w:lvlJc w:val="left"/>
      <w:pPr>
        <w:tabs>
          <w:tab w:val="num" w:pos="3600"/>
        </w:tabs>
        <w:ind w:left="3600" w:hanging="360"/>
      </w:pPr>
      <w:rPr>
        <w:rFonts w:ascii="Wingdings" w:hAnsi="Wingdings" w:hint="default"/>
      </w:rPr>
    </w:lvl>
    <w:lvl w:ilvl="5" w:tplc="3ECA3750" w:tentative="1">
      <w:start w:val="1"/>
      <w:numFmt w:val="bullet"/>
      <w:lvlText w:val=""/>
      <w:lvlJc w:val="left"/>
      <w:pPr>
        <w:tabs>
          <w:tab w:val="num" w:pos="4320"/>
        </w:tabs>
        <w:ind w:left="4320" w:hanging="360"/>
      </w:pPr>
      <w:rPr>
        <w:rFonts w:ascii="Wingdings" w:hAnsi="Wingdings" w:hint="default"/>
      </w:rPr>
    </w:lvl>
    <w:lvl w:ilvl="6" w:tplc="5240E94C" w:tentative="1">
      <w:start w:val="1"/>
      <w:numFmt w:val="bullet"/>
      <w:lvlText w:val=""/>
      <w:lvlJc w:val="left"/>
      <w:pPr>
        <w:tabs>
          <w:tab w:val="num" w:pos="5040"/>
        </w:tabs>
        <w:ind w:left="5040" w:hanging="360"/>
      </w:pPr>
      <w:rPr>
        <w:rFonts w:ascii="Wingdings" w:hAnsi="Wingdings" w:hint="default"/>
      </w:rPr>
    </w:lvl>
    <w:lvl w:ilvl="7" w:tplc="D03C36EA" w:tentative="1">
      <w:start w:val="1"/>
      <w:numFmt w:val="bullet"/>
      <w:lvlText w:val=""/>
      <w:lvlJc w:val="left"/>
      <w:pPr>
        <w:tabs>
          <w:tab w:val="num" w:pos="5760"/>
        </w:tabs>
        <w:ind w:left="5760" w:hanging="360"/>
      </w:pPr>
      <w:rPr>
        <w:rFonts w:ascii="Wingdings" w:hAnsi="Wingdings" w:hint="default"/>
      </w:rPr>
    </w:lvl>
    <w:lvl w:ilvl="8" w:tplc="3E2EB474"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6CCE6C82"/>
    <w:multiLevelType w:val="hybridMultilevel"/>
    <w:tmpl w:val="20387C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6EEF1426"/>
    <w:multiLevelType w:val="hybridMultilevel"/>
    <w:tmpl w:val="62A24E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6FD5030E"/>
    <w:multiLevelType w:val="hybridMultilevel"/>
    <w:tmpl w:val="D1A65F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0" w15:restartNumberingAfterBreak="0">
    <w:nsid w:val="70C62233"/>
    <w:multiLevelType w:val="hybridMultilevel"/>
    <w:tmpl w:val="5DD4FCF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04" w15:restartNumberingAfterBreak="0">
    <w:nsid w:val="761B3268"/>
    <w:multiLevelType w:val="hybridMultilevel"/>
    <w:tmpl w:val="DCB24B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5" w15:restartNumberingAfterBreak="0">
    <w:nsid w:val="762258D9"/>
    <w:multiLevelType w:val="hybridMultilevel"/>
    <w:tmpl w:val="82404E96"/>
    <w:lvl w:ilvl="0" w:tplc="0405000F">
      <w:start w:val="1"/>
      <w:numFmt w:val="decimal"/>
      <w:lvlText w:val="%1."/>
      <w:lvlJc w:val="left"/>
      <w:pPr>
        <w:ind w:left="742" w:hanging="360"/>
      </w:pPr>
      <w:rPr>
        <w:rFont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06"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07" w15:restartNumberingAfterBreak="0">
    <w:nsid w:val="795E4F9B"/>
    <w:multiLevelType w:val="hybridMultilevel"/>
    <w:tmpl w:val="458EB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9" w15:restartNumberingAfterBreak="0">
    <w:nsid w:val="7A462B2C"/>
    <w:multiLevelType w:val="hybridMultilevel"/>
    <w:tmpl w:val="08EEDC9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0"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7C2F61D8"/>
    <w:multiLevelType w:val="hybridMultilevel"/>
    <w:tmpl w:val="C798AD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3"/>
  </w:num>
  <w:num w:numId="2">
    <w:abstractNumId w:val="0"/>
  </w:num>
  <w:num w:numId="3">
    <w:abstractNumId w:val="58"/>
  </w:num>
  <w:num w:numId="4">
    <w:abstractNumId w:val="34"/>
  </w:num>
  <w:num w:numId="5">
    <w:abstractNumId w:val="98"/>
  </w:num>
  <w:num w:numId="6">
    <w:abstractNumId w:val="6"/>
  </w:num>
  <w:num w:numId="7">
    <w:abstractNumId w:val="15"/>
  </w:num>
  <w:num w:numId="8">
    <w:abstractNumId w:val="36"/>
  </w:num>
  <w:num w:numId="9">
    <w:abstractNumId w:val="76"/>
  </w:num>
  <w:num w:numId="10">
    <w:abstractNumId w:val="90"/>
  </w:num>
  <w:num w:numId="11">
    <w:abstractNumId w:val="2"/>
  </w:num>
  <w:num w:numId="12">
    <w:abstractNumId w:val="69"/>
  </w:num>
  <w:num w:numId="13">
    <w:abstractNumId w:val="48"/>
  </w:num>
  <w:num w:numId="14">
    <w:abstractNumId w:val="89"/>
  </w:num>
  <w:num w:numId="15">
    <w:abstractNumId w:val="21"/>
  </w:num>
  <w:num w:numId="16">
    <w:abstractNumId w:val="35"/>
  </w:num>
  <w:num w:numId="17">
    <w:abstractNumId w:val="54"/>
  </w:num>
  <w:num w:numId="18">
    <w:abstractNumId w:val="81"/>
  </w:num>
  <w:num w:numId="19">
    <w:abstractNumId w:val="96"/>
  </w:num>
  <w:num w:numId="20">
    <w:abstractNumId w:val="38"/>
  </w:num>
  <w:num w:numId="21">
    <w:abstractNumId w:val="91"/>
  </w:num>
  <w:num w:numId="22">
    <w:abstractNumId w:val="1"/>
  </w:num>
  <w:num w:numId="23">
    <w:abstractNumId w:val="84"/>
  </w:num>
  <w:num w:numId="24">
    <w:abstractNumId w:val="39"/>
  </w:num>
  <w:num w:numId="25">
    <w:abstractNumId w:val="62"/>
  </w:num>
  <w:num w:numId="26">
    <w:abstractNumId w:val="18"/>
  </w:num>
  <w:num w:numId="27">
    <w:abstractNumId w:val="63"/>
  </w:num>
  <w:num w:numId="28">
    <w:abstractNumId w:val="75"/>
  </w:num>
  <w:num w:numId="29">
    <w:abstractNumId w:val="77"/>
    <w:lvlOverride w:ilvl="0">
      <w:startOverride w:val="1"/>
    </w:lvlOverride>
  </w:num>
  <w:num w:numId="30">
    <w:abstractNumId w:val="37"/>
  </w:num>
  <w:num w:numId="31">
    <w:abstractNumId w:val="25"/>
  </w:num>
  <w:num w:numId="32">
    <w:abstractNumId w:val="66"/>
  </w:num>
  <w:num w:numId="33">
    <w:abstractNumId w:val="17"/>
  </w:num>
  <w:num w:numId="34">
    <w:abstractNumId w:val="22"/>
  </w:num>
  <w:num w:numId="35">
    <w:abstractNumId w:val="86"/>
  </w:num>
  <w:num w:numId="36">
    <w:abstractNumId w:val="59"/>
  </w:num>
  <w:num w:numId="37">
    <w:abstractNumId w:val="80"/>
  </w:num>
  <w:num w:numId="38">
    <w:abstractNumId w:val="16"/>
  </w:num>
  <w:num w:numId="39">
    <w:abstractNumId w:val="95"/>
  </w:num>
  <w:num w:numId="40">
    <w:abstractNumId w:val="11"/>
  </w:num>
  <w:num w:numId="41">
    <w:abstractNumId w:val="45"/>
  </w:num>
  <w:num w:numId="42">
    <w:abstractNumId w:val="50"/>
  </w:num>
  <w:num w:numId="43">
    <w:abstractNumId w:val="53"/>
  </w:num>
  <w:num w:numId="44">
    <w:abstractNumId w:val="31"/>
  </w:num>
  <w:num w:numId="45">
    <w:abstractNumId w:val="92"/>
  </w:num>
  <w:num w:numId="46">
    <w:abstractNumId w:val="29"/>
  </w:num>
  <w:num w:numId="47">
    <w:abstractNumId w:val="78"/>
  </w:num>
  <w:num w:numId="48">
    <w:abstractNumId w:val="61"/>
  </w:num>
  <w:num w:numId="49">
    <w:abstractNumId w:val="19"/>
  </w:num>
  <w:num w:numId="50">
    <w:abstractNumId w:val="51"/>
  </w:num>
  <w:num w:numId="51">
    <w:abstractNumId w:val="32"/>
  </w:num>
  <w:num w:numId="52">
    <w:abstractNumId w:val="109"/>
  </w:num>
  <w:num w:numId="53">
    <w:abstractNumId w:val="67"/>
  </w:num>
  <w:num w:numId="54">
    <w:abstractNumId w:val="57"/>
  </w:num>
  <w:num w:numId="55">
    <w:abstractNumId w:val="27"/>
  </w:num>
  <w:num w:numId="56">
    <w:abstractNumId w:val="107"/>
  </w:num>
  <w:num w:numId="57">
    <w:abstractNumId w:val="24"/>
  </w:num>
  <w:num w:numId="58">
    <w:abstractNumId w:val="49"/>
  </w:num>
  <w:num w:numId="59">
    <w:abstractNumId w:val="60"/>
  </w:num>
  <w:num w:numId="60">
    <w:abstractNumId w:val="9"/>
  </w:num>
  <w:num w:numId="61">
    <w:abstractNumId w:val="65"/>
  </w:num>
  <w:num w:numId="62">
    <w:abstractNumId w:val="4"/>
  </w:num>
  <w:num w:numId="63">
    <w:abstractNumId w:val="79"/>
  </w:num>
  <w:num w:numId="64">
    <w:abstractNumId w:val="73"/>
  </w:num>
  <w:num w:numId="65">
    <w:abstractNumId w:val="100"/>
  </w:num>
  <w:num w:numId="66">
    <w:abstractNumId w:val="12"/>
  </w:num>
  <w:num w:numId="67">
    <w:abstractNumId w:val="74"/>
  </w:num>
  <w:num w:numId="68">
    <w:abstractNumId w:val="44"/>
  </w:num>
  <w:num w:numId="69">
    <w:abstractNumId w:val="82"/>
  </w:num>
  <w:num w:numId="70">
    <w:abstractNumId w:val="10"/>
  </w:num>
  <w:num w:numId="71">
    <w:abstractNumId w:val="7"/>
  </w:num>
  <w:num w:numId="72">
    <w:abstractNumId w:val="97"/>
  </w:num>
  <w:num w:numId="73">
    <w:abstractNumId w:val="5"/>
  </w:num>
  <w:num w:numId="74">
    <w:abstractNumId w:val="88"/>
  </w:num>
  <w:num w:numId="75">
    <w:abstractNumId w:val="41"/>
  </w:num>
  <w:num w:numId="76">
    <w:abstractNumId w:val="23"/>
  </w:num>
  <w:num w:numId="77">
    <w:abstractNumId w:val="55"/>
  </w:num>
  <w:num w:numId="78">
    <w:abstractNumId w:val="20"/>
  </w:num>
  <w:num w:numId="79">
    <w:abstractNumId w:val="106"/>
  </w:num>
  <w:num w:numId="80">
    <w:abstractNumId w:val="13"/>
  </w:num>
  <w:num w:numId="81">
    <w:abstractNumId w:val="110"/>
  </w:num>
  <w:num w:numId="82">
    <w:abstractNumId w:val="99"/>
  </w:num>
  <w:num w:numId="83">
    <w:abstractNumId w:val="3"/>
  </w:num>
  <w:num w:numId="84">
    <w:abstractNumId w:val="70"/>
  </w:num>
  <w:num w:numId="85">
    <w:abstractNumId w:val="102"/>
  </w:num>
  <w:num w:numId="86">
    <w:abstractNumId w:val="64"/>
  </w:num>
  <w:num w:numId="87">
    <w:abstractNumId w:val="56"/>
  </w:num>
  <w:num w:numId="88">
    <w:abstractNumId w:val="111"/>
  </w:num>
  <w:num w:numId="89">
    <w:abstractNumId w:val="28"/>
  </w:num>
  <w:num w:numId="90">
    <w:abstractNumId w:val="93"/>
  </w:num>
  <w:num w:numId="91">
    <w:abstractNumId w:val="68"/>
  </w:num>
  <w:num w:numId="92">
    <w:abstractNumId w:val="33"/>
  </w:num>
  <w:num w:numId="93">
    <w:abstractNumId w:val="46"/>
  </w:num>
  <w:num w:numId="94">
    <w:abstractNumId w:val="71"/>
  </w:num>
  <w:num w:numId="95">
    <w:abstractNumId w:val="83"/>
  </w:num>
  <w:num w:numId="96">
    <w:abstractNumId w:val="101"/>
  </w:num>
  <w:num w:numId="97">
    <w:abstractNumId w:val="108"/>
  </w:num>
  <w:num w:numId="98">
    <w:abstractNumId w:val="104"/>
  </w:num>
  <w:num w:numId="99">
    <w:abstractNumId w:val="8"/>
  </w:num>
  <w:num w:numId="100">
    <w:abstractNumId w:val="87"/>
  </w:num>
  <w:num w:numId="101">
    <w:abstractNumId w:val="40"/>
  </w:num>
  <w:num w:numId="102">
    <w:abstractNumId w:val="43"/>
  </w:num>
  <w:num w:numId="103">
    <w:abstractNumId w:val="85"/>
  </w:num>
  <w:num w:numId="104">
    <w:abstractNumId w:val="94"/>
  </w:num>
  <w:num w:numId="105">
    <w:abstractNumId w:val="72"/>
  </w:num>
  <w:num w:numId="106">
    <w:abstractNumId w:val="52"/>
  </w:num>
  <w:num w:numId="107">
    <w:abstractNumId w:val="26"/>
  </w:num>
  <w:num w:numId="108">
    <w:abstractNumId w:val="42"/>
  </w:num>
  <w:num w:numId="109">
    <w:abstractNumId w:val="47"/>
  </w:num>
  <w:num w:numId="110">
    <w:abstractNumId w:val="30"/>
  </w:num>
  <w:num w:numId="111">
    <w:abstractNumId w:val="14"/>
  </w:num>
  <w:num w:numId="112">
    <w:abstractNumId w:val="105"/>
  </w:num>
  <w:numIdMacAtCleanup w:val="1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rahomíra Pavelková">
    <w15:presenceInfo w15:providerId="AD" w15:userId="S::pavelkova@utb.cz::87e650d1-86ac-4d54-ba66-9a7e297677f6"/>
  </w15:person>
  <w15:person w15:author="Michal Pilík">
    <w15:presenceInfo w15:providerId="AD" w15:userId="S-1-5-21-770070720-3945125243-2690725130-18779"/>
  </w15:person>
  <w15:person w15:author="Pavla Trefilová">
    <w15:presenceInfo w15:providerId="AD" w15:userId="S-1-5-21-770070720-3945125243-2690725130-18876"/>
  </w15:person>
  <w15:person w15:author="Neubauerová Bronislava">
    <w15:presenceInfo w15:providerId="AD" w15:userId="S-1-5-21-770070720-3945125243-2690725130-140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US" w:vendorID="64" w:dllVersion="6" w:nlCheck="1" w:checkStyle="0"/>
  <w:activeWritingStyle w:appName="MSWord" w:lang="en-GB" w:vendorID="64" w:dllVersion="6" w:nlCheck="1" w:checkStyle="1"/>
  <w:activeWritingStyle w:appName="MSWord" w:lang="cs-CZ"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n-GB" w:vendorID="64" w:dllVersion="131078" w:nlCheck="1" w:checkStyle="1"/>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845"/>
    <w:rsid w:val="00004032"/>
    <w:rsid w:val="00016FF9"/>
    <w:rsid w:val="00021FA9"/>
    <w:rsid w:val="00035C46"/>
    <w:rsid w:val="00036FB3"/>
    <w:rsid w:val="00041842"/>
    <w:rsid w:val="0004584E"/>
    <w:rsid w:val="000474BE"/>
    <w:rsid w:val="0004757E"/>
    <w:rsid w:val="00054E6F"/>
    <w:rsid w:val="00062F51"/>
    <w:rsid w:val="00064170"/>
    <w:rsid w:val="00064B95"/>
    <w:rsid w:val="000720E1"/>
    <w:rsid w:val="0007374F"/>
    <w:rsid w:val="00074487"/>
    <w:rsid w:val="00075F2A"/>
    <w:rsid w:val="00076444"/>
    <w:rsid w:val="00077625"/>
    <w:rsid w:val="00083E15"/>
    <w:rsid w:val="00086A4B"/>
    <w:rsid w:val="00090733"/>
    <w:rsid w:val="00090AFC"/>
    <w:rsid w:val="00094801"/>
    <w:rsid w:val="00094C08"/>
    <w:rsid w:val="000A4A1E"/>
    <w:rsid w:val="000A7730"/>
    <w:rsid w:val="000B2049"/>
    <w:rsid w:val="000B4C53"/>
    <w:rsid w:val="000B4EDC"/>
    <w:rsid w:val="000C04F9"/>
    <w:rsid w:val="000C1D58"/>
    <w:rsid w:val="000C66D8"/>
    <w:rsid w:val="000C66E2"/>
    <w:rsid w:val="000D6D70"/>
    <w:rsid w:val="000E655A"/>
    <w:rsid w:val="000F2492"/>
    <w:rsid w:val="000F4F43"/>
    <w:rsid w:val="000F67FE"/>
    <w:rsid w:val="001026D0"/>
    <w:rsid w:val="0010391B"/>
    <w:rsid w:val="001048DE"/>
    <w:rsid w:val="00105801"/>
    <w:rsid w:val="00107329"/>
    <w:rsid w:val="0010772B"/>
    <w:rsid w:val="0011227D"/>
    <w:rsid w:val="00112F4C"/>
    <w:rsid w:val="00121A92"/>
    <w:rsid w:val="001247F0"/>
    <w:rsid w:val="00124A69"/>
    <w:rsid w:val="00124FDB"/>
    <w:rsid w:val="00125405"/>
    <w:rsid w:val="00127986"/>
    <w:rsid w:val="0013554D"/>
    <w:rsid w:val="00141459"/>
    <w:rsid w:val="001426D6"/>
    <w:rsid w:val="001431C2"/>
    <w:rsid w:val="0014388A"/>
    <w:rsid w:val="0014418E"/>
    <w:rsid w:val="00147012"/>
    <w:rsid w:val="001502E3"/>
    <w:rsid w:val="001512A3"/>
    <w:rsid w:val="001614B2"/>
    <w:rsid w:val="001635F3"/>
    <w:rsid w:val="00165375"/>
    <w:rsid w:val="00167B3E"/>
    <w:rsid w:val="00174EC9"/>
    <w:rsid w:val="00175912"/>
    <w:rsid w:val="00176596"/>
    <w:rsid w:val="0018031A"/>
    <w:rsid w:val="00184270"/>
    <w:rsid w:val="001A353B"/>
    <w:rsid w:val="001A7972"/>
    <w:rsid w:val="001B2483"/>
    <w:rsid w:val="001B2FB5"/>
    <w:rsid w:val="001B3EBE"/>
    <w:rsid w:val="001C08D2"/>
    <w:rsid w:val="001C4FDF"/>
    <w:rsid w:val="001C6516"/>
    <w:rsid w:val="001C7A68"/>
    <w:rsid w:val="001D49FD"/>
    <w:rsid w:val="001D7F8F"/>
    <w:rsid w:val="001E50D0"/>
    <w:rsid w:val="001E5377"/>
    <w:rsid w:val="001F6BD2"/>
    <w:rsid w:val="00200F24"/>
    <w:rsid w:val="00201133"/>
    <w:rsid w:val="00206BC9"/>
    <w:rsid w:val="0020727E"/>
    <w:rsid w:val="002115EF"/>
    <w:rsid w:val="00211C35"/>
    <w:rsid w:val="00214FD1"/>
    <w:rsid w:val="002159CA"/>
    <w:rsid w:val="00221928"/>
    <w:rsid w:val="00223343"/>
    <w:rsid w:val="002327BF"/>
    <w:rsid w:val="002327C9"/>
    <w:rsid w:val="002337DB"/>
    <w:rsid w:val="002339F1"/>
    <w:rsid w:val="002354FC"/>
    <w:rsid w:val="002445FA"/>
    <w:rsid w:val="00245E65"/>
    <w:rsid w:val="0024713E"/>
    <w:rsid w:val="00251347"/>
    <w:rsid w:val="002542C2"/>
    <w:rsid w:val="0025458C"/>
    <w:rsid w:val="00257A61"/>
    <w:rsid w:val="00260346"/>
    <w:rsid w:val="00260BA2"/>
    <w:rsid w:val="00261704"/>
    <w:rsid w:val="00262D0C"/>
    <w:rsid w:val="00271CE5"/>
    <w:rsid w:val="002743B2"/>
    <w:rsid w:val="00282F7D"/>
    <w:rsid w:val="002857D1"/>
    <w:rsid w:val="00292C21"/>
    <w:rsid w:val="002955B8"/>
    <w:rsid w:val="002A1A32"/>
    <w:rsid w:val="002A6F3C"/>
    <w:rsid w:val="002A72E9"/>
    <w:rsid w:val="002B32ED"/>
    <w:rsid w:val="002B387B"/>
    <w:rsid w:val="002B5325"/>
    <w:rsid w:val="002C2D2E"/>
    <w:rsid w:val="002C3DE6"/>
    <w:rsid w:val="002C641E"/>
    <w:rsid w:val="002C75D0"/>
    <w:rsid w:val="002D273E"/>
    <w:rsid w:val="002D3235"/>
    <w:rsid w:val="002D56B9"/>
    <w:rsid w:val="002E0433"/>
    <w:rsid w:val="002E3477"/>
    <w:rsid w:val="002F00EE"/>
    <w:rsid w:val="002F067A"/>
    <w:rsid w:val="002F56E3"/>
    <w:rsid w:val="002F6E9B"/>
    <w:rsid w:val="002F7358"/>
    <w:rsid w:val="0030046F"/>
    <w:rsid w:val="00310BA1"/>
    <w:rsid w:val="003119BD"/>
    <w:rsid w:val="003126B0"/>
    <w:rsid w:val="00312D69"/>
    <w:rsid w:val="00315899"/>
    <w:rsid w:val="003217D2"/>
    <w:rsid w:val="00321B82"/>
    <w:rsid w:val="00325971"/>
    <w:rsid w:val="00325BC1"/>
    <w:rsid w:val="0033126B"/>
    <w:rsid w:val="00336550"/>
    <w:rsid w:val="00336910"/>
    <w:rsid w:val="0034438B"/>
    <w:rsid w:val="0034440B"/>
    <w:rsid w:val="003547E0"/>
    <w:rsid w:val="00354993"/>
    <w:rsid w:val="00357A55"/>
    <w:rsid w:val="00357ABC"/>
    <w:rsid w:val="00363949"/>
    <w:rsid w:val="003650CF"/>
    <w:rsid w:val="00372440"/>
    <w:rsid w:val="00372AE5"/>
    <w:rsid w:val="00375231"/>
    <w:rsid w:val="00376B82"/>
    <w:rsid w:val="00381A74"/>
    <w:rsid w:val="00381B2D"/>
    <w:rsid w:val="00382354"/>
    <w:rsid w:val="00385392"/>
    <w:rsid w:val="00390A7C"/>
    <w:rsid w:val="00392DD3"/>
    <w:rsid w:val="00393358"/>
    <w:rsid w:val="0039758D"/>
    <w:rsid w:val="003A3C83"/>
    <w:rsid w:val="003A3D28"/>
    <w:rsid w:val="003A445E"/>
    <w:rsid w:val="003A630A"/>
    <w:rsid w:val="003A79C0"/>
    <w:rsid w:val="003B38CE"/>
    <w:rsid w:val="003C00CF"/>
    <w:rsid w:val="003C0CD0"/>
    <w:rsid w:val="003C3084"/>
    <w:rsid w:val="003C44BF"/>
    <w:rsid w:val="003D68F4"/>
    <w:rsid w:val="003E32AE"/>
    <w:rsid w:val="003F0B88"/>
    <w:rsid w:val="003F45DB"/>
    <w:rsid w:val="003F45E0"/>
    <w:rsid w:val="003F48CA"/>
    <w:rsid w:val="003F493A"/>
    <w:rsid w:val="003F553D"/>
    <w:rsid w:val="003F6EB7"/>
    <w:rsid w:val="003F78B0"/>
    <w:rsid w:val="00402E10"/>
    <w:rsid w:val="004051EE"/>
    <w:rsid w:val="00406007"/>
    <w:rsid w:val="00406792"/>
    <w:rsid w:val="00406EBE"/>
    <w:rsid w:val="00417916"/>
    <w:rsid w:val="00420C04"/>
    <w:rsid w:val="00420C90"/>
    <w:rsid w:val="00421F5F"/>
    <w:rsid w:val="00422BE0"/>
    <w:rsid w:val="00426A37"/>
    <w:rsid w:val="00432C43"/>
    <w:rsid w:val="00435364"/>
    <w:rsid w:val="0043629C"/>
    <w:rsid w:val="00443864"/>
    <w:rsid w:val="004444ED"/>
    <w:rsid w:val="004508CB"/>
    <w:rsid w:val="00455343"/>
    <w:rsid w:val="00455577"/>
    <w:rsid w:val="00462482"/>
    <w:rsid w:val="00466C1B"/>
    <w:rsid w:val="00474D83"/>
    <w:rsid w:val="00475DA2"/>
    <w:rsid w:val="00476506"/>
    <w:rsid w:val="004835FC"/>
    <w:rsid w:val="00485864"/>
    <w:rsid w:val="004861D6"/>
    <w:rsid w:val="004862EE"/>
    <w:rsid w:val="00486497"/>
    <w:rsid w:val="004874CC"/>
    <w:rsid w:val="00491B2E"/>
    <w:rsid w:val="004931F4"/>
    <w:rsid w:val="004A00B5"/>
    <w:rsid w:val="004A1E59"/>
    <w:rsid w:val="004A20A2"/>
    <w:rsid w:val="004A78D8"/>
    <w:rsid w:val="004B166B"/>
    <w:rsid w:val="004B2429"/>
    <w:rsid w:val="004B72ED"/>
    <w:rsid w:val="004C21A4"/>
    <w:rsid w:val="004C313E"/>
    <w:rsid w:val="004C43D6"/>
    <w:rsid w:val="004D1097"/>
    <w:rsid w:val="004D33C4"/>
    <w:rsid w:val="004E181C"/>
    <w:rsid w:val="004E772B"/>
    <w:rsid w:val="004F3AF5"/>
    <w:rsid w:val="004F4391"/>
    <w:rsid w:val="004F44AF"/>
    <w:rsid w:val="0050053B"/>
    <w:rsid w:val="00500BB9"/>
    <w:rsid w:val="00504151"/>
    <w:rsid w:val="00505B07"/>
    <w:rsid w:val="00506F69"/>
    <w:rsid w:val="0051009C"/>
    <w:rsid w:val="00510B7A"/>
    <w:rsid w:val="0051411B"/>
    <w:rsid w:val="00514C86"/>
    <w:rsid w:val="0051651A"/>
    <w:rsid w:val="00521F21"/>
    <w:rsid w:val="005264F9"/>
    <w:rsid w:val="005367B9"/>
    <w:rsid w:val="0054300D"/>
    <w:rsid w:val="00546686"/>
    <w:rsid w:val="00550F84"/>
    <w:rsid w:val="00553895"/>
    <w:rsid w:val="00563C00"/>
    <w:rsid w:val="00566D03"/>
    <w:rsid w:val="00576F19"/>
    <w:rsid w:val="00576F8B"/>
    <w:rsid w:val="00581395"/>
    <w:rsid w:val="00585A11"/>
    <w:rsid w:val="0059027E"/>
    <w:rsid w:val="00590C6A"/>
    <w:rsid w:val="00591F6C"/>
    <w:rsid w:val="00595984"/>
    <w:rsid w:val="00596B1B"/>
    <w:rsid w:val="005A0486"/>
    <w:rsid w:val="005A07D4"/>
    <w:rsid w:val="005A1103"/>
    <w:rsid w:val="005A225B"/>
    <w:rsid w:val="005B19DB"/>
    <w:rsid w:val="005B2559"/>
    <w:rsid w:val="005B5037"/>
    <w:rsid w:val="005C11EF"/>
    <w:rsid w:val="005C3240"/>
    <w:rsid w:val="005C57D0"/>
    <w:rsid w:val="005C5BF6"/>
    <w:rsid w:val="005D0D34"/>
    <w:rsid w:val="005D460F"/>
    <w:rsid w:val="005D77F1"/>
    <w:rsid w:val="005D7BFC"/>
    <w:rsid w:val="005E1281"/>
    <w:rsid w:val="005E242A"/>
    <w:rsid w:val="005E4874"/>
    <w:rsid w:val="005E4A26"/>
    <w:rsid w:val="005E4B11"/>
    <w:rsid w:val="005E627C"/>
    <w:rsid w:val="005F3F2F"/>
    <w:rsid w:val="005F401C"/>
    <w:rsid w:val="005F5644"/>
    <w:rsid w:val="00602B1A"/>
    <w:rsid w:val="00614B5E"/>
    <w:rsid w:val="00624454"/>
    <w:rsid w:val="00631734"/>
    <w:rsid w:val="00631C11"/>
    <w:rsid w:val="006330BA"/>
    <w:rsid w:val="0063409B"/>
    <w:rsid w:val="00636CFD"/>
    <w:rsid w:val="00637B4B"/>
    <w:rsid w:val="00642E1B"/>
    <w:rsid w:val="00642FC4"/>
    <w:rsid w:val="00645ECD"/>
    <w:rsid w:val="0064767B"/>
    <w:rsid w:val="00653AE7"/>
    <w:rsid w:val="0065772D"/>
    <w:rsid w:val="00660A04"/>
    <w:rsid w:val="006646F6"/>
    <w:rsid w:val="00665A80"/>
    <w:rsid w:val="006718BE"/>
    <w:rsid w:val="0067258B"/>
    <w:rsid w:val="00672BEF"/>
    <w:rsid w:val="006731C5"/>
    <w:rsid w:val="00677E79"/>
    <w:rsid w:val="00681046"/>
    <w:rsid w:val="00681461"/>
    <w:rsid w:val="00682011"/>
    <w:rsid w:val="00685B0B"/>
    <w:rsid w:val="006861CE"/>
    <w:rsid w:val="00686EC2"/>
    <w:rsid w:val="00690E31"/>
    <w:rsid w:val="00692227"/>
    <w:rsid w:val="00693D56"/>
    <w:rsid w:val="00694BA8"/>
    <w:rsid w:val="0069776E"/>
    <w:rsid w:val="006A34F6"/>
    <w:rsid w:val="006A3E90"/>
    <w:rsid w:val="006A5FDE"/>
    <w:rsid w:val="006A66C2"/>
    <w:rsid w:val="006A68C3"/>
    <w:rsid w:val="006B3DD9"/>
    <w:rsid w:val="006B3E7E"/>
    <w:rsid w:val="006B7E2A"/>
    <w:rsid w:val="006C0179"/>
    <w:rsid w:val="006C29D1"/>
    <w:rsid w:val="006C3B43"/>
    <w:rsid w:val="006C54F3"/>
    <w:rsid w:val="006C59E6"/>
    <w:rsid w:val="006C5A55"/>
    <w:rsid w:val="006D09F8"/>
    <w:rsid w:val="006D4A6A"/>
    <w:rsid w:val="006D4E91"/>
    <w:rsid w:val="006D583A"/>
    <w:rsid w:val="006D5C1B"/>
    <w:rsid w:val="006E294F"/>
    <w:rsid w:val="006E29E2"/>
    <w:rsid w:val="006E3089"/>
    <w:rsid w:val="006E32A2"/>
    <w:rsid w:val="006E6382"/>
    <w:rsid w:val="006E7DE4"/>
    <w:rsid w:val="006F0BBA"/>
    <w:rsid w:val="006F1E8A"/>
    <w:rsid w:val="006F4471"/>
    <w:rsid w:val="006F4675"/>
    <w:rsid w:val="006F5940"/>
    <w:rsid w:val="006F676F"/>
    <w:rsid w:val="007044B0"/>
    <w:rsid w:val="007108D1"/>
    <w:rsid w:val="00714868"/>
    <w:rsid w:val="00714AD6"/>
    <w:rsid w:val="00726145"/>
    <w:rsid w:val="00726738"/>
    <w:rsid w:val="0073006D"/>
    <w:rsid w:val="00730DA0"/>
    <w:rsid w:val="0073114B"/>
    <w:rsid w:val="00733A3A"/>
    <w:rsid w:val="007370D7"/>
    <w:rsid w:val="00741D70"/>
    <w:rsid w:val="0074289E"/>
    <w:rsid w:val="0074490A"/>
    <w:rsid w:val="007518C0"/>
    <w:rsid w:val="007521C2"/>
    <w:rsid w:val="00752CDF"/>
    <w:rsid w:val="00757DCF"/>
    <w:rsid w:val="00760FBC"/>
    <w:rsid w:val="007614E9"/>
    <w:rsid w:val="0076293C"/>
    <w:rsid w:val="0076399F"/>
    <w:rsid w:val="00763E3D"/>
    <w:rsid w:val="00767CE0"/>
    <w:rsid w:val="007712EF"/>
    <w:rsid w:val="00773D66"/>
    <w:rsid w:val="00775BDD"/>
    <w:rsid w:val="00775C30"/>
    <w:rsid w:val="007812F3"/>
    <w:rsid w:val="007815DE"/>
    <w:rsid w:val="00782B23"/>
    <w:rsid w:val="00782DE2"/>
    <w:rsid w:val="00783382"/>
    <w:rsid w:val="007867F2"/>
    <w:rsid w:val="00791A1C"/>
    <w:rsid w:val="0079235D"/>
    <w:rsid w:val="00796053"/>
    <w:rsid w:val="00796597"/>
    <w:rsid w:val="007A42B6"/>
    <w:rsid w:val="007A4EDC"/>
    <w:rsid w:val="007B16E8"/>
    <w:rsid w:val="007B1BB0"/>
    <w:rsid w:val="007B5472"/>
    <w:rsid w:val="007B7423"/>
    <w:rsid w:val="007C1DF9"/>
    <w:rsid w:val="007C226D"/>
    <w:rsid w:val="007C3A07"/>
    <w:rsid w:val="007C46B8"/>
    <w:rsid w:val="007D0C9B"/>
    <w:rsid w:val="007D6785"/>
    <w:rsid w:val="007D6AFE"/>
    <w:rsid w:val="007E1ACF"/>
    <w:rsid w:val="007E2A3E"/>
    <w:rsid w:val="007E52E5"/>
    <w:rsid w:val="007E5506"/>
    <w:rsid w:val="007F04FD"/>
    <w:rsid w:val="007F1F34"/>
    <w:rsid w:val="007F21E8"/>
    <w:rsid w:val="007F25BD"/>
    <w:rsid w:val="007F534F"/>
    <w:rsid w:val="00800A26"/>
    <w:rsid w:val="00804490"/>
    <w:rsid w:val="0080456A"/>
    <w:rsid w:val="00807C1F"/>
    <w:rsid w:val="00811ED3"/>
    <w:rsid w:val="00812157"/>
    <w:rsid w:val="008132D9"/>
    <w:rsid w:val="00816C9B"/>
    <w:rsid w:val="0081731F"/>
    <w:rsid w:val="00820414"/>
    <w:rsid w:val="00822A0F"/>
    <w:rsid w:val="00823340"/>
    <w:rsid w:val="00827B81"/>
    <w:rsid w:val="0083328B"/>
    <w:rsid w:val="0083535D"/>
    <w:rsid w:val="00835AC1"/>
    <w:rsid w:val="00836FCF"/>
    <w:rsid w:val="00852712"/>
    <w:rsid w:val="00852F80"/>
    <w:rsid w:val="00855391"/>
    <w:rsid w:val="00860280"/>
    <w:rsid w:val="00861C20"/>
    <w:rsid w:val="00862024"/>
    <w:rsid w:val="00862707"/>
    <w:rsid w:val="008708DD"/>
    <w:rsid w:val="008735BA"/>
    <w:rsid w:val="00876F63"/>
    <w:rsid w:val="00883DF5"/>
    <w:rsid w:val="00884327"/>
    <w:rsid w:val="00891A16"/>
    <w:rsid w:val="00897D5A"/>
    <w:rsid w:val="008A4AFD"/>
    <w:rsid w:val="008B1788"/>
    <w:rsid w:val="008B5083"/>
    <w:rsid w:val="008B5B3D"/>
    <w:rsid w:val="008B68BE"/>
    <w:rsid w:val="008B6E12"/>
    <w:rsid w:val="008B7889"/>
    <w:rsid w:val="008C5360"/>
    <w:rsid w:val="008C7FAC"/>
    <w:rsid w:val="008D3A55"/>
    <w:rsid w:val="008D4CE0"/>
    <w:rsid w:val="008D5664"/>
    <w:rsid w:val="008D5BE1"/>
    <w:rsid w:val="008D72C0"/>
    <w:rsid w:val="008E627C"/>
    <w:rsid w:val="008F09D1"/>
    <w:rsid w:val="008F2EE0"/>
    <w:rsid w:val="008F412E"/>
    <w:rsid w:val="008F4558"/>
    <w:rsid w:val="0090129A"/>
    <w:rsid w:val="00902DE3"/>
    <w:rsid w:val="00905FC8"/>
    <w:rsid w:val="00906FC5"/>
    <w:rsid w:val="00907056"/>
    <w:rsid w:val="00912A8B"/>
    <w:rsid w:val="00913344"/>
    <w:rsid w:val="00913872"/>
    <w:rsid w:val="009140A8"/>
    <w:rsid w:val="00914AAC"/>
    <w:rsid w:val="00915D25"/>
    <w:rsid w:val="00916478"/>
    <w:rsid w:val="0092722B"/>
    <w:rsid w:val="0093109C"/>
    <w:rsid w:val="009326C2"/>
    <w:rsid w:val="0093489A"/>
    <w:rsid w:val="00943C9C"/>
    <w:rsid w:val="009508EF"/>
    <w:rsid w:val="00950DA7"/>
    <w:rsid w:val="00953D13"/>
    <w:rsid w:val="00957F88"/>
    <w:rsid w:val="0096453A"/>
    <w:rsid w:val="00964CD1"/>
    <w:rsid w:val="0096759E"/>
    <w:rsid w:val="009713A5"/>
    <w:rsid w:val="00976AF6"/>
    <w:rsid w:val="0098090B"/>
    <w:rsid w:val="00980A7E"/>
    <w:rsid w:val="00983CE3"/>
    <w:rsid w:val="00984BE6"/>
    <w:rsid w:val="00984E03"/>
    <w:rsid w:val="009857C2"/>
    <w:rsid w:val="00985E9A"/>
    <w:rsid w:val="00987345"/>
    <w:rsid w:val="00987710"/>
    <w:rsid w:val="00987B8F"/>
    <w:rsid w:val="00993215"/>
    <w:rsid w:val="00996DDA"/>
    <w:rsid w:val="009A04E7"/>
    <w:rsid w:val="009A269C"/>
    <w:rsid w:val="009A3B5E"/>
    <w:rsid w:val="009A3BB4"/>
    <w:rsid w:val="009A4BDD"/>
    <w:rsid w:val="009B1F04"/>
    <w:rsid w:val="009B69C2"/>
    <w:rsid w:val="009B7421"/>
    <w:rsid w:val="009B7CBD"/>
    <w:rsid w:val="009C326B"/>
    <w:rsid w:val="009C4E5D"/>
    <w:rsid w:val="009D2D11"/>
    <w:rsid w:val="009D398C"/>
    <w:rsid w:val="009D4878"/>
    <w:rsid w:val="009D4DB5"/>
    <w:rsid w:val="009D6100"/>
    <w:rsid w:val="009D71F5"/>
    <w:rsid w:val="009E0288"/>
    <w:rsid w:val="009E237D"/>
    <w:rsid w:val="009E2F76"/>
    <w:rsid w:val="009F1D0A"/>
    <w:rsid w:val="009F5E61"/>
    <w:rsid w:val="009F5F2B"/>
    <w:rsid w:val="009F7820"/>
    <w:rsid w:val="00A0296D"/>
    <w:rsid w:val="00A031AB"/>
    <w:rsid w:val="00A1232A"/>
    <w:rsid w:val="00A13DC4"/>
    <w:rsid w:val="00A14445"/>
    <w:rsid w:val="00A149B5"/>
    <w:rsid w:val="00A1623F"/>
    <w:rsid w:val="00A229A6"/>
    <w:rsid w:val="00A23356"/>
    <w:rsid w:val="00A3027E"/>
    <w:rsid w:val="00A3414F"/>
    <w:rsid w:val="00A357A8"/>
    <w:rsid w:val="00A36421"/>
    <w:rsid w:val="00A37840"/>
    <w:rsid w:val="00A40684"/>
    <w:rsid w:val="00A421CD"/>
    <w:rsid w:val="00A4574D"/>
    <w:rsid w:val="00A57E93"/>
    <w:rsid w:val="00A63237"/>
    <w:rsid w:val="00A65E20"/>
    <w:rsid w:val="00A664E0"/>
    <w:rsid w:val="00A70374"/>
    <w:rsid w:val="00A70E18"/>
    <w:rsid w:val="00A765BD"/>
    <w:rsid w:val="00A8100F"/>
    <w:rsid w:val="00A94EF9"/>
    <w:rsid w:val="00A952B2"/>
    <w:rsid w:val="00AA0793"/>
    <w:rsid w:val="00AA1EEA"/>
    <w:rsid w:val="00AA23FD"/>
    <w:rsid w:val="00AA6B0B"/>
    <w:rsid w:val="00AB0192"/>
    <w:rsid w:val="00AB3CA1"/>
    <w:rsid w:val="00AB3D52"/>
    <w:rsid w:val="00AC0CA7"/>
    <w:rsid w:val="00AC1890"/>
    <w:rsid w:val="00AC2C27"/>
    <w:rsid w:val="00AC5235"/>
    <w:rsid w:val="00AD44FC"/>
    <w:rsid w:val="00AD6223"/>
    <w:rsid w:val="00AD7414"/>
    <w:rsid w:val="00AE143F"/>
    <w:rsid w:val="00AE190B"/>
    <w:rsid w:val="00AE431B"/>
    <w:rsid w:val="00AE4ACA"/>
    <w:rsid w:val="00AE5EA7"/>
    <w:rsid w:val="00AE798E"/>
    <w:rsid w:val="00AF246D"/>
    <w:rsid w:val="00AF79FC"/>
    <w:rsid w:val="00B006B2"/>
    <w:rsid w:val="00B0070D"/>
    <w:rsid w:val="00B0096A"/>
    <w:rsid w:val="00B012C7"/>
    <w:rsid w:val="00B04EAD"/>
    <w:rsid w:val="00B0589E"/>
    <w:rsid w:val="00B13B6F"/>
    <w:rsid w:val="00B1417E"/>
    <w:rsid w:val="00B17BB6"/>
    <w:rsid w:val="00B20C1D"/>
    <w:rsid w:val="00B224FB"/>
    <w:rsid w:val="00B246CF"/>
    <w:rsid w:val="00B32D15"/>
    <w:rsid w:val="00B34BBB"/>
    <w:rsid w:val="00B367BA"/>
    <w:rsid w:val="00B4114C"/>
    <w:rsid w:val="00B448EC"/>
    <w:rsid w:val="00B45BD8"/>
    <w:rsid w:val="00B464A0"/>
    <w:rsid w:val="00B50100"/>
    <w:rsid w:val="00B5665A"/>
    <w:rsid w:val="00B60406"/>
    <w:rsid w:val="00B60699"/>
    <w:rsid w:val="00B62641"/>
    <w:rsid w:val="00B64C8C"/>
    <w:rsid w:val="00B7030A"/>
    <w:rsid w:val="00B70994"/>
    <w:rsid w:val="00B73C6A"/>
    <w:rsid w:val="00B744C8"/>
    <w:rsid w:val="00B75F76"/>
    <w:rsid w:val="00B77D13"/>
    <w:rsid w:val="00B833E4"/>
    <w:rsid w:val="00B84313"/>
    <w:rsid w:val="00B850BB"/>
    <w:rsid w:val="00B92991"/>
    <w:rsid w:val="00B934FF"/>
    <w:rsid w:val="00B979C5"/>
    <w:rsid w:val="00BA1CF9"/>
    <w:rsid w:val="00BA48F0"/>
    <w:rsid w:val="00BA52B1"/>
    <w:rsid w:val="00BB1502"/>
    <w:rsid w:val="00BB24FD"/>
    <w:rsid w:val="00BB3746"/>
    <w:rsid w:val="00BB3C3A"/>
    <w:rsid w:val="00BB3D0F"/>
    <w:rsid w:val="00BB582A"/>
    <w:rsid w:val="00BB5953"/>
    <w:rsid w:val="00BB6150"/>
    <w:rsid w:val="00BC2035"/>
    <w:rsid w:val="00BC31CD"/>
    <w:rsid w:val="00BC3F45"/>
    <w:rsid w:val="00BD251E"/>
    <w:rsid w:val="00BD2AD5"/>
    <w:rsid w:val="00BD51D0"/>
    <w:rsid w:val="00BD6BEC"/>
    <w:rsid w:val="00BE6AD8"/>
    <w:rsid w:val="00BF06DF"/>
    <w:rsid w:val="00BF289D"/>
    <w:rsid w:val="00BF3B54"/>
    <w:rsid w:val="00BF603E"/>
    <w:rsid w:val="00BF7A20"/>
    <w:rsid w:val="00BF7F1A"/>
    <w:rsid w:val="00C01C73"/>
    <w:rsid w:val="00C03436"/>
    <w:rsid w:val="00C03933"/>
    <w:rsid w:val="00C04F25"/>
    <w:rsid w:val="00C04FFF"/>
    <w:rsid w:val="00C051D9"/>
    <w:rsid w:val="00C06C10"/>
    <w:rsid w:val="00C110E3"/>
    <w:rsid w:val="00C12AB5"/>
    <w:rsid w:val="00C12EDF"/>
    <w:rsid w:val="00C15007"/>
    <w:rsid w:val="00C2343D"/>
    <w:rsid w:val="00C23F52"/>
    <w:rsid w:val="00C25A16"/>
    <w:rsid w:val="00C25A92"/>
    <w:rsid w:val="00C26C39"/>
    <w:rsid w:val="00C318D7"/>
    <w:rsid w:val="00C34C01"/>
    <w:rsid w:val="00C36A92"/>
    <w:rsid w:val="00C501EF"/>
    <w:rsid w:val="00C51B31"/>
    <w:rsid w:val="00C525A2"/>
    <w:rsid w:val="00C52600"/>
    <w:rsid w:val="00C528DE"/>
    <w:rsid w:val="00C5611D"/>
    <w:rsid w:val="00C573F0"/>
    <w:rsid w:val="00C60FB6"/>
    <w:rsid w:val="00C61C83"/>
    <w:rsid w:val="00C67AE9"/>
    <w:rsid w:val="00C70EFA"/>
    <w:rsid w:val="00C72016"/>
    <w:rsid w:val="00C73909"/>
    <w:rsid w:val="00C75C9A"/>
    <w:rsid w:val="00C75F6A"/>
    <w:rsid w:val="00C77B07"/>
    <w:rsid w:val="00C8670E"/>
    <w:rsid w:val="00C86B99"/>
    <w:rsid w:val="00C9219A"/>
    <w:rsid w:val="00C9234C"/>
    <w:rsid w:val="00C96370"/>
    <w:rsid w:val="00C965D8"/>
    <w:rsid w:val="00CA2F3F"/>
    <w:rsid w:val="00CA7C8B"/>
    <w:rsid w:val="00CB052B"/>
    <w:rsid w:val="00CB2959"/>
    <w:rsid w:val="00CB434E"/>
    <w:rsid w:val="00CB4CAB"/>
    <w:rsid w:val="00CB5641"/>
    <w:rsid w:val="00CC43DE"/>
    <w:rsid w:val="00CC6CEB"/>
    <w:rsid w:val="00CD228D"/>
    <w:rsid w:val="00CD68E3"/>
    <w:rsid w:val="00CD700E"/>
    <w:rsid w:val="00CE0ABB"/>
    <w:rsid w:val="00CE14E1"/>
    <w:rsid w:val="00CF03C9"/>
    <w:rsid w:val="00CF2B18"/>
    <w:rsid w:val="00CF38EE"/>
    <w:rsid w:val="00CF46DE"/>
    <w:rsid w:val="00CF7528"/>
    <w:rsid w:val="00D036D3"/>
    <w:rsid w:val="00D05665"/>
    <w:rsid w:val="00D10428"/>
    <w:rsid w:val="00D10E4C"/>
    <w:rsid w:val="00D16A19"/>
    <w:rsid w:val="00D16F1D"/>
    <w:rsid w:val="00D17A36"/>
    <w:rsid w:val="00D25D57"/>
    <w:rsid w:val="00D27291"/>
    <w:rsid w:val="00D27386"/>
    <w:rsid w:val="00D33B05"/>
    <w:rsid w:val="00D34115"/>
    <w:rsid w:val="00D3495B"/>
    <w:rsid w:val="00D36366"/>
    <w:rsid w:val="00D37188"/>
    <w:rsid w:val="00D41AEF"/>
    <w:rsid w:val="00D42238"/>
    <w:rsid w:val="00D42D3D"/>
    <w:rsid w:val="00D46A75"/>
    <w:rsid w:val="00D50D7C"/>
    <w:rsid w:val="00D61182"/>
    <w:rsid w:val="00D61478"/>
    <w:rsid w:val="00D61DF4"/>
    <w:rsid w:val="00D70041"/>
    <w:rsid w:val="00D70087"/>
    <w:rsid w:val="00D708EF"/>
    <w:rsid w:val="00D7178F"/>
    <w:rsid w:val="00D71D38"/>
    <w:rsid w:val="00D744D1"/>
    <w:rsid w:val="00D74DEC"/>
    <w:rsid w:val="00D75D30"/>
    <w:rsid w:val="00D76EF7"/>
    <w:rsid w:val="00D84EE6"/>
    <w:rsid w:val="00D87AD4"/>
    <w:rsid w:val="00D87F99"/>
    <w:rsid w:val="00D91875"/>
    <w:rsid w:val="00D949B7"/>
    <w:rsid w:val="00D976D0"/>
    <w:rsid w:val="00DA2BBE"/>
    <w:rsid w:val="00DA3A64"/>
    <w:rsid w:val="00DA5CAD"/>
    <w:rsid w:val="00DA6AD0"/>
    <w:rsid w:val="00DB18BC"/>
    <w:rsid w:val="00DB1D95"/>
    <w:rsid w:val="00DB2A63"/>
    <w:rsid w:val="00DB5CEF"/>
    <w:rsid w:val="00DC2D6D"/>
    <w:rsid w:val="00DD0E6C"/>
    <w:rsid w:val="00DD1A07"/>
    <w:rsid w:val="00DD40A0"/>
    <w:rsid w:val="00DD5811"/>
    <w:rsid w:val="00DE76B3"/>
    <w:rsid w:val="00DE7B5C"/>
    <w:rsid w:val="00DF1D5A"/>
    <w:rsid w:val="00DF295A"/>
    <w:rsid w:val="00DF50C6"/>
    <w:rsid w:val="00DF5F7F"/>
    <w:rsid w:val="00DF60BE"/>
    <w:rsid w:val="00DF6CE1"/>
    <w:rsid w:val="00E06D82"/>
    <w:rsid w:val="00E1377A"/>
    <w:rsid w:val="00E14C88"/>
    <w:rsid w:val="00E17A40"/>
    <w:rsid w:val="00E17AC3"/>
    <w:rsid w:val="00E36CD5"/>
    <w:rsid w:val="00E44045"/>
    <w:rsid w:val="00E460FA"/>
    <w:rsid w:val="00E55A2B"/>
    <w:rsid w:val="00E56328"/>
    <w:rsid w:val="00E62ADE"/>
    <w:rsid w:val="00E63101"/>
    <w:rsid w:val="00E63F55"/>
    <w:rsid w:val="00E64C21"/>
    <w:rsid w:val="00E64F60"/>
    <w:rsid w:val="00E65BFE"/>
    <w:rsid w:val="00E669D3"/>
    <w:rsid w:val="00E66B0B"/>
    <w:rsid w:val="00E67B60"/>
    <w:rsid w:val="00E70553"/>
    <w:rsid w:val="00E70D31"/>
    <w:rsid w:val="00E73EAD"/>
    <w:rsid w:val="00E767B8"/>
    <w:rsid w:val="00E8321F"/>
    <w:rsid w:val="00E83974"/>
    <w:rsid w:val="00E84897"/>
    <w:rsid w:val="00E9161C"/>
    <w:rsid w:val="00EA217A"/>
    <w:rsid w:val="00EA3784"/>
    <w:rsid w:val="00EA3B6A"/>
    <w:rsid w:val="00EA490E"/>
    <w:rsid w:val="00EA4C9C"/>
    <w:rsid w:val="00EB0EBF"/>
    <w:rsid w:val="00EB43E9"/>
    <w:rsid w:val="00EB5CF4"/>
    <w:rsid w:val="00EC2003"/>
    <w:rsid w:val="00EC389A"/>
    <w:rsid w:val="00EC5764"/>
    <w:rsid w:val="00EC5C64"/>
    <w:rsid w:val="00EC5F9F"/>
    <w:rsid w:val="00EC67A5"/>
    <w:rsid w:val="00EC719C"/>
    <w:rsid w:val="00ED1442"/>
    <w:rsid w:val="00ED322D"/>
    <w:rsid w:val="00ED69AF"/>
    <w:rsid w:val="00ED6BAD"/>
    <w:rsid w:val="00EE004A"/>
    <w:rsid w:val="00EE39A7"/>
    <w:rsid w:val="00EE64AC"/>
    <w:rsid w:val="00EF2D99"/>
    <w:rsid w:val="00EF4839"/>
    <w:rsid w:val="00EF5146"/>
    <w:rsid w:val="00EF615D"/>
    <w:rsid w:val="00EF6249"/>
    <w:rsid w:val="00EF682D"/>
    <w:rsid w:val="00F0308A"/>
    <w:rsid w:val="00F03A24"/>
    <w:rsid w:val="00F07774"/>
    <w:rsid w:val="00F116EE"/>
    <w:rsid w:val="00F15CFC"/>
    <w:rsid w:val="00F2197A"/>
    <w:rsid w:val="00F21C7C"/>
    <w:rsid w:val="00F21D4B"/>
    <w:rsid w:val="00F220F7"/>
    <w:rsid w:val="00F25E04"/>
    <w:rsid w:val="00F3156F"/>
    <w:rsid w:val="00F3186A"/>
    <w:rsid w:val="00F32CDB"/>
    <w:rsid w:val="00F33BAD"/>
    <w:rsid w:val="00F34BCB"/>
    <w:rsid w:val="00F34EA5"/>
    <w:rsid w:val="00F356C7"/>
    <w:rsid w:val="00F36477"/>
    <w:rsid w:val="00F37D2C"/>
    <w:rsid w:val="00F43CCC"/>
    <w:rsid w:val="00F43E59"/>
    <w:rsid w:val="00F44336"/>
    <w:rsid w:val="00F46E2C"/>
    <w:rsid w:val="00F507AA"/>
    <w:rsid w:val="00F50DC0"/>
    <w:rsid w:val="00F511F2"/>
    <w:rsid w:val="00F51A3C"/>
    <w:rsid w:val="00F538CD"/>
    <w:rsid w:val="00F579B9"/>
    <w:rsid w:val="00F620B5"/>
    <w:rsid w:val="00F66C0D"/>
    <w:rsid w:val="00F708C1"/>
    <w:rsid w:val="00F71A2D"/>
    <w:rsid w:val="00F82C5F"/>
    <w:rsid w:val="00F86ED4"/>
    <w:rsid w:val="00F87112"/>
    <w:rsid w:val="00F908E5"/>
    <w:rsid w:val="00F92D53"/>
    <w:rsid w:val="00F94273"/>
    <w:rsid w:val="00F946BE"/>
    <w:rsid w:val="00F95B1D"/>
    <w:rsid w:val="00FB27C0"/>
    <w:rsid w:val="00FB2BFF"/>
    <w:rsid w:val="00FB39C1"/>
    <w:rsid w:val="00FB5167"/>
    <w:rsid w:val="00FB7AD4"/>
    <w:rsid w:val="00FC04F6"/>
    <w:rsid w:val="00FC0604"/>
    <w:rsid w:val="00FC356E"/>
    <w:rsid w:val="00FC3E01"/>
    <w:rsid w:val="00FC78C3"/>
    <w:rsid w:val="00FD203A"/>
    <w:rsid w:val="00FD4CBE"/>
    <w:rsid w:val="00FE28D2"/>
    <w:rsid w:val="00FE3C05"/>
    <w:rsid w:val="00FE4BCA"/>
    <w:rsid w:val="00FF06C8"/>
    <w:rsid w:val="00FF104A"/>
    <w:rsid w:val="00FF170D"/>
    <w:rsid w:val="00FF39A3"/>
    <w:rsid w:val="00FF5F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18499D"/>
  <w15:docId w15:val="{1F17BAE5-A040-4A01-B7E9-35A073299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next w:val="Normln"/>
    <w:link w:val="Nadpis1Char"/>
    <w:uiPriority w:val="99"/>
    <w:qFormat/>
    <w:locked/>
    <w:rsid w:val="00E14C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E14C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E14C8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9A269C"/>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862707"/>
    <w:pPr>
      <w:ind w:left="720"/>
      <w:contextualSpacing/>
    </w:pPr>
  </w:style>
  <w:style w:type="paragraph" w:styleId="Zkladntext">
    <w:name w:val="Body Text"/>
    <w:basedOn w:val="Normln"/>
    <w:link w:val="ZkladntextChar"/>
    <w:rsid w:val="000B4C53"/>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0B4C53"/>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7D6AFE"/>
    <w:rPr>
      <w:color w:val="0000FF" w:themeColor="hyperlink"/>
      <w:u w:val="single"/>
    </w:rPr>
  </w:style>
  <w:style w:type="paragraph" w:styleId="Normlnweb">
    <w:name w:val="Normal (Web)"/>
    <w:basedOn w:val="Normln"/>
    <w:uiPriority w:val="99"/>
    <w:unhideWhenUsed/>
    <w:rsid w:val="00827B81"/>
    <w:rPr>
      <w:rFonts w:eastAsiaTheme="minorHAnsi"/>
      <w:sz w:val="24"/>
      <w:szCs w:val="24"/>
    </w:rPr>
  </w:style>
  <w:style w:type="paragraph" w:customStyle="1" w:styleId="paragraph">
    <w:name w:val="paragraph"/>
    <w:basedOn w:val="Normln"/>
    <w:rsid w:val="009D2D11"/>
    <w:pPr>
      <w:spacing w:before="100" w:beforeAutospacing="1" w:after="100" w:afterAutospacing="1"/>
    </w:pPr>
    <w:rPr>
      <w:sz w:val="24"/>
      <w:szCs w:val="24"/>
      <w:lang w:val="en-US" w:eastAsia="en-US"/>
    </w:rPr>
  </w:style>
  <w:style w:type="character" w:customStyle="1" w:styleId="normaltextrun">
    <w:name w:val="normaltextrun"/>
    <w:basedOn w:val="Standardnpsmoodstavce"/>
    <w:rsid w:val="009D2D11"/>
  </w:style>
  <w:style w:type="character" w:customStyle="1" w:styleId="eop">
    <w:name w:val="eop"/>
    <w:basedOn w:val="Standardnpsmoodstavce"/>
    <w:rsid w:val="009D2D11"/>
  </w:style>
  <w:style w:type="character" w:customStyle="1" w:styleId="spellingerror">
    <w:name w:val="spellingerror"/>
    <w:basedOn w:val="Standardnpsmoodstavce"/>
    <w:rsid w:val="009D2D11"/>
  </w:style>
  <w:style w:type="paragraph" w:customStyle="1" w:styleId="Default">
    <w:name w:val="Default"/>
    <w:rsid w:val="009D2D11"/>
    <w:pPr>
      <w:autoSpaceDE w:val="0"/>
      <w:autoSpaceDN w:val="0"/>
      <w:adjustRightInd w:val="0"/>
    </w:pPr>
    <w:rPr>
      <w:rFonts w:ascii="Times New Roman" w:hAnsi="Times New Roman" w:cs="Times New Roman"/>
      <w:color w:val="000000"/>
      <w:sz w:val="24"/>
      <w:szCs w:val="24"/>
    </w:rPr>
  </w:style>
  <w:style w:type="paragraph" w:styleId="Bezmezer">
    <w:name w:val="No Spacing"/>
    <w:uiPriority w:val="1"/>
    <w:qFormat/>
    <w:rsid w:val="006C54F3"/>
    <w:rPr>
      <w:rFonts w:asciiTheme="minorHAnsi" w:eastAsiaTheme="minorHAnsi" w:hAnsiTheme="minorHAnsi" w:cstheme="minorBidi"/>
      <w:sz w:val="22"/>
      <w:szCs w:val="22"/>
      <w:lang w:eastAsia="en-US"/>
    </w:rPr>
  </w:style>
  <w:style w:type="character" w:styleId="Siln">
    <w:name w:val="Strong"/>
    <w:basedOn w:val="Standardnpsmoodstavce"/>
    <w:uiPriority w:val="22"/>
    <w:qFormat/>
    <w:locked/>
    <w:rsid w:val="006C54F3"/>
    <w:rPr>
      <w:b/>
      <w:bCs/>
    </w:rPr>
  </w:style>
  <w:style w:type="table" w:styleId="Mkatabulky">
    <w:name w:val="Table Grid"/>
    <w:basedOn w:val="Normlntabulka"/>
    <w:locked/>
    <w:rsid w:val="00FF170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FF170D"/>
  </w:style>
  <w:style w:type="character" w:customStyle="1" w:styleId="TextkomenteChar">
    <w:name w:val="Text komentáře Char"/>
    <w:basedOn w:val="Standardnpsmoodstavce"/>
    <w:link w:val="Textkomente"/>
    <w:uiPriority w:val="99"/>
    <w:semiHidden/>
    <w:rsid w:val="00FF170D"/>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FF170D"/>
    <w:rPr>
      <w:b/>
      <w:bCs/>
    </w:rPr>
  </w:style>
  <w:style w:type="character" w:customStyle="1" w:styleId="PedmtkomenteChar">
    <w:name w:val="Předmět komentáře Char"/>
    <w:basedOn w:val="TextkomenteChar"/>
    <w:link w:val="Pedmtkomente"/>
    <w:uiPriority w:val="99"/>
    <w:semiHidden/>
    <w:rsid w:val="00FF170D"/>
    <w:rPr>
      <w:rFonts w:ascii="Times New Roman" w:eastAsia="Times New Roman" w:hAnsi="Times New Roman" w:cs="Times New Roman"/>
      <w:b/>
      <w:bCs/>
    </w:rPr>
  </w:style>
  <w:style w:type="character" w:customStyle="1" w:styleId="a-size-base">
    <w:name w:val="a-size-base"/>
    <w:basedOn w:val="Standardnpsmoodstavce"/>
    <w:rsid w:val="00FF170D"/>
  </w:style>
  <w:style w:type="paragraph" w:styleId="Textpoznpodarou">
    <w:name w:val="footnote text"/>
    <w:basedOn w:val="Normln"/>
    <w:link w:val="TextpoznpodarouChar"/>
    <w:uiPriority w:val="99"/>
    <w:semiHidden/>
    <w:rsid w:val="00FF170D"/>
    <w:pPr>
      <w:widowControl w:val="0"/>
    </w:pPr>
  </w:style>
  <w:style w:type="character" w:customStyle="1" w:styleId="TextpoznpodarouChar">
    <w:name w:val="Text pozn. pod čarou Char"/>
    <w:basedOn w:val="Standardnpsmoodstavce"/>
    <w:link w:val="Textpoznpodarou"/>
    <w:uiPriority w:val="99"/>
    <w:semiHidden/>
    <w:rsid w:val="00FF170D"/>
    <w:rPr>
      <w:rFonts w:ascii="Times New Roman" w:eastAsia="Times New Roman" w:hAnsi="Times New Roman" w:cs="Times New Roman"/>
    </w:rPr>
  </w:style>
  <w:style w:type="character" w:styleId="Zdraznn">
    <w:name w:val="Emphasis"/>
    <w:basedOn w:val="Standardnpsmoodstavce"/>
    <w:uiPriority w:val="20"/>
    <w:qFormat/>
    <w:locked/>
    <w:rsid w:val="00FF170D"/>
    <w:rPr>
      <w:i/>
      <w:iCs/>
    </w:rPr>
  </w:style>
  <w:style w:type="character" w:customStyle="1" w:styleId="reference-text">
    <w:name w:val="reference-text"/>
    <w:basedOn w:val="Standardnpsmoodstavce"/>
    <w:rsid w:val="00FF170D"/>
  </w:style>
  <w:style w:type="character" w:customStyle="1" w:styleId="shorttext">
    <w:name w:val="short_text"/>
    <w:basedOn w:val="Standardnpsmoodstavce"/>
    <w:rsid w:val="00FF170D"/>
  </w:style>
  <w:style w:type="paragraph" w:styleId="Prosttext">
    <w:name w:val="Plain Text"/>
    <w:basedOn w:val="Normln"/>
    <w:link w:val="ProsttextChar"/>
    <w:uiPriority w:val="99"/>
    <w:unhideWhenUsed/>
    <w:rsid w:val="00FF170D"/>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FF170D"/>
    <w:rPr>
      <w:rFonts w:eastAsiaTheme="minorHAnsi" w:cstheme="minorBidi"/>
      <w:sz w:val="22"/>
      <w:szCs w:val="21"/>
      <w:lang w:eastAsia="en-US"/>
    </w:rPr>
  </w:style>
  <w:style w:type="character" w:customStyle="1" w:styleId="a-size-medium">
    <w:name w:val="a-size-medium"/>
    <w:basedOn w:val="Standardnpsmoodstavce"/>
    <w:rsid w:val="00FF170D"/>
  </w:style>
  <w:style w:type="character" w:customStyle="1" w:styleId="ng-binding">
    <w:name w:val="ng-binding"/>
    <w:basedOn w:val="Standardnpsmoodstavce"/>
    <w:rsid w:val="00FF170D"/>
  </w:style>
  <w:style w:type="character" w:customStyle="1" w:styleId="field260">
    <w:name w:val="field_260"/>
    <w:basedOn w:val="Standardnpsmoodstavce"/>
    <w:rsid w:val="00FF170D"/>
  </w:style>
  <w:style w:type="character" w:customStyle="1" w:styleId="field300">
    <w:name w:val="field_300"/>
    <w:basedOn w:val="Standardnpsmoodstavce"/>
    <w:rsid w:val="00FF170D"/>
  </w:style>
  <w:style w:type="character" w:styleId="Odkaznakoment">
    <w:name w:val="annotation reference"/>
    <w:basedOn w:val="Standardnpsmoodstavce"/>
    <w:uiPriority w:val="99"/>
    <w:semiHidden/>
    <w:unhideWhenUsed/>
    <w:rsid w:val="00677E79"/>
    <w:rPr>
      <w:sz w:val="16"/>
      <w:szCs w:val="16"/>
    </w:rPr>
  </w:style>
  <w:style w:type="paragraph" w:customStyle="1" w:styleId="odrky">
    <w:name w:val="odrážky"/>
    <w:basedOn w:val="Normln"/>
    <w:uiPriority w:val="99"/>
    <w:rsid w:val="00385392"/>
    <w:pPr>
      <w:tabs>
        <w:tab w:val="num" w:pos="720"/>
      </w:tabs>
      <w:ind w:left="720" w:hanging="360"/>
    </w:pPr>
    <w:rPr>
      <w:sz w:val="24"/>
      <w:szCs w:val="24"/>
    </w:rPr>
  </w:style>
  <w:style w:type="paragraph" w:customStyle="1" w:styleId="Literatura">
    <w:name w:val="Literatura"/>
    <w:basedOn w:val="Normln"/>
    <w:uiPriority w:val="99"/>
    <w:rsid w:val="00385392"/>
    <w:pPr>
      <w:tabs>
        <w:tab w:val="num" w:pos="284"/>
      </w:tabs>
      <w:spacing w:after="120"/>
    </w:pPr>
    <w:rPr>
      <w:sz w:val="28"/>
      <w:szCs w:val="28"/>
    </w:rPr>
  </w:style>
  <w:style w:type="paragraph" w:styleId="Seznam">
    <w:name w:val="List"/>
    <w:basedOn w:val="Normln"/>
    <w:semiHidden/>
    <w:unhideWhenUsed/>
    <w:rsid w:val="00385392"/>
    <w:pPr>
      <w:overflowPunct w:val="0"/>
      <w:autoSpaceDE w:val="0"/>
      <w:autoSpaceDN w:val="0"/>
      <w:adjustRightInd w:val="0"/>
      <w:ind w:left="283" w:hanging="283"/>
    </w:pPr>
    <w:rPr>
      <w:sz w:val="24"/>
    </w:rPr>
  </w:style>
  <w:style w:type="paragraph" w:customStyle="1" w:styleId="Zkladntextodsazen31">
    <w:name w:val="Základní text odsazený 31"/>
    <w:basedOn w:val="Normln"/>
    <w:rsid w:val="00F71A2D"/>
    <w:pPr>
      <w:suppressAutoHyphens/>
      <w:spacing w:after="120"/>
      <w:ind w:left="283"/>
    </w:pPr>
    <w:rPr>
      <w:rFonts w:cs="Arial"/>
      <w:sz w:val="16"/>
      <w:szCs w:val="16"/>
      <w:lang w:eastAsia="ar-SA"/>
    </w:rPr>
  </w:style>
  <w:style w:type="paragraph" w:customStyle="1" w:styleId="Zkladntext21">
    <w:name w:val="Základní text 21"/>
    <w:basedOn w:val="Normln"/>
    <w:rsid w:val="00F71A2D"/>
    <w:pPr>
      <w:suppressAutoHyphens/>
    </w:pPr>
    <w:rPr>
      <w:rFonts w:ascii="Arial" w:hAnsi="Arial" w:cs="Arial"/>
      <w:sz w:val="18"/>
      <w:szCs w:val="24"/>
      <w:lang w:eastAsia="ar-SA"/>
    </w:rPr>
  </w:style>
  <w:style w:type="character" w:customStyle="1" w:styleId="Nadpis5Char">
    <w:name w:val="Nadpis 5 Char"/>
    <w:basedOn w:val="Standardnpsmoodstavce"/>
    <w:link w:val="Nadpis5"/>
    <w:uiPriority w:val="9"/>
    <w:semiHidden/>
    <w:rsid w:val="009A269C"/>
    <w:rPr>
      <w:rFonts w:asciiTheme="majorHAnsi" w:eastAsiaTheme="majorEastAsia" w:hAnsiTheme="majorHAnsi" w:cstheme="majorBidi"/>
      <w:color w:val="365F91" w:themeColor="accent1" w:themeShade="BF"/>
    </w:rPr>
  </w:style>
  <w:style w:type="character" w:customStyle="1" w:styleId="apple-converted-space">
    <w:name w:val="apple-converted-space"/>
    <w:basedOn w:val="Standardnpsmoodstavce"/>
    <w:rsid w:val="00A149B5"/>
  </w:style>
  <w:style w:type="paragraph" w:styleId="FormtovanvHTML">
    <w:name w:val="HTML Preformatted"/>
    <w:basedOn w:val="Normln"/>
    <w:link w:val="FormtovanvHTMLChar"/>
    <w:uiPriority w:val="99"/>
    <w:unhideWhenUsed/>
    <w:rsid w:val="00B9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92991"/>
    <w:rPr>
      <w:rFonts w:ascii="Courier New" w:eastAsia="Times New Roman" w:hAnsi="Courier New" w:cs="Courier New"/>
      <w:lang w:eastAsia="en-US"/>
    </w:rPr>
  </w:style>
  <w:style w:type="paragraph" w:customStyle="1" w:styleId="Tab">
    <w:name w:val="Tab"/>
    <w:basedOn w:val="Normln"/>
    <w:rsid w:val="001C4FDF"/>
    <w:pPr>
      <w:tabs>
        <w:tab w:val="left" w:pos="1134"/>
      </w:tabs>
      <w:ind w:left="1134" w:hanging="1134"/>
    </w:pPr>
    <w:rPr>
      <w:rFonts w:eastAsia="Calibri"/>
    </w:rPr>
  </w:style>
  <w:style w:type="paragraph" w:customStyle="1" w:styleId="CVNormal">
    <w:name w:val="CV Normal"/>
    <w:basedOn w:val="Normln"/>
    <w:rsid w:val="009A3B5E"/>
    <w:pPr>
      <w:suppressAutoHyphens/>
      <w:ind w:left="113" w:right="113"/>
    </w:pPr>
    <w:rPr>
      <w:rFonts w:ascii="Arial Narrow" w:hAnsi="Arial Narrow"/>
      <w:lang w:eastAsia="ar-SA"/>
    </w:rPr>
  </w:style>
  <w:style w:type="character" w:customStyle="1" w:styleId="label">
    <w:name w:val="label"/>
    <w:basedOn w:val="Standardnpsmoodstavce"/>
    <w:rsid w:val="009A3B5E"/>
  </w:style>
  <w:style w:type="character" w:customStyle="1" w:styleId="databold">
    <w:name w:val="data_bold"/>
    <w:basedOn w:val="Standardnpsmoodstavce"/>
    <w:rsid w:val="009A3B5E"/>
  </w:style>
  <w:style w:type="character" w:customStyle="1" w:styleId="field">
    <w:name w:val="field"/>
    <w:rsid w:val="00796053"/>
  </w:style>
  <w:style w:type="paragraph" w:customStyle="1" w:styleId="xmsonormal">
    <w:name w:val="x_msonormal"/>
    <w:basedOn w:val="Normln"/>
    <w:rsid w:val="00DF5F7F"/>
    <w:rPr>
      <w:rFonts w:ascii="Calibri" w:eastAsiaTheme="minorHAnsi" w:hAnsi="Calibri"/>
      <w:sz w:val="22"/>
      <w:szCs w:val="22"/>
    </w:rPr>
  </w:style>
  <w:style w:type="paragraph" w:customStyle="1" w:styleId="Dosaenvzdln">
    <w:name w:val="Dosažené vzdělání"/>
    <w:basedOn w:val="Zkladntext"/>
    <w:semiHidden/>
    <w:rsid w:val="00DF5F7F"/>
    <w:pPr>
      <w:numPr>
        <w:numId w:val="25"/>
      </w:numPr>
      <w:tabs>
        <w:tab w:val="num" w:pos="360"/>
      </w:tabs>
      <w:spacing w:beforeAutospacing="1" w:after="60" w:afterAutospacing="1" w:line="240" w:lineRule="atLeast"/>
      <w:ind w:left="360" w:hanging="360"/>
    </w:pPr>
    <w:rPr>
      <w:rFonts w:ascii="Garamond" w:hAnsi="Garamond"/>
      <w:i w:val="0"/>
      <w:iCs w:val="0"/>
      <w:sz w:val="22"/>
      <w:szCs w:val="20"/>
    </w:rPr>
  </w:style>
  <w:style w:type="paragraph" w:customStyle="1" w:styleId="Bullet2">
    <w:name w:val="Bullet 2"/>
    <w:basedOn w:val="Normln"/>
    <w:rsid w:val="00DF5F7F"/>
    <w:pPr>
      <w:numPr>
        <w:numId w:val="26"/>
      </w:numPr>
      <w:suppressAutoHyphens/>
    </w:pPr>
    <w:rPr>
      <w:sz w:val="24"/>
    </w:rPr>
  </w:style>
  <w:style w:type="paragraph" w:customStyle="1" w:styleId="Abstrakt">
    <w:name w:val="Abstrakt"/>
    <w:basedOn w:val="Normln"/>
    <w:rsid w:val="00DF5F7F"/>
    <w:pPr>
      <w:spacing w:line="360" w:lineRule="auto"/>
    </w:pPr>
    <w:rPr>
      <w:b/>
      <w:sz w:val="24"/>
      <w:szCs w:val="24"/>
      <w:lang w:val="sk-SK"/>
    </w:rPr>
  </w:style>
  <w:style w:type="character" w:customStyle="1" w:styleId="article-headermeta-info-label">
    <w:name w:val="article-header__meta-info-label"/>
    <w:basedOn w:val="Standardnpsmoodstavce"/>
    <w:rsid w:val="00DF5F7F"/>
  </w:style>
  <w:style w:type="character" w:customStyle="1" w:styleId="article-headermeta-info-data">
    <w:name w:val="article-header__meta-info-data"/>
    <w:basedOn w:val="Standardnpsmoodstavce"/>
    <w:rsid w:val="00DF5F7F"/>
  </w:style>
  <w:style w:type="character" w:customStyle="1" w:styleId="bibliographic-informationvalue">
    <w:name w:val="bibliographic-information__value"/>
    <w:basedOn w:val="Standardnpsmoodstavce"/>
    <w:rsid w:val="00DF5F7F"/>
  </w:style>
  <w:style w:type="character" w:customStyle="1" w:styleId="paddingr15">
    <w:name w:val="paddingr15"/>
    <w:basedOn w:val="Standardnpsmoodstavce"/>
    <w:rsid w:val="00DF5F7F"/>
  </w:style>
  <w:style w:type="paragraph" w:customStyle="1" w:styleId="western">
    <w:name w:val="western"/>
    <w:basedOn w:val="Normln"/>
    <w:rsid w:val="00DF5F7F"/>
    <w:pPr>
      <w:spacing w:before="100" w:beforeAutospacing="1" w:line="288" w:lineRule="auto"/>
      <w:ind w:left="115"/>
      <w:jc w:val="both"/>
    </w:pPr>
    <w:rPr>
      <w:sz w:val="24"/>
      <w:szCs w:val="24"/>
    </w:rPr>
  </w:style>
  <w:style w:type="character" w:customStyle="1" w:styleId="Nadpis1Char">
    <w:name w:val="Nadpis 1 Char"/>
    <w:basedOn w:val="Standardnpsmoodstavce"/>
    <w:link w:val="Nadpis1"/>
    <w:uiPriority w:val="99"/>
    <w:rsid w:val="00E14C88"/>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9"/>
    <w:rsid w:val="00E14C88"/>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E14C88"/>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E14C88"/>
    <w:rPr>
      <w:vertAlign w:val="superscript"/>
    </w:rPr>
  </w:style>
  <w:style w:type="paragraph" w:styleId="Revize">
    <w:name w:val="Revision"/>
    <w:hidden/>
    <w:uiPriority w:val="99"/>
    <w:semiHidden/>
    <w:rsid w:val="00E14C88"/>
    <w:rPr>
      <w:sz w:val="22"/>
      <w:szCs w:val="22"/>
      <w:lang w:eastAsia="en-US"/>
    </w:rPr>
  </w:style>
  <w:style w:type="paragraph" w:customStyle="1" w:styleId="xxmsonormal">
    <w:name w:val="x_xmsonormal"/>
    <w:basedOn w:val="Normln"/>
    <w:rsid w:val="00C06C10"/>
    <w:rPr>
      <w:rFonts w:eastAsiaTheme="minorHAnsi"/>
      <w:sz w:val="24"/>
      <w:szCs w:val="24"/>
    </w:rPr>
  </w:style>
  <w:style w:type="paragraph" w:customStyle="1" w:styleId="xxxmsonormal">
    <w:name w:val="x_xxmsonormal"/>
    <w:basedOn w:val="Normln"/>
    <w:rsid w:val="00730DA0"/>
    <w:pPr>
      <w:spacing w:before="100" w:beforeAutospacing="1" w:after="100" w:afterAutospacing="1"/>
    </w:pPr>
    <w:rPr>
      <w:sz w:val="24"/>
      <w:szCs w:val="24"/>
    </w:rPr>
  </w:style>
  <w:style w:type="paragraph" w:customStyle="1" w:styleId="xxxmsolistparagraph">
    <w:name w:val="x_xxmsolistparagraph"/>
    <w:basedOn w:val="Normln"/>
    <w:rsid w:val="00730DA0"/>
    <w:pPr>
      <w:spacing w:before="100" w:beforeAutospacing="1" w:after="100" w:afterAutospacing="1"/>
    </w:pPr>
    <w:rPr>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F94273"/>
    <w:rPr>
      <w:rFonts w:ascii="Times New Roman" w:eastAsia="Times New Roman" w:hAnsi="Times New Roman" w:cs="Times New Roman"/>
    </w:rPr>
  </w:style>
  <w:style w:type="character" w:styleId="Sledovanodkaz">
    <w:name w:val="FollowedHyperlink"/>
    <w:basedOn w:val="Standardnpsmoodstavce"/>
    <w:uiPriority w:val="99"/>
    <w:semiHidden/>
    <w:unhideWhenUsed/>
    <w:rsid w:val="00C15007"/>
    <w:rPr>
      <w:color w:val="800080" w:themeColor="followedHyperlink"/>
      <w:u w:val="single"/>
    </w:rPr>
  </w:style>
  <w:style w:type="character" w:customStyle="1" w:styleId="orcid-id-https">
    <w:name w:val="orcid-id-https"/>
    <w:basedOn w:val="Standardnpsmoodstavce"/>
    <w:rsid w:val="00C04FFF"/>
  </w:style>
  <w:style w:type="character" w:customStyle="1" w:styleId="author">
    <w:name w:val="author"/>
    <w:basedOn w:val="Standardnpsmoodstavce"/>
    <w:rsid w:val="009E0288"/>
  </w:style>
  <w:style w:type="character" w:customStyle="1" w:styleId="publisher-date">
    <w:name w:val="publisher-date"/>
    <w:basedOn w:val="Standardnpsmoodstavce"/>
    <w:rsid w:val="009E0288"/>
  </w:style>
  <w:style w:type="character" w:customStyle="1" w:styleId="publisher">
    <w:name w:val="publisher"/>
    <w:basedOn w:val="Standardnpsmoodstavce"/>
    <w:rsid w:val="009E0288"/>
  </w:style>
  <w:style w:type="character" w:customStyle="1" w:styleId="Dtum1">
    <w:name w:val="Dátum1"/>
    <w:basedOn w:val="Standardnpsmoodstavce"/>
    <w:rsid w:val="009E0288"/>
  </w:style>
  <w:style w:type="character" w:customStyle="1" w:styleId="field100">
    <w:name w:val="field_100"/>
    <w:basedOn w:val="Standardnpsmoodstavce"/>
    <w:rsid w:val="009E0288"/>
  </w:style>
  <w:style w:type="paragraph" w:customStyle="1" w:styleId="xmsolist">
    <w:name w:val="x_msolist"/>
    <w:basedOn w:val="Normln"/>
    <w:uiPriority w:val="99"/>
    <w:rsid w:val="00325BC1"/>
    <w:rPr>
      <w:rFonts w:eastAsiaTheme="minorHAnsi"/>
      <w:sz w:val="24"/>
      <w:szCs w:val="24"/>
    </w:rPr>
  </w:style>
  <w:style w:type="character" w:customStyle="1" w:styleId="xfield">
    <w:name w:val="x_field"/>
    <w:basedOn w:val="Standardnpsmoodstavce"/>
    <w:rsid w:val="00325BC1"/>
  </w:style>
  <w:style w:type="paragraph" w:customStyle="1" w:styleId="Psmenkov2">
    <w:name w:val="Písmenkový 2"/>
    <w:basedOn w:val="Normln"/>
    <w:qFormat/>
    <w:rsid w:val="00D10428"/>
    <w:pPr>
      <w:numPr>
        <w:numId w:val="29"/>
      </w:numPr>
      <w:jc w:val="both"/>
    </w:pPr>
    <w:rPr>
      <w:rFonts w:asciiTheme="minorHAnsi" w:eastAsia="Calibri" w:hAnsiTheme="minorHAnsi" w:cstheme="minorHAnsi"/>
      <w:sz w:val="22"/>
      <w:szCs w:val="24"/>
      <w:lang w:eastAsia="en-US"/>
    </w:rPr>
  </w:style>
  <w:style w:type="character" w:customStyle="1" w:styleId="infolabel">
    <w:name w:val="info_label"/>
    <w:basedOn w:val="Standardnpsmoodstavce"/>
    <w:rsid w:val="00F25E04"/>
  </w:style>
  <w:style w:type="character" w:customStyle="1" w:styleId="infovalue">
    <w:name w:val="info_value"/>
    <w:basedOn w:val="Standardnpsmoodstavce"/>
    <w:rsid w:val="00F25E04"/>
  </w:style>
  <w:style w:type="character" w:customStyle="1" w:styleId="publikacekapitlky">
    <w:name w:val="publikace_kapitálky"/>
    <w:rsid w:val="00782DE2"/>
    <w:rPr>
      <w:caps w:val="0"/>
      <w:smallCaps/>
    </w:rPr>
  </w:style>
  <w:style w:type="paragraph" w:customStyle="1" w:styleId="Nadpis21">
    <w:name w:val="Nadpis 21"/>
    <w:basedOn w:val="Normln"/>
    <w:next w:val="Normln"/>
    <w:uiPriority w:val="99"/>
    <w:unhideWhenUsed/>
    <w:qFormat/>
    <w:locked/>
    <w:rsid w:val="00EC5F9F"/>
    <w:pPr>
      <w:keepNext/>
      <w:keepLines/>
      <w:spacing w:before="40"/>
      <w:outlineLvl w:val="1"/>
    </w:pPr>
    <w:rPr>
      <w:rFonts w:ascii="Cambria" w:hAnsi="Cambria"/>
      <w:color w:val="365F91"/>
      <w:sz w:val="26"/>
      <w:szCs w:val="26"/>
    </w:rPr>
  </w:style>
  <w:style w:type="paragraph" w:customStyle="1" w:styleId="Nadpis31">
    <w:name w:val="Nadpis 31"/>
    <w:basedOn w:val="Normln"/>
    <w:next w:val="Normln"/>
    <w:uiPriority w:val="99"/>
    <w:unhideWhenUsed/>
    <w:qFormat/>
    <w:locked/>
    <w:rsid w:val="00EC5F9F"/>
    <w:pPr>
      <w:keepNext/>
      <w:keepLines/>
      <w:spacing w:before="40"/>
      <w:outlineLvl w:val="2"/>
    </w:pPr>
    <w:rPr>
      <w:rFonts w:ascii="Cambria" w:hAnsi="Cambria"/>
      <w:color w:val="243F60"/>
      <w:sz w:val="24"/>
      <w:szCs w:val="24"/>
    </w:rPr>
  </w:style>
  <w:style w:type="paragraph" w:customStyle="1" w:styleId="Nadpis51">
    <w:name w:val="Nadpis 51"/>
    <w:basedOn w:val="Normln"/>
    <w:next w:val="Normln"/>
    <w:uiPriority w:val="9"/>
    <w:semiHidden/>
    <w:unhideWhenUsed/>
    <w:qFormat/>
    <w:locked/>
    <w:rsid w:val="00EC5F9F"/>
    <w:pPr>
      <w:keepNext/>
      <w:keepLines/>
      <w:spacing w:before="40"/>
      <w:outlineLvl w:val="4"/>
    </w:pPr>
    <w:rPr>
      <w:rFonts w:ascii="Cambria" w:hAnsi="Cambria"/>
      <w:color w:val="365F91"/>
    </w:rPr>
  </w:style>
  <w:style w:type="numbering" w:customStyle="1" w:styleId="Bezseznamu1">
    <w:name w:val="Bez seznamu1"/>
    <w:next w:val="Bezseznamu"/>
    <w:uiPriority w:val="99"/>
    <w:semiHidden/>
    <w:unhideWhenUsed/>
    <w:rsid w:val="00EC5F9F"/>
  </w:style>
  <w:style w:type="character" w:customStyle="1" w:styleId="printisbn">
    <w:name w:val="printisbn"/>
    <w:basedOn w:val="Standardnpsmoodstavce"/>
    <w:rsid w:val="00EC5F9F"/>
  </w:style>
  <w:style w:type="paragraph" w:styleId="Zkladntext3">
    <w:name w:val="Body Text 3"/>
    <w:basedOn w:val="Normln"/>
    <w:link w:val="Zkladntext3Char"/>
    <w:rsid w:val="00EC5F9F"/>
    <w:pPr>
      <w:spacing w:after="120"/>
    </w:pPr>
    <w:rPr>
      <w:sz w:val="16"/>
      <w:szCs w:val="16"/>
      <w:lang w:val="en-US" w:eastAsia="en-US"/>
    </w:rPr>
  </w:style>
  <w:style w:type="character" w:customStyle="1" w:styleId="Zkladntext3Char">
    <w:name w:val="Základní text 3 Char"/>
    <w:basedOn w:val="Standardnpsmoodstavce"/>
    <w:link w:val="Zkladntext3"/>
    <w:rsid w:val="00EC5F9F"/>
    <w:rPr>
      <w:rFonts w:ascii="Times New Roman" w:eastAsia="Times New Roman" w:hAnsi="Times New Roman" w:cs="Times New Roman"/>
      <w:sz w:val="16"/>
      <w:szCs w:val="16"/>
      <w:lang w:val="en-US" w:eastAsia="en-US"/>
    </w:rPr>
  </w:style>
  <w:style w:type="paragraph" w:customStyle="1" w:styleId="Bezmezer1">
    <w:name w:val="Bez mezer1"/>
    <w:next w:val="Bezmezer"/>
    <w:uiPriority w:val="1"/>
    <w:qFormat/>
    <w:rsid w:val="00EC5F9F"/>
    <w:rPr>
      <w:rFonts w:cs="Times New Roman"/>
      <w:sz w:val="22"/>
      <w:szCs w:val="22"/>
      <w:lang w:eastAsia="en-US"/>
    </w:rPr>
  </w:style>
  <w:style w:type="paragraph" w:customStyle="1" w:styleId="Prosttext1">
    <w:name w:val="Prostý text1"/>
    <w:basedOn w:val="Normln"/>
    <w:next w:val="Prosttext"/>
    <w:uiPriority w:val="99"/>
    <w:unhideWhenUsed/>
    <w:rsid w:val="00EC5F9F"/>
    <w:rPr>
      <w:rFonts w:ascii="Calibri" w:eastAsia="Calibri" w:hAnsi="Calibri"/>
      <w:sz w:val="22"/>
      <w:szCs w:val="21"/>
      <w:lang w:eastAsia="en-US"/>
    </w:rPr>
  </w:style>
  <w:style w:type="character" w:customStyle="1" w:styleId="a-color-secondary">
    <w:name w:val="a-color-secondary"/>
    <w:basedOn w:val="Standardnpsmoodstavce"/>
    <w:rsid w:val="00EC5F9F"/>
  </w:style>
  <w:style w:type="character" w:customStyle="1" w:styleId="a-size-large">
    <w:name w:val="a-size-large"/>
    <w:basedOn w:val="Standardnpsmoodstavce"/>
    <w:rsid w:val="00EC5F9F"/>
  </w:style>
  <w:style w:type="character" w:customStyle="1" w:styleId="Sledovanodkaz1">
    <w:name w:val="Sledovaný odkaz1"/>
    <w:basedOn w:val="Standardnpsmoodstavce"/>
    <w:uiPriority w:val="99"/>
    <w:semiHidden/>
    <w:unhideWhenUsed/>
    <w:rsid w:val="00EC5F9F"/>
    <w:rPr>
      <w:color w:val="800080"/>
      <w:u w:val="single"/>
    </w:rPr>
  </w:style>
  <w:style w:type="character" w:customStyle="1" w:styleId="obdpole50">
    <w:name w:val="obd_pole_50"/>
    <w:basedOn w:val="Standardnpsmoodstavce"/>
    <w:rsid w:val="00EC5F9F"/>
  </w:style>
  <w:style w:type="paragraph" w:customStyle="1" w:styleId="oiaeaeiyiio2">
    <w:name w:val="oiaeaeiyiio2"/>
    <w:basedOn w:val="Normln"/>
    <w:rsid w:val="00EC5F9F"/>
    <w:rPr>
      <w:rFonts w:eastAsia="Calibri"/>
      <w:sz w:val="24"/>
      <w:szCs w:val="24"/>
    </w:rPr>
  </w:style>
  <w:style w:type="character" w:customStyle="1" w:styleId="ProsttextChar1">
    <w:name w:val="Prostý text Char1"/>
    <w:basedOn w:val="Standardnpsmoodstavce"/>
    <w:uiPriority w:val="99"/>
    <w:semiHidden/>
    <w:rsid w:val="00EC5F9F"/>
    <w:rPr>
      <w:rFonts w:ascii="Consolas" w:eastAsia="Times New Roman" w:hAnsi="Consolas" w:cs="Times New Roman"/>
      <w:sz w:val="21"/>
      <w:szCs w:val="21"/>
      <w:lang w:eastAsia="cs-CZ"/>
    </w:rPr>
  </w:style>
  <w:style w:type="character" w:customStyle="1" w:styleId="Nadpis5Char1">
    <w:name w:val="Nadpis 5 Char1"/>
    <w:basedOn w:val="Standardnpsmoodstavce"/>
    <w:uiPriority w:val="9"/>
    <w:semiHidden/>
    <w:rsid w:val="00EC5F9F"/>
    <w:rPr>
      <w:rFonts w:ascii="Calibri Light" w:eastAsia="Times New Roman" w:hAnsi="Calibri Light" w:cs="Times New Roman"/>
      <w:color w:val="2E74B5"/>
      <w:sz w:val="20"/>
      <w:szCs w:val="20"/>
      <w:lang w:eastAsia="cs-CZ"/>
    </w:rPr>
  </w:style>
  <w:style w:type="character" w:customStyle="1" w:styleId="Nadpis2Char1">
    <w:name w:val="Nadpis 2 Char1"/>
    <w:basedOn w:val="Standardnpsmoodstavce"/>
    <w:uiPriority w:val="9"/>
    <w:semiHidden/>
    <w:rsid w:val="00EC5F9F"/>
    <w:rPr>
      <w:rFonts w:ascii="Calibri Light" w:eastAsia="Times New Roman" w:hAnsi="Calibri Light" w:cs="Times New Roman"/>
      <w:color w:val="2E74B5"/>
      <w:sz w:val="26"/>
      <w:szCs w:val="26"/>
      <w:lang w:eastAsia="cs-CZ"/>
    </w:rPr>
  </w:style>
  <w:style w:type="character" w:customStyle="1" w:styleId="Nadpis3Char1">
    <w:name w:val="Nadpis 3 Char1"/>
    <w:basedOn w:val="Standardnpsmoodstavce"/>
    <w:uiPriority w:val="9"/>
    <w:semiHidden/>
    <w:rsid w:val="00EC5F9F"/>
    <w:rPr>
      <w:rFonts w:ascii="Calibri Light" w:eastAsia="Times New Roman" w:hAnsi="Calibri Light" w:cs="Times New Roman"/>
      <w:color w:val="1F4D78"/>
      <w:sz w:val="24"/>
      <w:szCs w:val="24"/>
      <w:lang w:eastAsia="cs-CZ"/>
    </w:rPr>
  </w:style>
  <w:style w:type="character" w:customStyle="1" w:styleId="a-size-large1">
    <w:name w:val="a-size-large1"/>
    <w:basedOn w:val="Standardnpsmoodstavce"/>
    <w:rsid w:val="00EC5F9F"/>
    <w:rPr>
      <w:rFonts w:ascii="Arial" w:hAnsi="Arial" w:cs="Arial" w:hint="default"/>
    </w:rPr>
  </w:style>
  <w:style w:type="character" w:customStyle="1" w:styleId="a-declarative">
    <w:name w:val="a-declarative"/>
    <w:basedOn w:val="Standardnpsmoodstavce"/>
    <w:rsid w:val="00EC5F9F"/>
  </w:style>
  <w:style w:type="table" w:customStyle="1" w:styleId="Mkatabulky1">
    <w:name w:val="Mřížka tabulky1"/>
    <w:basedOn w:val="Normlntabulka"/>
    <w:next w:val="Mkatabulky"/>
    <w:uiPriority w:val="99"/>
    <w:rsid w:val="00EC5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EC5F9F"/>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EC5F9F"/>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2248">
      <w:bodyDiv w:val="1"/>
      <w:marLeft w:val="0"/>
      <w:marRight w:val="0"/>
      <w:marTop w:val="0"/>
      <w:marBottom w:val="0"/>
      <w:divBdr>
        <w:top w:val="none" w:sz="0" w:space="0" w:color="auto"/>
        <w:left w:val="none" w:sz="0" w:space="0" w:color="auto"/>
        <w:bottom w:val="none" w:sz="0" w:space="0" w:color="auto"/>
        <w:right w:val="none" w:sz="0" w:space="0" w:color="auto"/>
      </w:divBdr>
    </w:div>
    <w:div w:id="156696978">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49169000">
      <w:bodyDiv w:val="1"/>
      <w:marLeft w:val="0"/>
      <w:marRight w:val="0"/>
      <w:marTop w:val="0"/>
      <w:marBottom w:val="0"/>
      <w:divBdr>
        <w:top w:val="none" w:sz="0" w:space="0" w:color="auto"/>
        <w:left w:val="none" w:sz="0" w:space="0" w:color="auto"/>
        <w:bottom w:val="none" w:sz="0" w:space="0" w:color="auto"/>
        <w:right w:val="none" w:sz="0" w:space="0" w:color="auto"/>
      </w:divBdr>
    </w:div>
    <w:div w:id="381945877">
      <w:bodyDiv w:val="1"/>
      <w:marLeft w:val="0"/>
      <w:marRight w:val="0"/>
      <w:marTop w:val="0"/>
      <w:marBottom w:val="0"/>
      <w:divBdr>
        <w:top w:val="none" w:sz="0" w:space="0" w:color="auto"/>
        <w:left w:val="none" w:sz="0" w:space="0" w:color="auto"/>
        <w:bottom w:val="none" w:sz="0" w:space="0" w:color="auto"/>
        <w:right w:val="none" w:sz="0" w:space="0" w:color="auto"/>
      </w:divBdr>
    </w:div>
    <w:div w:id="521364159">
      <w:bodyDiv w:val="1"/>
      <w:marLeft w:val="0"/>
      <w:marRight w:val="0"/>
      <w:marTop w:val="0"/>
      <w:marBottom w:val="0"/>
      <w:divBdr>
        <w:top w:val="none" w:sz="0" w:space="0" w:color="auto"/>
        <w:left w:val="none" w:sz="0" w:space="0" w:color="auto"/>
        <w:bottom w:val="none" w:sz="0" w:space="0" w:color="auto"/>
        <w:right w:val="none" w:sz="0" w:space="0" w:color="auto"/>
      </w:divBdr>
    </w:div>
    <w:div w:id="527257566">
      <w:bodyDiv w:val="1"/>
      <w:marLeft w:val="0"/>
      <w:marRight w:val="0"/>
      <w:marTop w:val="0"/>
      <w:marBottom w:val="0"/>
      <w:divBdr>
        <w:top w:val="none" w:sz="0" w:space="0" w:color="auto"/>
        <w:left w:val="none" w:sz="0" w:space="0" w:color="auto"/>
        <w:bottom w:val="none" w:sz="0" w:space="0" w:color="auto"/>
        <w:right w:val="none" w:sz="0" w:space="0" w:color="auto"/>
      </w:divBdr>
    </w:div>
    <w:div w:id="557594546">
      <w:bodyDiv w:val="1"/>
      <w:marLeft w:val="0"/>
      <w:marRight w:val="0"/>
      <w:marTop w:val="0"/>
      <w:marBottom w:val="0"/>
      <w:divBdr>
        <w:top w:val="none" w:sz="0" w:space="0" w:color="auto"/>
        <w:left w:val="none" w:sz="0" w:space="0" w:color="auto"/>
        <w:bottom w:val="none" w:sz="0" w:space="0" w:color="auto"/>
        <w:right w:val="none" w:sz="0" w:space="0" w:color="auto"/>
      </w:divBdr>
    </w:div>
    <w:div w:id="574360205">
      <w:bodyDiv w:val="1"/>
      <w:marLeft w:val="0"/>
      <w:marRight w:val="0"/>
      <w:marTop w:val="0"/>
      <w:marBottom w:val="0"/>
      <w:divBdr>
        <w:top w:val="none" w:sz="0" w:space="0" w:color="auto"/>
        <w:left w:val="none" w:sz="0" w:space="0" w:color="auto"/>
        <w:bottom w:val="none" w:sz="0" w:space="0" w:color="auto"/>
        <w:right w:val="none" w:sz="0" w:space="0" w:color="auto"/>
      </w:divBdr>
    </w:div>
    <w:div w:id="646934637">
      <w:bodyDiv w:val="1"/>
      <w:marLeft w:val="0"/>
      <w:marRight w:val="0"/>
      <w:marTop w:val="0"/>
      <w:marBottom w:val="0"/>
      <w:divBdr>
        <w:top w:val="none" w:sz="0" w:space="0" w:color="auto"/>
        <w:left w:val="none" w:sz="0" w:space="0" w:color="auto"/>
        <w:bottom w:val="none" w:sz="0" w:space="0" w:color="auto"/>
        <w:right w:val="none" w:sz="0" w:space="0" w:color="auto"/>
      </w:divBdr>
    </w:div>
    <w:div w:id="655573631">
      <w:bodyDiv w:val="1"/>
      <w:marLeft w:val="0"/>
      <w:marRight w:val="0"/>
      <w:marTop w:val="0"/>
      <w:marBottom w:val="0"/>
      <w:divBdr>
        <w:top w:val="none" w:sz="0" w:space="0" w:color="auto"/>
        <w:left w:val="none" w:sz="0" w:space="0" w:color="auto"/>
        <w:bottom w:val="none" w:sz="0" w:space="0" w:color="auto"/>
        <w:right w:val="none" w:sz="0" w:space="0" w:color="auto"/>
      </w:divBdr>
    </w:div>
    <w:div w:id="693575255">
      <w:bodyDiv w:val="1"/>
      <w:marLeft w:val="0"/>
      <w:marRight w:val="0"/>
      <w:marTop w:val="0"/>
      <w:marBottom w:val="0"/>
      <w:divBdr>
        <w:top w:val="none" w:sz="0" w:space="0" w:color="auto"/>
        <w:left w:val="none" w:sz="0" w:space="0" w:color="auto"/>
        <w:bottom w:val="none" w:sz="0" w:space="0" w:color="auto"/>
        <w:right w:val="none" w:sz="0" w:space="0" w:color="auto"/>
      </w:divBdr>
    </w:div>
    <w:div w:id="715204414">
      <w:bodyDiv w:val="1"/>
      <w:marLeft w:val="0"/>
      <w:marRight w:val="0"/>
      <w:marTop w:val="0"/>
      <w:marBottom w:val="0"/>
      <w:divBdr>
        <w:top w:val="none" w:sz="0" w:space="0" w:color="auto"/>
        <w:left w:val="none" w:sz="0" w:space="0" w:color="auto"/>
        <w:bottom w:val="none" w:sz="0" w:space="0" w:color="auto"/>
        <w:right w:val="none" w:sz="0" w:space="0" w:color="auto"/>
      </w:divBdr>
    </w:div>
    <w:div w:id="738209758">
      <w:bodyDiv w:val="1"/>
      <w:marLeft w:val="0"/>
      <w:marRight w:val="0"/>
      <w:marTop w:val="0"/>
      <w:marBottom w:val="0"/>
      <w:divBdr>
        <w:top w:val="none" w:sz="0" w:space="0" w:color="auto"/>
        <w:left w:val="none" w:sz="0" w:space="0" w:color="auto"/>
        <w:bottom w:val="none" w:sz="0" w:space="0" w:color="auto"/>
        <w:right w:val="none" w:sz="0" w:space="0" w:color="auto"/>
      </w:divBdr>
    </w:div>
    <w:div w:id="823400806">
      <w:bodyDiv w:val="1"/>
      <w:marLeft w:val="0"/>
      <w:marRight w:val="0"/>
      <w:marTop w:val="0"/>
      <w:marBottom w:val="0"/>
      <w:divBdr>
        <w:top w:val="none" w:sz="0" w:space="0" w:color="auto"/>
        <w:left w:val="none" w:sz="0" w:space="0" w:color="auto"/>
        <w:bottom w:val="none" w:sz="0" w:space="0" w:color="auto"/>
        <w:right w:val="none" w:sz="0" w:space="0" w:color="auto"/>
      </w:divBdr>
    </w:div>
    <w:div w:id="865368662">
      <w:bodyDiv w:val="1"/>
      <w:marLeft w:val="0"/>
      <w:marRight w:val="0"/>
      <w:marTop w:val="0"/>
      <w:marBottom w:val="0"/>
      <w:divBdr>
        <w:top w:val="none" w:sz="0" w:space="0" w:color="auto"/>
        <w:left w:val="none" w:sz="0" w:space="0" w:color="auto"/>
        <w:bottom w:val="none" w:sz="0" w:space="0" w:color="auto"/>
        <w:right w:val="none" w:sz="0" w:space="0" w:color="auto"/>
      </w:divBdr>
    </w:div>
    <w:div w:id="867109393">
      <w:bodyDiv w:val="1"/>
      <w:marLeft w:val="0"/>
      <w:marRight w:val="0"/>
      <w:marTop w:val="0"/>
      <w:marBottom w:val="0"/>
      <w:divBdr>
        <w:top w:val="none" w:sz="0" w:space="0" w:color="auto"/>
        <w:left w:val="none" w:sz="0" w:space="0" w:color="auto"/>
        <w:bottom w:val="none" w:sz="0" w:space="0" w:color="auto"/>
        <w:right w:val="none" w:sz="0" w:space="0" w:color="auto"/>
      </w:divBdr>
    </w:div>
    <w:div w:id="895315894">
      <w:bodyDiv w:val="1"/>
      <w:marLeft w:val="0"/>
      <w:marRight w:val="0"/>
      <w:marTop w:val="0"/>
      <w:marBottom w:val="0"/>
      <w:divBdr>
        <w:top w:val="none" w:sz="0" w:space="0" w:color="auto"/>
        <w:left w:val="none" w:sz="0" w:space="0" w:color="auto"/>
        <w:bottom w:val="none" w:sz="0" w:space="0" w:color="auto"/>
        <w:right w:val="none" w:sz="0" w:space="0" w:color="auto"/>
      </w:divBdr>
    </w:div>
    <w:div w:id="1062407386">
      <w:bodyDiv w:val="1"/>
      <w:marLeft w:val="0"/>
      <w:marRight w:val="0"/>
      <w:marTop w:val="0"/>
      <w:marBottom w:val="0"/>
      <w:divBdr>
        <w:top w:val="none" w:sz="0" w:space="0" w:color="auto"/>
        <w:left w:val="none" w:sz="0" w:space="0" w:color="auto"/>
        <w:bottom w:val="none" w:sz="0" w:space="0" w:color="auto"/>
        <w:right w:val="none" w:sz="0" w:space="0" w:color="auto"/>
      </w:divBdr>
    </w:div>
    <w:div w:id="1078746250">
      <w:bodyDiv w:val="1"/>
      <w:marLeft w:val="0"/>
      <w:marRight w:val="0"/>
      <w:marTop w:val="0"/>
      <w:marBottom w:val="0"/>
      <w:divBdr>
        <w:top w:val="none" w:sz="0" w:space="0" w:color="auto"/>
        <w:left w:val="none" w:sz="0" w:space="0" w:color="auto"/>
        <w:bottom w:val="none" w:sz="0" w:space="0" w:color="auto"/>
        <w:right w:val="none" w:sz="0" w:space="0" w:color="auto"/>
      </w:divBdr>
    </w:div>
    <w:div w:id="1115715206">
      <w:bodyDiv w:val="1"/>
      <w:marLeft w:val="0"/>
      <w:marRight w:val="0"/>
      <w:marTop w:val="0"/>
      <w:marBottom w:val="0"/>
      <w:divBdr>
        <w:top w:val="none" w:sz="0" w:space="0" w:color="auto"/>
        <w:left w:val="none" w:sz="0" w:space="0" w:color="auto"/>
        <w:bottom w:val="none" w:sz="0" w:space="0" w:color="auto"/>
        <w:right w:val="none" w:sz="0" w:space="0" w:color="auto"/>
      </w:divBdr>
    </w:div>
    <w:div w:id="1190947193">
      <w:bodyDiv w:val="1"/>
      <w:marLeft w:val="0"/>
      <w:marRight w:val="0"/>
      <w:marTop w:val="0"/>
      <w:marBottom w:val="0"/>
      <w:divBdr>
        <w:top w:val="none" w:sz="0" w:space="0" w:color="auto"/>
        <w:left w:val="none" w:sz="0" w:space="0" w:color="auto"/>
        <w:bottom w:val="none" w:sz="0" w:space="0" w:color="auto"/>
        <w:right w:val="none" w:sz="0" w:space="0" w:color="auto"/>
      </w:divBdr>
    </w:div>
    <w:div w:id="1291858222">
      <w:bodyDiv w:val="1"/>
      <w:marLeft w:val="0"/>
      <w:marRight w:val="0"/>
      <w:marTop w:val="0"/>
      <w:marBottom w:val="0"/>
      <w:divBdr>
        <w:top w:val="none" w:sz="0" w:space="0" w:color="auto"/>
        <w:left w:val="none" w:sz="0" w:space="0" w:color="auto"/>
        <w:bottom w:val="none" w:sz="0" w:space="0" w:color="auto"/>
        <w:right w:val="none" w:sz="0" w:space="0" w:color="auto"/>
      </w:divBdr>
    </w:div>
    <w:div w:id="1423840489">
      <w:bodyDiv w:val="1"/>
      <w:marLeft w:val="0"/>
      <w:marRight w:val="0"/>
      <w:marTop w:val="0"/>
      <w:marBottom w:val="0"/>
      <w:divBdr>
        <w:top w:val="none" w:sz="0" w:space="0" w:color="auto"/>
        <w:left w:val="none" w:sz="0" w:space="0" w:color="auto"/>
        <w:bottom w:val="none" w:sz="0" w:space="0" w:color="auto"/>
        <w:right w:val="none" w:sz="0" w:space="0" w:color="auto"/>
      </w:divBdr>
    </w:div>
    <w:div w:id="1519856063">
      <w:bodyDiv w:val="1"/>
      <w:marLeft w:val="0"/>
      <w:marRight w:val="0"/>
      <w:marTop w:val="0"/>
      <w:marBottom w:val="0"/>
      <w:divBdr>
        <w:top w:val="none" w:sz="0" w:space="0" w:color="auto"/>
        <w:left w:val="none" w:sz="0" w:space="0" w:color="auto"/>
        <w:bottom w:val="none" w:sz="0" w:space="0" w:color="auto"/>
        <w:right w:val="none" w:sz="0" w:space="0" w:color="auto"/>
      </w:divBdr>
    </w:div>
    <w:div w:id="1529247558">
      <w:bodyDiv w:val="1"/>
      <w:marLeft w:val="0"/>
      <w:marRight w:val="0"/>
      <w:marTop w:val="0"/>
      <w:marBottom w:val="0"/>
      <w:divBdr>
        <w:top w:val="none" w:sz="0" w:space="0" w:color="auto"/>
        <w:left w:val="none" w:sz="0" w:space="0" w:color="auto"/>
        <w:bottom w:val="none" w:sz="0" w:space="0" w:color="auto"/>
        <w:right w:val="none" w:sz="0" w:space="0" w:color="auto"/>
      </w:divBdr>
    </w:div>
    <w:div w:id="1602836061">
      <w:bodyDiv w:val="1"/>
      <w:marLeft w:val="0"/>
      <w:marRight w:val="0"/>
      <w:marTop w:val="0"/>
      <w:marBottom w:val="0"/>
      <w:divBdr>
        <w:top w:val="none" w:sz="0" w:space="0" w:color="auto"/>
        <w:left w:val="none" w:sz="0" w:space="0" w:color="auto"/>
        <w:bottom w:val="none" w:sz="0" w:space="0" w:color="auto"/>
        <w:right w:val="none" w:sz="0" w:space="0" w:color="auto"/>
      </w:divBdr>
    </w:div>
    <w:div w:id="1831944971">
      <w:bodyDiv w:val="1"/>
      <w:marLeft w:val="0"/>
      <w:marRight w:val="0"/>
      <w:marTop w:val="0"/>
      <w:marBottom w:val="0"/>
      <w:divBdr>
        <w:top w:val="none" w:sz="0" w:space="0" w:color="auto"/>
        <w:left w:val="none" w:sz="0" w:space="0" w:color="auto"/>
        <w:bottom w:val="none" w:sz="0" w:space="0" w:color="auto"/>
        <w:right w:val="none" w:sz="0" w:space="0" w:color="auto"/>
      </w:divBdr>
    </w:div>
    <w:div w:id="1899583576">
      <w:bodyDiv w:val="1"/>
      <w:marLeft w:val="0"/>
      <w:marRight w:val="0"/>
      <w:marTop w:val="0"/>
      <w:marBottom w:val="0"/>
      <w:divBdr>
        <w:top w:val="none" w:sz="0" w:space="0" w:color="auto"/>
        <w:left w:val="none" w:sz="0" w:space="0" w:color="auto"/>
        <w:bottom w:val="none" w:sz="0" w:space="0" w:color="auto"/>
        <w:right w:val="none" w:sz="0" w:space="0" w:color="auto"/>
      </w:divBdr>
    </w:div>
    <w:div w:id="1923641977">
      <w:bodyDiv w:val="1"/>
      <w:marLeft w:val="0"/>
      <w:marRight w:val="0"/>
      <w:marTop w:val="0"/>
      <w:marBottom w:val="0"/>
      <w:divBdr>
        <w:top w:val="none" w:sz="0" w:space="0" w:color="auto"/>
        <w:left w:val="none" w:sz="0" w:space="0" w:color="auto"/>
        <w:bottom w:val="none" w:sz="0" w:space="0" w:color="auto"/>
        <w:right w:val="none" w:sz="0" w:space="0" w:color="auto"/>
      </w:divBdr>
    </w:div>
    <w:div w:id="1958178554">
      <w:bodyDiv w:val="1"/>
      <w:marLeft w:val="0"/>
      <w:marRight w:val="0"/>
      <w:marTop w:val="0"/>
      <w:marBottom w:val="0"/>
      <w:divBdr>
        <w:top w:val="none" w:sz="0" w:space="0" w:color="auto"/>
        <w:left w:val="none" w:sz="0" w:space="0" w:color="auto"/>
        <w:bottom w:val="none" w:sz="0" w:space="0" w:color="auto"/>
        <w:right w:val="none" w:sz="0" w:space="0" w:color="auto"/>
      </w:divBdr>
    </w:div>
    <w:div w:id="2079553242">
      <w:bodyDiv w:val="1"/>
      <w:marLeft w:val="0"/>
      <w:marRight w:val="0"/>
      <w:marTop w:val="0"/>
      <w:marBottom w:val="0"/>
      <w:divBdr>
        <w:top w:val="none" w:sz="0" w:space="0" w:color="auto"/>
        <w:left w:val="none" w:sz="0" w:space="0" w:color="auto"/>
        <w:bottom w:val="none" w:sz="0" w:space="0" w:color="auto"/>
        <w:right w:val="none" w:sz="0" w:space="0" w:color="auto"/>
      </w:divBdr>
    </w:div>
    <w:div w:id="214299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utb.cz/univerzita/uredni-deska/vnitrni-normy-a-predpisy/" TargetMode="External"/><Relationship Id="rId21" Type="http://schemas.openxmlformats.org/officeDocument/2006/relationships/hyperlink" Target="https://www.schubert-verlag.de/aufgaben/arbeitsblaetter_a1_z/a1_arbeitsblaetter_index_z.htm" TargetMode="External"/><Relationship Id="rId42" Type="http://schemas.openxmlformats.org/officeDocument/2006/relationships/hyperlink" Target="https://www.hueber.de/seite/pg_lehren_unterrichtsplan_mot" TargetMode="External"/><Relationship Id="rId63" Type="http://schemas.openxmlformats.org/officeDocument/2006/relationships/hyperlink" Target="https://doi.org/10.11118/actaun201563020525" TargetMode="External"/><Relationship Id="rId84" Type="http://schemas.openxmlformats.org/officeDocument/2006/relationships/hyperlink" Target="https://doi.org/10.17512/pjms.2017.15.1.08" TargetMode="External"/><Relationship Id="rId138" Type="http://schemas.openxmlformats.org/officeDocument/2006/relationships/hyperlink" Target="https://fame.utb.cz/mdocs-posts/sd-01-2018/" TargetMode="External"/><Relationship Id="rId107" Type="http://schemas.openxmlformats.org/officeDocument/2006/relationships/hyperlink" Target="https://www.utb.cz/mdocs-posts/sr_13_2017/" TargetMode="External"/><Relationship Id="rId11" Type="http://schemas.openxmlformats.org/officeDocument/2006/relationships/hyperlink" Target="https://fame.utb.cz/wp-login.php" TargetMode="External"/><Relationship Id="rId32" Type="http://schemas.openxmlformats.org/officeDocument/2006/relationships/hyperlink" Target="http://www.wirtschaftsdeutsch.de/lehrmaterialien/index.php" TargetMode="External"/><Relationship Id="rId53" Type="http://schemas.openxmlformats.org/officeDocument/2006/relationships/hyperlink" Target="https://www.deutsch-perfekt.com/" TargetMode="External"/><Relationship Id="rId74" Type="http://schemas.openxmlformats.org/officeDocument/2006/relationships/hyperlink" Target="http://web.a.ebscohost.com/ehost/pdfviewer/pdfviewer?sid=e1bec196-660d-4cce-8555-fffe2198ddfd%40sessionmgr4005&amp;vid=0&amp;hid=4106" TargetMode="External"/><Relationship Id="rId128" Type="http://schemas.openxmlformats.org/officeDocument/2006/relationships/hyperlink" Target="https://www.utb.cz/?mdocs-file=6506" TargetMode="External"/><Relationship Id="rId149" Type="http://schemas.openxmlformats.org/officeDocument/2006/relationships/hyperlink" Target="https://fame.utb.cz/?mdocs-file=1673" TargetMode="External"/><Relationship Id="rId5" Type="http://schemas.openxmlformats.org/officeDocument/2006/relationships/webSettings" Target="webSettings.xml"/><Relationship Id="rId95" Type="http://schemas.openxmlformats.org/officeDocument/2006/relationships/hyperlink" Target="http://emf.fame.utb.cz" TargetMode="External"/><Relationship Id="rId22" Type="http://schemas.openxmlformats.org/officeDocument/2006/relationships/hyperlink" Target="https://portal.mpsv.cz/eures/podminky/dokumenty/slovnik/slovnik_0.pdf" TargetMode="External"/><Relationship Id="rId43" Type="http://schemas.openxmlformats.org/officeDocument/2006/relationships/hyperlink" Target="https://www.schubert-verlag.de/aufgaben/arbeitsblaetter_a1_z/a1_arbeitsblaetter_index_z.htm" TargetMode="External"/><Relationship Id="rId64" Type="http://schemas.openxmlformats.org/officeDocument/2006/relationships/hyperlink" Target="http://ojs.ef.jcu.cz/acta/article/view/453" TargetMode="External"/><Relationship Id="rId118" Type="http://schemas.openxmlformats.org/officeDocument/2006/relationships/hyperlink" Target="https://fame.utb.cz/o-fakulte/uredni-deska/vnitrni-normy-a-predpisy/" TargetMode="External"/><Relationship Id="rId139" Type="http://schemas.openxmlformats.org/officeDocument/2006/relationships/hyperlink" Target="https://fame.utb.cz/mdocs-posts/sd-06-2017/" TargetMode="External"/><Relationship Id="rId80" Type="http://schemas.openxmlformats.org/officeDocument/2006/relationships/hyperlink" Target="http://link.springer.com/article/10.1007/s11294-015-9514-3?wt_mc=alerts.TOCjournals" TargetMode="External"/><Relationship Id="rId85" Type="http://schemas.openxmlformats.org/officeDocument/2006/relationships/hyperlink" Target="https://doi.org/10.1108/IJHMA-09-2014-0039" TargetMode="External"/><Relationship Id="rId150" Type="http://schemas.openxmlformats.org/officeDocument/2006/relationships/header" Target="header1.xml"/><Relationship Id="rId155" Type="http://schemas.openxmlformats.org/officeDocument/2006/relationships/fontTable" Target="fontTable.xml"/><Relationship Id="rId12" Type="http://schemas.openxmlformats.org/officeDocument/2006/relationships/hyperlink" Target="http://www.scio.cz" TargetMode="External"/><Relationship Id="rId17" Type="http://schemas.openxmlformats.org/officeDocument/2006/relationships/hyperlink" Target="http://vyuka.fame.utb.cz" TargetMode="External"/><Relationship Id="rId33" Type="http://schemas.openxmlformats.org/officeDocument/2006/relationships/hyperlink" Target="https://www.hueber.de/seite/pg_lehren_unterrichtsplan_mot" TargetMode="External"/><Relationship Id="rId38" Type="http://schemas.openxmlformats.org/officeDocument/2006/relationships/hyperlink" Target="https://www.mfcr.cz/cs/soukromy-sektor/bankovnictvi-a-platebni-sluzby/platebni-sluzby-a-vyporadani-obchodu/aktuality/2017/sdeleni-mf-a-cnb-k-prechodnemu-obdobi-30272" TargetMode="External"/><Relationship Id="rId59" Type="http://schemas.openxmlformats.org/officeDocument/2006/relationships/hyperlink" Target="https://portal.mpsv.cz/eures/podminky/dokumenty/slovnik/slovnik_0.pdf" TargetMode="External"/><Relationship Id="rId103" Type="http://schemas.openxmlformats.org/officeDocument/2006/relationships/hyperlink" Target="https://www.utb.cz/?mdocs-file=6498" TargetMode="External"/><Relationship Id="rId108" Type="http://schemas.openxmlformats.org/officeDocument/2006/relationships/hyperlink" Target="https://www.utb.cz/?mdocs-file=9139" TargetMode="External"/><Relationship Id="rId124" Type="http://schemas.openxmlformats.org/officeDocument/2006/relationships/hyperlink" Target="https://www.utb.cz/mdocs-posts/smernice-rektora-c-18-2018/" TargetMode="External"/><Relationship Id="rId129" Type="http://schemas.openxmlformats.org/officeDocument/2006/relationships/hyperlink" Target="https://www.utb.cz/?mdocs-file=7718" TargetMode="External"/><Relationship Id="rId54" Type="http://schemas.openxmlformats.org/officeDocument/2006/relationships/hyperlink" Target="https://portal.mpsv.cz/eures/podminky/dokumenty/slovnik/slovnik_0.pdf" TargetMode="External"/><Relationship Id="rId70" Type="http://schemas.openxmlformats.org/officeDocument/2006/relationships/hyperlink" Target="https://doi.org/10.1515/humaff-2016-0029" TargetMode="External"/><Relationship Id="rId75" Type="http://schemas.openxmlformats.org/officeDocument/2006/relationships/hyperlink" Target="https://doi.org/10.1177/0734282916661663" TargetMode="External"/><Relationship Id="rId91" Type="http://schemas.openxmlformats.org/officeDocument/2006/relationships/hyperlink" Target="https://doi.org/10.1007/978-3-319-06740-7_19" TargetMode="External"/><Relationship Id="rId96" Type="http://schemas.openxmlformats.org/officeDocument/2006/relationships/hyperlink" Target="http://www.batovaskola.cz" TargetMode="External"/><Relationship Id="rId140" Type="http://schemas.openxmlformats.org/officeDocument/2006/relationships/hyperlink" Target="https://digilib.k.utb.cz" TargetMode="External"/><Relationship Id="rId145" Type="http://schemas.openxmlformats.org/officeDocument/2006/relationships/hyperlink" Target="http://portal.k.utb.cz/databases/alphabetical/"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deutsch-perfekt.com/" TargetMode="External"/><Relationship Id="rId28" Type="http://schemas.openxmlformats.org/officeDocument/2006/relationships/hyperlink" Target="http://vyuka.fame.utb.cz" TargetMode="External"/><Relationship Id="rId49" Type="http://schemas.openxmlformats.org/officeDocument/2006/relationships/hyperlink" Target="http://katalog.k.utb.cz/F/?func=find-b&amp;find_code=SYS&amp;request=54177" TargetMode="External"/><Relationship Id="rId114" Type="http://schemas.openxmlformats.org/officeDocument/2006/relationships/hyperlink" Target="https://www.utb.cz/univerzita/uredni-deska/ruzne/zprava-o-vnitrnim-hodnoceni-kvality-utb-ve-zline/" TargetMode="External"/><Relationship Id="rId119" Type="http://schemas.openxmlformats.org/officeDocument/2006/relationships/hyperlink" Target="https://jobcentrum.utb.cz/index.php?lang=cz" TargetMode="External"/><Relationship Id="rId44" Type="http://schemas.openxmlformats.org/officeDocument/2006/relationships/hyperlink" Target="https://portal.mpsv.cz/eures/podminky/dokumenty/slovnik/slovnik_0.pdf" TargetMode="External"/><Relationship Id="rId60" Type="http://schemas.openxmlformats.org/officeDocument/2006/relationships/hyperlink" Target="http://vyuka.fame.utb.cz" TargetMode="External"/><Relationship Id="rId65" Type="http://schemas.openxmlformats.org/officeDocument/2006/relationships/hyperlink" Target="https://dx.doi.org/10.15240/tul/001/2018-2-008" TargetMode="External"/><Relationship Id="rId81" Type="http://schemas.openxmlformats.org/officeDocument/2006/relationships/hyperlink" Target="http://link.springer.com/article/10.1007/s11294-015-9529-9%20(65" TargetMode="External"/><Relationship Id="rId86" Type="http://schemas.openxmlformats.org/officeDocument/2006/relationships/hyperlink" Target="https://doi.org/10.9770/jssi.2017.7.1(12)" TargetMode="External"/><Relationship Id="rId130" Type="http://schemas.openxmlformats.org/officeDocument/2006/relationships/hyperlink" Target="https://www.utb.cz/?mdocs-file=25043" TargetMode="External"/><Relationship Id="rId135" Type="http://schemas.openxmlformats.org/officeDocument/2006/relationships/hyperlink" Target="https://fame.utb.cz/mdocs-posts/sd-01-2018/" TargetMode="External"/><Relationship Id="rId151" Type="http://schemas.openxmlformats.org/officeDocument/2006/relationships/footer" Target="footer1.xml"/><Relationship Id="rId156" Type="http://schemas.microsoft.com/office/2011/relationships/people" Target="people.xml"/><Relationship Id="rId13" Type="http://schemas.openxmlformats.org/officeDocument/2006/relationships/hyperlink" Target="https://fame.utb.cz/student/vyuka/odborna-bakalarska-praxe/" TargetMode="External"/><Relationship Id="rId18" Type="http://schemas.openxmlformats.org/officeDocument/2006/relationships/hyperlink" Target="https://www.deutsch-perfekt.com/" TargetMode="External"/><Relationship Id="rId39" Type="http://schemas.openxmlformats.org/officeDocument/2006/relationships/hyperlink" Target="http://vyuka.fame.utb.cz" TargetMode="External"/><Relationship Id="rId109" Type="http://schemas.openxmlformats.org/officeDocument/2006/relationships/hyperlink" Target="https://fame.utb.cz/?mdocs-file=1212" TargetMode="External"/><Relationship Id="rId34" Type="http://schemas.openxmlformats.org/officeDocument/2006/relationships/hyperlink" Target="https://www.schubert-verlag.de/aufgaben/arbeitsblaetter_a1_z/a1_arbeitsblaetter_index_z.htm" TargetMode="External"/><Relationship Id="rId50" Type="http://schemas.openxmlformats.org/officeDocument/2006/relationships/hyperlink" Target="https://www.hueber.de/seite/pg_lehren_unterrichtsplan_mot" TargetMode="External"/><Relationship Id="rId55" Type="http://schemas.openxmlformats.org/officeDocument/2006/relationships/hyperlink" Target="https://www.hueber.de/seite/pg_lehren_unterrichtsplan_mot" TargetMode="External"/><Relationship Id="rId76" Type="http://schemas.openxmlformats.org/officeDocument/2006/relationships/hyperlink" Target="https://doi.org/10.7441/joc.2016.04.01" TargetMode="External"/><Relationship Id="rId97" Type="http://schemas.openxmlformats.org/officeDocument/2006/relationships/hyperlink" Target="http://www.dokbat.utb.cz" TargetMode="External"/><Relationship Id="rId104" Type="http://schemas.openxmlformats.org/officeDocument/2006/relationships/hyperlink" Target="https://www.utb.cz/univerzita/o-univerzite/struktura/organy/rada-pro-vnitrni-hodnoceni/" TargetMode="External"/><Relationship Id="rId120" Type="http://schemas.openxmlformats.org/officeDocument/2006/relationships/hyperlink" Target="https://jobcentrum.utb.cz/index.php?option=com_career&amp;view=offers&amp;Itemid=105&amp;lang=cz" TargetMode="External"/><Relationship Id="rId125" Type="http://schemas.openxmlformats.org/officeDocument/2006/relationships/hyperlink" Target="https://jobcentrum.utb.cz/index.php?option=com_content&amp;view=article&amp;id=21&amp;Itemid=156&amp;lang=cz" TargetMode="External"/><Relationship Id="rId141" Type="http://schemas.openxmlformats.org/officeDocument/2006/relationships/hyperlink" Target="https://www.utb.cz/?mdocs-file=6492" TargetMode="External"/><Relationship Id="rId146" Type="http://schemas.openxmlformats.org/officeDocument/2006/relationships/hyperlink" Target="https://www.utb.cz/univerzita/uredni-deska/vnitrni-normy-a-predpisy/vnitrni-predpisy/" TargetMode="External"/><Relationship Id="rId7" Type="http://schemas.openxmlformats.org/officeDocument/2006/relationships/endnotes" Target="endnotes.xml"/><Relationship Id="rId71" Type="http://schemas.openxmlformats.org/officeDocument/2006/relationships/hyperlink" Target="https://doi.org/10.11118/actaun201765010237" TargetMode="External"/><Relationship Id="rId92" Type="http://schemas.openxmlformats.org/officeDocument/2006/relationships/hyperlink" Target="http://www.ekonom.sav.sk/sk/casopis/rocnik/3-2018" TargetMode="External"/><Relationship Id="rId2" Type="http://schemas.openxmlformats.org/officeDocument/2006/relationships/numbering" Target="numbering.xml"/><Relationship Id="rId29" Type="http://schemas.openxmlformats.org/officeDocument/2006/relationships/hyperlink" Target="http://vyuka.fame.utb.cz" TargetMode="External"/><Relationship Id="rId24" Type="http://schemas.openxmlformats.org/officeDocument/2006/relationships/hyperlink" Target="http://www.wirtschaftsdeutsch.de/lehrmaterialien/index.php" TargetMode="External"/><Relationship Id="rId40" Type="http://schemas.openxmlformats.org/officeDocument/2006/relationships/hyperlink" Target="https://www.deutsch-perfekt.com/" TargetMode="External"/><Relationship Id="rId45" Type="http://schemas.openxmlformats.org/officeDocument/2006/relationships/hyperlink" Target="http://vyuka.fame.utb.cz" TargetMode="External"/><Relationship Id="rId66" Type="http://schemas.openxmlformats.org/officeDocument/2006/relationships/hyperlink" Target="https://doi.org/10.7441/joc.2018.01.01" TargetMode="External"/><Relationship Id="rId87" Type="http://schemas.openxmlformats.org/officeDocument/2006/relationships/hyperlink" Target="https://search.proquest.com/docview/1916720788?pq-origsite=gscholar" TargetMode="External"/><Relationship Id="rId110" Type="http://schemas.openxmlformats.org/officeDocument/2006/relationships/hyperlink" Target="https://www.utb.cz/univerzita/uredni-deska/vnitrni-normy-a-predpisy/vnitrni-predpisy/" TargetMode="External"/><Relationship Id="rId115" Type="http://schemas.openxmlformats.org/officeDocument/2006/relationships/hyperlink" Target="https://www.utb.cz/mdocs-posts/smernice-rektora-c-8-2018/" TargetMode="External"/><Relationship Id="rId131" Type="http://schemas.openxmlformats.org/officeDocument/2006/relationships/hyperlink" Target="https://fame.utb.cz/?mdocs-file=10923" TargetMode="External"/><Relationship Id="rId136" Type="http://schemas.openxmlformats.org/officeDocument/2006/relationships/hyperlink" Target="https://www.utb.cz/?mdocs-file=6492" TargetMode="External"/><Relationship Id="rId157" Type="http://schemas.openxmlformats.org/officeDocument/2006/relationships/theme" Target="theme/theme1.xml"/><Relationship Id="rId61" Type="http://schemas.openxmlformats.org/officeDocument/2006/relationships/hyperlink" Target="http://vyuka.fame.utb.cz" TargetMode="External"/><Relationship Id="rId82" Type="http://schemas.openxmlformats.org/officeDocument/2006/relationships/hyperlink" Target="https://doi.org/10.2478/mmcks-2018-0022" TargetMode="External"/><Relationship Id="rId152" Type="http://schemas.openxmlformats.org/officeDocument/2006/relationships/footer" Target="footer2.xml"/><Relationship Id="rId19" Type="http://schemas.openxmlformats.org/officeDocument/2006/relationships/hyperlink" Target="http://www.wirtschaftsdeutsch.de/lehrmaterialien/index.php" TargetMode="External"/><Relationship Id="rId14" Type="http://schemas.openxmlformats.org/officeDocument/2006/relationships/hyperlink" Target="https://stag.utb.cz/portal/studium/prohlizeni.html" TargetMode="External"/><Relationship Id="rId30" Type="http://schemas.openxmlformats.org/officeDocument/2006/relationships/hyperlink" Target="http://www.abra.eu/ke-stazeni/abra-g2?utm_source=seznam&amp;utm_medium=cpc&amp;utm_campaign=obecna" TargetMode="External"/><Relationship Id="rId35" Type="http://schemas.openxmlformats.org/officeDocument/2006/relationships/hyperlink" Target="https://portal.mpsv.cz/eures/podminky/dokumenty/slovnik/slovnik_0.pdf" TargetMode="External"/><Relationship Id="rId56" Type="http://schemas.openxmlformats.org/officeDocument/2006/relationships/hyperlink" Target="http://www.deutschunddeutlich.de/" TargetMode="External"/><Relationship Id="rId77" Type="http://schemas.openxmlformats.org/officeDocument/2006/relationships/hyperlink" Target="https://doi.org/10.21003/ea.V166-20" TargetMode="External"/><Relationship Id="rId100" Type="http://schemas.openxmlformats.org/officeDocument/2006/relationships/hyperlink" Target="http://publikace.k.utb.cz" TargetMode="External"/><Relationship Id="rId105" Type="http://schemas.openxmlformats.org/officeDocument/2006/relationships/hyperlink" Target="https://www.utb.cz/?mdocs-file=1759" TargetMode="External"/><Relationship Id="rId126" Type="http://schemas.openxmlformats.org/officeDocument/2006/relationships/hyperlink" Target="https://www.utb.cz/?mdocs-file=6496" TargetMode="External"/><Relationship Id="rId147" Type="http://schemas.openxmlformats.org/officeDocument/2006/relationships/chart" Target="charts/chart1.xml"/><Relationship Id="rId8" Type="http://schemas.openxmlformats.org/officeDocument/2006/relationships/hyperlink" Target="https://utbcz-my.sharepoint.com/:f:/g/personal/pilik_utb_cz/EpZYYcsH8chMpbEZIaHdvbwB9mxYUjgyVjahA4C7kPolhg?e=BGYqx9" TargetMode="External"/><Relationship Id="rId51" Type="http://schemas.openxmlformats.org/officeDocument/2006/relationships/hyperlink" Target="http://www.deutschunddeutlich.de/" TargetMode="External"/><Relationship Id="rId72" Type="http://schemas.openxmlformats.org/officeDocument/2006/relationships/hyperlink" Target="http://dx.doi.org/10.15240/tul/001/2014-2-011" TargetMode="External"/><Relationship Id="rId93" Type="http://schemas.openxmlformats.org/officeDocument/2006/relationships/hyperlink" Target="http://www.ufu.utb.cz/konference/" TargetMode="External"/><Relationship Id="rId98" Type="http://schemas.openxmlformats.org/officeDocument/2006/relationships/hyperlink" Target="https://fame.utb.cz/veda-a-vyzkum/vedecko-vyzkumna-cinnost/svoc/" TargetMode="External"/><Relationship Id="rId121" Type="http://schemas.openxmlformats.org/officeDocument/2006/relationships/hyperlink" Target="https://jobcentrum.utb.cz/index.php?option=com_content&amp;view=article&amp;id=21&amp;Itemid=156&amp;lang=cz" TargetMode="External"/><Relationship Id="rId142" Type="http://schemas.openxmlformats.org/officeDocument/2006/relationships/hyperlink" Target="https://fame.utb.cz/?mdocs-file=1673" TargetMode="External"/><Relationship Id="rId3" Type="http://schemas.openxmlformats.org/officeDocument/2006/relationships/styles" Target="styles.xml"/><Relationship Id="rId25" Type="http://schemas.openxmlformats.org/officeDocument/2006/relationships/hyperlink" Target="https://www.hueber.de/seite/pg_lehren_unterrichtsplan_mot" TargetMode="External"/><Relationship Id="rId46" Type="http://schemas.openxmlformats.org/officeDocument/2006/relationships/hyperlink" Target="http://katalog.k.utb.cz/F/?func=find-b&amp;find_code=SYS&amp;request=56102" TargetMode="External"/><Relationship Id="rId67" Type="http://schemas.openxmlformats.org/officeDocument/2006/relationships/hyperlink" Target="https://doi.org/10.7441/joc.2015.04.05" TargetMode="External"/><Relationship Id="rId116" Type="http://schemas.openxmlformats.org/officeDocument/2006/relationships/hyperlink" Target="https://stag.utb.cz/portal/" TargetMode="External"/><Relationship Id="rId137" Type="http://schemas.openxmlformats.org/officeDocument/2006/relationships/hyperlink" Target="https://fame.utb.cz/?mdocs-file=1673" TargetMode="External"/><Relationship Id="rId20" Type="http://schemas.openxmlformats.org/officeDocument/2006/relationships/hyperlink" Target="https://www.hueber.de/seite/pg_lehren_unterrichtsplan_mot" TargetMode="External"/><Relationship Id="rId41" Type="http://schemas.openxmlformats.org/officeDocument/2006/relationships/hyperlink" Target="http://www.wirtschaftsdeutsch.de/lehrmaterialien/index.php" TargetMode="External"/><Relationship Id="rId62" Type="http://schemas.openxmlformats.org/officeDocument/2006/relationships/hyperlink" Target="http://vyuka.fame.utb.cz" TargetMode="External"/><Relationship Id="rId83" Type="http://schemas.openxmlformats.org/officeDocument/2006/relationships/hyperlink" Target="https://doi.org/10.7441/joc.2018.01.03" TargetMode="External"/><Relationship Id="rId88"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111" Type="http://schemas.openxmlformats.org/officeDocument/2006/relationships/hyperlink" Target="https://www.utb.cz/?mdocs-file=6492" TargetMode="External"/><Relationship Id="rId132" Type="http://schemas.openxmlformats.org/officeDocument/2006/relationships/hyperlink" Target="https://fame.utb.cz/o-fakulte/mezinarodni-vztahy/" TargetMode="External"/><Relationship Id="rId153" Type="http://schemas.openxmlformats.org/officeDocument/2006/relationships/header" Target="header2.xml"/><Relationship Id="rId15" Type="http://schemas.openxmlformats.org/officeDocument/2006/relationships/hyperlink" Target="https://fame.utb.cz/student/vyuka/odborna-bakalarska-praxe/" TargetMode="External"/><Relationship Id="rId36" Type="http://schemas.openxmlformats.org/officeDocument/2006/relationships/hyperlink" Target="https://bitcoin.org/bitcoin.pdf" TargetMode="External"/><Relationship Id="rId57" Type="http://schemas.openxmlformats.org/officeDocument/2006/relationships/hyperlink" Target="https://www.schubert-verlag.de/aufgaben/arbeitsblaetter_a1_z/a1_arbeitsblaetter_index_z.htm" TargetMode="External"/><Relationship Id="rId106" Type="http://schemas.openxmlformats.org/officeDocument/2006/relationships/hyperlink" Target="https://www.utb.cz/univerzita/uredni-deska/vnitrni-normy-a-predpisy/vnitrni-predpisy/" TargetMode="External"/><Relationship Id="rId127" Type="http://schemas.openxmlformats.org/officeDocument/2006/relationships/hyperlink" Target="https://www.utb.cz/?mdocs-file=6474" TargetMode="External"/><Relationship Id="rId10" Type="http://schemas.openxmlformats.org/officeDocument/2006/relationships/hyperlink" Target="https://www.utb.cz/wp-login.php" TargetMode="External"/><Relationship Id="rId31" Type="http://schemas.openxmlformats.org/officeDocument/2006/relationships/hyperlink" Target="https://www.deutsch-perfekt.com/" TargetMode="External"/><Relationship Id="rId52" Type="http://schemas.openxmlformats.org/officeDocument/2006/relationships/hyperlink" Target="https://www.schubert-verlag.de/aufgaben/arbeitsblaetter_a1_z/a1_arbeitsblaetter_index_z.htm" TargetMode="External"/><Relationship Id="rId73" Type="http://schemas.openxmlformats.org/officeDocument/2006/relationships/hyperlink" Target="https://is.muni.cz/do/econ/sborniky/2016/EFS2016-Proceedings_final_September_19_final.pdf" TargetMode="External"/><Relationship Id="rId78" Type="http://schemas.openxmlformats.org/officeDocument/2006/relationships/hyperlink" Target="https://doi.org/10.7441/joc.2019.01.06" TargetMode="External"/><Relationship Id="rId94" Type="http://schemas.openxmlformats.org/officeDocument/2006/relationships/hyperlink" Target="https://icfe2018.tdtu.edu.vn" TargetMode="External"/><Relationship Id="rId99" Type="http://schemas.openxmlformats.org/officeDocument/2006/relationships/hyperlink" Target="http://digilib.k.utb.cz" TargetMode="External"/><Relationship Id="rId101" Type="http://schemas.openxmlformats.org/officeDocument/2006/relationships/image" Target="media/image1.gif"/><Relationship Id="rId122" Type="http://schemas.openxmlformats.org/officeDocument/2006/relationships/hyperlink" Target="http://portal.k.utb.cz" TargetMode="External"/><Relationship Id="rId143" Type="http://schemas.openxmlformats.org/officeDocument/2006/relationships/hyperlink" Target="https://www.utb.cz/?mdocs-file=6492" TargetMode="External"/><Relationship Id="rId148"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26" Type="http://schemas.openxmlformats.org/officeDocument/2006/relationships/hyperlink" Target="https://www.schubert-verlag.de/aufgaben/arbeitsblaetter_a1_z/a1_arbeitsblaetter_index_z.htm" TargetMode="External"/><Relationship Id="rId47" Type="http://schemas.openxmlformats.org/officeDocument/2006/relationships/hyperlink" Target="http://vyuka.fame.utb.cz/" TargetMode="External"/><Relationship Id="rId68" Type="http://schemas.openxmlformats.org/officeDocument/2006/relationships/hyperlink" Target="https://doi.org/10.20472/BM.2015.3.1.007" TargetMode="External"/><Relationship Id="rId89" Type="http://schemas.openxmlformats.org/officeDocument/2006/relationships/hyperlink" Target="https://doi.org/10.1007/978-3-319-57141-6_46" TargetMode="External"/><Relationship Id="rId112" Type="http://schemas.openxmlformats.org/officeDocument/2006/relationships/hyperlink" Target="https://fame.utb.cz/?mdocs-file=1673" TargetMode="External"/><Relationship Id="rId133" Type="http://schemas.openxmlformats.org/officeDocument/2006/relationships/hyperlink" Target="https://www.utb.cz/?mdocs-file=6492" TargetMode="External"/><Relationship Id="rId154" Type="http://schemas.openxmlformats.org/officeDocument/2006/relationships/footer" Target="footer3.xml"/><Relationship Id="rId16" Type="http://schemas.openxmlformats.org/officeDocument/2006/relationships/hyperlink" Target="https://stag.utb.cz/portal/studium/prohlizeni.html" TargetMode="External"/><Relationship Id="rId37" Type="http://schemas.openxmlformats.org/officeDocument/2006/relationships/hyperlink" Target="https://eur-lex.europa.eu/legal-content/EN/TXT/?uri=CELEX:52018DC0109" TargetMode="External"/><Relationship Id="rId58" Type="http://schemas.openxmlformats.org/officeDocument/2006/relationships/hyperlink" Target="https://www.deutsch-perfekt.com/" TargetMode="External"/><Relationship Id="rId79" Type="http://schemas.openxmlformats.org/officeDocument/2006/relationships/hyperlink" Target="http://apps.webofknowledge.com/full_record.do?product=WOS&amp;search_mode=GeneralSearch&amp;qid=1&amp;SID=C63AukgqoW2VtVsa6DM&amp;page=1&amp;doc=1" TargetMode="External"/><Relationship Id="rId102" Type="http://schemas.openxmlformats.org/officeDocument/2006/relationships/hyperlink" Target="https://www.utb.cz/?mdocs-file=6474" TargetMode="External"/><Relationship Id="rId123" Type="http://schemas.openxmlformats.org/officeDocument/2006/relationships/hyperlink" Target="http://portal.k.utb.cz/databases/alphabetical" TargetMode="External"/><Relationship Id="rId144" Type="http://schemas.openxmlformats.org/officeDocument/2006/relationships/hyperlink" Target="https://fame.utb.cz/?mdocs-file=1673" TargetMode="External"/><Relationship Id="rId90" Type="http://schemas.openxmlformats.org/officeDocument/2006/relationships/hyperlink" Target="https://doi.org/10.1007/978-3-319-33622-0_22" TargetMode="External"/><Relationship Id="rId27" Type="http://schemas.openxmlformats.org/officeDocument/2006/relationships/hyperlink" Target="https://portal.mpsv.cz/eures/podminky/dokumenty/slovnik/slovnik_0.pdf" TargetMode="External"/><Relationship Id="rId48" Type="http://schemas.openxmlformats.org/officeDocument/2006/relationships/hyperlink" Target="http://vyuka.fame.utb.cz" TargetMode="External"/><Relationship Id="rId69" Type="http://schemas.openxmlformats.org/officeDocument/2006/relationships/hyperlink" Target="https://doi.org/10.1386/macp.12.1.43_1" TargetMode="External"/><Relationship Id="rId113" Type="http://schemas.openxmlformats.org/officeDocument/2006/relationships/hyperlink" Target="https://www.utb.cz/univerzita/uredni-deska/ruzne/zprava-o-vnitrnim-hodnoceni-kvality-utb-ve-zline/" TargetMode="External"/><Relationship Id="rId134" Type="http://schemas.openxmlformats.org/officeDocument/2006/relationships/hyperlink" Target="https://fame.utb.cz/?mdocs-file=1673"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BSP_FFT!$I$4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37E0-46AE-83E1-DD38C6746EC9}"/>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37E0-46AE-83E1-DD38C6746EC9}"/>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37E0-46AE-83E1-DD38C6746EC9}"/>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37E0-46AE-83E1-DD38C6746EC9}"/>
              </c:ext>
            </c:extLst>
          </c:dPt>
          <c:dPt>
            <c:idx val="4"/>
            <c:bubble3D val="0"/>
            <c:spPr>
              <a:solidFill>
                <a:schemeClr val="accent1">
                  <a:tint val="54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37E0-46AE-83E1-DD38C6746EC9}"/>
              </c:ext>
            </c:extLst>
          </c:dPt>
          <c:dLbls>
            <c:dLbl>
              <c:idx val="0"/>
              <c:layout>
                <c:manualLayout>
                  <c:x val="1.3071895424836602E-2"/>
                  <c:y val="-3.6845141971657551E-2"/>
                </c:manualLayout>
              </c:layou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37E0-46AE-83E1-DD38C6746EC9}"/>
                </c:ext>
              </c:extLst>
            </c:dLbl>
            <c:dLbl>
              <c:idx val="3"/>
              <c:layout>
                <c:manualLayout>
                  <c:x val="-1.8300653594771291E-2"/>
                  <c:y val="-3.6845141971657551E-2"/>
                </c:manualLayout>
              </c:layou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37E0-46AE-83E1-DD38C6746EC9}"/>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15:layout/>
              </c:ext>
            </c:extLst>
          </c:dLbls>
          <c:cat>
            <c:strRef>
              <c:f>BSP_FFT!$H$5:$H$9</c:f>
              <c:strCache>
                <c:ptCount val="5"/>
                <c:pt idx="0">
                  <c:v>profesoři</c:v>
                </c:pt>
                <c:pt idx="1">
                  <c:v>docenti</c:v>
                </c:pt>
                <c:pt idx="2">
                  <c:v>Ph.D.</c:v>
                </c:pt>
                <c:pt idx="3">
                  <c:v>asistenti</c:v>
                </c:pt>
                <c:pt idx="4">
                  <c:v>lektoři</c:v>
                </c:pt>
              </c:strCache>
            </c:strRef>
          </c:cat>
          <c:val>
            <c:numRef>
              <c:f>BSP_FFT!$I$5:$I$9</c:f>
              <c:numCache>
                <c:formatCode>General</c:formatCode>
                <c:ptCount val="5"/>
                <c:pt idx="0">
                  <c:v>1</c:v>
                </c:pt>
                <c:pt idx="1">
                  <c:v>9</c:v>
                </c:pt>
                <c:pt idx="2">
                  <c:v>32</c:v>
                </c:pt>
                <c:pt idx="3">
                  <c:v>3</c:v>
                </c:pt>
                <c:pt idx="4">
                  <c:v>6</c:v>
                </c:pt>
              </c:numCache>
            </c:numRef>
          </c:val>
          <c:extLst>
            <c:ext xmlns:c16="http://schemas.microsoft.com/office/drawing/2014/chart" uri="{C3380CC4-5D6E-409C-BE32-E72D297353CC}">
              <c16:uniqueId val="{0000000A-37E0-46AE-83E1-DD38C6746EC9}"/>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18635170589"/>
          <c:y val="0.31336723534558181"/>
          <c:w val="0.13665748031496064"/>
          <c:h val="0.26061958471407293"/>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BSP_FFT!$R$21</c:f>
              <c:strCache>
                <c:ptCount val="1"/>
                <c:pt idx="0">
                  <c:v>prof.</c:v>
                </c:pt>
              </c:strCache>
            </c:strRef>
          </c:tx>
          <c:spPr>
            <a:solidFill>
              <a:schemeClr val="accent1"/>
            </a:solidFill>
            <a:ln>
              <a:noFill/>
            </a:ln>
            <a:effectLst/>
          </c:spPr>
          <c:invertIfNegative val="0"/>
          <c:cat>
            <c:strRef>
              <c:f>BSP_FFT!$Q$22:$Q$25</c:f>
              <c:strCache>
                <c:ptCount val="4"/>
                <c:pt idx="0">
                  <c:v>30-40</c:v>
                </c:pt>
                <c:pt idx="1">
                  <c:v>41-50</c:v>
                </c:pt>
                <c:pt idx="2">
                  <c:v>51-60</c:v>
                </c:pt>
                <c:pt idx="3">
                  <c:v>61+</c:v>
                </c:pt>
              </c:strCache>
            </c:strRef>
          </c:cat>
          <c:val>
            <c:numRef>
              <c:f>BSP_FFT!$R$22:$R$25</c:f>
              <c:numCache>
                <c:formatCode>General</c:formatCode>
                <c:ptCount val="4"/>
                <c:pt idx="2">
                  <c:v>1</c:v>
                </c:pt>
              </c:numCache>
            </c:numRef>
          </c:val>
          <c:extLst>
            <c:ext xmlns:c16="http://schemas.microsoft.com/office/drawing/2014/chart" uri="{C3380CC4-5D6E-409C-BE32-E72D297353CC}">
              <c16:uniqueId val="{00000000-7213-4FEC-91E5-1294582C5586}"/>
            </c:ext>
          </c:extLst>
        </c:ser>
        <c:ser>
          <c:idx val="1"/>
          <c:order val="1"/>
          <c:tx>
            <c:strRef>
              <c:f>BSP_FFT!$S$21</c:f>
              <c:strCache>
                <c:ptCount val="1"/>
                <c:pt idx="0">
                  <c:v>doc.</c:v>
                </c:pt>
              </c:strCache>
            </c:strRef>
          </c:tx>
          <c:spPr>
            <a:solidFill>
              <a:schemeClr val="accent2"/>
            </a:solidFill>
            <a:ln>
              <a:noFill/>
            </a:ln>
            <a:effectLst/>
          </c:spPr>
          <c:invertIfNegative val="0"/>
          <c:cat>
            <c:strRef>
              <c:f>BSP_FFT!$Q$22:$Q$25</c:f>
              <c:strCache>
                <c:ptCount val="4"/>
                <c:pt idx="0">
                  <c:v>30-40</c:v>
                </c:pt>
                <c:pt idx="1">
                  <c:v>41-50</c:v>
                </c:pt>
                <c:pt idx="2">
                  <c:v>51-60</c:v>
                </c:pt>
                <c:pt idx="3">
                  <c:v>61+</c:v>
                </c:pt>
              </c:strCache>
            </c:strRef>
          </c:cat>
          <c:val>
            <c:numRef>
              <c:f>BSP_FFT!$S$22:$S$25</c:f>
              <c:numCache>
                <c:formatCode>General</c:formatCode>
                <c:ptCount val="4"/>
                <c:pt idx="0">
                  <c:v>2</c:v>
                </c:pt>
                <c:pt idx="1">
                  <c:v>5</c:v>
                </c:pt>
                <c:pt idx="2">
                  <c:v>2</c:v>
                </c:pt>
              </c:numCache>
            </c:numRef>
          </c:val>
          <c:extLst>
            <c:ext xmlns:c16="http://schemas.microsoft.com/office/drawing/2014/chart" uri="{C3380CC4-5D6E-409C-BE32-E72D297353CC}">
              <c16:uniqueId val="{00000001-7213-4FEC-91E5-1294582C5586}"/>
            </c:ext>
          </c:extLst>
        </c:ser>
        <c:ser>
          <c:idx val="2"/>
          <c:order val="2"/>
          <c:tx>
            <c:strRef>
              <c:f>BSP_FFT!$T$21</c:f>
              <c:strCache>
                <c:ptCount val="1"/>
                <c:pt idx="0">
                  <c:v>Ph.D.</c:v>
                </c:pt>
              </c:strCache>
            </c:strRef>
          </c:tx>
          <c:spPr>
            <a:solidFill>
              <a:schemeClr val="accent3"/>
            </a:solidFill>
            <a:ln>
              <a:noFill/>
            </a:ln>
            <a:effectLst/>
          </c:spPr>
          <c:invertIfNegative val="0"/>
          <c:cat>
            <c:strRef>
              <c:f>BSP_FFT!$Q$22:$Q$25</c:f>
              <c:strCache>
                <c:ptCount val="4"/>
                <c:pt idx="0">
                  <c:v>30-40</c:v>
                </c:pt>
                <c:pt idx="1">
                  <c:v>41-50</c:v>
                </c:pt>
                <c:pt idx="2">
                  <c:v>51-60</c:v>
                </c:pt>
                <c:pt idx="3">
                  <c:v>61+</c:v>
                </c:pt>
              </c:strCache>
            </c:strRef>
          </c:cat>
          <c:val>
            <c:numRef>
              <c:f>BSP_FFT!$T$22:$T$25</c:f>
              <c:numCache>
                <c:formatCode>General</c:formatCode>
                <c:ptCount val="4"/>
                <c:pt idx="0">
                  <c:v>14</c:v>
                </c:pt>
                <c:pt idx="1">
                  <c:v>11</c:v>
                </c:pt>
                <c:pt idx="2">
                  <c:v>4</c:v>
                </c:pt>
                <c:pt idx="3">
                  <c:v>3</c:v>
                </c:pt>
              </c:numCache>
            </c:numRef>
          </c:val>
          <c:extLst>
            <c:ext xmlns:c16="http://schemas.microsoft.com/office/drawing/2014/chart" uri="{C3380CC4-5D6E-409C-BE32-E72D297353CC}">
              <c16:uniqueId val="{00000002-7213-4FEC-91E5-1294582C5586}"/>
            </c:ext>
          </c:extLst>
        </c:ser>
        <c:ser>
          <c:idx val="3"/>
          <c:order val="3"/>
          <c:tx>
            <c:strRef>
              <c:f>BSP_FFT!$U$21</c:f>
              <c:strCache>
                <c:ptCount val="1"/>
                <c:pt idx="0">
                  <c:v>lektoři</c:v>
                </c:pt>
              </c:strCache>
            </c:strRef>
          </c:tx>
          <c:spPr>
            <a:solidFill>
              <a:schemeClr val="accent4"/>
            </a:solidFill>
            <a:ln>
              <a:noFill/>
            </a:ln>
            <a:effectLst/>
          </c:spPr>
          <c:invertIfNegative val="0"/>
          <c:cat>
            <c:strRef>
              <c:f>BSP_FFT!$Q$22:$Q$25</c:f>
              <c:strCache>
                <c:ptCount val="4"/>
                <c:pt idx="0">
                  <c:v>30-40</c:v>
                </c:pt>
                <c:pt idx="1">
                  <c:v>41-50</c:v>
                </c:pt>
                <c:pt idx="2">
                  <c:v>51-60</c:v>
                </c:pt>
                <c:pt idx="3">
                  <c:v>61+</c:v>
                </c:pt>
              </c:strCache>
            </c:strRef>
          </c:cat>
          <c:val>
            <c:numRef>
              <c:f>BSP_FFT!$U$22:$U$25</c:f>
              <c:numCache>
                <c:formatCode>General</c:formatCode>
                <c:ptCount val="4"/>
                <c:pt idx="0">
                  <c:v>2</c:v>
                </c:pt>
                <c:pt idx="1">
                  <c:v>1</c:v>
                </c:pt>
                <c:pt idx="2">
                  <c:v>2</c:v>
                </c:pt>
                <c:pt idx="3">
                  <c:v>1</c:v>
                </c:pt>
              </c:numCache>
            </c:numRef>
          </c:val>
          <c:extLst>
            <c:ext xmlns:c16="http://schemas.microsoft.com/office/drawing/2014/chart" uri="{C3380CC4-5D6E-409C-BE32-E72D297353CC}">
              <c16:uniqueId val="{00000003-7213-4FEC-91E5-1294582C5586}"/>
            </c:ext>
          </c:extLst>
        </c:ser>
        <c:ser>
          <c:idx val="4"/>
          <c:order val="4"/>
          <c:tx>
            <c:strRef>
              <c:f>BSP_FFT!$V$21</c:f>
              <c:strCache>
                <c:ptCount val="1"/>
                <c:pt idx="0">
                  <c:v>asistenti</c:v>
                </c:pt>
              </c:strCache>
            </c:strRef>
          </c:tx>
          <c:spPr>
            <a:solidFill>
              <a:schemeClr val="accent5"/>
            </a:solidFill>
            <a:ln>
              <a:noFill/>
            </a:ln>
            <a:effectLst/>
          </c:spPr>
          <c:invertIfNegative val="0"/>
          <c:cat>
            <c:strRef>
              <c:f>BSP_FFT!$Q$22:$Q$25</c:f>
              <c:strCache>
                <c:ptCount val="4"/>
                <c:pt idx="0">
                  <c:v>30-40</c:v>
                </c:pt>
                <c:pt idx="1">
                  <c:v>41-50</c:v>
                </c:pt>
                <c:pt idx="2">
                  <c:v>51-60</c:v>
                </c:pt>
                <c:pt idx="3">
                  <c:v>61+</c:v>
                </c:pt>
              </c:strCache>
            </c:strRef>
          </c:cat>
          <c:val>
            <c:numRef>
              <c:f>BSP_FFT!$V$22:$V$25</c:f>
              <c:numCache>
                <c:formatCode>General</c:formatCode>
                <c:ptCount val="4"/>
                <c:pt idx="0">
                  <c:v>2</c:v>
                </c:pt>
                <c:pt idx="2">
                  <c:v>1</c:v>
                </c:pt>
              </c:numCache>
            </c:numRef>
          </c:val>
          <c:extLst>
            <c:ext xmlns:c16="http://schemas.microsoft.com/office/drawing/2014/chart" uri="{C3380CC4-5D6E-409C-BE32-E72D297353CC}">
              <c16:uniqueId val="{00000004-7213-4FEC-91E5-1294582C5586}"/>
            </c:ext>
          </c:extLst>
        </c:ser>
        <c:dLbls>
          <c:showLegendKey val="0"/>
          <c:showVal val="0"/>
          <c:showCatName val="0"/>
          <c:showSerName val="0"/>
          <c:showPercent val="0"/>
          <c:showBubbleSize val="0"/>
        </c:dLbls>
        <c:gapWidth val="219"/>
        <c:overlap val="-27"/>
        <c:axId val="-425862032"/>
        <c:axId val="-425866384"/>
      </c:barChart>
      <c:catAx>
        <c:axId val="-425862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6384"/>
        <c:crosses val="autoZero"/>
        <c:auto val="1"/>
        <c:lblAlgn val="ctr"/>
        <c:lblOffset val="100"/>
        <c:noMultiLvlLbl val="0"/>
      </c:catAx>
      <c:valAx>
        <c:axId val="-425866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2032"/>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9D2992-FD66-47BB-9488-AB69F2E40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263</Pages>
  <Words>84532</Words>
  <Characters>571268</Characters>
  <Application>Microsoft Office Word</Application>
  <DocSecurity>0</DocSecurity>
  <Lines>4760</Lines>
  <Paragraphs>1308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Pavla Trefilová</cp:lastModifiedBy>
  <cp:revision>6</cp:revision>
  <cp:lastPrinted>2019-03-28T13:33:00Z</cp:lastPrinted>
  <dcterms:created xsi:type="dcterms:W3CDTF">2019-09-13T12:49:00Z</dcterms:created>
  <dcterms:modified xsi:type="dcterms:W3CDTF">2019-09-16T05:41:00Z</dcterms:modified>
</cp:coreProperties>
</file>